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34293" w14:textId="77777777" w:rsidR="00527BA9" w:rsidRPr="00F3704C" w:rsidRDefault="00CC00DD" w:rsidP="004F75A6">
      <w:pPr>
        <w:sectPr w:rsidR="00527BA9" w:rsidRPr="00F3704C">
          <w:pgSz w:w="11900" w:h="16840"/>
          <w:pgMar w:top="1080" w:right="1080" w:bottom="1080" w:left="1080" w:header="708" w:footer="708" w:gutter="0"/>
          <w:cols w:space="708"/>
        </w:sectPr>
      </w:pPr>
      <w:r>
        <w:rPr>
          <w:noProof/>
          <w:lang w:val="en-US" w:eastAsia="en-US"/>
        </w:rPr>
        <w:pict w14:anchorId="1E897A91">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14:paraId="64C87E9D" w14:textId="20942AF6" w:rsidR="00CC00DD" w:rsidRDefault="00CC00DD" w:rsidP="000461FF">
                      <w:pPr>
                        <w:pStyle w:val="Ondertitel"/>
                        <w:spacing w:line="280" w:lineRule="atLeast"/>
                        <w:jc w:val="center"/>
                      </w:pPr>
                      <w:r>
                        <w:t>Informatiemodel</w:t>
                      </w:r>
                    </w:p>
                    <w:p w14:paraId="6F40D550" w14:textId="2F6BC742" w:rsidR="00CC00DD" w:rsidRPr="00CC00DD" w:rsidRDefault="00CC00DD" w:rsidP="00CC00DD">
                      <w:pPr>
                        <w:pStyle w:val="Titel"/>
                        <w:jc w:val="center"/>
                        <w:rPr>
                          <w:sz w:val="24"/>
                          <w:szCs w:val="24"/>
                        </w:rPr>
                      </w:pPr>
                      <w:r>
                        <w:rPr>
                          <w:sz w:val="24"/>
                          <w:szCs w:val="24"/>
                        </w:rPr>
                        <w:t>m</w:t>
                      </w:r>
                      <w:r w:rsidRPr="00CC00DD">
                        <w:rPr>
                          <w:sz w:val="24"/>
                          <w:szCs w:val="24"/>
                        </w:rPr>
                        <w:t>et wijzigingen t.o.v. versie 2.1</w:t>
                      </w:r>
                    </w:p>
                    <w:p w14:paraId="7AAE4C1C" w14:textId="77777777" w:rsidR="00CC00DD" w:rsidRDefault="00CC00DD" w:rsidP="000461FF">
                      <w:pPr>
                        <w:pStyle w:val="Ondertitel"/>
                        <w:spacing w:line="280" w:lineRule="atLeast"/>
                        <w:jc w:val="center"/>
                      </w:pPr>
                    </w:p>
                  </w:sdtContent>
                </w:sdt>
              </w:txbxContent>
            </v:textbox>
            <w10:wrap anchorx="page" anchory="page"/>
            <w10:anchorlock/>
          </v:shape>
        </w:pict>
      </w:r>
      <w:r>
        <w:rPr>
          <w:noProof/>
          <w:lang w:val="en-US" w:eastAsia="en-US"/>
        </w:rPr>
        <w:pict w14:anchorId="1B2FD8A8">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b w:val="0"/>
                      <w:smallCaps w:val="0"/>
                      <w:color w:val="auto"/>
                      <w:sz w:val="20"/>
                    </w:rPr>
                    <w:alias w:val="Klik en tik de titel van het rapport"/>
                    <w:tag w:val="Klik en tik de titel van het rapport"/>
                    <w:id w:val="-1301066807"/>
                    <w:lock w:val="sdtLocked"/>
                  </w:sdtPr>
                  <w:sdtContent>
                    <w:p w14:paraId="554EC6D7" w14:textId="2012B5EE" w:rsidR="00CC00DD" w:rsidRDefault="00CC00DD" w:rsidP="000461FF">
                      <w:pPr>
                        <w:pStyle w:val="Titel"/>
                        <w:jc w:val="center"/>
                        <w:rPr>
                          <w:sz w:val="36"/>
                          <w:szCs w:val="36"/>
                        </w:rPr>
                      </w:pPr>
                      <w:r>
                        <w:t xml:space="preserve">GEMMA </w:t>
                      </w:r>
                      <w:r w:rsidRPr="000461FF">
                        <w:t>Zaaktypecatalogus</w:t>
                      </w:r>
                      <w:r>
                        <w:t xml:space="preserve"> 2</w:t>
                      </w:r>
                      <w:r>
                        <w:br/>
                      </w:r>
                      <w:r w:rsidRPr="00FA397D">
                        <w:rPr>
                          <w:sz w:val="36"/>
                          <w:szCs w:val="36"/>
                        </w:rPr>
                        <w:t>(versie 2.</w:t>
                      </w:r>
                      <w:r>
                        <w:rPr>
                          <w:sz w:val="36"/>
                          <w:szCs w:val="36"/>
                        </w:rPr>
                        <w:t>2)</w:t>
                      </w:r>
                    </w:p>
                    <w:p w14:paraId="5B5DA02D" w14:textId="678908E7" w:rsidR="00CC00DD" w:rsidRDefault="00CC00DD" w:rsidP="000461FF">
                      <w:pPr>
                        <w:pStyle w:val="Titel"/>
                        <w:jc w:val="center"/>
                        <w:rPr>
                          <w:sz w:val="36"/>
                          <w:szCs w:val="36"/>
                        </w:rPr>
                      </w:pPr>
                      <w:r>
                        <w:rPr>
                          <w:sz w:val="36"/>
                          <w:szCs w:val="36"/>
                        </w:rPr>
                        <w:t>CONCEPT 20180613</w:t>
                      </w:r>
                    </w:p>
                    <w:p w14:paraId="3318067C" w14:textId="1910D0D3" w:rsidR="00CC00DD" w:rsidRPr="00C61BC2" w:rsidRDefault="00CC00DD" w:rsidP="00C61BC2"/>
                  </w:sdtContent>
                </w:sdt>
              </w:txbxContent>
            </v:textbox>
            <w10:wrap anchorx="page" anchory="page"/>
            <w10:anchorlock/>
          </v:shape>
        </w:pict>
      </w:r>
      <w:r w:rsidR="0025549C">
        <w:t xml:space="preserve"> </w:t>
      </w:r>
      <w:r w:rsidR="0025549C">
        <w:tab/>
      </w:r>
    </w:p>
    <w:tbl>
      <w:tblPr>
        <w:tblpPr w:leftFromText="180" w:rightFromText="180" w:vertAnchor="page" w:horzAnchor="margin" w:tblpY="1753"/>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828"/>
        <w:gridCol w:w="1508"/>
        <w:gridCol w:w="2368"/>
        <w:gridCol w:w="4338"/>
        <w:gridCol w:w="233"/>
      </w:tblGrid>
      <w:tr w:rsidR="007D12C1" w:rsidRPr="00EC2421" w14:paraId="31111F6B" w14:textId="77777777" w:rsidTr="007D12C1">
        <w:trPr>
          <w:trHeight w:val="1152"/>
        </w:trPr>
        <w:tc>
          <w:tcPr>
            <w:tcW w:w="9275" w:type="dxa"/>
            <w:gridSpan w:val="5"/>
            <w:tcBorders>
              <w:top w:val="nil"/>
              <w:left w:val="nil"/>
              <w:bottom w:val="nil"/>
            </w:tcBorders>
            <w:shd w:val="clear" w:color="auto" w:fill="auto"/>
          </w:tcPr>
          <w:p w14:paraId="78ADC8E1" w14:textId="77777777" w:rsidR="007D12C1" w:rsidRDefault="007D12C1" w:rsidP="007D12C1">
            <w:pPr>
              <w:spacing w:line="240" w:lineRule="auto"/>
              <w:rPr>
                <w:rStyle w:val="TitelChar"/>
              </w:rPr>
            </w:pPr>
            <w:bookmarkStart w:id="0" w:name="_Toc184810008"/>
          </w:p>
          <w:p w14:paraId="3E006AE1" w14:textId="77777777" w:rsidR="007D12C1" w:rsidRPr="00EC2421" w:rsidRDefault="007D12C1" w:rsidP="007D12C1">
            <w:pPr>
              <w:spacing w:line="240" w:lineRule="auto"/>
              <w:rPr>
                <w:b/>
                <w:bCs/>
                <w:color w:val="FFFFFF"/>
              </w:rPr>
            </w:pPr>
            <w:r w:rsidRPr="00EC2421">
              <w:rPr>
                <w:rStyle w:val="TitelChar"/>
              </w:rPr>
              <w:t>Versie</w:t>
            </w:r>
          </w:p>
        </w:tc>
      </w:tr>
      <w:tr w:rsidR="007D12C1" w:rsidRPr="00EC2421" w14:paraId="6C651A4E" w14:textId="77777777" w:rsidTr="007D12C1">
        <w:tc>
          <w:tcPr>
            <w:tcW w:w="828" w:type="dxa"/>
            <w:tcBorders>
              <w:top w:val="nil"/>
              <w:left w:val="nil"/>
              <w:bottom w:val="nil"/>
            </w:tcBorders>
            <w:shd w:val="clear" w:color="auto" w:fill="auto"/>
          </w:tcPr>
          <w:p w14:paraId="78EF1200" w14:textId="77777777" w:rsidR="007D12C1" w:rsidRPr="00EC2421" w:rsidRDefault="007D12C1" w:rsidP="007D12C1">
            <w:pPr>
              <w:spacing w:line="240" w:lineRule="auto"/>
              <w:rPr>
                <w:b/>
                <w:bCs/>
                <w:color w:val="FFFFFF"/>
              </w:rPr>
            </w:pPr>
          </w:p>
        </w:tc>
        <w:tc>
          <w:tcPr>
            <w:tcW w:w="1508" w:type="dxa"/>
            <w:tcBorders>
              <w:top w:val="nil"/>
              <w:bottom w:val="nil"/>
            </w:tcBorders>
            <w:shd w:val="clear" w:color="auto" w:fill="auto"/>
          </w:tcPr>
          <w:p w14:paraId="06928ACE" w14:textId="77777777" w:rsidR="007D12C1" w:rsidRPr="00EC2421" w:rsidRDefault="007D12C1" w:rsidP="007D12C1">
            <w:pPr>
              <w:spacing w:line="240" w:lineRule="auto"/>
              <w:rPr>
                <w:b/>
                <w:bCs/>
                <w:color w:val="FFFFFF"/>
              </w:rPr>
            </w:pPr>
          </w:p>
        </w:tc>
        <w:tc>
          <w:tcPr>
            <w:tcW w:w="2368" w:type="dxa"/>
            <w:tcBorders>
              <w:top w:val="nil"/>
              <w:bottom w:val="nil"/>
            </w:tcBorders>
            <w:shd w:val="clear" w:color="auto" w:fill="auto"/>
          </w:tcPr>
          <w:p w14:paraId="3EE3BD9A" w14:textId="77777777" w:rsidR="007D12C1" w:rsidRPr="00EC2421" w:rsidRDefault="007D12C1" w:rsidP="007D12C1">
            <w:pPr>
              <w:spacing w:line="240" w:lineRule="auto"/>
              <w:rPr>
                <w:b/>
                <w:bCs/>
                <w:color w:val="FFFFFF"/>
              </w:rPr>
            </w:pPr>
          </w:p>
        </w:tc>
        <w:tc>
          <w:tcPr>
            <w:tcW w:w="4338" w:type="dxa"/>
            <w:tcBorders>
              <w:top w:val="nil"/>
              <w:bottom w:val="nil"/>
            </w:tcBorders>
            <w:shd w:val="clear" w:color="auto" w:fill="auto"/>
          </w:tcPr>
          <w:p w14:paraId="41EDA2B3" w14:textId="77777777" w:rsidR="007D12C1" w:rsidRPr="00EC2421" w:rsidRDefault="007D12C1" w:rsidP="007D12C1">
            <w:pPr>
              <w:spacing w:line="240" w:lineRule="auto"/>
              <w:rPr>
                <w:b/>
                <w:bCs/>
                <w:color w:val="FFFFFF"/>
              </w:rPr>
            </w:pPr>
          </w:p>
        </w:tc>
        <w:tc>
          <w:tcPr>
            <w:tcW w:w="233" w:type="dxa"/>
            <w:tcBorders>
              <w:top w:val="nil"/>
              <w:bottom w:val="nil"/>
              <w:right w:val="nil"/>
            </w:tcBorders>
            <w:shd w:val="clear" w:color="auto" w:fill="auto"/>
          </w:tcPr>
          <w:p w14:paraId="54877A21" w14:textId="77777777" w:rsidR="007D12C1" w:rsidRPr="00EC2421" w:rsidRDefault="007D12C1" w:rsidP="007D12C1">
            <w:pPr>
              <w:spacing w:line="240" w:lineRule="auto"/>
              <w:rPr>
                <w:b/>
                <w:bCs/>
                <w:color w:val="FFFFFF"/>
              </w:rPr>
            </w:pPr>
          </w:p>
        </w:tc>
      </w:tr>
      <w:tr w:rsidR="007D12C1" w:rsidRPr="00EC2421" w14:paraId="4A311243" w14:textId="77777777" w:rsidTr="007D12C1">
        <w:tc>
          <w:tcPr>
            <w:tcW w:w="828" w:type="dxa"/>
            <w:tcBorders>
              <w:top w:val="nil"/>
              <w:bottom w:val="single" w:sz="8" w:space="0" w:color="C0504D"/>
            </w:tcBorders>
            <w:shd w:val="clear" w:color="auto" w:fill="DD4814"/>
          </w:tcPr>
          <w:p w14:paraId="7DAF05C3"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Versie</w:t>
            </w:r>
          </w:p>
        </w:tc>
        <w:tc>
          <w:tcPr>
            <w:tcW w:w="1508" w:type="dxa"/>
            <w:tcBorders>
              <w:top w:val="nil"/>
              <w:bottom w:val="single" w:sz="8" w:space="0" w:color="C0504D"/>
            </w:tcBorders>
            <w:shd w:val="clear" w:color="auto" w:fill="DD4814"/>
          </w:tcPr>
          <w:p w14:paraId="3E7D0B8B"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Datum</w:t>
            </w:r>
          </w:p>
        </w:tc>
        <w:tc>
          <w:tcPr>
            <w:tcW w:w="2368" w:type="dxa"/>
            <w:tcBorders>
              <w:top w:val="nil"/>
              <w:bottom w:val="single" w:sz="8" w:space="0" w:color="C0504D"/>
            </w:tcBorders>
            <w:shd w:val="clear" w:color="auto" w:fill="DD4814"/>
          </w:tcPr>
          <w:p w14:paraId="5E309728"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Auteur(s)</w:t>
            </w:r>
          </w:p>
        </w:tc>
        <w:tc>
          <w:tcPr>
            <w:tcW w:w="4338" w:type="dxa"/>
            <w:tcBorders>
              <w:top w:val="nil"/>
              <w:bottom w:val="single" w:sz="8" w:space="0" w:color="C0504D"/>
            </w:tcBorders>
            <w:shd w:val="clear" w:color="auto" w:fill="DD4814"/>
          </w:tcPr>
          <w:p w14:paraId="0923B433"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r w:rsidRPr="000B55AE">
              <w:rPr>
                <w:rFonts w:ascii="Calibri" w:eastAsia="Calibri" w:hAnsi="Calibri"/>
                <w:b/>
                <w:bCs/>
                <w:color w:val="FFFFFF"/>
                <w:sz w:val="22"/>
                <w:szCs w:val="22"/>
                <w:lang w:eastAsia="en-US"/>
              </w:rPr>
              <w:t>Opmerkingen/veranderingen</w:t>
            </w:r>
          </w:p>
        </w:tc>
        <w:tc>
          <w:tcPr>
            <w:tcW w:w="233" w:type="dxa"/>
            <w:tcBorders>
              <w:top w:val="nil"/>
            </w:tcBorders>
            <w:shd w:val="clear" w:color="auto" w:fill="DD4814"/>
          </w:tcPr>
          <w:p w14:paraId="39C4B3C3" w14:textId="77777777" w:rsidR="007D12C1" w:rsidRPr="000B55AE" w:rsidRDefault="007D12C1" w:rsidP="007D12C1">
            <w:pPr>
              <w:spacing w:line="240" w:lineRule="auto"/>
              <w:contextualSpacing w:val="0"/>
              <w:rPr>
                <w:rFonts w:ascii="Calibri" w:eastAsia="Calibri" w:hAnsi="Calibri"/>
                <w:b/>
                <w:bCs/>
                <w:color w:val="FFFFFF"/>
                <w:sz w:val="22"/>
                <w:szCs w:val="22"/>
                <w:lang w:eastAsia="en-US"/>
              </w:rPr>
            </w:pPr>
          </w:p>
        </w:tc>
      </w:tr>
      <w:tr w:rsidR="00002441" w:rsidRPr="00D30630" w14:paraId="3E64A35A" w14:textId="77777777" w:rsidTr="007D12C1">
        <w:tc>
          <w:tcPr>
            <w:tcW w:w="828" w:type="dxa"/>
            <w:tcBorders>
              <w:top w:val="single" w:sz="8" w:space="0" w:color="C0504D"/>
              <w:left w:val="single" w:sz="8" w:space="0" w:color="C0504D"/>
              <w:bottom w:val="single" w:sz="8" w:space="0" w:color="C0504D"/>
              <w:right w:val="dotted" w:sz="4" w:space="0" w:color="auto"/>
            </w:tcBorders>
          </w:tcPr>
          <w:p w14:paraId="579666AF" w14:textId="77777777" w:rsidR="00002441" w:rsidRPr="005B0BF0" w:rsidRDefault="00002441" w:rsidP="00AB5973">
            <w:pPr>
              <w:spacing w:line="240" w:lineRule="auto"/>
              <w:rPr>
                <w:bCs/>
                <w:noProof/>
              </w:rPr>
            </w:pPr>
            <w:r w:rsidRPr="005B0BF0">
              <w:rPr>
                <w:bCs/>
                <w:noProof/>
              </w:rPr>
              <w:t>2.0</w:t>
            </w:r>
          </w:p>
        </w:tc>
        <w:tc>
          <w:tcPr>
            <w:tcW w:w="1508" w:type="dxa"/>
            <w:tcBorders>
              <w:top w:val="single" w:sz="8" w:space="0" w:color="C0504D"/>
              <w:left w:val="dotted" w:sz="4" w:space="0" w:color="auto"/>
              <w:bottom w:val="single" w:sz="8" w:space="0" w:color="C0504D"/>
              <w:right w:val="dotted" w:sz="4" w:space="0" w:color="auto"/>
            </w:tcBorders>
          </w:tcPr>
          <w:p w14:paraId="3FEE3951" w14:textId="77777777" w:rsidR="00002441" w:rsidRPr="005B0BF0" w:rsidRDefault="00002441" w:rsidP="00AB5973">
            <w:pPr>
              <w:spacing w:line="240" w:lineRule="auto"/>
              <w:rPr>
                <w:noProof/>
              </w:rPr>
            </w:pPr>
            <w:r>
              <w:rPr>
                <w:noProof/>
              </w:rPr>
              <w:t>6-3</w:t>
            </w:r>
            <w:r w:rsidRPr="005B0BF0">
              <w:rPr>
                <w:noProof/>
              </w:rPr>
              <w:t>-2013</w:t>
            </w:r>
          </w:p>
        </w:tc>
        <w:tc>
          <w:tcPr>
            <w:tcW w:w="2368" w:type="dxa"/>
            <w:tcBorders>
              <w:top w:val="single" w:sz="8" w:space="0" w:color="C0504D"/>
              <w:left w:val="dotted" w:sz="4" w:space="0" w:color="auto"/>
              <w:bottom w:val="single" w:sz="8" w:space="0" w:color="C0504D"/>
              <w:right w:val="dotted" w:sz="4" w:space="0" w:color="auto"/>
            </w:tcBorders>
          </w:tcPr>
          <w:p w14:paraId="3119A7ED" w14:textId="77777777" w:rsidR="00002441" w:rsidRPr="005B0BF0" w:rsidRDefault="00002441" w:rsidP="00AB5973">
            <w:pPr>
              <w:spacing w:line="240" w:lineRule="auto"/>
              <w:rPr>
                <w:noProof/>
              </w:rPr>
            </w:pPr>
            <w:r w:rsidRPr="005B0BF0">
              <w:rPr>
                <w:noProof/>
              </w:rPr>
              <w:t>Mark van den Broek / Arjan Kloosterboer / Remko de Haas</w:t>
            </w:r>
          </w:p>
        </w:tc>
        <w:tc>
          <w:tcPr>
            <w:tcW w:w="4571" w:type="dxa"/>
            <w:gridSpan w:val="2"/>
            <w:tcBorders>
              <w:top w:val="single" w:sz="8" w:space="0" w:color="C0504D"/>
              <w:left w:val="dotted" w:sz="4" w:space="0" w:color="auto"/>
              <w:bottom w:val="single" w:sz="8" w:space="0" w:color="C0504D"/>
              <w:right w:val="single" w:sz="8" w:space="0" w:color="C0504D"/>
            </w:tcBorders>
          </w:tcPr>
          <w:p w14:paraId="404BFE39" w14:textId="77777777" w:rsidR="00002441" w:rsidRPr="005B0BF0" w:rsidRDefault="00002441" w:rsidP="00002441">
            <w:pPr>
              <w:spacing w:line="240" w:lineRule="auto"/>
              <w:rPr>
                <w:noProof/>
              </w:rPr>
            </w:pPr>
            <w:r>
              <w:rPr>
                <w:noProof/>
              </w:rPr>
              <w:t>Versie 2 is een doorontwikkeling en – vooral – uitbreiding op het – beperkte en niet gedocumenteerde – informatiemodel van versie 1</w:t>
            </w:r>
            <w:r w:rsidRPr="005B0BF0">
              <w:rPr>
                <w:noProof/>
              </w:rPr>
              <w:t>.</w:t>
            </w:r>
            <w:r>
              <w:rPr>
                <w:noProof/>
              </w:rPr>
              <w:t xml:space="preserve"> </w:t>
            </w:r>
          </w:p>
        </w:tc>
      </w:tr>
      <w:tr w:rsidR="00002441" w:rsidRPr="00D30630" w14:paraId="3C489F21" w14:textId="77777777" w:rsidTr="007D12C1">
        <w:tc>
          <w:tcPr>
            <w:tcW w:w="828" w:type="dxa"/>
            <w:tcBorders>
              <w:top w:val="single" w:sz="8" w:space="0" w:color="C0504D"/>
              <w:left w:val="single" w:sz="8" w:space="0" w:color="C0504D"/>
              <w:bottom w:val="single" w:sz="8" w:space="0" w:color="C0504D"/>
              <w:right w:val="dotted" w:sz="4" w:space="0" w:color="auto"/>
            </w:tcBorders>
          </w:tcPr>
          <w:p w14:paraId="35DB9AF3" w14:textId="77777777" w:rsidR="00002441" w:rsidRPr="005B0BF0" w:rsidRDefault="00002441" w:rsidP="00AB5973">
            <w:pPr>
              <w:spacing w:line="240" w:lineRule="auto"/>
              <w:rPr>
                <w:bCs/>
                <w:noProof/>
              </w:rPr>
            </w:pPr>
            <w:r w:rsidRPr="005B0BF0">
              <w:rPr>
                <w:bCs/>
                <w:noProof/>
              </w:rPr>
              <w:t>2.1</w:t>
            </w:r>
          </w:p>
        </w:tc>
        <w:tc>
          <w:tcPr>
            <w:tcW w:w="1508" w:type="dxa"/>
            <w:tcBorders>
              <w:top w:val="single" w:sz="8" w:space="0" w:color="C0504D"/>
              <w:left w:val="dotted" w:sz="4" w:space="0" w:color="auto"/>
              <w:bottom w:val="single" w:sz="8" w:space="0" w:color="C0504D"/>
              <w:right w:val="dotted" w:sz="4" w:space="0" w:color="auto"/>
            </w:tcBorders>
          </w:tcPr>
          <w:p w14:paraId="44D41B4B" w14:textId="77777777" w:rsidR="00002441" w:rsidRPr="005B0BF0" w:rsidRDefault="00002441" w:rsidP="00AB5973">
            <w:pPr>
              <w:spacing w:line="240" w:lineRule="auto"/>
              <w:rPr>
                <w:noProof/>
              </w:rPr>
            </w:pPr>
            <w:r>
              <w:rPr>
                <w:noProof/>
              </w:rPr>
              <w:t>1-7-2014</w:t>
            </w:r>
          </w:p>
        </w:tc>
        <w:tc>
          <w:tcPr>
            <w:tcW w:w="2368" w:type="dxa"/>
            <w:tcBorders>
              <w:top w:val="single" w:sz="8" w:space="0" w:color="C0504D"/>
              <w:left w:val="dotted" w:sz="4" w:space="0" w:color="auto"/>
              <w:bottom w:val="single" w:sz="8" w:space="0" w:color="C0504D"/>
              <w:right w:val="dotted" w:sz="4" w:space="0" w:color="auto"/>
            </w:tcBorders>
          </w:tcPr>
          <w:p w14:paraId="1827DCDF" w14:textId="77777777" w:rsidR="00002441" w:rsidRPr="005B0BF0" w:rsidRDefault="00002441" w:rsidP="00AB5973">
            <w:pPr>
              <w:spacing w:line="240" w:lineRule="auto"/>
              <w:rPr>
                <w:noProof/>
              </w:rPr>
            </w:pPr>
            <w:r w:rsidRPr="005B0BF0">
              <w:rPr>
                <w:noProof/>
              </w:rPr>
              <w:t>Arjan Kloosterboer</w:t>
            </w:r>
            <w:r>
              <w:rPr>
                <w:noProof/>
              </w:rPr>
              <w:t xml:space="preserve"> </w:t>
            </w:r>
          </w:p>
        </w:tc>
        <w:tc>
          <w:tcPr>
            <w:tcW w:w="4571" w:type="dxa"/>
            <w:gridSpan w:val="2"/>
            <w:tcBorders>
              <w:top w:val="single" w:sz="8" w:space="0" w:color="C0504D"/>
              <w:left w:val="dotted" w:sz="4" w:space="0" w:color="auto"/>
              <w:bottom w:val="single" w:sz="8" w:space="0" w:color="C0504D"/>
              <w:right w:val="single" w:sz="8" w:space="0" w:color="C0504D"/>
            </w:tcBorders>
          </w:tcPr>
          <w:p w14:paraId="4C511B92" w14:textId="77777777" w:rsidR="00002441" w:rsidRPr="005B0BF0" w:rsidRDefault="00002441" w:rsidP="00AB5973">
            <w:pPr>
              <w:spacing w:line="240" w:lineRule="auto"/>
              <w:rPr>
                <w:noProof/>
              </w:rPr>
            </w:pPr>
            <w:r w:rsidRPr="005B0BF0">
              <w:rPr>
                <w:noProof/>
              </w:rPr>
              <w:t>Materiële historie, desbetreffende attribuutregels en, waar nog niet aanwezig, Datum begin geldigheid en Datum einde geldigheid toegevoegd zodat ook versies van zaaktypen correct gemodelleerd zijn.</w:t>
            </w:r>
          </w:p>
          <w:p w14:paraId="5E9B9198" w14:textId="77777777" w:rsidR="00002441" w:rsidRPr="005B0BF0" w:rsidRDefault="00002441" w:rsidP="00AB5973">
            <w:pPr>
              <w:spacing w:line="240" w:lineRule="auto"/>
              <w:rPr>
                <w:noProof/>
              </w:rPr>
            </w:pPr>
            <w:r w:rsidRPr="005B0BF0">
              <w:rPr>
                <w:noProof/>
              </w:rPr>
              <w:t>De wijze van het specificeren van zaaktype</w:t>
            </w:r>
            <w:r w:rsidRPr="005B0BF0">
              <w:rPr>
                <w:noProof/>
              </w:rPr>
              <w:softHyphen/>
              <w:t xml:space="preserve">specifieke eigenschappen gewijzigd zodanig dat </w:t>
            </w:r>
            <w:r>
              <w:rPr>
                <w:noProof/>
              </w:rPr>
              <w:t xml:space="preserve">ook </w:t>
            </w:r>
            <w:r w:rsidRPr="005B0BF0">
              <w:rPr>
                <w:noProof/>
              </w:rPr>
              <w:t xml:space="preserve">verwezen </w:t>
            </w:r>
            <w:r>
              <w:rPr>
                <w:noProof/>
              </w:rPr>
              <w:t xml:space="preserve">kan </w:t>
            </w:r>
            <w:r w:rsidRPr="005B0BF0">
              <w:rPr>
                <w:noProof/>
              </w:rPr>
              <w:t>word</w:t>
            </w:r>
            <w:r>
              <w:rPr>
                <w:noProof/>
              </w:rPr>
              <w:t>en</w:t>
            </w:r>
            <w:r w:rsidRPr="005B0BF0">
              <w:rPr>
                <w:noProof/>
              </w:rPr>
              <w:t xml:space="preserve"> naar een informatiemodel en een XML-schema.</w:t>
            </w:r>
          </w:p>
          <w:p w14:paraId="112D6118" w14:textId="77777777" w:rsidR="00002441" w:rsidRDefault="00002441" w:rsidP="00AB5973">
            <w:pPr>
              <w:spacing w:line="240" w:lineRule="auto"/>
              <w:rPr>
                <w:noProof/>
              </w:rPr>
            </w:pPr>
            <w:r>
              <w:rPr>
                <w:noProof/>
              </w:rPr>
              <w:t xml:space="preserve">De term ‘document’ vervangen door ‘informatieobject’. </w:t>
            </w:r>
          </w:p>
          <w:p w14:paraId="14F28646" w14:textId="77777777" w:rsidR="00002441" w:rsidRDefault="00002441" w:rsidP="00AB5973">
            <w:pPr>
              <w:spacing w:line="240" w:lineRule="auto"/>
              <w:rPr>
                <w:noProof/>
              </w:rPr>
            </w:pPr>
            <w:r w:rsidRPr="005B0BF0">
              <w:rPr>
                <w:noProof/>
              </w:rPr>
              <w:t xml:space="preserve">Mogelijk gemaakt dat in uitzonderingsgevallen het archiefregime van </w:t>
            </w:r>
            <w:r>
              <w:rPr>
                <w:noProof/>
              </w:rPr>
              <w:t>informatieobject</w:t>
            </w:r>
            <w:r w:rsidRPr="005B0BF0">
              <w:rPr>
                <w:noProof/>
              </w:rPr>
              <w:t>en van een ZAAK-</w:t>
            </w:r>
            <w:r>
              <w:rPr>
                <w:noProof/>
              </w:rPr>
              <w:t>INFORMATIEOBJECT</w:t>
            </w:r>
            <w:r w:rsidRPr="005B0BF0">
              <w:rPr>
                <w:noProof/>
              </w:rPr>
              <w:softHyphen/>
              <w:t>TYPE afwijkt van het archiefregime van het ZAAKTYPE cq. zaakdossiers van zaken van dat zaaktype.</w:t>
            </w:r>
          </w:p>
          <w:p w14:paraId="3715F9E1" w14:textId="77777777" w:rsidR="00002441" w:rsidRDefault="00002441" w:rsidP="00AB5973">
            <w:pPr>
              <w:spacing w:line="240" w:lineRule="auto"/>
              <w:rPr>
                <w:noProof/>
              </w:rPr>
            </w:pPr>
            <w:r>
              <w:rPr>
                <w:noProof/>
              </w:rPr>
              <w:t>Toelichting bij ZAAKTYPE aangescherpt v.w.b. afbakening van een zaaktype.</w:t>
            </w:r>
          </w:p>
          <w:p w14:paraId="61200D65" w14:textId="77777777" w:rsidR="00002441" w:rsidRDefault="00002441" w:rsidP="00AB5973">
            <w:pPr>
              <w:spacing w:line="240" w:lineRule="auto"/>
              <w:rPr>
                <w:noProof/>
              </w:rPr>
            </w:pPr>
            <w:r>
              <w:rPr>
                <w:noProof/>
              </w:rPr>
              <w:t xml:space="preserve">Toelichtingen bij zaaktype-zaaktype-relaties aangescherpt en domeinwaarden van ‘Aard relatie’geharmoniseerd met RGBZ. </w:t>
            </w:r>
          </w:p>
          <w:p w14:paraId="25AEC1AC" w14:textId="77777777" w:rsidR="00002441" w:rsidRPr="005B0BF0" w:rsidRDefault="00002441" w:rsidP="00AB5973">
            <w:pPr>
              <w:spacing w:line="240" w:lineRule="auto"/>
              <w:rPr>
                <w:noProof/>
              </w:rPr>
            </w:pPr>
            <w:r>
              <w:rPr>
                <w:noProof/>
              </w:rPr>
              <w:t>Referentielijst ‘Informatieobjecttype-omschrijving generiek’ toegevoegd.</w:t>
            </w:r>
          </w:p>
        </w:tc>
      </w:tr>
      <w:tr w:rsidR="00C61BC2" w:rsidRPr="00D30630" w14:paraId="2EF59AE8" w14:textId="77777777" w:rsidTr="007D12C1">
        <w:tc>
          <w:tcPr>
            <w:tcW w:w="828" w:type="dxa"/>
            <w:tcBorders>
              <w:top w:val="single" w:sz="8" w:space="0" w:color="C0504D"/>
              <w:left w:val="single" w:sz="8" w:space="0" w:color="C0504D"/>
              <w:bottom w:val="single" w:sz="8" w:space="0" w:color="C0504D"/>
              <w:right w:val="dotted" w:sz="4" w:space="0" w:color="auto"/>
            </w:tcBorders>
          </w:tcPr>
          <w:p w14:paraId="0C800196" w14:textId="75E17400" w:rsidR="00C61BC2" w:rsidRPr="005B0BF0" w:rsidRDefault="00C61BC2" w:rsidP="00AB5973">
            <w:pPr>
              <w:spacing w:line="240" w:lineRule="auto"/>
              <w:rPr>
                <w:bCs/>
                <w:noProof/>
              </w:rPr>
            </w:pPr>
            <w:ins w:id="1" w:author="Arjan Kloosterboer" w:date="2017-07-07T15:25:00Z">
              <w:r>
                <w:rPr>
                  <w:bCs/>
                  <w:noProof/>
                </w:rPr>
                <w:t>2.2</w:t>
              </w:r>
            </w:ins>
          </w:p>
        </w:tc>
        <w:tc>
          <w:tcPr>
            <w:tcW w:w="1508" w:type="dxa"/>
            <w:tcBorders>
              <w:top w:val="single" w:sz="8" w:space="0" w:color="C0504D"/>
              <w:left w:val="dotted" w:sz="4" w:space="0" w:color="auto"/>
              <w:bottom w:val="single" w:sz="8" w:space="0" w:color="C0504D"/>
              <w:right w:val="dotted" w:sz="4" w:space="0" w:color="auto"/>
            </w:tcBorders>
          </w:tcPr>
          <w:p w14:paraId="25C97C5C" w14:textId="1348792E" w:rsidR="00C61BC2" w:rsidRDefault="00AF49F8" w:rsidP="00AB5973">
            <w:pPr>
              <w:spacing w:line="240" w:lineRule="auto"/>
              <w:rPr>
                <w:noProof/>
              </w:rPr>
            </w:pPr>
            <w:ins w:id="2" w:author="Arjan Kloosterboer" w:date="2017-09-18T13:29:00Z">
              <w:r>
                <w:rPr>
                  <w:noProof/>
                </w:rPr>
                <w:t>17-9-2017</w:t>
              </w:r>
            </w:ins>
          </w:p>
        </w:tc>
        <w:tc>
          <w:tcPr>
            <w:tcW w:w="2368" w:type="dxa"/>
            <w:tcBorders>
              <w:top w:val="single" w:sz="8" w:space="0" w:color="C0504D"/>
              <w:left w:val="dotted" w:sz="4" w:space="0" w:color="auto"/>
              <w:bottom w:val="single" w:sz="8" w:space="0" w:color="C0504D"/>
              <w:right w:val="dotted" w:sz="4" w:space="0" w:color="auto"/>
            </w:tcBorders>
          </w:tcPr>
          <w:p w14:paraId="3DB496FC" w14:textId="286F010A" w:rsidR="00C61BC2" w:rsidRPr="005B0BF0" w:rsidRDefault="00C61BC2" w:rsidP="00AB5973">
            <w:pPr>
              <w:spacing w:line="240" w:lineRule="auto"/>
              <w:rPr>
                <w:noProof/>
              </w:rPr>
            </w:pPr>
            <w:ins w:id="3" w:author="Arjan Kloosterboer" w:date="2017-07-07T15:26:00Z">
              <w:r>
                <w:rPr>
                  <w:noProof/>
                </w:rPr>
                <w:t>Arjan Kloosterboer</w:t>
              </w:r>
            </w:ins>
          </w:p>
        </w:tc>
        <w:tc>
          <w:tcPr>
            <w:tcW w:w="4571" w:type="dxa"/>
            <w:gridSpan w:val="2"/>
            <w:tcBorders>
              <w:top w:val="single" w:sz="8" w:space="0" w:color="C0504D"/>
              <w:left w:val="dotted" w:sz="4" w:space="0" w:color="auto"/>
              <w:bottom w:val="single" w:sz="8" w:space="0" w:color="C0504D"/>
              <w:right w:val="single" w:sz="8" w:space="0" w:color="C0504D"/>
            </w:tcBorders>
          </w:tcPr>
          <w:p w14:paraId="541118EA" w14:textId="62A4D147" w:rsidR="00C61BC2" w:rsidRPr="005B0BF0" w:rsidRDefault="00C61BC2" w:rsidP="00AB5973">
            <w:pPr>
              <w:spacing w:line="240" w:lineRule="auto"/>
              <w:rPr>
                <w:noProof/>
              </w:rPr>
            </w:pPr>
            <w:ins w:id="4" w:author="Arjan Kloosterboer" w:date="2017-07-07T15:26:00Z">
              <w:r>
                <w:rPr>
                  <w:noProof/>
                </w:rPr>
                <w:t xml:space="preserve">Wijzigingen doorgevoerd als gevolg van nieuwe Selectielijst in </w:t>
              </w:r>
            </w:ins>
            <w:ins w:id="5" w:author="Arjan Kloosterboer" w:date="2017-07-09T00:26:00Z">
              <w:r w:rsidR="008174E6">
                <w:rPr>
                  <w:noProof/>
                </w:rPr>
                <w:t>ZAAKTYPE en</w:t>
              </w:r>
            </w:ins>
            <w:ins w:id="6" w:author="Arjan Kloosterboer" w:date="2017-07-07T15:26:00Z">
              <w:r>
                <w:rPr>
                  <w:noProof/>
                </w:rPr>
                <w:t xml:space="preserve"> RESULTAATTYPE.</w:t>
              </w:r>
            </w:ins>
          </w:p>
        </w:tc>
      </w:tr>
      <w:tr w:rsidR="000D03BB" w:rsidRPr="00D30630" w14:paraId="20A55C44" w14:textId="77777777" w:rsidTr="007D12C1">
        <w:tc>
          <w:tcPr>
            <w:tcW w:w="828" w:type="dxa"/>
            <w:tcBorders>
              <w:top w:val="single" w:sz="8" w:space="0" w:color="C0504D"/>
              <w:left w:val="single" w:sz="8" w:space="0" w:color="C0504D"/>
              <w:bottom w:val="single" w:sz="8" w:space="0" w:color="C0504D"/>
              <w:right w:val="dotted" w:sz="4" w:space="0" w:color="auto"/>
            </w:tcBorders>
          </w:tcPr>
          <w:p w14:paraId="0658F512" w14:textId="79DB8AB0" w:rsidR="000D03BB" w:rsidRDefault="000D03BB" w:rsidP="00AB5973">
            <w:pPr>
              <w:spacing w:line="240" w:lineRule="auto"/>
              <w:rPr>
                <w:bCs/>
                <w:noProof/>
              </w:rPr>
            </w:pPr>
            <w:ins w:id="7" w:author="Arjan Kloosterboer" w:date="2018-06-18T00:19:00Z">
              <w:r>
                <w:rPr>
                  <w:bCs/>
                  <w:noProof/>
                </w:rPr>
                <w:t>2.2.1</w:t>
              </w:r>
            </w:ins>
          </w:p>
        </w:tc>
        <w:tc>
          <w:tcPr>
            <w:tcW w:w="1508" w:type="dxa"/>
            <w:tcBorders>
              <w:top w:val="single" w:sz="8" w:space="0" w:color="C0504D"/>
              <w:left w:val="dotted" w:sz="4" w:space="0" w:color="auto"/>
              <w:bottom w:val="single" w:sz="8" w:space="0" w:color="C0504D"/>
              <w:right w:val="dotted" w:sz="4" w:space="0" w:color="auto"/>
            </w:tcBorders>
          </w:tcPr>
          <w:p w14:paraId="1DBE6C0A" w14:textId="00AFEE02" w:rsidR="000D03BB" w:rsidRDefault="000D03BB" w:rsidP="00AB5973">
            <w:pPr>
              <w:spacing w:line="240" w:lineRule="auto"/>
              <w:rPr>
                <w:noProof/>
              </w:rPr>
            </w:pPr>
            <w:ins w:id="8" w:author="Arjan Kloosterboer" w:date="2018-06-18T00:19:00Z">
              <w:r>
                <w:rPr>
                  <w:noProof/>
                </w:rPr>
                <w:t>13-6-2018</w:t>
              </w:r>
            </w:ins>
          </w:p>
        </w:tc>
        <w:tc>
          <w:tcPr>
            <w:tcW w:w="2368" w:type="dxa"/>
            <w:tcBorders>
              <w:top w:val="single" w:sz="8" w:space="0" w:color="C0504D"/>
              <w:left w:val="dotted" w:sz="4" w:space="0" w:color="auto"/>
              <w:bottom w:val="single" w:sz="8" w:space="0" w:color="C0504D"/>
              <w:right w:val="dotted" w:sz="4" w:space="0" w:color="auto"/>
            </w:tcBorders>
          </w:tcPr>
          <w:p w14:paraId="2D436D76" w14:textId="549148DF" w:rsidR="000D03BB" w:rsidRDefault="000D03BB" w:rsidP="00AB5973">
            <w:pPr>
              <w:spacing w:line="240" w:lineRule="auto"/>
              <w:rPr>
                <w:noProof/>
              </w:rPr>
            </w:pPr>
            <w:ins w:id="9" w:author="Arjan Kloosterboer" w:date="2018-06-18T00:19:00Z">
              <w:r>
                <w:rPr>
                  <w:noProof/>
                </w:rPr>
                <w:t>Arjan Kloosterboer</w:t>
              </w:r>
            </w:ins>
          </w:p>
        </w:tc>
        <w:tc>
          <w:tcPr>
            <w:tcW w:w="4571" w:type="dxa"/>
            <w:gridSpan w:val="2"/>
            <w:tcBorders>
              <w:top w:val="single" w:sz="8" w:space="0" w:color="C0504D"/>
              <w:left w:val="dotted" w:sz="4" w:space="0" w:color="auto"/>
              <w:bottom w:val="single" w:sz="8" w:space="0" w:color="C0504D"/>
              <w:right w:val="single" w:sz="8" w:space="0" w:color="C0504D"/>
            </w:tcBorders>
          </w:tcPr>
          <w:p w14:paraId="0ECB19B1" w14:textId="115F246C" w:rsidR="000D03BB" w:rsidRDefault="000D03BB" w:rsidP="00AB5973">
            <w:pPr>
              <w:spacing w:line="240" w:lineRule="auto"/>
              <w:rPr>
                <w:noProof/>
              </w:rPr>
            </w:pPr>
            <w:ins w:id="10" w:author="Arjan Kloosterboer" w:date="2018-06-18T00:19:00Z">
              <w:r>
                <w:rPr>
                  <w:noProof/>
                </w:rPr>
                <w:t xml:space="preserve">Kardinaliteit van attribuutsoort Procesobjectaard </w:t>
              </w:r>
            </w:ins>
            <w:ins w:id="11" w:author="Arjan Kloosterboer" w:date="2018-06-18T23:25:00Z">
              <w:r w:rsidR="00F135D5">
                <w:rPr>
                  <w:noProof/>
                </w:rPr>
                <w:t xml:space="preserve">(van RESULTAATTYPE) </w:t>
              </w:r>
            </w:ins>
            <w:ins w:id="12" w:author="Arjan Kloosterboer" w:date="2018-06-18T00:19:00Z">
              <w:r>
                <w:rPr>
                  <w:noProof/>
                </w:rPr>
                <w:t>gewijzigd van 0..1 naar 1..1 en</w:t>
              </w:r>
            </w:ins>
            <w:ins w:id="13" w:author="Arjan Kloosterboer" w:date="2018-06-18T00:20:00Z">
              <w:r>
                <w:rPr>
                  <w:noProof/>
                </w:rPr>
                <w:t xml:space="preserve"> regel verwijderd. </w:t>
              </w:r>
            </w:ins>
          </w:p>
        </w:tc>
      </w:tr>
    </w:tbl>
    <w:p w14:paraId="490D7EF1" w14:textId="39632F49" w:rsidR="00875596" w:rsidRDefault="00875596">
      <w:bookmarkStart w:id="14" w:name="_Hlk517127816"/>
      <w:r>
        <w:t xml:space="preserve">Zie bijlage 1 voor een specificatie </w:t>
      </w:r>
      <w:r w:rsidR="00B07F52">
        <w:t xml:space="preserve">per objecttype </w:t>
      </w:r>
      <w:r>
        <w:t xml:space="preserve">van de wijzigingen in </w:t>
      </w:r>
      <w:del w:id="15" w:author="Arjan Kloosterboer" w:date="2018-06-18T00:20:00Z">
        <w:r w:rsidDel="000D03BB">
          <w:delText xml:space="preserve">de meest recente </w:delText>
        </w:r>
      </w:del>
      <w:r>
        <w:t>versie</w:t>
      </w:r>
      <w:ins w:id="16" w:author="Arjan Kloosterboer" w:date="2018-06-18T00:20:00Z">
        <w:r w:rsidR="000D03BB">
          <w:t xml:space="preserve"> 2.2 t.o.v. 2.1</w:t>
        </w:r>
      </w:ins>
      <w:r>
        <w:t>.</w:t>
      </w:r>
      <w:r w:rsidR="008B6BB9">
        <w:t xml:space="preserve"> </w:t>
      </w:r>
    </w:p>
    <w:bookmarkEnd w:id="14"/>
    <w:p w14:paraId="2D19D7F7" w14:textId="537EED68" w:rsidR="00DE4685" w:rsidRDefault="00DE4685"/>
    <w:p w14:paraId="47667DFB" w14:textId="66CFE750" w:rsidR="00DE4685" w:rsidRDefault="00DE4685">
      <w:bookmarkStart w:id="17" w:name="_Hlk517096454"/>
      <w:r>
        <w:rPr>
          <w:noProof/>
        </w:rPr>
        <w:drawing>
          <wp:inline distT="0" distB="0" distL="0" distR="0" wp14:anchorId="3EEEE41E" wp14:editId="6DB228B0">
            <wp:extent cx="771018" cy="269933"/>
            <wp:effectExtent l="0" t="0" r="0" b="0"/>
            <wp:docPr id="16" name="Afbeelding 16" descr="https://mirrors.creativecommons.org/presskit/buttons/88x31/png/by-nc-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rors.creativecommons.org/presskit/buttons/88x31/png/by-nc-s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5911" cy="292652"/>
                    </a:xfrm>
                    <a:prstGeom prst="rect">
                      <a:avLst/>
                    </a:prstGeom>
                    <a:noFill/>
                    <a:ln>
                      <a:noFill/>
                    </a:ln>
                  </pic:spPr>
                </pic:pic>
              </a:graphicData>
            </a:graphic>
          </wp:inline>
        </w:drawing>
      </w:r>
      <w:r>
        <w:br/>
      </w:r>
      <w:r>
        <w:t>Vereniging van Nederlandse Gemeenten, Den Haag, 13 juni 2018</w:t>
      </w:r>
      <w:bookmarkEnd w:id="17"/>
    </w:p>
    <w:tbl>
      <w:tblPr>
        <w:tblpPr w:leftFromText="180" w:rightFromText="180" w:vertAnchor="page" w:horzAnchor="margin" w:tblpY="1753"/>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828"/>
        <w:gridCol w:w="1508"/>
        <w:gridCol w:w="2368"/>
        <w:gridCol w:w="4571"/>
      </w:tblGrid>
      <w:tr w:rsidR="00875596" w:rsidRPr="00D30630" w14:paraId="6735771A" w14:textId="77777777" w:rsidTr="007D12C1">
        <w:tc>
          <w:tcPr>
            <w:tcW w:w="828" w:type="dxa"/>
            <w:tcBorders>
              <w:top w:val="single" w:sz="8" w:space="0" w:color="C0504D"/>
              <w:left w:val="single" w:sz="8" w:space="0" w:color="C0504D"/>
              <w:bottom w:val="single" w:sz="8" w:space="0" w:color="C0504D"/>
              <w:right w:val="dotted" w:sz="4" w:space="0" w:color="auto"/>
            </w:tcBorders>
          </w:tcPr>
          <w:p w14:paraId="25CBC81B" w14:textId="77777777" w:rsidR="00875596" w:rsidRPr="005B0BF0" w:rsidRDefault="00875596" w:rsidP="00AB5973">
            <w:pPr>
              <w:spacing w:line="240" w:lineRule="auto"/>
              <w:rPr>
                <w:bCs/>
                <w:noProof/>
              </w:rPr>
            </w:pPr>
          </w:p>
        </w:tc>
        <w:tc>
          <w:tcPr>
            <w:tcW w:w="1508" w:type="dxa"/>
            <w:tcBorders>
              <w:top w:val="single" w:sz="8" w:space="0" w:color="C0504D"/>
              <w:left w:val="dotted" w:sz="4" w:space="0" w:color="auto"/>
              <w:bottom w:val="single" w:sz="8" w:space="0" w:color="C0504D"/>
              <w:right w:val="dotted" w:sz="4" w:space="0" w:color="auto"/>
            </w:tcBorders>
          </w:tcPr>
          <w:p w14:paraId="15C88482" w14:textId="77777777" w:rsidR="00875596" w:rsidRDefault="00875596" w:rsidP="00AB5973">
            <w:pPr>
              <w:spacing w:line="240" w:lineRule="auto"/>
              <w:rPr>
                <w:noProof/>
              </w:rPr>
            </w:pPr>
          </w:p>
        </w:tc>
        <w:tc>
          <w:tcPr>
            <w:tcW w:w="2368" w:type="dxa"/>
            <w:tcBorders>
              <w:top w:val="single" w:sz="8" w:space="0" w:color="C0504D"/>
              <w:left w:val="dotted" w:sz="4" w:space="0" w:color="auto"/>
              <w:bottom w:val="single" w:sz="8" w:space="0" w:color="C0504D"/>
              <w:right w:val="dotted" w:sz="4" w:space="0" w:color="auto"/>
            </w:tcBorders>
          </w:tcPr>
          <w:p w14:paraId="48903AC1" w14:textId="77777777" w:rsidR="00875596" w:rsidRPr="005B0BF0" w:rsidRDefault="00875596" w:rsidP="00AB5973">
            <w:pPr>
              <w:spacing w:line="240" w:lineRule="auto"/>
              <w:rPr>
                <w:noProof/>
              </w:rPr>
            </w:pPr>
          </w:p>
        </w:tc>
        <w:tc>
          <w:tcPr>
            <w:tcW w:w="4571" w:type="dxa"/>
            <w:tcBorders>
              <w:top w:val="single" w:sz="8" w:space="0" w:color="C0504D"/>
              <w:left w:val="dotted" w:sz="4" w:space="0" w:color="auto"/>
              <w:bottom w:val="single" w:sz="8" w:space="0" w:color="C0504D"/>
              <w:right w:val="single" w:sz="8" w:space="0" w:color="C0504D"/>
            </w:tcBorders>
          </w:tcPr>
          <w:p w14:paraId="602ADB8C" w14:textId="77777777" w:rsidR="00875596" w:rsidRPr="005B0BF0" w:rsidRDefault="00875596" w:rsidP="00AB5973">
            <w:pPr>
              <w:spacing w:line="240" w:lineRule="auto"/>
            </w:pPr>
          </w:p>
        </w:tc>
      </w:tr>
    </w:tbl>
    <w:p w14:paraId="09271A35" w14:textId="77777777" w:rsidR="007D0501" w:rsidRPr="00EC2421" w:rsidRDefault="000B55AE" w:rsidP="007D0501">
      <w:pPr>
        <w:pStyle w:val="Kopvaninhoudsopgave"/>
        <w:rPr>
          <w:rStyle w:val="TitelChar"/>
          <w:rFonts w:eastAsiaTheme="majorEastAsia"/>
        </w:rPr>
      </w:pPr>
      <w:r>
        <w:rPr>
          <w:rStyle w:val="TitelChar"/>
          <w:rFonts w:eastAsiaTheme="majorEastAsia"/>
        </w:rPr>
        <w:t xml:space="preserve"> </w:t>
      </w:r>
    </w:p>
    <w:p w14:paraId="3C251D19" w14:textId="77777777" w:rsidR="00897055" w:rsidRPr="00F3704C" w:rsidRDefault="0024241F" w:rsidP="004F75A6">
      <w:pPr>
        <w:pStyle w:val="koptitel"/>
      </w:pPr>
      <w:r>
        <w:lastRenderedPageBreak/>
        <w:t>I</w:t>
      </w:r>
      <w:r w:rsidR="00897055" w:rsidRPr="00F3704C">
        <w:t>nhoud</w:t>
      </w:r>
      <w:bookmarkEnd w:id="0"/>
    </w:p>
    <w:p w14:paraId="76DA2A9C" w14:textId="77777777" w:rsidR="004F3A45" w:rsidRPr="00F3704C" w:rsidRDefault="004F3A45" w:rsidP="004F75A6">
      <w:pPr>
        <w:pStyle w:val="Kop2"/>
        <w:sectPr w:rsidR="004F3A45" w:rsidRPr="00F3704C" w:rsidSect="00590B41">
          <w:headerReference w:type="even" r:id="rId12"/>
          <w:headerReference w:type="default" r:id="rId13"/>
          <w:footerReference w:type="even" r:id="rId14"/>
          <w:footerReference w:type="default" r:id="rId15"/>
          <w:headerReference w:type="first" r:id="rId16"/>
          <w:footerReference w:type="first" r:id="rId17"/>
          <w:pgSz w:w="11900" w:h="16840" w:code="9"/>
          <w:pgMar w:top="1985" w:right="1077" w:bottom="1021" w:left="1418" w:header="567" w:footer="510" w:gutter="0"/>
          <w:cols w:space="708"/>
        </w:sectPr>
      </w:pPr>
    </w:p>
    <w:p w14:paraId="2AA19D68" w14:textId="77777777" w:rsidR="00897055" w:rsidRPr="00F3704C" w:rsidRDefault="00897055" w:rsidP="00A14B69"/>
    <w:p w14:paraId="7E9B4746" w14:textId="24D648EE" w:rsidR="00DE4685" w:rsidRDefault="006945D7">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r w:rsidR="00DE4685">
        <w:rPr>
          <w:noProof/>
        </w:rPr>
        <w:t>1</w:t>
      </w:r>
      <w:r w:rsidR="00DE4685">
        <w:rPr>
          <w:rFonts w:asciiTheme="minorHAnsi" w:eastAsiaTheme="minorEastAsia" w:hAnsiTheme="minorHAnsi" w:cstheme="minorBidi"/>
          <w:b w:val="0"/>
          <w:noProof/>
          <w:sz w:val="22"/>
          <w:szCs w:val="22"/>
        </w:rPr>
        <w:tab/>
      </w:r>
      <w:r w:rsidR="00DE4685">
        <w:rPr>
          <w:noProof/>
        </w:rPr>
        <w:t>Inleiding</w:t>
      </w:r>
      <w:r w:rsidR="00DE4685">
        <w:rPr>
          <w:noProof/>
        </w:rPr>
        <w:tab/>
      </w:r>
      <w:r w:rsidR="00DE4685">
        <w:rPr>
          <w:noProof/>
        </w:rPr>
        <w:fldChar w:fldCharType="begin"/>
      </w:r>
      <w:r w:rsidR="00DE4685">
        <w:rPr>
          <w:noProof/>
        </w:rPr>
        <w:instrText xml:space="preserve"> PAGEREF _Toc517127118 \h </w:instrText>
      </w:r>
      <w:r w:rsidR="00DE4685">
        <w:rPr>
          <w:noProof/>
        </w:rPr>
      </w:r>
      <w:r w:rsidR="00DE4685">
        <w:rPr>
          <w:noProof/>
        </w:rPr>
        <w:fldChar w:fldCharType="separate"/>
      </w:r>
      <w:r w:rsidR="00DE4685">
        <w:rPr>
          <w:noProof/>
        </w:rPr>
        <w:t>4</w:t>
      </w:r>
      <w:r w:rsidR="00DE4685">
        <w:rPr>
          <w:noProof/>
        </w:rPr>
        <w:fldChar w:fldCharType="end"/>
      </w:r>
    </w:p>
    <w:p w14:paraId="260A54B3" w14:textId="3D86996B" w:rsidR="00DE4685" w:rsidRDefault="00DE4685">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Model op hoofdlijnen</w:t>
      </w:r>
      <w:r>
        <w:rPr>
          <w:noProof/>
        </w:rPr>
        <w:tab/>
      </w:r>
      <w:r>
        <w:rPr>
          <w:noProof/>
        </w:rPr>
        <w:fldChar w:fldCharType="begin"/>
      </w:r>
      <w:r>
        <w:rPr>
          <w:noProof/>
        </w:rPr>
        <w:instrText xml:space="preserve"> PAGEREF _Toc517127119 \h </w:instrText>
      </w:r>
      <w:r>
        <w:rPr>
          <w:noProof/>
        </w:rPr>
      </w:r>
      <w:r>
        <w:rPr>
          <w:noProof/>
        </w:rPr>
        <w:fldChar w:fldCharType="separate"/>
      </w:r>
      <w:r>
        <w:rPr>
          <w:noProof/>
        </w:rPr>
        <w:t>5</w:t>
      </w:r>
      <w:r>
        <w:rPr>
          <w:noProof/>
        </w:rPr>
        <w:fldChar w:fldCharType="end"/>
      </w:r>
    </w:p>
    <w:p w14:paraId="75600BB3" w14:textId="3811F347" w:rsidR="00DE4685" w:rsidRDefault="00DE4685">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Objecttypen</w:t>
      </w:r>
      <w:r>
        <w:rPr>
          <w:noProof/>
        </w:rPr>
        <w:tab/>
      </w:r>
      <w:r>
        <w:rPr>
          <w:noProof/>
        </w:rPr>
        <w:fldChar w:fldCharType="begin"/>
      </w:r>
      <w:r>
        <w:rPr>
          <w:noProof/>
        </w:rPr>
        <w:instrText xml:space="preserve"> PAGEREF _Toc517127120 \h </w:instrText>
      </w:r>
      <w:r>
        <w:rPr>
          <w:noProof/>
        </w:rPr>
      </w:r>
      <w:r>
        <w:rPr>
          <w:noProof/>
        </w:rPr>
        <w:fldChar w:fldCharType="separate"/>
      </w:r>
      <w:r>
        <w:rPr>
          <w:noProof/>
        </w:rPr>
        <w:t>9</w:t>
      </w:r>
      <w:r>
        <w:rPr>
          <w:noProof/>
        </w:rPr>
        <w:fldChar w:fldCharType="end"/>
      </w:r>
    </w:p>
    <w:p w14:paraId="00ADC678" w14:textId="798D88F3" w:rsidR="00DE4685" w:rsidRDefault="00DE4685">
      <w:pPr>
        <w:pStyle w:val="Inhopg2"/>
        <w:rPr>
          <w:noProof/>
        </w:rPr>
      </w:pPr>
      <w:r>
        <w:rPr>
          <w:noProof/>
        </w:rPr>
        <w:t>3.1</w:t>
      </w:r>
      <w:r>
        <w:rPr>
          <w:noProof/>
        </w:rPr>
        <w:tab/>
        <w:t>Objecttype BESLUITTYPE</w:t>
      </w:r>
      <w:r>
        <w:rPr>
          <w:noProof/>
        </w:rPr>
        <w:tab/>
      </w:r>
      <w:r>
        <w:rPr>
          <w:noProof/>
        </w:rPr>
        <w:fldChar w:fldCharType="begin"/>
      </w:r>
      <w:r>
        <w:rPr>
          <w:noProof/>
        </w:rPr>
        <w:instrText xml:space="preserve"> PAGEREF _Toc517127121 \h </w:instrText>
      </w:r>
      <w:r>
        <w:rPr>
          <w:noProof/>
        </w:rPr>
      </w:r>
      <w:r>
        <w:rPr>
          <w:noProof/>
        </w:rPr>
        <w:fldChar w:fldCharType="separate"/>
      </w:r>
      <w:r>
        <w:rPr>
          <w:noProof/>
        </w:rPr>
        <w:t>10</w:t>
      </w:r>
      <w:r>
        <w:rPr>
          <w:noProof/>
        </w:rPr>
        <w:fldChar w:fldCharType="end"/>
      </w:r>
    </w:p>
    <w:p w14:paraId="25A3A790" w14:textId="041C97CF" w:rsidR="00DE4685" w:rsidRDefault="00DE4685">
      <w:pPr>
        <w:pStyle w:val="Inhopg2"/>
        <w:rPr>
          <w:noProof/>
        </w:rPr>
      </w:pPr>
      <w:r>
        <w:rPr>
          <w:noProof/>
        </w:rPr>
        <w:t>3.2</w:t>
      </w:r>
      <w:r>
        <w:rPr>
          <w:noProof/>
        </w:rPr>
        <w:tab/>
        <w:t>Objecttype CATALOGUS</w:t>
      </w:r>
      <w:r>
        <w:rPr>
          <w:noProof/>
        </w:rPr>
        <w:tab/>
      </w:r>
      <w:r>
        <w:rPr>
          <w:noProof/>
        </w:rPr>
        <w:fldChar w:fldCharType="begin"/>
      </w:r>
      <w:r>
        <w:rPr>
          <w:noProof/>
        </w:rPr>
        <w:instrText xml:space="preserve"> PAGEREF _Toc517127122 \h </w:instrText>
      </w:r>
      <w:r>
        <w:rPr>
          <w:noProof/>
        </w:rPr>
      </w:r>
      <w:r>
        <w:rPr>
          <w:noProof/>
        </w:rPr>
        <w:fldChar w:fldCharType="separate"/>
      </w:r>
      <w:r>
        <w:rPr>
          <w:noProof/>
        </w:rPr>
        <w:t>11</w:t>
      </w:r>
      <w:r>
        <w:rPr>
          <w:noProof/>
        </w:rPr>
        <w:fldChar w:fldCharType="end"/>
      </w:r>
    </w:p>
    <w:p w14:paraId="125FFB1C" w14:textId="2542111E" w:rsidR="00DE4685" w:rsidRDefault="00DE4685">
      <w:pPr>
        <w:pStyle w:val="Inhopg2"/>
        <w:rPr>
          <w:noProof/>
        </w:rPr>
      </w:pPr>
      <w:r>
        <w:rPr>
          <w:noProof/>
        </w:rPr>
        <w:t>3.3</w:t>
      </w:r>
      <w:r>
        <w:rPr>
          <w:noProof/>
        </w:rPr>
        <w:tab/>
        <w:t>Objecttype EIGENSCHAP</w:t>
      </w:r>
      <w:r>
        <w:rPr>
          <w:noProof/>
        </w:rPr>
        <w:tab/>
      </w:r>
      <w:r>
        <w:rPr>
          <w:noProof/>
        </w:rPr>
        <w:fldChar w:fldCharType="begin"/>
      </w:r>
      <w:r>
        <w:rPr>
          <w:noProof/>
        </w:rPr>
        <w:instrText xml:space="preserve"> PAGEREF _Toc517127123 \h </w:instrText>
      </w:r>
      <w:r>
        <w:rPr>
          <w:noProof/>
        </w:rPr>
      </w:r>
      <w:r>
        <w:rPr>
          <w:noProof/>
        </w:rPr>
        <w:fldChar w:fldCharType="separate"/>
      </w:r>
      <w:r>
        <w:rPr>
          <w:noProof/>
        </w:rPr>
        <w:t>12</w:t>
      </w:r>
      <w:r>
        <w:rPr>
          <w:noProof/>
        </w:rPr>
        <w:fldChar w:fldCharType="end"/>
      </w:r>
    </w:p>
    <w:p w14:paraId="07311E34" w14:textId="1023D64B" w:rsidR="00DE4685" w:rsidRDefault="00DE4685">
      <w:pPr>
        <w:pStyle w:val="Inhopg2"/>
        <w:rPr>
          <w:noProof/>
        </w:rPr>
      </w:pPr>
      <w:r>
        <w:rPr>
          <w:noProof/>
        </w:rPr>
        <w:t>3.4</w:t>
      </w:r>
      <w:r>
        <w:rPr>
          <w:noProof/>
        </w:rPr>
        <w:tab/>
        <w:t>Objecttype INFORMATIEOBJECTTYPE</w:t>
      </w:r>
      <w:r>
        <w:rPr>
          <w:noProof/>
        </w:rPr>
        <w:tab/>
      </w:r>
      <w:r>
        <w:rPr>
          <w:noProof/>
        </w:rPr>
        <w:fldChar w:fldCharType="begin"/>
      </w:r>
      <w:r>
        <w:rPr>
          <w:noProof/>
        </w:rPr>
        <w:instrText xml:space="preserve"> PAGEREF _Toc517127124 \h </w:instrText>
      </w:r>
      <w:r>
        <w:rPr>
          <w:noProof/>
        </w:rPr>
      </w:r>
      <w:r>
        <w:rPr>
          <w:noProof/>
        </w:rPr>
        <w:fldChar w:fldCharType="separate"/>
      </w:r>
      <w:r>
        <w:rPr>
          <w:noProof/>
        </w:rPr>
        <w:t>15</w:t>
      </w:r>
      <w:r>
        <w:rPr>
          <w:noProof/>
        </w:rPr>
        <w:fldChar w:fldCharType="end"/>
      </w:r>
    </w:p>
    <w:p w14:paraId="0260757E" w14:textId="2D94A61C" w:rsidR="00DE4685" w:rsidRDefault="00DE4685">
      <w:pPr>
        <w:pStyle w:val="Inhopg2"/>
        <w:rPr>
          <w:noProof/>
        </w:rPr>
      </w:pPr>
      <w:r>
        <w:rPr>
          <w:noProof/>
        </w:rPr>
        <w:t>3.5</w:t>
      </w:r>
      <w:r>
        <w:rPr>
          <w:noProof/>
        </w:rPr>
        <w:tab/>
        <w:t>Objecttype RESULTAATTYPE</w:t>
      </w:r>
      <w:r>
        <w:rPr>
          <w:noProof/>
        </w:rPr>
        <w:tab/>
      </w:r>
      <w:r>
        <w:rPr>
          <w:noProof/>
        </w:rPr>
        <w:fldChar w:fldCharType="begin"/>
      </w:r>
      <w:r>
        <w:rPr>
          <w:noProof/>
        </w:rPr>
        <w:instrText xml:space="preserve"> PAGEREF _Toc517127125 \h </w:instrText>
      </w:r>
      <w:r>
        <w:rPr>
          <w:noProof/>
        </w:rPr>
      </w:r>
      <w:r>
        <w:rPr>
          <w:noProof/>
        </w:rPr>
        <w:fldChar w:fldCharType="separate"/>
      </w:r>
      <w:r>
        <w:rPr>
          <w:noProof/>
        </w:rPr>
        <w:t>17</w:t>
      </w:r>
      <w:r>
        <w:rPr>
          <w:noProof/>
        </w:rPr>
        <w:fldChar w:fldCharType="end"/>
      </w:r>
    </w:p>
    <w:p w14:paraId="49880E45" w14:textId="3EB1C418" w:rsidR="00DE4685" w:rsidRDefault="00DE4685">
      <w:pPr>
        <w:pStyle w:val="Inhopg2"/>
        <w:rPr>
          <w:noProof/>
        </w:rPr>
      </w:pPr>
      <w:r>
        <w:rPr>
          <w:noProof/>
        </w:rPr>
        <w:t>3.6</w:t>
      </w:r>
      <w:r>
        <w:rPr>
          <w:noProof/>
        </w:rPr>
        <w:tab/>
        <w:t>Objecttype ROLTYPE</w:t>
      </w:r>
      <w:r>
        <w:rPr>
          <w:noProof/>
        </w:rPr>
        <w:tab/>
      </w:r>
      <w:r>
        <w:rPr>
          <w:noProof/>
        </w:rPr>
        <w:fldChar w:fldCharType="begin"/>
      </w:r>
      <w:r>
        <w:rPr>
          <w:noProof/>
        </w:rPr>
        <w:instrText xml:space="preserve"> PAGEREF _Toc517127126 \h </w:instrText>
      </w:r>
      <w:r>
        <w:rPr>
          <w:noProof/>
        </w:rPr>
      </w:r>
      <w:r>
        <w:rPr>
          <w:noProof/>
        </w:rPr>
        <w:fldChar w:fldCharType="separate"/>
      </w:r>
      <w:r>
        <w:rPr>
          <w:noProof/>
        </w:rPr>
        <w:t>19</w:t>
      </w:r>
      <w:r>
        <w:rPr>
          <w:noProof/>
        </w:rPr>
        <w:fldChar w:fldCharType="end"/>
      </w:r>
    </w:p>
    <w:p w14:paraId="039844B4" w14:textId="135EC479" w:rsidR="00DE4685" w:rsidRDefault="00DE4685">
      <w:pPr>
        <w:pStyle w:val="Inhopg2"/>
        <w:rPr>
          <w:noProof/>
        </w:rPr>
      </w:pPr>
      <w:r>
        <w:rPr>
          <w:noProof/>
        </w:rPr>
        <w:t>3.7</w:t>
      </w:r>
      <w:r>
        <w:rPr>
          <w:noProof/>
        </w:rPr>
        <w:tab/>
        <w:t>Objecttype STATUSTYPE</w:t>
      </w:r>
      <w:r>
        <w:rPr>
          <w:noProof/>
        </w:rPr>
        <w:tab/>
      </w:r>
      <w:r>
        <w:rPr>
          <w:noProof/>
        </w:rPr>
        <w:fldChar w:fldCharType="begin"/>
      </w:r>
      <w:r>
        <w:rPr>
          <w:noProof/>
        </w:rPr>
        <w:instrText xml:space="preserve"> PAGEREF _Toc517127127 \h </w:instrText>
      </w:r>
      <w:r>
        <w:rPr>
          <w:noProof/>
        </w:rPr>
      </w:r>
      <w:r>
        <w:rPr>
          <w:noProof/>
        </w:rPr>
        <w:fldChar w:fldCharType="separate"/>
      </w:r>
      <w:r>
        <w:rPr>
          <w:noProof/>
        </w:rPr>
        <w:t>20</w:t>
      </w:r>
      <w:r>
        <w:rPr>
          <w:noProof/>
        </w:rPr>
        <w:fldChar w:fldCharType="end"/>
      </w:r>
    </w:p>
    <w:p w14:paraId="03904EBD" w14:textId="4F0F7A9F" w:rsidR="00DE4685" w:rsidRDefault="00DE4685">
      <w:pPr>
        <w:pStyle w:val="Inhopg2"/>
        <w:rPr>
          <w:noProof/>
        </w:rPr>
      </w:pPr>
      <w:r>
        <w:rPr>
          <w:noProof/>
        </w:rPr>
        <w:t>3.8</w:t>
      </w:r>
      <w:r>
        <w:rPr>
          <w:noProof/>
        </w:rPr>
        <w:tab/>
        <w:t>Objecttype ZAAKOBJECTTYPE</w:t>
      </w:r>
      <w:r>
        <w:rPr>
          <w:noProof/>
        </w:rPr>
        <w:tab/>
      </w:r>
      <w:r>
        <w:rPr>
          <w:noProof/>
        </w:rPr>
        <w:fldChar w:fldCharType="begin"/>
      </w:r>
      <w:r>
        <w:rPr>
          <w:noProof/>
        </w:rPr>
        <w:instrText xml:space="preserve"> PAGEREF _Toc517127128 \h </w:instrText>
      </w:r>
      <w:r>
        <w:rPr>
          <w:noProof/>
        </w:rPr>
      </w:r>
      <w:r>
        <w:rPr>
          <w:noProof/>
        </w:rPr>
        <w:fldChar w:fldCharType="separate"/>
      </w:r>
      <w:r>
        <w:rPr>
          <w:noProof/>
        </w:rPr>
        <w:t>22</w:t>
      </w:r>
      <w:r>
        <w:rPr>
          <w:noProof/>
        </w:rPr>
        <w:fldChar w:fldCharType="end"/>
      </w:r>
    </w:p>
    <w:p w14:paraId="5229559E" w14:textId="5639189C" w:rsidR="00DE4685" w:rsidRDefault="00DE4685">
      <w:pPr>
        <w:pStyle w:val="Inhopg2"/>
        <w:rPr>
          <w:noProof/>
        </w:rPr>
      </w:pPr>
      <w:r>
        <w:rPr>
          <w:noProof/>
        </w:rPr>
        <w:t>3.9</w:t>
      </w:r>
      <w:r>
        <w:rPr>
          <w:noProof/>
        </w:rPr>
        <w:tab/>
        <w:t>Objecttype ZAAKTYPE</w:t>
      </w:r>
      <w:r>
        <w:rPr>
          <w:noProof/>
        </w:rPr>
        <w:tab/>
      </w:r>
      <w:r>
        <w:rPr>
          <w:noProof/>
        </w:rPr>
        <w:fldChar w:fldCharType="begin"/>
      </w:r>
      <w:r>
        <w:rPr>
          <w:noProof/>
        </w:rPr>
        <w:instrText xml:space="preserve"> PAGEREF _Toc517127129 \h </w:instrText>
      </w:r>
      <w:r>
        <w:rPr>
          <w:noProof/>
        </w:rPr>
      </w:r>
      <w:r>
        <w:rPr>
          <w:noProof/>
        </w:rPr>
        <w:fldChar w:fldCharType="separate"/>
      </w:r>
      <w:r>
        <w:rPr>
          <w:noProof/>
        </w:rPr>
        <w:t>23</w:t>
      </w:r>
      <w:r>
        <w:rPr>
          <w:noProof/>
        </w:rPr>
        <w:fldChar w:fldCharType="end"/>
      </w:r>
    </w:p>
    <w:p w14:paraId="16C667A4" w14:textId="30A33AA5" w:rsidR="00DE4685" w:rsidRDefault="00DE4685">
      <w:pPr>
        <w:pStyle w:val="Inhopg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Relatieklassen</w:t>
      </w:r>
      <w:r>
        <w:rPr>
          <w:noProof/>
        </w:rPr>
        <w:tab/>
      </w:r>
      <w:r>
        <w:rPr>
          <w:noProof/>
        </w:rPr>
        <w:fldChar w:fldCharType="begin"/>
      </w:r>
      <w:r>
        <w:rPr>
          <w:noProof/>
        </w:rPr>
        <w:instrText xml:space="preserve"> PAGEREF _Toc517127130 \h </w:instrText>
      </w:r>
      <w:r>
        <w:rPr>
          <w:noProof/>
        </w:rPr>
      </w:r>
      <w:r>
        <w:rPr>
          <w:noProof/>
        </w:rPr>
        <w:fldChar w:fldCharType="separate"/>
      </w:r>
      <w:r>
        <w:rPr>
          <w:noProof/>
        </w:rPr>
        <w:t>28</w:t>
      </w:r>
      <w:r>
        <w:rPr>
          <w:noProof/>
        </w:rPr>
        <w:fldChar w:fldCharType="end"/>
      </w:r>
    </w:p>
    <w:p w14:paraId="5482BEDE" w14:textId="08AC7763" w:rsidR="00DE4685" w:rsidRDefault="00DE4685">
      <w:pPr>
        <w:pStyle w:val="Inhopg2"/>
        <w:rPr>
          <w:noProof/>
        </w:rPr>
      </w:pPr>
      <w:r>
        <w:rPr>
          <w:noProof/>
        </w:rPr>
        <w:t>4.1</w:t>
      </w:r>
      <w:r>
        <w:rPr>
          <w:noProof/>
        </w:rPr>
        <w:tab/>
        <w:t>Relatieklasse ZAAK-INFORMATIEOBJECT-TYPE</w:t>
      </w:r>
      <w:r>
        <w:rPr>
          <w:noProof/>
        </w:rPr>
        <w:tab/>
      </w:r>
      <w:r>
        <w:rPr>
          <w:noProof/>
        </w:rPr>
        <w:fldChar w:fldCharType="begin"/>
      </w:r>
      <w:r>
        <w:rPr>
          <w:noProof/>
        </w:rPr>
        <w:instrText xml:space="preserve"> PAGEREF _Toc517127131 \h </w:instrText>
      </w:r>
      <w:r>
        <w:rPr>
          <w:noProof/>
        </w:rPr>
      </w:r>
      <w:r>
        <w:rPr>
          <w:noProof/>
        </w:rPr>
        <w:fldChar w:fldCharType="separate"/>
      </w:r>
      <w:r>
        <w:rPr>
          <w:noProof/>
        </w:rPr>
        <w:t>28</w:t>
      </w:r>
      <w:r>
        <w:rPr>
          <w:noProof/>
        </w:rPr>
        <w:fldChar w:fldCharType="end"/>
      </w:r>
    </w:p>
    <w:p w14:paraId="36E11EA5" w14:textId="22F185DE" w:rsidR="00DE4685" w:rsidRDefault="00DE4685">
      <w:pPr>
        <w:pStyle w:val="Inhopg2"/>
        <w:rPr>
          <w:noProof/>
        </w:rPr>
      </w:pPr>
      <w:r>
        <w:rPr>
          <w:noProof/>
        </w:rPr>
        <w:t>4.2</w:t>
      </w:r>
      <w:r>
        <w:rPr>
          <w:noProof/>
        </w:rPr>
        <w:tab/>
        <w:t>Relatieklasse ZAAK-INFORMATIEOBJECT-TYPE ARCHIEFREGIME</w:t>
      </w:r>
      <w:r>
        <w:rPr>
          <w:noProof/>
        </w:rPr>
        <w:tab/>
      </w:r>
      <w:r>
        <w:rPr>
          <w:noProof/>
        </w:rPr>
        <w:fldChar w:fldCharType="begin"/>
      </w:r>
      <w:r>
        <w:rPr>
          <w:noProof/>
        </w:rPr>
        <w:instrText xml:space="preserve"> PAGEREF _Toc517127132 \h </w:instrText>
      </w:r>
      <w:r>
        <w:rPr>
          <w:noProof/>
        </w:rPr>
      </w:r>
      <w:r>
        <w:rPr>
          <w:noProof/>
        </w:rPr>
        <w:fldChar w:fldCharType="separate"/>
      </w:r>
      <w:r>
        <w:rPr>
          <w:noProof/>
        </w:rPr>
        <w:t>29</w:t>
      </w:r>
      <w:r>
        <w:rPr>
          <w:noProof/>
        </w:rPr>
        <w:fldChar w:fldCharType="end"/>
      </w:r>
    </w:p>
    <w:p w14:paraId="75616B2B" w14:textId="55D4E604" w:rsidR="00DE4685" w:rsidRDefault="00DE4685">
      <w:pPr>
        <w:pStyle w:val="Inhopg2"/>
        <w:rPr>
          <w:noProof/>
        </w:rPr>
      </w:pPr>
      <w:r>
        <w:rPr>
          <w:noProof/>
        </w:rPr>
        <w:t>4.3</w:t>
      </w:r>
      <w:r>
        <w:rPr>
          <w:noProof/>
        </w:rPr>
        <w:tab/>
        <w:t>Relatieklasse ZAAKTYPENRELATIE</w:t>
      </w:r>
      <w:r>
        <w:rPr>
          <w:noProof/>
        </w:rPr>
        <w:tab/>
      </w:r>
      <w:r>
        <w:rPr>
          <w:noProof/>
        </w:rPr>
        <w:fldChar w:fldCharType="begin"/>
      </w:r>
      <w:r>
        <w:rPr>
          <w:noProof/>
        </w:rPr>
        <w:instrText xml:space="preserve"> PAGEREF _Toc517127133 \h </w:instrText>
      </w:r>
      <w:r>
        <w:rPr>
          <w:noProof/>
        </w:rPr>
      </w:r>
      <w:r>
        <w:rPr>
          <w:noProof/>
        </w:rPr>
        <w:fldChar w:fldCharType="separate"/>
      </w:r>
      <w:r>
        <w:rPr>
          <w:noProof/>
        </w:rPr>
        <w:t>30</w:t>
      </w:r>
      <w:r>
        <w:rPr>
          <w:noProof/>
        </w:rPr>
        <w:fldChar w:fldCharType="end"/>
      </w:r>
    </w:p>
    <w:p w14:paraId="3559388C" w14:textId="007D3DB8" w:rsidR="00DE4685" w:rsidRDefault="00DE4685">
      <w:pPr>
        <w:pStyle w:val="Inhopg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Referentielijsten</w:t>
      </w:r>
      <w:r>
        <w:rPr>
          <w:noProof/>
        </w:rPr>
        <w:tab/>
      </w:r>
      <w:r>
        <w:rPr>
          <w:noProof/>
        </w:rPr>
        <w:fldChar w:fldCharType="begin"/>
      </w:r>
      <w:r>
        <w:rPr>
          <w:noProof/>
        </w:rPr>
        <w:instrText xml:space="preserve"> PAGEREF _Toc517127134 \h </w:instrText>
      </w:r>
      <w:r>
        <w:rPr>
          <w:noProof/>
        </w:rPr>
      </w:r>
      <w:r>
        <w:rPr>
          <w:noProof/>
        </w:rPr>
        <w:fldChar w:fldCharType="separate"/>
      </w:r>
      <w:r>
        <w:rPr>
          <w:noProof/>
        </w:rPr>
        <w:t>31</w:t>
      </w:r>
      <w:r>
        <w:rPr>
          <w:noProof/>
        </w:rPr>
        <w:fldChar w:fldCharType="end"/>
      </w:r>
    </w:p>
    <w:p w14:paraId="3ADB2A4D" w14:textId="02E6F272" w:rsidR="00DE4685" w:rsidRDefault="00DE4685">
      <w:pPr>
        <w:pStyle w:val="Inhopg2"/>
        <w:rPr>
          <w:noProof/>
        </w:rPr>
      </w:pPr>
      <w:r>
        <w:rPr>
          <w:noProof/>
        </w:rPr>
        <w:t>5.1</w:t>
      </w:r>
      <w:r>
        <w:rPr>
          <w:noProof/>
        </w:rPr>
        <w:tab/>
        <w:t>Referentielijst INFORMATIEOBJECTTYPE-OMSCHRIJVING GENERIEK</w:t>
      </w:r>
      <w:r>
        <w:rPr>
          <w:noProof/>
        </w:rPr>
        <w:tab/>
      </w:r>
      <w:r>
        <w:rPr>
          <w:noProof/>
        </w:rPr>
        <w:fldChar w:fldCharType="begin"/>
      </w:r>
      <w:r>
        <w:rPr>
          <w:noProof/>
        </w:rPr>
        <w:instrText xml:space="preserve"> PAGEREF _Toc517127135 \h </w:instrText>
      </w:r>
      <w:r>
        <w:rPr>
          <w:noProof/>
        </w:rPr>
      </w:r>
      <w:r>
        <w:rPr>
          <w:noProof/>
        </w:rPr>
        <w:fldChar w:fldCharType="separate"/>
      </w:r>
      <w:r>
        <w:rPr>
          <w:noProof/>
        </w:rPr>
        <w:t>31</w:t>
      </w:r>
      <w:r>
        <w:rPr>
          <w:noProof/>
        </w:rPr>
        <w:fldChar w:fldCharType="end"/>
      </w:r>
    </w:p>
    <w:p w14:paraId="04F2A4D7" w14:textId="26681937" w:rsidR="00DE4685" w:rsidRDefault="00DE4685">
      <w:pPr>
        <w:pStyle w:val="Inhopg2"/>
        <w:rPr>
          <w:noProof/>
        </w:rPr>
      </w:pPr>
      <w:r w:rsidRPr="00FD640D">
        <w:rPr>
          <w:rFonts w:eastAsia="Times New Roman" w:cs="Calibri"/>
          <w:noProof/>
        </w:rPr>
        <w:t>5.2</w:t>
      </w:r>
      <w:r>
        <w:rPr>
          <w:noProof/>
        </w:rPr>
        <w:tab/>
        <w:t>Referentielijst</w:t>
      </w:r>
      <w:r w:rsidRPr="00FD640D">
        <w:rPr>
          <w:rFonts w:ascii="Calibri" w:eastAsia="Times New Roman" w:hAnsi="Calibri" w:cs="Calibri"/>
          <w:noProof/>
        </w:rPr>
        <w:t xml:space="preserve"> RESULTAATTYPE-OMSCHRIJVING GENERIEK</w:t>
      </w:r>
      <w:r>
        <w:rPr>
          <w:noProof/>
        </w:rPr>
        <w:tab/>
      </w:r>
      <w:r>
        <w:rPr>
          <w:noProof/>
        </w:rPr>
        <w:fldChar w:fldCharType="begin"/>
      </w:r>
      <w:r>
        <w:rPr>
          <w:noProof/>
        </w:rPr>
        <w:instrText xml:space="preserve"> PAGEREF _Toc517127136 \h </w:instrText>
      </w:r>
      <w:r>
        <w:rPr>
          <w:noProof/>
        </w:rPr>
      </w:r>
      <w:r>
        <w:rPr>
          <w:noProof/>
        </w:rPr>
        <w:fldChar w:fldCharType="separate"/>
      </w:r>
      <w:r>
        <w:rPr>
          <w:noProof/>
        </w:rPr>
        <w:t>32</w:t>
      </w:r>
      <w:r>
        <w:rPr>
          <w:noProof/>
        </w:rPr>
        <w:fldChar w:fldCharType="end"/>
      </w:r>
    </w:p>
    <w:p w14:paraId="6BAA8FEA" w14:textId="38AF3B04" w:rsidR="00DE4685" w:rsidRDefault="00DE4685">
      <w:pPr>
        <w:pStyle w:val="Inhopg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Attribuut- en relatiesoorten</w:t>
      </w:r>
      <w:r>
        <w:rPr>
          <w:noProof/>
        </w:rPr>
        <w:tab/>
      </w:r>
      <w:r>
        <w:rPr>
          <w:noProof/>
        </w:rPr>
        <w:fldChar w:fldCharType="begin"/>
      </w:r>
      <w:r>
        <w:rPr>
          <w:noProof/>
        </w:rPr>
        <w:instrText xml:space="preserve"> PAGEREF _Toc517127137 \h </w:instrText>
      </w:r>
      <w:r>
        <w:rPr>
          <w:noProof/>
        </w:rPr>
      </w:r>
      <w:r>
        <w:rPr>
          <w:noProof/>
        </w:rPr>
        <w:fldChar w:fldCharType="separate"/>
      </w:r>
      <w:r>
        <w:rPr>
          <w:noProof/>
        </w:rPr>
        <w:t>33</w:t>
      </w:r>
      <w:r>
        <w:rPr>
          <w:noProof/>
        </w:rPr>
        <w:fldChar w:fldCharType="end"/>
      </w:r>
    </w:p>
    <w:p w14:paraId="095FEC9D" w14:textId="2BC24877" w:rsidR="00DE4685" w:rsidRDefault="00DE4685">
      <w:pPr>
        <w:pStyle w:val="Inhopg2"/>
        <w:rPr>
          <w:noProof/>
        </w:rPr>
      </w:pPr>
      <w:r>
        <w:rPr>
          <w:noProof/>
        </w:rPr>
        <w:t>6.1</w:t>
      </w:r>
      <w:r>
        <w:rPr>
          <w:noProof/>
        </w:rPr>
        <w:tab/>
        <w:t>Objecttypen</w:t>
      </w:r>
      <w:r>
        <w:rPr>
          <w:noProof/>
        </w:rPr>
        <w:tab/>
      </w:r>
      <w:r>
        <w:rPr>
          <w:noProof/>
        </w:rPr>
        <w:fldChar w:fldCharType="begin"/>
      </w:r>
      <w:r>
        <w:rPr>
          <w:noProof/>
        </w:rPr>
        <w:instrText xml:space="preserve"> PAGEREF _Toc517127138 \h </w:instrText>
      </w:r>
      <w:r>
        <w:rPr>
          <w:noProof/>
        </w:rPr>
      </w:r>
      <w:r>
        <w:rPr>
          <w:noProof/>
        </w:rPr>
        <w:fldChar w:fldCharType="separate"/>
      </w:r>
      <w:r>
        <w:rPr>
          <w:noProof/>
        </w:rPr>
        <w:t>37</w:t>
      </w:r>
      <w:r>
        <w:rPr>
          <w:noProof/>
        </w:rPr>
        <w:fldChar w:fldCharType="end"/>
      </w:r>
    </w:p>
    <w:p w14:paraId="4004E607" w14:textId="31E5057A" w:rsidR="00DE4685" w:rsidRDefault="00DE4685">
      <w:pPr>
        <w:pStyle w:val="Inhopg2"/>
        <w:rPr>
          <w:noProof/>
        </w:rPr>
      </w:pPr>
      <w:r>
        <w:rPr>
          <w:noProof/>
        </w:rPr>
        <w:t>6.2</w:t>
      </w:r>
      <w:r>
        <w:rPr>
          <w:noProof/>
        </w:rPr>
        <w:tab/>
        <w:t>Relatieklasse</w:t>
      </w:r>
      <w:r w:rsidRPr="00DE4685">
        <w:rPr>
          <w:rFonts w:ascii="Arial" w:hAnsi="Arial" w:cs="Arial"/>
          <w:noProof/>
        </w:rPr>
        <w:t>n</w:t>
      </w:r>
      <w:r>
        <w:rPr>
          <w:noProof/>
        </w:rPr>
        <w:tab/>
      </w:r>
      <w:r>
        <w:rPr>
          <w:noProof/>
        </w:rPr>
        <w:fldChar w:fldCharType="begin"/>
      </w:r>
      <w:r>
        <w:rPr>
          <w:noProof/>
        </w:rPr>
        <w:instrText xml:space="preserve"> PAGEREF _Toc517127139 \h </w:instrText>
      </w:r>
      <w:r>
        <w:rPr>
          <w:noProof/>
        </w:rPr>
      </w:r>
      <w:r>
        <w:rPr>
          <w:noProof/>
        </w:rPr>
        <w:fldChar w:fldCharType="separate"/>
      </w:r>
      <w:r>
        <w:rPr>
          <w:noProof/>
        </w:rPr>
        <w:t>127</w:t>
      </w:r>
      <w:r>
        <w:rPr>
          <w:noProof/>
        </w:rPr>
        <w:fldChar w:fldCharType="end"/>
      </w:r>
    </w:p>
    <w:p w14:paraId="16F96DB7" w14:textId="76113758" w:rsidR="00DE4685" w:rsidRDefault="00DE4685">
      <w:pPr>
        <w:pStyle w:val="Inhopg2"/>
        <w:rPr>
          <w:noProof/>
        </w:rPr>
      </w:pPr>
      <w:r>
        <w:rPr>
          <w:noProof/>
        </w:rPr>
        <w:t>6.3</w:t>
      </w:r>
      <w:r>
        <w:rPr>
          <w:noProof/>
        </w:rPr>
        <w:tab/>
        <w:t>Referentielijsten</w:t>
      </w:r>
      <w:r>
        <w:rPr>
          <w:noProof/>
        </w:rPr>
        <w:tab/>
      </w:r>
      <w:r>
        <w:rPr>
          <w:noProof/>
        </w:rPr>
        <w:fldChar w:fldCharType="begin"/>
      </w:r>
      <w:r>
        <w:rPr>
          <w:noProof/>
        </w:rPr>
        <w:instrText xml:space="preserve"> PAGEREF _Toc517127140 \h </w:instrText>
      </w:r>
      <w:r>
        <w:rPr>
          <w:noProof/>
        </w:rPr>
      </w:r>
      <w:r>
        <w:rPr>
          <w:noProof/>
        </w:rPr>
        <w:fldChar w:fldCharType="separate"/>
      </w:r>
      <w:r>
        <w:rPr>
          <w:noProof/>
        </w:rPr>
        <w:t>133</w:t>
      </w:r>
      <w:r>
        <w:rPr>
          <w:noProof/>
        </w:rPr>
        <w:fldChar w:fldCharType="end"/>
      </w:r>
    </w:p>
    <w:p w14:paraId="79F2D0C8" w14:textId="79CB34B8" w:rsidR="00DE4685" w:rsidRDefault="00DE4685">
      <w:pPr>
        <w:pStyle w:val="Inhopg1"/>
        <w:rPr>
          <w:rFonts w:asciiTheme="minorHAnsi" w:eastAsiaTheme="minorEastAsia" w:hAnsiTheme="minorHAnsi" w:cstheme="minorBidi"/>
          <w:b w:val="0"/>
          <w:noProof/>
          <w:sz w:val="22"/>
          <w:szCs w:val="22"/>
        </w:rPr>
      </w:pPr>
      <w:r>
        <w:rPr>
          <w:noProof/>
        </w:rPr>
        <w:t>Bijlage 1: Wijzigingen ten opzichte van versie 2.1</w:t>
      </w:r>
      <w:r>
        <w:rPr>
          <w:noProof/>
        </w:rPr>
        <w:tab/>
      </w:r>
      <w:r>
        <w:rPr>
          <w:noProof/>
        </w:rPr>
        <w:fldChar w:fldCharType="begin"/>
      </w:r>
      <w:r>
        <w:rPr>
          <w:noProof/>
        </w:rPr>
        <w:instrText xml:space="preserve"> PAGEREF _Toc517127141 \h </w:instrText>
      </w:r>
      <w:r>
        <w:rPr>
          <w:noProof/>
        </w:rPr>
      </w:r>
      <w:r>
        <w:rPr>
          <w:noProof/>
        </w:rPr>
        <w:fldChar w:fldCharType="separate"/>
      </w:r>
      <w:r>
        <w:rPr>
          <w:noProof/>
        </w:rPr>
        <w:t>138</w:t>
      </w:r>
      <w:r>
        <w:rPr>
          <w:noProof/>
        </w:rPr>
        <w:fldChar w:fldCharType="end"/>
      </w:r>
    </w:p>
    <w:p w14:paraId="33D0DFE8" w14:textId="4D638968" w:rsidR="008B7713" w:rsidRDefault="006945D7"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6F2AA0D1" w14:textId="77777777" w:rsidR="008B7713" w:rsidRPr="006C0403" w:rsidRDefault="006945D7" w:rsidP="008B7713">
      <w:pPr>
        <w:rPr>
          <w:rFonts w:eastAsiaTheme="minorEastAsia"/>
        </w:rPr>
      </w:pPr>
      <w:r>
        <w:fldChar w:fldCharType="end"/>
      </w:r>
      <w:r w:rsidR="008B7713">
        <w:t xml:space="preserve"> </w:t>
      </w:r>
    </w:p>
    <w:p w14:paraId="51687473" w14:textId="77777777" w:rsidR="005D015D" w:rsidRPr="002E480C" w:rsidRDefault="00FB34D2" w:rsidP="00520125">
      <w:pPr>
        <w:pStyle w:val="Kop1"/>
      </w:pPr>
      <w:bookmarkStart w:id="18" w:name="_Toc184810009"/>
      <w:bookmarkStart w:id="19" w:name="_Toc517127118"/>
      <w:r>
        <w:lastRenderedPageBreak/>
        <w:t>Inleiding</w:t>
      </w:r>
      <w:bookmarkEnd w:id="19"/>
    </w:p>
    <w:bookmarkEnd w:id="18"/>
    <w:p w14:paraId="2F4849CD" w14:textId="77777777" w:rsidR="00AE28D1" w:rsidRDefault="00AE28D1" w:rsidP="00AE28D1">
      <w:pPr>
        <w:ind w:right="426"/>
        <w:rPr>
          <w:noProof/>
        </w:rPr>
      </w:pPr>
    </w:p>
    <w:p w14:paraId="03441824" w14:textId="479EB412" w:rsidR="00AE28D1" w:rsidRPr="005B0BF0" w:rsidRDefault="00AE28D1" w:rsidP="00AE28D1">
      <w:pPr>
        <w:ind w:right="426"/>
        <w:rPr>
          <w:noProof/>
        </w:rPr>
      </w:pPr>
      <w:bookmarkStart w:id="20" w:name="_Hlk517127721"/>
      <w:r w:rsidRPr="005B0BF0">
        <w:rPr>
          <w:noProof/>
        </w:rPr>
        <w:t xml:space="preserve">Zaakgericht werken wordt als een belangrijk thema gezien om meer grip te krijgen op processen, zowel voor dienstverlening als interne doelen, en de daarvoor relevante informatievoorziening. </w:t>
      </w:r>
      <w:r w:rsidR="00CC00DD">
        <w:rPr>
          <w:noProof/>
        </w:rPr>
        <w:t>VNG Realisatie</w:t>
      </w:r>
      <w:r w:rsidRPr="005B0BF0">
        <w:rPr>
          <w:noProof/>
        </w:rPr>
        <w:t xml:space="preserve"> ondersteunt gemeenten bij deze ontwikkeling door middel van de GEMeentelijke Model Architectuur (GEMMA). De GEMMA-onderdelen geven kaders en richting voor het inrichten van de gemeentelijke bedrijfsvoering  en informatiehuishouding. Voor zaak- en procesgericht werken biedt KING o.a. de GEMMA Zaaktypecatalogus</w:t>
      </w:r>
      <w:r w:rsidR="00CC00DD">
        <w:rPr>
          <w:noProof/>
        </w:rPr>
        <w:t xml:space="preserve"> (ZTC2)</w:t>
      </w:r>
      <w:r w:rsidRPr="005B0BF0">
        <w:rPr>
          <w:noProof/>
        </w:rPr>
        <w:t xml:space="preserve">.  </w:t>
      </w:r>
    </w:p>
    <w:p w14:paraId="665EC84F" w14:textId="2F306BC3" w:rsidR="00B36E25" w:rsidRDefault="00AE28D1" w:rsidP="00AE28D1">
      <w:r w:rsidRPr="005B0BF0">
        <w:rPr>
          <w:noProof/>
        </w:rPr>
        <w:t xml:space="preserve">De visie van </w:t>
      </w:r>
      <w:r w:rsidR="00CC00DD">
        <w:rPr>
          <w:noProof/>
        </w:rPr>
        <w:t>VNG Realisatie</w:t>
      </w:r>
      <w:r w:rsidRPr="005B0BF0">
        <w:rPr>
          <w:noProof/>
        </w:rPr>
        <w:t xml:space="preserve"> op de Zaaktypecatalogus, de uitgangspunten, het gebruik, de opzet, de inhoud en het beheer, beschrijft zij in het document ‘GEMMA Zaaktypecatalogus 2’. Een zaaktypecatalogus bevat de zaaktypen die onderscheiden worden binnen het domein waarop die catalogus gericht is. De ‘ZTC2’ geeft duidelijkheid over de kenmerken waarmee een zaaktype beschreven wordt. Welke kenmerken dit zijn, wat ze betekenen en hoe ze zich tot elkaar verhouden, is uitgewerkt in het Informatiemodel </w:t>
      </w:r>
      <w:r w:rsidR="00CC00DD">
        <w:rPr>
          <w:noProof/>
        </w:rPr>
        <w:t>Im</w:t>
      </w:r>
      <w:r w:rsidRPr="005B0BF0">
        <w:rPr>
          <w:noProof/>
        </w:rPr>
        <w:t>ZTC dat voor u ligt. Hiermee specificeren we de structuur van zaaktypen</w:t>
      </w:r>
      <w:r w:rsidR="00CC00DD">
        <w:rPr>
          <w:noProof/>
        </w:rPr>
        <w:t xml:space="preserve"> in een zaaktypecatalogus</w:t>
      </w:r>
      <w:r w:rsidRPr="005B0BF0">
        <w:rPr>
          <w:noProof/>
        </w:rPr>
        <w:t>.</w:t>
      </w:r>
    </w:p>
    <w:bookmarkEnd w:id="20"/>
    <w:p w14:paraId="5D37777C" w14:textId="77777777" w:rsidR="00B36E25" w:rsidRDefault="00B36E25" w:rsidP="004F75A6"/>
    <w:p w14:paraId="019C37CD" w14:textId="77777777" w:rsidR="00CC00DD" w:rsidRPr="009E0DC7" w:rsidRDefault="00CC00DD" w:rsidP="00CC00DD">
      <w:pPr>
        <w:rPr>
          <w:b/>
        </w:rPr>
      </w:pPr>
      <w:r w:rsidRPr="009E0DC7">
        <w:rPr>
          <w:b/>
        </w:rPr>
        <w:t>Nb.</w:t>
      </w:r>
    </w:p>
    <w:p w14:paraId="611554D0" w14:textId="63CD5198" w:rsidR="00CC00DD" w:rsidRPr="009E0DC7" w:rsidRDefault="00CC00DD" w:rsidP="00CC00DD">
      <w:pPr>
        <w:rPr>
          <w:b/>
        </w:rPr>
      </w:pPr>
      <w:r w:rsidRPr="009E0DC7">
        <w:rPr>
          <w:b/>
        </w:rPr>
        <w:t xml:space="preserve">Deze weergave van het informatiemodel geeft de wijzigingen weer van het concept dd. 13-6-2018 van </w:t>
      </w:r>
      <w:r>
        <w:rPr>
          <w:b/>
        </w:rPr>
        <w:t xml:space="preserve">versie 2.2 van </w:t>
      </w:r>
      <w:r w:rsidRPr="009E0DC7">
        <w:rPr>
          <w:b/>
        </w:rPr>
        <w:t xml:space="preserve">het </w:t>
      </w:r>
      <w:r>
        <w:rPr>
          <w:b/>
        </w:rPr>
        <w:t>ImZTC</w:t>
      </w:r>
      <w:r w:rsidRPr="009E0DC7">
        <w:rPr>
          <w:b/>
        </w:rPr>
        <w:t xml:space="preserve"> t.o.v. </w:t>
      </w:r>
      <w:r>
        <w:rPr>
          <w:b/>
        </w:rPr>
        <w:t>versie 2.1</w:t>
      </w:r>
      <w:r w:rsidRPr="009E0DC7">
        <w:rPr>
          <w:b/>
        </w:rPr>
        <w:t xml:space="preserve">. </w:t>
      </w:r>
      <w:r>
        <w:rPr>
          <w:b/>
        </w:rPr>
        <w:t xml:space="preserve">We hebben ons ingespannen dit zo getrouw mogelijk weer te geven. </w:t>
      </w:r>
      <w:r w:rsidRPr="009E0DC7">
        <w:rPr>
          <w:b/>
        </w:rPr>
        <w:t xml:space="preserve">Zie voor de daadwerkelijke specificaties </w:t>
      </w:r>
      <w:r>
        <w:rPr>
          <w:b/>
        </w:rPr>
        <w:t xml:space="preserve">evenwel </w:t>
      </w:r>
      <w:r w:rsidRPr="009E0DC7">
        <w:rPr>
          <w:b/>
        </w:rPr>
        <w:t xml:space="preserve">de publicatie van het </w:t>
      </w:r>
      <w:r>
        <w:rPr>
          <w:b/>
        </w:rPr>
        <w:t>ImZTC</w:t>
      </w:r>
      <w:r w:rsidRPr="009E0DC7">
        <w:rPr>
          <w:b/>
        </w:rPr>
        <w:t xml:space="preserve"> op GEMMA Online.</w:t>
      </w:r>
    </w:p>
    <w:p w14:paraId="33EFB966" w14:textId="77777777" w:rsidR="00B36E25" w:rsidRDefault="00B36E25" w:rsidP="004F75A6"/>
    <w:p w14:paraId="0EA8405F" w14:textId="77777777" w:rsidR="00A3482E" w:rsidRPr="001C1C41" w:rsidRDefault="00A3482E" w:rsidP="004F75A6"/>
    <w:p w14:paraId="67BA2678" w14:textId="77777777" w:rsidR="00FB34D2" w:rsidRPr="002E480C" w:rsidRDefault="00FB34D2" w:rsidP="00FB34D2">
      <w:pPr>
        <w:pStyle w:val="Kop1"/>
      </w:pPr>
      <w:bookmarkStart w:id="21" w:name="_Toc517127119"/>
      <w:r w:rsidRPr="00FB34D2">
        <w:lastRenderedPageBreak/>
        <w:t>Model op hoofdlijnen</w:t>
      </w:r>
      <w:bookmarkEnd w:id="21"/>
    </w:p>
    <w:p w14:paraId="6B62BF01" w14:textId="4E2B967C" w:rsidR="00AE28D1" w:rsidRDefault="00AE28D1" w:rsidP="00FB34D2">
      <w:pPr>
        <w:rPr>
          <w:lang w:eastAsia="en-US"/>
        </w:rPr>
      </w:pPr>
      <w:bookmarkStart w:id="22" w:name="_Hlk517127859"/>
      <w:r w:rsidRPr="00AE28D1">
        <w:rPr>
          <w:lang w:eastAsia="en-US"/>
        </w:rPr>
        <w:t xml:space="preserve">Aan de hand van onderstaande afbeelding lichten we de informatie-structuur van </w:t>
      </w:r>
      <w:r w:rsidR="00CC00DD">
        <w:rPr>
          <w:lang w:eastAsia="en-US"/>
        </w:rPr>
        <w:t>het ImZTC</w:t>
      </w:r>
      <w:r w:rsidRPr="00AE28D1">
        <w:rPr>
          <w:lang w:eastAsia="en-US"/>
        </w:rPr>
        <w:t xml:space="preserve"> op hoofdlijnen toe. De details vermelden we in de volgende hoofdstukken. </w:t>
      </w:r>
      <w:del w:id="23" w:author="Arjan Kloosterboer" w:date="2017-09-22T03:04:00Z">
        <w:r w:rsidRPr="00AE28D1" w:rsidDel="00A67ADE">
          <w:rPr>
            <w:lang w:eastAsia="en-US"/>
          </w:rPr>
          <w:delText>Aan het einde van dit hoofdstuk is het model met attributen opgenomen.</w:delText>
        </w:r>
      </w:del>
    </w:p>
    <w:p w14:paraId="6CBFD0E3" w14:textId="3A6895D7" w:rsidR="00C75756" w:rsidRPr="005B0BF0" w:rsidRDefault="00C75756" w:rsidP="00C75756">
      <w:pPr>
        <w:spacing w:before="60"/>
        <w:contextualSpacing w:val="0"/>
        <w:rPr>
          <w:noProof/>
        </w:rPr>
      </w:pPr>
      <w:r w:rsidRPr="005B0BF0">
        <w:rPr>
          <w:noProof/>
        </w:rPr>
        <w:t xml:space="preserve">Bij het ontwerp van </w:t>
      </w:r>
      <w:r w:rsidR="00CC00DD">
        <w:rPr>
          <w:noProof/>
        </w:rPr>
        <w:t>het ImZTC</w:t>
      </w:r>
      <w:r w:rsidRPr="005B0BF0">
        <w:rPr>
          <w:noProof/>
        </w:rPr>
        <w:t xml:space="preserve"> is vooral gefocust op maximale aansluiting op het Referentiemodel Gemeentelijke Basisgegevens Zaken (RGBZ) en op het definiëren van die extra elementen die geen plaats - horen te - hebben in </w:t>
      </w:r>
      <w:r w:rsidR="00CC00DD">
        <w:rPr>
          <w:noProof/>
        </w:rPr>
        <w:t xml:space="preserve">het </w:t>
      </w:r>
      <w:r w:rsidRPr="005B0BF0">
        <w:rPr>
          <w:noProof/>
        </w:rPr>
        <w:t xml:space="preserve">RGBZ, maar wel van belang zijn voor de besturing van zaken en daarmee dicht aanliggen tegen de wijze waarop systemen zaakgericht werken ondersteunen. Ten opzichte van versie 1 is </w:t>
      </w:r>
      <w:r w:rsidR="00DE4685">
        <w:rPr>
          <w:noProof/>
        </w:rPr>
        <w:t>het informatiemodel</w:t>
      </w:r>
      <w:r w:rsidRPr="005B0BF0">
        <w:rPr>
          <w:noProof/>
        </w:rPr>
        <w:t xml:space="preserve"> dus ontwikkeld in de ‘breedte’: </w:t>
      </w:r>
      <w:r w:rsidR="00DE4685">
        <w:rPr>
          <w:noProof/>
        </w:rPr>
        <w:t>versie 2</w:t>
      </w:r>
      <w:r w:rsidRPr="005B0BF0">
        <w:rPr>
          <w:noProof/>
        </w:rPr>
        <w:t xml:space="preserve"> bevat veel meer objecttypen en attributen dan versie 1.</w:t>
      </w:r>
    </w:p>
    <w:p w14:paraId="15BD94BF" w14:textId="12D16592" w:rsidR="00C75756" w:rsidRPr="005B0BF0" w:rsidRDefault="00DE4685" w:rsidP="00C75756">
      <w:pPr>
        <w:spacing w:before="60"/>
        <w:contextualSpacing w:val="0"/>
        <w:rPr>
          <w:noProof/>
        </w:rPr>
      </w:pPr>
      <w:r>
        <w:rPr>
          <w:noProof/>
        </w:rPr>
        <w:t>VNG Realisatie</w:t>
      </w:r>
      <w:r w:rsidR="00C75756" w:rsidRPr="005B0BF0">
        <w:rPr>
          <w:noProof/>
        </w:rPr>
        <w:t xml:space="preserve"> heeft onderkend dat er niet één landelijke zaaktypecatalogus kan bestaan waarin alle zaaktypen van alle overheidsorganisaties volledig uitgewerkt een plaats hebben of krijgen. Als gevolg van de ‘verbreding’ in versie 2 zijn er tal van elementen in </w:t>
      </w:r>
      <w:r>
        <w:rPr>
          <w:noProof/>
        </w:rPr>
        <w:t>het</w:t>
      </w:r>
      <w:r w:rsidR="00C75756" w:rsidRPr="005B0BF0">
        <w:rPr>
          <w:noProof/>
        </w:rPr>
        <w:t xml:space="preserve"> </w:t>
      </w:r>
      <w:r>
        <w:rPr>
          <w:noProof/>
        </w:rPr>
        <w:t>Im</w:t>
      </w:r>
      <w:r w:rsidR="00C75756" w:rsidRPr="005B0BF0">
        <w:rPr>
          <w:noProof/>
        </w:rPr>
        <w:t>ZTC opgenomen die uitsluitend lokaal kunnen worden ingevuld. Het gevolg is dat er niet één, maar vele zaaktypecatalogi zullen ontstaan.</w:t>
      </w:r>
    </w:p>
    <w:p w14:paraId="250015AA" w14:textId="552653C5" w:rsidR="00C75756" w:rsidRPr="005B0BF0" w:rsidRDefault="00C75756" w:rsidP="00C75756">
      <w:pPr>
        <w:spacing w:before="60"/>
        <w:contextualSpacing w:val="0"/>
        <w:rPr>
          <w:noProof/>
        </w:rPr>
      </w:pPr>
      <w:r w:rsidRPr="005B0BF0">
        <w:rPr>
          <w:noProof/>
        </w:rPr>
        <w:t xml:space="preserve">Om aan die ontwikkeling tegemoet te komen, voorziet </w:t>
      </w:r>
      <w:r w:rsidR="00DE4685">
        <w:rPr>
          <w:noProof/>
        </w:rPr>
        <w:t>het ImZTC</w:t>
      </w:r>
      <w:r w:rsidRPr="005B0BF0">
        <w:rPr>
          <w:noProof/>
        </w:rPr>
        <w:t xml:space="preserve"> in het objecttype CATALOGUS. Daarmee worden alle ZAAKTYPEN en daaraan gerelateerde objecten en attributen voor een specifiek domein gebundeld tot één geheel. Het domein waarop zo’n catalogus van toepassing is, kan sterk uiteenlopen. Er zullen catalogi zijn die met de ZAAKTYPEn van één overheidsorganisatie worden gevuld, maar ook catalogi worden ontwikkeld die veel breder reiken; denk aan een sectorale catalogus voor alle overheidsorganisaties die binnen een sector actief zijn of een ketencatalogus voor ketenpartners. Het informatiemodel voorziet daarom in een unieke identificatie van een CATALOGUS: de combinatie van het RSIN van de ‘eigenaar’ van de CATALOGUS en het Domein waarop de CATALOGUS van toepassing is. </w:t>
      </w:r>
    </w:p>
    <w:p w14:paraId="0F4BF008" w14:textId="77777777" w:rsidR="00C75756" w:rsidRPr="005B0BF0" w:rsidRDefault="00C75756" w:rsidP="00C75756">
      <w:pPr>
        <w:spacing w:before="60"/>
        <w:contextualSpacing w:val="0"/>
        <w:rPr>
          <w:noProof/>
        </w:rPr>
      </w:pPr>
      <w:r w:rsidRPr="005B0BF0">
        <w:rPr>
          <w:noProof/>
        </w:rPr>
        <w:t xml:space="preserve">In één CATALOGUS worden op het hoogste niveau verschillende objecttypen onderscheiden. Het belangrijkst is natuurlijk het objecttype ZAAKTYPE; een zaaktypecatalogus definieert immers de verschillende ZAAKTYPEn die relevant zijn voor het domein waarop de CATALOGUS betrekking heeft en bepaalt zo de gegevens die worden vastgelegd van zaken van het ZAAKTYPE. </w:t>
      </w:r>
      <w:r>
        <w:rPr>
          <w:noProof/>
        </w:rPr>
        <w:t>Historie is in het model zodanig opgenomen dat versies van zaaktypen onderscheiden kunnen worden, met telkens bij elke versie van een zaaktype alle daarbij behorende waarden van het zaaktype en van de ‘onderliggende’ objecttypen zoals statustypen, informatieobjecttypen en resultaattypen.</w:t>
      </w:r>
    </w:p>
    <w:p w14:paraId="6F440B24" w14:textId="77777777" w:rsidR="00C75756" w:rsidRPr="005B0BF0" w:rsidRDefault="00C75756" w:rsidP="00C75756">
      <w:pPr>
        <w:spacing w:before="60"/>
        <w:contextualSpacing w:val="0"/>
        <w:rPr>
          <w:noProof/>
        </w:rPr>
      </w:pPr>
      <w:r w:rsidRPr="005B0BF0">
        <w:rPr>
          <w:noProof/>
        </w:rPr>
        <w:t xml:space="preserve">De CATALOGUS </w:t>
      </w:r>
      <w:r>
        <w:rPr>
          <w:noProof/>
        </w:rPr>
        <w:t xml:space="preserve">bevat, </w:t>
      </w:r>
      <w:r w:rsidRPr="005B0BF0">
        <w:rPr>
          <w:noProof/>
        </w:rPr>
        <w:t>op hetzelfde niveau als het ZAAKTYPE</w:t>
      </w:r>
      <w:r>
        <w:rPr>
          <w:noProof/>
        </w:rPr>
        <w:t>,</w:t>
      </w:r>
      <w:r w:rsidRPr="005B0BF0">
        <w:rPr>
          <w:noProof/>
        </w:rPr>
        <w:t xml:space="preserve"> de objecttypen BESLUITTYPE  en </w:t>
      </w:r>
      <w:r>
        <w:rPr>
          <w:noProof/>
        </w:rPr>
        <w:t>INFORMATIEOBJECT</w:t>
      </w:r>
      <w:r w:rsidRPr="005B0BF0">
        <w:rPr>
          <w:noProof/>
        </w:rPr>
        <w:t>TYPE</w:t>
      </w:r>
      <w:r>
        <w:rPr>
          <w:noProof/>
        </w:rPr>
        <w:t xml:space="preserve"> (voorheen Documenttype)</w:t>
      </w:r>
      <w:r w:rsidRPr="005B0BF0">
        <w:rPr>
          <w:noProof/>
        </w:rPr>
        <w:t>. Deze objecttypen zijn zo te gebruiken in alle ZAAKTYPEn die in de CATALOGUS worden gedefinieerd. Omdat de waardenlijsten van deze objecttypen fors kunnen zijn, kan in elk ZAAKTYPE worden geconfigureerd welke BESLUITTYPEn</w:t>
      </w:r>
      <w:r>
        <w:rPr>
          <w:noProof/>
        </w:rPr>
        <w:t xml:space="preserve"> </w:t>
      </w:r>
      <w:r w:rsidRPr="005B0BF0">
        <w:rPr>
          <w:noProof/>
        </w:rPr>
        <w:t xml:space="preserve">en </w:t>
      </w:r>
      <w:r>
        <w:rPr>
          <w:noProof/>
        </w:rPr>
        <w:t>INFORMATIEOBJECT</w:t>
      </w:r>
      <w:r w:rsidRPr="005B0BF0">
        <w:rPr>
          <w:noProof/>
        </w:rPr>
        <w:t xml:space="preserve">TYPEn relevant zijn voor zaken van het ZAAKTYPE. De objecttypen BESLUITTYPE en </w:t>
      </w:r>
      <w:r>
        <w:rPr>
          <w:noProof/>
        </w:rPr>
        <w:t>INFORMATIEOBJECTT</w:t>
      </w:r>
      <w:r w:rsidRPr="005B0BF0">
        <w:rPr>
          <w:noProof/>
        </w:rPr>
        <w:t xml:space="preserve">YPE zijn - met kleine aanpassingen </w:t>
      </w:r>
      <w:r>
        <w:rPr>
          <w:noProof/>
        </w:rPr>
        <w:t>en</w:t>
      </w:r>
      <w:r w:rsidRPr="005B0BF0">
        <w:rPr>
          <w:noProof/>
        </w:rPr>
        <w:t xml:space="preserve"> aanvullingen - overgenomen uit het RGBZ. </w:t>
      </w:r>
    </w:p>
    <w:p w14:paraId="206C52AD" w14:textId="0BFA282B" w:rsidR="00C75756" w:rsidRPr="005B0BF0" w:rsidRDefault="00C75756" w:rsidP="00C75756">
      <w:pPr>
        <w:spacing w:before="60"/>
        <w:contextualSpacing w:val="0"/>
        <w:rPr>
          <w:noProof/>
        </w:rPr>
      </w:pPr>
      <w:r w:rsidRPr="005B0BF0">
        <w:rPr>
          <w:noProof/>
        </w:rPr>
        <w:t xml:space="preserve">Binnen elk ZAAKTYPE zijn de objecttypen STATUSTYPE, ZAAKOBJECTTYPE, ROLTYPE, EIGENSCHAP en RESULTAATTYPE gemodelleerd. </w:t>
      </w:r>
      <w:r w:rsidRPr="005B0BF0">
        <w:rPr>
          <w:noProof/>
        </w:rPr>
        <w:br/>
        <w:t xml:space="preserve">Het STATUSTYPE is overgenomen uit het RGBZ en wordt in </w:t>
      </w:r>
      <w:r w:rsidR="00DE4685">
        <w:rPr>
          <w:noProof/>
        </w:rPr>
        <w:t>het</w:t>
      </w:r>
      <w:r w:rsidRPr="005B0BF0">
        <w:rPr>
          <w:noProof/>
        </w:rPr>
        <w:t xml:space="preserve"> </w:t>
      </w:r>
      <w:r w:rsidR="00DE4685">
        <w:rPr>
          <w:noProof/>
        </w:rPr>
        <w:t>Im</w:t>
      </w:r>
      <w:r w:rsidRPr="005B0BF0">
        <w:rPr>
          <w:noProof/>
        </w:rPr>
        <w:t xml:space="preserve">ZTC eveneens gemodelleerd binnen een ZAAKTYPE . De reden hiervoor is dat de herbruikbaarheid van </w:t>
      </w:r>
      <w:r w:rsidRPr="005B0BF0">
        <w:rPr>
          <w:noProof/>
        </w:rPr>
        <w:lastRenderedPageBreak/>
        <w:t>STATUSTYPEn beperkt is; er is weliswaar een aantal generieke STATUSTYPEn denkbaar (bijvoorbeeld ‘Ontvangen’ of ‘Afgehandeld’), maar in een groot aantal gevallen krijgt een STATUSTYPE en de daarbij horende attributen een ZAAKTYPE-specifieke invulling.</w:t>
      </w:r>
    </w:p>
    <w:p w14:paraId="76AC6E37" w14:textId="0BFA8FE8" w:rsidR="00C75756" w:rsidRPr="005B0BF0" w:rsidRDefault="00C75756" w:rsidP="00C75756">
      <w:pPr>
        <w:spacing w:before="60"/>
        <w:contextualSpacing w:val="0"/>
        <w:rPr>
          <w:noProof/>
        </w:rPr>
      </w:pPr>
      <w:r w:rsidRPr="005B0BF0">
        <w:rPr>
          <w:noProof/>
        </w:rPr>
        <w:t xml:space="preserve">Het ZAAKOBJECTTYPE is een objecttype dat noch in het RGBZ, noch in </w:t>
      </w:r>
      <w:r w:rsidR="00DE4685">
        <w:rPr>
          <w:noProof/>
        </w:rPr>
        <w:t>versie</w:t>
      </w:r>
      <w:r w:rsidRPr="005B0BF0">
        <w:rPr>
          <w:noProof/>
        </w:rPr>
        <w:t xml:space="preserve"> 1 voorkomt. Het objecttype is in </w:t>
      </w:r>
      <w:r w:rsidR="00DE4685">
        <w:rPr>
          <w:noProof/>
        </w:rPr>
        <w:t xml:space="preserve">versie </w:t>
      </w:r>
      <w:r w:rsidRPr="005B0BF0">
        <w:rPr>
          <w:noProof/>
        </w:rPr>
        <w:t>2 geïntroduceerd om vooraf - per ZAAKTYPE - de relatie tussen een ZAAK en de basis- en kerngegevens die relevant zijn voor ZAAKen van dat ZAAKTYPE inzichtelijk te maken en - belangrijker - registratie daarvan tijdens de behandeling van een ZAAK te kunnen afdwingen. Denk aan het niet kunnen zetten van een STATUS als niet eerst een relevant basis- of kerngegeven via ZAAKOBJECT is gerelateerd aan de zaak.</w:t>
      </w:r>
    </w:p>
    <w:p w14:paraId="500D3D19" w14:textId="4280DF4E" w:rsidR="00C75756" w:rsidRPr="005B0BF0" w:rsidRDefault="00C75756" w:rsidP="00C75756">
      <w:pPr>
        <w:spacing w:before="60"/>
        <w:contextualSpacing w:val="0"/>
        <w:rPr>
          <w:noProof/>
        </w:rPr>
      </w:pPr>
      <w:r w:rsidRPr="005B0BF0">
        <w:rPr>
          <w:noProof/>
        </w:rPr>
        <w:t xml:space="preserve">Ook het ROLTYPE is een objecttype dat niet in het RGBZ of </w:t>
      </w:r>
      <w:r w:rsidR="00DE4685">
        <w:rPr>
          <w:noProof/>
        </w:rPr>
        <w:t>versie</w:t>
      </w:r>
      <w:r w:rsidRPr="005B0BF0">
        <w:rPr>
          <w:noProof/>
        </w:rPr>
        <w:t xml:space="preserve"> 1 voorkomt. Het voorziet in de behoefte om per ZAAKTYPE een duidelijke typering te kunnen geven aan de BETROKKENEn die in een - door het ROLTYPE - bepaalde hoedanigheid ‘acteren’ in zaken van een bepaald ZAAKTYPE. Het ROLTYPE beoogt zo vooral ondersteuning te bieden aan het - via het ROLTYPE - onderscheiden van groepen BETROKKENEn en daarvoor specifieke functionaliteit aan te bieden. Denk bijvoorbeeld aan het instellen van autorisaties voor bepaalde ROLTYPEn, of het informeren van BETROKKENEn in één of meer ROLTYPEn over de voortgang van de behandeling van zaken van een bepaald ZAAKTYPE. </w:t>
      </w:r>
    </w:p>
    <w:p w14:paraId="26EDD182" w14:textId="34589D36" w:rsidR="00C75756" w:rsidRPr="005B0BF0" w:rsidRDefault="00DE4685" w:rsidP="00C75756">
      <w:pPr>
        <w:spacing w:before="60"/>
        <w:contextualSpacing w:val="0"/>
        <w:rPr>
          <w:noProof/>
        </w:rPr>
      </w:pPr>
      <w:r>
        <w:rPr>
          <w:noProof/>
        </w:rPr>
        <w:t>Het ImZTC</w:t>
      </w:r>
      <w:r w:rsidR="00C75756" w:rsidRPr="005B0BF0">
        <w:rPr>
          <w:noProof/>
        </w:rPr>
        <w:t xml:space="preserve"> modelleert het objecttype EIGENSCHAP als objecttype bij een ZAAKTYPE. Een EIGENSCHAP is een voor het betreffende ZAAKTYPE specifiek gegeven dat voor de - besturing van de - behandeling van een zaak van dat ZAAKTYPE van groot belang is. Denk aan de EIGENSCHAP ‘Datum evenement’: dit gegeven is relevant voor de behandelaar van aanvragen voor een evenementenvergunning, bijvoorbeeld om evenementen te sorteren op datum en aanvragen voor evenement die de komende weken zijn gepland eerder te behandelen dan evenementen die pas over enkele maanden zullen plaatsvinden.</w:t>
      </w:r>
    </w:p>
    <w:p w14:paraId="0C8B3183" w14:textId="6CA3CA1D" w:rsidR="00C75756" w:rsidRPr="005B0BF0" w:rsidRDefault="00C75756" w:rsidP="00C75756">
      <w:pPr>
        <w:spacing w:before="60"/>
        <w:contextualSpacing w:val="0"/>
        <w:rPr>
          <w:noProof/>
        </w:rPr>
      </w:pPr>
      <w:r>
        <w:rPr>
          <w:noProof/>
        </w:rPr>
        <w:t>Verder</w:t>
      </w:r>
      <w:r w:rsidRPr="005B0BF0">
        <w:rPr>
          <w:noProof/>
        </w:rPr>
        <w:t xml:space="preserve"> kent </w:t>
      </w:r>
      <w:r w:rsidR="00DE4685">
        <w:rPr>
          <w:noProof/>
        </w:rPr>
        <w:t>het</w:t>
      </w:r>
      <w:r w:rsidRPr="005B0BF0">
        <w:rPr>
          <w:noProof/>
        </w:rPr>
        <w:t xml:space="preserve"> </w:t>
      </w:r>
      <w:r w:rsidR="00DE4685">
        <w:rPr>
          <w:noProof/>
        </w:rPr>
        <w:t>Im</w:t>
      </w:r>
      <w:r w:rsidRPr="005B0BF0">
        <w:rPr>
          <w:noProof/>
        </w:rPr>
        <w:t xml:space="preserve">ZTC bij een ZAAKTYPE het RESULTAATTYPE: een objecttype dat niet in </w:t>
      </w:r>
      <w:r>
        <w:rPr>
          <w:noProof/>
        </w:rPr>
        <w:t xml:space="preserve">het </w:t>
      </w:r>
      <w:r w:rsidRPr="005B0BF0">
        <w:rPr>
          <w:noProof/>
        </w:rPr>
        <w:t xml:space="preserve">RGBZ voorkomt, maar wel al in </w:t>
      </w:r>
      <w:r w:rsidR="00DE4685">
        <w:rPr>
          <w:noProof/>
        </w:rPr>
        <w:t>versie</w:t>
      </w:r>
      <w:r w:rsidRPr="005B0BF0">
        <w:rPr>
          <w:noProof/>
        </w:rPr>
        <w:t xml:space="preserve"> 1 werd geïntroduceerd. Het RGBZ kent overigens bij een zaak wel het attribuut Resultaatomschrijving  dat bij een fysieke zaak een waarde heeft die ontleend wordt aan de RESULTAATTYPEn bij het ZAAKTYPE van die zaak. Het is in </w:t>
      </w:r>
      <w:r w:rsidR="00DE4685">
        <w:rPr>
          <w:noProof/>
        </w:rPr>
        <w:t xml:space="preserve">versie </w:t>
      </w:r>
      <w:r w:rsidRPr="005B0BF0">
        <w:rPr>
          <w:noProof/>
        </w:rPr>
        <w:t>2 in meer detail gemodelleerd met het doel betere ondersteuning te bieden aan het correct en integraal kunnen archiveren van zaken van een bepaald ZAAKTYPE en daarbij geautomatiseerd te bepalen wat de datum is waarop een zaak</w:t>
      </w:r>
      <w:r>
        <w:rPr>
          <w:noProof/>
        </w:rPr>
        <w:t>dossier</w:t>
      </w:r>
      <w:r w:rsidRPr="005B0BF0">
        <w:rPr>
          <w:noProof/>
        </w:rPr>
        <w:t xml:space="preserve"> vernietigd of overgebracht (naar een archiefbewaarplaats) moet worden. </w:t>
      </w:r>
      <w:r>
        <w:rPr>
          <w:noProof/>
        </w:rPr>
        <w:t xml:space="preserve">In uitzonderingsgevallen </w:t>
      </w:r>
      <w:del w:id="24" w:author="Arjan Kloosterboer" w:date="2017-09-22T03:05:00Z">
        <w:r w:rsidDel="00A67ADE">
          <w:rPr>
            <w:noProof/>
          </w:rPr>
          <w:delText xml:space="preserve">wijkt </w:delText>
        </w:r>
      </w:del>
      <w:ins w:id="25" w:author="Arjan Kloosterboer" w:date="2017-09-22T03:05:00Z">
        <w:r w:rsidR="00A67ADE">
          <w:rPr>
            <w:noProof/>
          </w:rPr>
          <w:t xml:space="preserve">moet </w:t>
        </w:r>
      </w:ins>
      <w:del w:id="26" w:author="Arjan Kloosterboer" w:date="2017-09-22T03:05:00Z">
        <w:r w:rsidDel="00A67ADE">
          <w:rPr>
            <w:noProof/>
          </w:rPr>
          <w:delText xml:space="preserve">het archiefregime van </w:delText>
        </w:r>
      </w:del>
      <w:r>
        <w:rPr>
          <w:noProof/>
        </w:rPr>
        <w:t xml:space="preserve">een individueel informatieobject in een zaakdossier </w:t>
      </w:r>
      <w:del w:id="27" w:author="Arjan Kloosterboer" w:date="2017-09-22T03:06:00Z">
        <w:r w:rsidDel="00A67ADE">
          <w:rPr>
            <w:noProof/>
          </w:rPr>
          <w:delText>af van het archiefregime van</w:delText>
        </w:r>
      </w:del>
      <w:ins w:id="28" w:author="Arjan Kloosterboer" w:date="2017-09-22T03:06:00Z">
        <w:r w:rsidR="00A67ADE">
          <w:rPr>
            <w:noProof/>
          </w:rPr>
          <w:t>eerder vernietigd worden dan</w:t>
        </w:r>
      </w:ins>
      <w:r>
        <w:rPr>
          <w:noProof/>
        </w:rPr>
        <w:t xml:space="preserve"> de zaak als geheel. In het correct archiveren van dergelijke gevallen voorziet de relatie van RESULTAATTYPE naar ZAAK-INFORMATIEOBJECT-TYPE.</w:t>
      </w:r>
    </w:p>
    <w:p w14:paraId="52F7146E" w14:textId="34A502A4" w:rsidR="00C75756" w:rsidRPr="005B0BF0" w:rsidRDefault="00C75756" w:rsidP="00C75756">
      <w:pPr>
        <w:spacing w:before="60"/>
        <w:contextualSpacing w:val="0"/>
        <w:rPr>
          <w:noProof/>
        </w:rPr>
      </w:pPr>
      <w:r w:rsidRPr="005B0BF0">
        <w:rPr>
          <w:noProof/>
        </w:rPr>
        <w:t xml:space="preserve">Dan resten nog de relaties tussen ZAAKTYPEn onderling. In </w:t>
      </w:r>
      <w:r w:rsidR="00DE4685">
        <w:rPr>
          <w:noProof/>
        </w:rPr>
        <w:t>het ImZTC</w:t>
      </w:r>
      <w:r w:rsidRPr="005B0BF0">
        <w:rPr>
          <w:noProof/>
        </w:rPr>
        <w:t xml:space="preserve"> worden </w:t>
      </w:r>
      <w:r>
        <w:rPr>
          <w:noProof/>
        </w:rPr>
        <w:t>twee</w:t>
      </w:r>
      <w:r w:rsidRPr="005B0BF0">
        <w:rPr>
          <w:noProof/>
        </w:rPr>
        <w:t xml:space="preserve"> </w:t>
      </w:r>
      <w:r>
        <w:rPr>
          <w:noProof/>
        </w:rPr>
        <w:t>relatie</w:t>
      </w:r>
      <w:r w:rsidRPr="005B0BF0">
        <w:rPr>
          <w:noProof/>
        </w:rPr>
        <w:t>soorten onderscheiden: de relatie tussen een ZAAKTYPE en deel-ZAAKTYPEn</w:t>
      </w:r>
      <w:r>
        <w:rPr>
          <w:noProof/>
        </w:rPr>
        <w:t xml:space="preserve"> en de relatie tussen (om andere redenen) gerelateerde ZAAKTYPEN.</w:t>
      </w:r>
      <w:r w:rsidRPr="005B0BF0">
        <w:rPr>
          <w:noProof/>
        </w:rPr>
        <w:t xml:space="preserve"> </w:t>
      </w:r>
      <w:r>
        <w:rPr>
          <w:noProof/>
        </w:rPr>
        <w:t xml:space="preserve">De tweede relatiesoort betreft </w:t>
      </w:r>
      <w:r w:rsidRPr="005B0BF0">
        <w:rPr>
          <w:noProof/>
        </w:rPr>
        <w:t xml:space="preserve">de relatie tussen een ZAAKTYPE en de ZAAKTYPEn die </w:t>
      </w:r>
      <w:r>
        <w:rPr>
          <w:noProof/>
        </w:rPr>
        <w:t>een noodzakelijk vervolg zijn op het eerstgenoemde ZAAKTYPE,</w:t>
      </w:r>
      <w:r w:rsidRPr="005B0BF0">
        <w:rPr>
          <w:noProof/>
        </w:rPr>
        <w:t xml:space="preserve"> de relatie tussen een ZAAKTYPE en de ZAAKTYPEn die een bijdrage leveren aan de behandeling van het eerstgenoemde ZAAKTYPE</w:t>
      </w:r>
      <w:r>
        <w:rPr>
          <w:noProof/>
        </w:rPr>
        <w:t xml:space="preserve"> en de relatie tussen een ZAAKTYPE en andere ZAAKTYPen waarop het </w:t>
      </w:r>
      <w:r w:rsidRPr="005B0BF0">
        <w:rPr>
          <w:noProof/>
        </w:rPr>
        <w:t>eerstgenoemde ZAAKTYPE</w:t>
      </w:r>
      <w:r>
        <w:rPr>
          <w:noProof/>
        </w:rPr>
        <w:t xml:space="preserve"> betrekking heeft</w:t>
      </w:r>
      <w:r w:rsidRPr="005B0BF0">
        <w:rPr>
          <w:noProof/>
        </w:rPr>
        <w:t xml:space="preserve">. </w:t>
      </w:r>
      <w:r>
        <w:rPr>
          <w:noProof/>
        </w:rPr>
        <w:t>Al d</w:t>
      </w:r>
      <w:r w:rsidRPr="005B0BF0">
        <w:rPr>
          <w:noProof/>
        </w:rPr>
        <w:t>eze relaties maken het mogelijk om ZAAKTYPEn zuiver af te bakenen, overeenkomstig bedrijfsprocessen, en grip te behouden op samen</w:t>
      </w:r>
      <w:r>
        <w:rPr>
          <w:noProof/>
        </w:rPr>
        <w:t xml:space="preserve">hang en </w:t>
      </w:r>
      <w:r>
        <w:rPr>
          <w:noProof/>
        </w:rPr>
        <w:lastRenderedPageBreak/>
        <w:t>samen</w:t>
      </w:r>
      <w:r w:rsidRPr="005B0BF0">
        <w:rPr>
          <w:noProof/>
        </w:rPr>
        <w:t>werking tussen bedrijfsprocessen</w:t>
      </w:r>
      <w:r>
        <w:rPr>
          <w:noProof/>
        </w:rPr>
        <w:t>, binnen de eigen organisaties en tussen organisaties,</w:t>
      </w:r>
      <w:r w:rsidRPr="005B0BF0">
        <w:rPr>
          <w:noProof/>
        </w:rPr>
        <w:t xml:space="preserve"> teneinde een passend antwoord te verkrijgen op de aanleiding voor een zaak.</w:t>
      </w:r>
    </w:p>
    <w:bookmarkEnd w:id="22"/>
    <w:p w14:paraId="6BD78F62" w14:textId="77777777" w:rsidR="00AE28D1" w:rsidRPr="005B0BF0" w:rsidRDefault="00AE28D1" w:rsidP="00AE28D1">
      <w:pPr>
        <w:rPr>
          <w:noProof/>
        </w:rPr>
      </w:pPr>
    </w:p>
    <w:p w14:paraId="47A4911F" w14:textId="77777777" w:rsidR="00487974" w:rsidRDefault="00487974" w:rsidP="00FB34D2">
      <w:pPr>
        <w:rPr>
          <w:lang w:eastAsia="en-US"/>
        </w:rPr>
        <w:sectPr w:rsidR="00487974" w:rsidSect="005B07DD">
          <w:type w:val="continuous"/>
          <w:pgSz w:w="11900" w:h="16840" w:code="9"/>
          <w:pgMar w:top="1985" w:right="1418" w:bottom="1077" w:left="1418" w:header="709" w:footer="709" w:gutter="0"/>
          <w:cols w:space="708"/>
        </w:sectPr>
      </w:pPr>
    </w:p>
    <w:p w14:paraId="0F60291B" w14:textId="3C53B3B2" w:rsidR="00AE28D1" w:rsidRDefault="00791B39" w:rsidP="00FB34D2">
      <w:pPr>
        <w:rPr>
          <w:lang w:eastAsia="en-US"/>
        </w:rPr>
      </w:pPr>
      <w:r w:rsidRPr="00791B39">
        <w:rPr>
          <w:noProof/>
          <w:lang w:eastAsia="en-US"/>
        </w:rPr>
        <w:lastRenderedPageBreak/>
        <w:drawing>
          <wp:anchor distT="0" distB="0" distL="114300" distR="114300" simplePos="0" relativeHeight="251669504" behindDoc="0" locked="0" layoutInCell="1" allowOverlap="1" wp14:anchorId="13F82CDB" wp14:editId="086F6EC5">
            <wp:simplePos x="0" y="0"/>
            <wp:positionH relativeFrom="column">
              <wp:posOffset>1905</wp:posOffset>
            </wp:positionH>
            <wp:positionV relativeFrom="paragraph">
              <wp:posOffset>-506014</wp:posOffset>
            </wp:positionV>
            <wp:extent cx="7966364" cy="6343453"/>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79338" cy="63537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15B84A" w14:textId="77777777" w:rsidR="00244366" w:rsidRDefault="00244366" w:rsidP="00FB34D2">
      <w:pPr>
        <w:rPr>
          <w:lang w:eastAsia="en-US"/>
        </w:rPr>
      </w:pPr>
    </w:p>
    <w:p w14:paraId="174BD3AA" w14:textId="77777777" w:rsidR="00487974" w:rsidRDefault="00487974" w:rsidP="00FB34D2">
      <w:pPr>
        <w:rPr>
          <w:lang w:eastAsia="en-US"/>
        </w:rPr>
        <w:sectPr w:rsidR="00487974" w:rsidSect="00487974">
          <w:pgSz w:w="16840" w:h="11900" w:orient="landscape" w:code="9"/>
          <w:pgMar w:top="1418" w:right="1985" w:bottom="1418" w:left="1077" w:header="709" w:footer="709" w:gutter="0"/>
          <w:cols w:space="708"/>
          <w:docGrid w:linePitch="272"/>
        </w:sectPr>
      </w:pPr>
    </w:p>
    <w:p w14:paraId="5303E012" w14:textId="77777777" w:rsidR="00FB34D2" w:rsidRDefault="00FB34D2" w:rsidP="00FB34D2">
      <w:pPr>
        <w:pStyle w:val="Kop1"/>
      </w:pPr>
      <w:bookmarkStart w:id="29" w:name="_Ref391366719"/>
      <w:bookmarkStart w:id="30" w:name="_Ref391366754"/>
      <w:bookmarkStart w:id="31" w:name="_Toc517127120"/>
      <w:r w:rsidRPr="00FB34D2">
        <w:lastRenderedPageBreak/>
        <w:t>Objecttypen</w:t>
      </w:r>
      <w:bookmarkEnd w:id="29"/>
      <w:bookmarkEnd w:id="30"/>
      <w:bookmarkEnd w:id="31"/>
    </w:p>
    <w:p w14:paraId="56B7FF09" w14:textId="77777777" w:rsidR="00FB34D2" w:rsidRPr="00A71311" w:rsidRDefault="00A71311" w:rsidP="00FB34D2">
      <w:pPr>
        <w:rPr>
          <w:rFonts w:eastAsia="Batang"/>
          <w:noProof/>
        </w:rPr>
      </w:pPr>
      <w:bookmarkStart w:id="32" w:name="_Hlk517127957"/>
      <w:bookmarkStart w:id="33" w:name="_Hlk517128246"/>
      <w:r w:rsidRPr="005B0BF0">
        <w:rPr>
          <w:rFonts w:eastAsia="Batang"/>
          <w:noProof/>
        </w:rPr>
        <w:t>In dit hoofdstuk specificeren we de onderscheiden objecttypen naar de volgende aspecten.</w:t>
      </w:r>
    </w:p>
    <w:p w14:paraId="6BBFD6B5" w14:textId="77777777" w:rsidR="00FB34D2" w:rsidRDefault="00FB34D2" w:rsidP="00FB34D2">
      <w:pPr>
        <w:rPr>
          <w:lang w:eastAsia="en-US"/>
        </w:rPr>
      </w:pPr>
    </w:p>
    <w:p w14:paraId="399CC0CF" w14:textId="77777777" w:rsidR="008D5B4D" w:rsidRDefault="008D5B4D" w:rsidP="00FB34D2">
      <w:pPr>
        <w:rPr>
          <w:lang w:eastAsia="en-US"/>
        </w:rPr>
      </w:pPr>
    </w:p>
    <w:tbl>
      <w:tblPr>
        <w:tblW w:w="9468" w:type="dxa"/>
        <w:tblLayout w:type="fixed"/>
        <w:tblCellMar>
          <w:top w:w="113" w:type="dxa"/>
        </w:tblCellMar>
        <w:tblLook w:val="0000" w:firstRow="0" w:lastRow="0" w:firstColumn="0" w:lastColumn="0" w:noHBand="0" w:noVBand="0"/>
      </w:tblPr>
      <w:tblGrid>
        <w:gridCol w:w="2519"/>
        <w:gridCol w:w="6949"/>
      </w:tblGrid>
      <w:tr w:rsidR="008D5B4D" w:rsidRPr="005B0BF0" w14:paraId="4A2AEE4A" w14:textId="77777777" w:rsidTr="00837F33">
        <w:trPr>
          <w:cantSplit/>
        </w:trPr>
        <w:tc>
          <w:tcPr>
            <w:tcW w:w="2519" w:type="dxa"/>
            <w:shd w:val="clear" w:color="auto" w:fill="auto"/>
          </w:tcPr>
          <w:p w14:paraId="4D9DA422" w14:textId="77777777" w:rsidR="008D5B4D" w:rsidRPr="00A71311" w:rsidRDefault="008D5B4D" w:rsidP="00874C97">
            <w:pPr>
              <w:snapToGrid w:val="0"/>
              <w:rPr>
                <w:rFonts w:eastAsia="Batang"/>
                <w:b/>
                <w:noProof/>
                <w:sz w:val="18"/>
              </w:rPr>
            </w:pPr>
            <w:r w:rsidRPr="00A71311">
              <w:rPr>
                <w:rFonts w:eastAsia="Batang"/>
                <w:b/>
                <w:noProof/>
                <w:sz w:val="18"/>
              </w:rPr>
              <w:t xml:space="preserve">Naam </w:t>
            </w:r>
          </w:p>
        </w:tc>
        <w:tc>
          <w:tcPr>
            <w:tcW w:w="6949" w:type="dxa"/>
            <w:shd w:val="clear" w:color="auto" w:fill="auto"/>
          </w:tcPr>
          <w:p w14:paraId="33AE8B83" w14:textId="77777777" w:rsidR="008D5B4D" w:rsidRPr="005B0BF0" w:rsidRDefault="008D5B4D" w:rsidP="00874C97">
            <w:pPr>
              <w:snapToGrid w:val="0"/>
              <w:rPr>
                <w:rFonts w:eastAsia="Batang"/>
                <w:noProof/>
                <w:sz w:val="18"/>
              </w:rPr>
            </w:pPr>
            <w:r w:rsidRPr="005B0BF0">
              <w:rPr>
                <w:rFonts w:eastAsia="Batang"/>
                <w:noProof/>
                <w:sz w:val="18"/>
              </w:rPr>
              <w:t>De naam van het objecttype.</w:t>
            </w:r>
          </w:p>
        </w:tc>
      </w:tr>
      <w:tr w:rsidR="008D5B4D" w:rsidRPr="005B0BF0" w14:paraId="57094EF9" w14:textId="77777777" w:rsidTr="00837F33">
        <w:trPr>
          <w:cantSplit/>
        </w:trPr>
        <w:tc>
          <w:tcPr>
            <w:tcW w:w="2519" w:type="dxa"/>
            <w:shd w:val="clear" w:color="auto" w:fill="auto"/>
          </w:tcPr>
          <w:p w14:paraId="6C047495" w14:textId="77777777" w:rsidR="008D5B4D" w:rsidRPr="00A71311" w:rsidRDefault="008D5B4D" w:rsidP="00874C97">
            <w:pPr>
              <w:snapToGrid w:val="0"/>
              <w:rPr>
                <w:rFonts w:eastAsia="Batang"/>
                <w:b/>
                <w:noProof/>
                <w:sz w:val="18"/>
              </w:rPr>
            </w:pPr>
            <w:r w:rsidRPr="00A71311">
              <w:rPr>
                <w:rFonts w:eastAsia="Batang"/>
                <w:b/>
                <w:noProof/>
                <w:sz w:val="18"/>
              </w:rPr>
              <w:t xml:space="preserve">Mnemonic </w:t>
            </w:r>
          </w:p>
        </w:tc>
        <w:tc>
          <w:tcPr>
            <w:tcW w:w="6949" w:type="dxa"/>
            <w:shd w:val="clear" w:color="auto" w:fill="auto"/>
          </w:tcPr>
          <w:p w14:paraId="01F960F5" w14:textId="77777777" w:rsidR="008D5B4D" w:rsidRPr="005B0BF0" w:rsidRDefault="008D5B4D" w:rsidP="00874C97">
            <w:pPr>
              <w:snapToGrid w:val="0"/>
              <w:rPr>
                <w:rFonts w:eastAsia="Batang"/>
                <w:noProof/>
                <w:sz w:val="18"/>
              </w:rPr>
            </w:pPr>
            <w:r w:rsidRPr="005B0BF0">
              <w:rPr>
                <w:rFonts w:eastAsia="Batang"/>
                <w:noProof/>
                <w:sz w:val="18"/>
              </w:rPr>
              <w:t>De in StUF-BG gehanteerde afkorting voor de naam van het objecttype. Objecttypen met een mnemonic tussen (haakjes) worden (nog) niet als zelfstandige entiteit in StUF-BG gebruikt.</w:t>
            </w:r>
          </w:p>
        </w:tc>
      </w:tr>
      <w:tr w:rsidR="008D5B4D" w:rsidRPr="005B0BF0" w14:paraId="3C420C77" w14:textId="77777777" w:rsidTr="00837F33">
        <w:trPr>
          <w:cantSplit/>
        </w:trPr>
        <w:tc>
          <w:tcPr>
            <w:tcW w:w="2519" w:type="dxa"/>
            <w:shd w:val="clear" w:color="auto" w:fill="auto"/>
          </w:tcPr>
          <w:p w14:paraId="1B279A9A" w14:textId="77777777" w:rsidR="008D5B4D" w:rsidRPr="00A71311" w:rsidRDefault="008D5B4D" w:rsidP="00874C97">
            <w:pPr>
              <w:snapToGrid w:val="0"/>
              <w:rPr>
                <w:rFonts w:eastAsia="Batang"/>
                <w:b/>
                <w:noProof/>
                <w:sz w:val="18"/>
              </w:rPr>
            </w:pPr>
            <w:r w:rsidRPr="00A71311">
              <w:rPr>
                <w:rFonts w:eastAsia="Batang"/>
                <w:b/>
                <w:noProof/>
                <w:sz w:val="18"/>
              </w:rPr>
              <w:t xml:space="preserve">Herkomst </w:t>
            </w:r>
          </w:p>
        </w:tc>
        <w:tc>
          <w:tcPr>
            <w:tcW w:w="6949" w:type="dxa"/>
            <w:shd w:val="clear" w:color="auto" w:fill="auto"/>
          </w:tcPr>
          <w:p w14:paraId="5962BEE4" w14:textId="77777777" w:rsidR="008D5B4D" w:rsidRPr="005B0BF0" w:rsidRDefault="008D5B4D" w:rsidP="00874C97">
            <w:pPr>
              <w:snapToGrid w:val="0"/>
              <w:rPr>
                <w:rFonts w:eastAsia="Batang"/>
                <w:noProof/>
                <w:sz w:val="18"/>
              </w:rPr>
            </w:pPr>
            <w:r w:rsidRPr="005B0BF0">
              <w:rPr>
                <w:rFonts w:eastAsia="Batang"/>
                <w:noProof/>
                <w:sz w:val="18"/>
              </w:rPr>
              <w:t>De basisregistratie</w:t>
            </w:r>
            <w:r>
              <w:rPr>
                <w:rFonts w:eastAsia="Batang"/>
                <w:noProof/>
                <w:sz w:val="18"/>
              </w:rPr>
              <w:t xml:space="preserve"> of het informatiemodel waaraan het objecttype is ontleend dan wel ‘KING’ indien het een door KING Gemeenten toegevoegd objecttype betreft</w:t>
            </w:r>
            <w:r w:rsidRPr="005B0BF0">
              <w:rPr>
                <w:rFonts w:eastAsia="Batang"/>
                <w:noProof/>
                <w:sz w:val="18"/>
              </w:rPr>
              <w:t xml:space="preserve">. </w:t>
            </w:r>
          </w:p>
        </w:tc>
      </w:tr>
      <w:tr w:rsidR="008D5B4D" w:rsidRPr="005B0BF0" w14:paraId="39E58DCF" w14:textId="77777777" w:rsidTr="00837F33">
        <w:trPr>
          <w:cantSplit/>
        </w:trPr>
        <w:tc>
          <w:tcPr>
            <w:tcW w:w="2519" w:type="dxa"/>
            <w:shd w:val="clear" w:color="auto" w:fill="auto"/>
          </w:tcPr>
          <w:p w14:paraId="4CE510B0" w14:textId="77777777" w:rsidR="008D5B4D" w:rsidRPr="00A71311" w:rsidRDefault="008D5B4D" w:rsidP="00874C97">
            <w:pPr>
              <w:snapToGrid w:val="0"/>
              <w:rPr>
                <w:rFonts w:eastAsia="Batang"/>
                <w:b/>
                <w:noProof/>
                <w:sz w:val="18"/>
              </w:rPr>
            </w:pPr>
            <w:r w:rsidRPr="00A71311">
              <w:rPr>
                <w:rFonts w:eastAsia="Batang"/>
                <w:b/>
                <w:noProof/>
                <w:sz w:val="18"/>
              </w:rPr>
              <w:t xml:space="preserve">Definitie </w:t>
            </w:r>
          </w:p>
        </w:tc>
        <w:tc>
          <w:tcPr>
            <w:tcW w:w="6949" w:type="dxa"/>
            <w:shd w:val="clear" w:color="auto" w:fill="auto"/>
          </w:tcPr>
          <w:p w14:paraId="0ABE1984" w14:textId="77777777" w:rsidR="008D5B4D" w:rsidRPr="005B0BF0" w:rsidRDefault="008D5B4D" w:rsidP="00874C97">
            <w:pPr>
              <w:snapToGrid w:val="0"/>
              <w:rPr>
                <w:rFonts w:eastAsia="Batang"/>
                <w:noProof/>
                <w:sz w:val="18"/>
              </w:rPr>
            </w:pPr>
            <w:r w:rsidRPr="005B0BF0">
              <w:rPr>
                <w:rFonts w:eastAsia="Batang"/>
                <w:noProof/>
                <w:sz w:val="18"/>
              </w:rPr>
              <w:t>De beschrijving van de betekenis van het objecttype.</w:t>
            </w:r>
          </w:p>
        </w:tc>
      </w:tr>
      <w:tr w:rsidR="008D5B4D" w:rsidRPr="005B0BF0" w14:paraId="0FBA06A8" w14:textId="77777777" w:rsidTr="00837F33">
        <w:trPr>
          <w:cantSplit/>
        </w:trPr>
        <w:tc>
          <w:tcPr>
            <w:tcW w:w="2519" w:type="dxa"/>
            <w:shd w:val="clear" w:color="auto" w:fill="auto"/>
          </w:tcPr>
          <w:p w14:paraId="367E0229" w14:textId="77777777" w:rsidR="008D5B4D" w:rsidRPr="00A71311" w:rsidRDefault="008D5B4D" w:rsidP="00874C97">
            <w:pPr>
              <w:snapToGrid w:val="0"/>
              <w:rPr>
                <w:rFonts w:eastAsia="Batang"/>
                <w:b/>
                <w:noProof/>
                <w:sz w:val="18"/>
              </w:rPr>
            </w:pPr>
            <w:r w:rsidRPr="00A71311">
              <w:rPr>
                <w:rFonts w:eastAsia="Batang"/>
                <w:b/>
                <w:noProof/>
                <w:sz w:val="18"/>
              </w:rPr>
              <w:t xml:space="preserve">Herkomst definitie </w:t>
            </w:r>
          </w:p>
        </w:tc>
        <w:tc>
          <w:tcPr>
            <w:tcW w:w="6949" w:type="dxa"/>
            <w:shd w:val="clear" w:color="auto" w:fill="auto"/>
          </w:tcPr>
          <w:p w14:paraId="1B25AF12" w14:textId="77777777" w:rsidR="008D5B4D" w:rsidRPr="005B0BF0" w:rsidRDefault="008D5B4D" w:rsidP="00874C97">
            <w:pPr>
              <w:snapToGrid w:val="0"/>
              <w:rPr>
                <w:rFonts w:eastAsia="Batang"/>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rFonts w:eastAsia="Batang"/>
                <w:noProof/>
                <w:sz w:val="18"/>
              </w:rPr>
              <w:t>.</w:t>
            </w:r>
          </w:p>
        </w:tc>
      </w:tr>
      <w:tr w:rsidR="008D5B4D" w:rsidRPr="005B0BF0" w14:paraId="35E73DA8" w14:textId="77777777" w:rsidTr="00837F33">
        <w:trPr>
          <w:cantSplit/>
        </w:trPr>
        <w:tc>
          <w:tcPr>
            <w:tcW w:w="2519" w:type="dxa"/>
            <w:shd w:val="clear" w:color="auto" w:fill="auto"/>
          </w:tcPr>
          <w:p w14:paraId="6E9E0896" w14:textId="77777777" w:rsidR="008D5B4D" w:rsidRPr="00A71311" w:rsidRDefault="008D5B4D" w:rsidP="00874C97">
            <w:pPr>
              <w:snapToGrid w:val="0"/>
              <w:rPr>
                <w:rFonts w:eastAsia="Batang"/>
                <w:b/>
                <w:noProof/>
                <w:sz w:val="18"/>
              </w:rPr>
            </w:pPr>
            <w:r w:rsidRPr="00A71311">
              <w:rPr>
                <w:rFonts w:eastAsia="Batang"/>
                <w:b/>
                <w:noProof/>
                <w:sz w:val="18"/>
              </w:rPr>
              <w:t xml:space="preserve">Datum opname </w:t>
            </w:r>
          </w:p>
        </w:tc>
        <w:tc>
          <w:tcPr>
            <w:tcW w:w="6949" w:type="dxa"/>
            <w:shd w:val="clear" w:color="auto" w:fill="auto"/>
          </w:tcPr>
          <w:p w14:paraId="3FBC4D1E" w14:textId="77777777" w:rsidR="008D5B4D" w:rsidRPr="005B0BF0" w:rsidRDefault="008D5B4D" w:rsidP="00874C97">
            <w:pPr>
              <w:snapToGrid w:val="0"/>
              <w:rPr>
                <w:rFonts w:eastAsia="Batang"/>
                <w:noProof/>
                <w:sz w:val="18"/>
              </w:rPr>
            </w:pPr>
            <w:r w:rsidRPr="005B0BF0">
              <w:rPr>
                <w:rFonts w:eastAsia="Batang"/>
                <w:noProof/>
                <w:sz w:val="18"/>
              </w:rPr>
              <w:t>De datum waarop het objecttype is opgenomen in</w:t>
            </w:r>
            <w:r>
              <w:rPr>
                <w:rFonts w:eastAsia="Batang"/>
                <w:noProof/>
                <w:sz w:val="18"/>
              </w:rPr>
              <w:t>het informatiemodel</w:t>
            </w:r>
            <w:r w:rsidRPr="005B0BF0">
              <w:rPr>
                <w:rFonts w:eastAsia="Batang"/>
                <w:noProof/>
                <w:sz w:val="18"/>
              </w:rPr>
              <w:t>.</w:t>
            </w:r>
          </w:p>
        </w:tc>
      </w:tr>
      <w:tr w:rsidR="008D5B4D" w:rsidRPr="005B0BF0" w14:paraId="627085F3" w14:textId="77777777" w:rsidTr="00837F33">
        <w:trPr>
          <w:cantSplit/>
        </w:trPr>
        <w:tc>
          <w:tcPr>
            <w:tcW w:w="2519" w:type="dxa"/>
            <w:shd w:val="clear" w:color="auto" w:fill="auto"/>
          </w:tcPr>
          <w:p w14:paraId="033533FF" w14:textId="77777777" w:rsidR="008D5B4D" w:rsidRPr="00A71311" w:rsidRDefault="008D5B4D" w:rsidP="00874C97">
            <w:pPr>
              <w:snapToGrid w:val="0"/>
              <w:rPr>
                <w:rFonts w:eastAsia="Batang"/>
                <w:b/>
                <w:noProof/>
                <w:sz w:val="18"/>
              </w:rPr>
            </w:pPr>
            <w:r w:rsidRPr="00A71311">
              <w:rPr>
                <w:rFonts w:eastAsia="Batang"/>
                <w:b/>
                <w:noProof/>
                <w:sz w:val="18"/>
              </w:rPr>
              <w:t xml:space="preserve">Unieke aanduiding </w:t>
            </w:r>
          </w:p>
        </w:tc>
        <w:tc>
          <w:tcPr>
            <w:tcW w:w="6949" w:type="dxa"/>
            <w:shd w:val="clear" w:color="auto" w:fill="auto"/>
          </w:tcPr>
          <w:p w14:paraId="2B186892" w14:textId="77777777" w:rsidR="008D5B4D" w:rsidRPr="005B0BF0" w:rsidRDefault="008D5B4D" w:rsidP="00874C97">
            <w:pPr>
              <w:snapToGrid w:val="0"/>
              <w:rPr>
                <w:rFonts w:eastAsia="Batang"/>
                <w:noProof/>
                <w:sz w:val="18"/>
              </w:rPr>
            </w:pPr>
            <w:r>
              <w:rPr>
                <w:rFonts w:eastAsia="Batang"/>
                <w:noProof/>
                <w:sz w:val="18"/>
              </w:rPr>
              <w:t>D</w:t>
            </w:r>
            <w:r w:rsidRPr="005B0BF0">
              <w:rPr>
                <w:rFonts w:eastAsia="Batang"/>
                <w:noProof/>
                <w:sz w:val="18"/>
              </w:rPr>
              <w:t xml:space="preserve">e wijze waarop objecten (van dit type) uniek worden aangeduid. </w:t>
            </w:r>
          </w:p>
        </w:tc>
      </w:tr>
      <w:tr w:rsidR="008D5B4D" w:rsidRPr="005B0BF0" w14:paraId="59BC66BE" w14:textId="77777777" w:rsidTr="00837F33">
        <w:trPr>
          <w:cantSplit/>
        </w:trPr>
        <w:tc>
          <w:tcPr>
            <w:tcW w:w="2519" w:type="dxa"/>
            <w:shd w:val="clear" w:color="auto" w:fill="auto"/>
          </w:tcPr>
          <w:p w14:paraId="11CFB51D" w14:textId="77777777" w:rsidR="008D5B4D" w:rsidRPr="00A71311" w:rsidRDefault="008D5B4D" w:rsidP="00874C97">
            <w:pPr>
              <w:snapToGrid w:val="0"/>
              <w:rPr>
                <w:rFonts w:eastAsia="Batang"/>
                <w:b/>
                <w:noProof/>
                <w:sz w:val="18"/>
              </w:rPr>
            </w:pPr>
            <w:r w:rsidRPr="00A71311">
              <w:rPr>
                <w:rFonts w:eastAsia="Batang"/>
                <w:b/>
                <w:noProof/>
                <w:sz w:val="18"/>
              </w:rPr>
              <w:t xml:space="preserve">Populatie </w:t>
            </w:r>
          </w:p>
        </w:tc>
        <w:tc>
          <w:tcPr>
            <w:tcW w:w="6949" w:type="dxa"/>
            <w:shd w:val="clear" w:color="auto" w:fill="auto"/>
          </w:tcPr>
          <w:p w14:paraId="6863DA59" w14:textId="77777777" w:rsidR="008D5B4D" w:rsidRPr="005B0BF0" w:rsidRDefault="008D5B4D" w:rsidP="00874C97">
            <w:pPr>
              <w:snapToGrid w:val="0"/>
              <w:rPr>
                <w:rFonts w:eastAsia="Batang"/>
                <w:noProof/>
                <w:sz w:val="18"/>
              </w:rPr>
            </w:pPr>
            <w:r>
              <w:rPr>
                <w:rFonts w:eastAsia="Batang"/>
                <w:noProof/>
                <w:sz w:val="18"/>
              </w:rPr>
              <w:t>D</w:t>
            </w:r>
            <w:r w:rsidRPr="005B0BF0">
              <w:rPr>
                <w:rFonts w:eastAsia="Batang"/>
                <w:noProof/>
                <w:sz w:val="18"/>
              </w:rPr>
              <w:t>e beschrijving van de exemplaren van het gedefinieerde objecttype</w:t>
            </w:r>
            <w:r>
              <w:rPr>
                <w:rFonts w:eastAsia="Batang"/>
                <w:noProof/>
                <w:sz w:val="18"/>
              </w:rPr>
              <w:t xml:space="preserve"> binnen het domein waarop het informatiemodel betrekking heeft</w:t>
            </w:r>
            <w:r w:rsidRPr="005B0BF0">
              <w:rPr>
                <w:rFonts w:eastAsia="Batang"/>
                <w:noProof/>
                <w:sz w:val="18"/>
              </w:rPr>
              <w:t>.</w:t>
            </w:r>
          </w:p>
        </w:tc>
      </w:tr>
      <w:tr w:rsidR="008D5B4D" w:rsidRPr="005B0BF0" w14:paraId="0700A2D5" w14:textId="77777777" w:rsidTr="00837F33">
        <w:trPr>
          <w:cantSplit/>
        </w:trPr>
        <w:tc>
          <w:tcPr>
            <w:tcW w:w="2519" w:type="dxa"/>
            <w:shd w:val="clear" w:color="auto" w:fill="auto"/>
          </w:tcPr>
          <w:p w14:paraId="2BBE5BC5" w14:textId="77777777" w:rsidR="008D5B4D" w:rsidRPr="00A71311" w:rsidRDefault="008D5B4D" w:rsidP="00874C97">
            <w:pPr>
              <w:snapToGrid w:val="0"/>
              <w:rPr>
                <w:rFonts w:eastAsia="Batang"/>
                <w:b/>
                <w:noProof/>
                <w:sz w:val="18"/>
              </w:rPr>
            </w:pPr>
            <w:r w:rsidRPr="00A71311">
              <w:rPr>
                <w:rFonts w:eastAsia="Batang"/>
                <w:b/>
                <w:noProof/>
                <w:sz w:val="18"/>
              </w:rPr>
              <w:t xml:space="preserve">Kwaliteitsbegrip </w:t>
            </w:r>
          </w:p>
        </w:tc>
        <w:tc>
          <w:tcPr>
            <w:tcW w:w="6949" w:type="dxa"/>
            <w:shd w:val="clear" w:color="auto" w:fill="auto"/>
          </w:tcPr>
          <w:p w14:paraId="40D358C0" w14:textId="77777777" w:rsidR="008D5B4D" w:rsidRPr="005B0BF0" w:rsidRDefault="008D5B4D" w:rsidP="00874C97">
            <w:pPr>
              <w:snapToGrid w:val="0"/>
              <w:rPr>
                <w:rFonts w:eastAsia="Batang"/>
                <w:noProof/>
                <w:sz w:val="18"/>
              </w:rPr>
            </w:pPr>
            <w:r>
              <w:rPr>
                <w:rFonts w:eastAsia="Batang"/>
                <w:noProof/>
                <w:sz w:val="18"/>
              </w:rPr>
              <w:t>D</w:t>
            </w:r>
            <w:r w:rsidRPr="005B0BF0">
              <w:rPr>
                <w:rFonts w:eastAsia="Batang"/>
                <w:noProof/>
                <w:sz w:val="18"/>
              </w:rPr>
              <w:t xml:space="preserve">e waarborgen voor de juistheid van </w:t>
            </w:r>
            <w:r>
              <w:rPr>
                <w:rFonts w:eastAsia="Batang"/>
                <w:noProof/>
                <w:sz w:val="18"/>
              </w:rPr>
              <w:t>een</w:t>
            </w:r>
            <w:r w:rsidRPr="005B0BF0">
              <w:rPr>
                <w:rFonts w:eastAsia="Batang"/>
                <w:noProof/>
                <w:sz w:val="18"/>
              </w:rPr>
              <w:t xml:space="preserve"> object van het desbetreffende type. </w:t>
            </w:r>
          </w:p>
        </w:tc>
      </w:tr>
      <w:tr w:rsidR="008D5B4D" w:rsidRPr="005B0BF0" w14:paraId="5D6C0379" w14:textId="77777777" w:rsidTr="00837F33">
        <w:tc>
          <w:tcPr>
            <w:tcW w:w="2519" w:type="dxa"/>
            <w:shd w:val="clear" w:color="auto" w:fill="auto"/>
          </w:tcPr>
          <w:p w14:paraId="3E737A21" w14:textId="77777777" w:rsidR="008D5B4D" w:rsidRPr="00A71311" w:rsidRDefault="008D5B4D" w:rsidP="00874C97">
            <w:pPr>
              <w:snapToGrid w:val="0"/>
              <w:rPr>
                <w:rFonts w:eastAsia="Batang"/>
                <w:b/>
                <w:noProof/>
                <w:sz w:val="18"/>
              </w:rPr>
            </w:pPr>
            <w:r w:rsidRPr="00A71311">
              <w:rPr>
                <w:rFonts w:eastAsia="Batang"/>
                <w:b/>
                <w:noProof/>
                <w:sz w:val="18"/>
              </w:rPr>
              <w:t xml:space="preserve">Overzicht attributen </w:t>
            </w:r>
          </w:p>
        </w:tc>
        <w:tc>
          <w:tcPr>
            <w:tcW w:w="6949" w:type="dxa"/>
            <w:shd w:val="clear" w:color="auto" w:fill="auto"/>
          </w:tcPr>
          <w:p w14:paraId="6F211908" w14:textId="77777777" w:rsidR="008D5B4D" w:rsidRPr="005B0BF0" w:rsidRDefault="008D5B4D" w:rsidP="00874C97">
            <w:pPr>
              <w:tabs>
                <w:tab w:val="left" w:pos="947"/>
                <w:tab w:val="left" w:pos="3927"/>
              </w:tabs>
              <w:rPr>
                <w:rFonts w:eastAsia="Batang"/>
                <w:noProof/>
                <w:sz w:val="18"/>
              </w:rPr>
            </w:pPr>
            <w:r w:rsidRPr="005B0BF0">
              <w:rPr>
                <w:rFonts w:eastAsia="Batang"/>
                <w:noProof/>
                <w:sz w:val="18"/>
              </w:rPr>
              <w:t>Hier worden de attribuutsoorten gespecificeerd die behoren tot het desbetreffende objecttype. Attribuutsoorten kunnen deel uit maken van een zgn. attribuutgroep. De tot een dergelijke groep behorende attribuutsoorten zijn inspringend vermeld.</w:t>
            </w:r>
          </w:p>
          <w:p w14:paraId="63CA27F6" w14:textId="3289CA05" w:rsidR="008D5B4D" w:rsidRPr="005B0BF0" w:rsidRDefault="008D5B4D" w:rsidP="00874C97">
            <w:pPr>
              <w:tabs>
                <w:tab w:val="left" w:pos="947"/>
                <w:tab w:val="left" w:pos="3927"/>
              </w:tabs>
              <w:rPr>
                <w:rFonts w:eastAsia="Batang"/>
                <w:noProof/>
                <w:sz w:val="18"/>
              </w:rPr>
            </w:pPr>
            <w:r w:rsidRPr="005B0BF0">
              <w:rPr>
                <w:rFonts w:eastAsia="Batang"/>
                <w:noProof/>
                <w:sz w:val="18"/>
              </w:rPr>
              <w:t xml:space="preserve">Van elk attribuutsoort wordt de naam, definitie, formaat en kardinaliteit </w:t>
            </w:r>
            <w:r>
              <w:rPr>
                <w:rFonts w:eastAsia="Batang"/>
                <w:noProof/>
                <w:sz w:val="18"/>
              </w:rPr>
              <w:t>vermeld</w:t>
            </w:r>
            <w:r w:rsidRPr="005B0BF0">
              <w:rPr>
                <w:rFonts w:eastAsia="Batang"/>
                <w:noProof/>
                <w:sz w:val="18"/>
              </w:rPr>
              <w:t xml:space="preserve">. Zie hiervoor de uitleg aan het begin van hoofdstuk </w:t>
            </w:r>
            <w:r w:rsidR="00572A0F">
              <w:rPr>
                <w:rFonts w:eastAsia="Batang"/>
                <w:noProof/>
                <w:sz w:val="18"/>
              </w:rPr>
              <w:fldChar w:fldCharType="begin"/>
            </w:r>
            <w:r w:rsidR="00572A0F">
              <w:rPr>
                <w:rFonts w:eastAsia="Batang"/>
                <w:noProof/>
                <w:sz w:val="18"/>
              </w:rPr>
              <w:instrText xml:space="preserve"> REF _Ref494297834 \w \h </w:instrText>
            </w:r>
            <w:r w:rsidR="00572A0F">
              <w:rPr>
                <w:rFonts w:eastAsia="Batang"/>
                <w:noProof/>
                <w:sz w:val="18"/>
              </w:rPr>
            </w:r>
            <w:r w:rsidR="00572A0F">
              <w:rPr>
                <w:rFonts w:eastAsia="Batang"/>
                <w:noProof/>
                <w:sz w:val="18"/>
              </w:rPr>
              <w:fldChar w:fldCharType="separate"/>
            </w:r>
            <w:r w:rsidR="00572A0F">
              <w:rPr>
                <w:rFonts w:eastAsia="Batang"/>
                <w:noProof/>
                <w:sz w:val="18"/>
              </w:rPr>
              <w:t>6</w:t>
            </w:r>
            <w:r w:rsidR="00572A0F">
              <w:rPr>
                <w:rFonts w:eastAsia="Batang"/>
                <w:noProof/>
                <w:sz w:val="18"/>
              </w:rPr>
              <w:fldChar w:fldCharType="end"/>
            </w:r>
            <w:r w:rsidR="00572A0F">
              <w:rPr>
                <w:rFonts w:eastAsia="Batang"/>
                <w:noProof/>
                <w:sz w:val="18"/>
              </w:rPr>
              <w:t xml:space="preserve"> </w:t>
            </w:r>
            <w:r w:rsidR="00572A0F">
              <w:rPr>
                <w:rFonts w:eastAsia="Batang"/>
                <w:noProof/>
                <w:sz w:val="18"/>
              </w:rPr>
              <w:fldChar w:fldCharType="begin"/>
            </w:r>
            <w:r w:rsidR="00572A0F">
              <w:rPr>
                <w:rFonts w:eastAsia="Batang"/>
                <w:noProof/>
                <w:sz w:val="18"/>
              </w:rPr>
              <w:instrText xml:space="preserve"> REF _Ref494297843 \h  \* MERGEFORMAT </w:instrText>
            </w:r>
            <w:r w:rsidR="00572A0F">
              <w:rPr>
                <w:rFonts w:eastAsia="Batang"/>
                <w:noProof/>
                <w:sz w:val="18"/>
              </w:rPr>
            </w:r>
            <w:r w:rsidR="00572A0F">
              <w:rPr>
                <w:rFonts w:eastAsia="Batang"/>
                <w:noProof/>
                <w:sz w:val="18"/>
              </w:rPr>
              <w:fldChar w:fldCharType="separate"/>
            </w:r>
            <w:r w:rsidR="00572A0F" w:rsidRPr="00572A0F">
              <w:rPr>
                <w:rFonts w:eastAsia="Batang"/>
                <w:noProof/>
                <w:sz w:val="18"/>
              </w:rPr>
              <w:t>Attribuut- en relatiesoorten</w:t>
            </w:r>
            <w:r w:rsidR="00572A0F">
              <w:rPr>
                <w:rFonts w:eastAsia="Batang"/>
                <w:noProof/>
                <w:sz w:val="18"/>
              </w:rPr>
              <w:fldChar w:fldCharType="end"/>
            </w:r>
            <w:r w:rsidR="00865D6E" w:rsidRPr="00572A0F">
              <w:rPr>
                <w:rFonts w:eastAsia="Batang"/>
                <w:noProof/>
                <w:sz w:val="18"/>
              </w:rPr>
              <w:fldChar w:fldCharType="begin"/>
            </w:r>
            <w:r w:rsidR="00865D6E" w:rsidRPr="00572A0F">
              <w:rPr>
                <w:rFonts w:eastAsia="Batang"/>
                <w:noProof/>
                <w:sz w:val="18"/>
              </w:rPr>
              <w:instrText xml:space="preserve"> REF _Ref347343805 \h  \* MERGEFORMAT </w:instrText>
            </w:r>
            <w:r w:rsidR="00865D6E" w:rsidRPr="00572A0F">
              <w:rPr>
                <w:rFonts w:eastAsia="Batang"/>
                <w:noProof/>
                <w:sz w:val="18"/>
              </w:rPr>
            </w:r>
            <w:r w:rsidR="00865D6E" w:rsidRPr="00572A0F">
              <w:rPr>
                <w:rFonts w:eastAsia="Batang"/>
                <w:noProof/>
                <w:sz w:val="18"/>
              </w:rPr>
              <w:fldChar w:fldCharType="end"/>
            </w:r>
            <w:r w:rsidRPr="005B0BF0">
              <w:rPr>
                <w:rFonts w:eastAsia="Batang"/>
                <w:noProof/>
                <w:sz w:val="18"/>
              </w:rPr>
              <w:t xml:space="preserve">. </w:t>
            </w:r>
          </w:p>
        </w:tc>
      </w:tr>
      <w:tr w:rsidR="008D5B4D" w:rsidRPr="005B0BF0" w14:paraId="5ABD5688" w14:textId="77777777" w:rsidTr="00837F33">
        <w:trPr>
          <w:cantSplit/>
        </w:trPr>
        <w:tc>
          <w:tcPr>
            <w:tcW w:w="2519" w:type="dxa"/>
            <w:shd w:val="clear" w:color="auto" w:fill="auto"/>
          </w:tcPr>
          <w:p w14:paraId="13CE2382" w14:textId="77777777" w:rsidR="008D5B4D" w:rsidRPr="00A71311" w:rsidRDefault="008D5B4D" w:rsidP="00874C97">
            <w:pPr>
              <w:snapToGrid w:val="0"/>
              <w:rPr>
                <w:rFonts w:eastAsia="Batang"/>
                <w:b/>
                <w:noProof/>
                <w:sz w:val="18"/>
              </w:rPr>
            </w:pPr>
            <w:r w:rsidRPr="00A71311">
              <w:rPr>
                <w:rFonts w:eastAsia="Batang"/>
                <w:b/>
                <w:noProof/>
                <w:sz w:val="18"/>
              </w:rPr>
              <w:t>Overzicht relaties</w:t>
            </w:r>
          </w:p>
        </w:tc>
        <w:tc>
          <w:tcPr>
            <w:tcW w:w="6949" w:type="dxa"/>
            <w:shd w:val="clear" w:color="auto" w:fill="auto"/>
          </w:tcPr>
          <w:p w14:paraId="6634F0F1" w14:textId="77777777" w:rsidR="008D5B4D" w:rsidRPr="005B0BF0" w:rsidRDefault="008D5B4D" w:rsidP="00874C97">
            <w:pPr>
              <w:rPr>
                <w:rFonts w:eastAsia="Batang"/>
                <w:noProof/>
                <w:sz w:val="18"/>
              </w:rPr>
            </w:pPr>
            <w:r>
              <w:rPr>
                <w:rFonts w:eastAsia="Batang"/>
                <w:noProof/>
                <w:sz w:val="18"/>
              </w:rPr>
              <w:t xml:space="preserve">Hier </w:t>
            </w:r>
            <w:r w:rsidRPr="005B0BF0">
              <w:rPr>
                <w:rFonts w:eastAsia="Batang"/>
                <w:noProof/>
                <w:sz w:val="18"/>
              </w:rPr>
              <w:t xml:space="preserve">worden de relaties gespecificeerd die het desbetreffende objecttype heeft met andere objecttypen. </w:t>
            </w:r>
          </w:p>
          <w:p w14:paraId="180C28AB" w14:textId="77777777" w:rsidR="008D5B4D" w:rsidRPr="005B0BF0" w:rsidRDefault="008D5B4D" w:rsidP="00874C97">
            <w:pPr>
              <w:rPr>
                <w:rFonts w:eastAsia="Batang"/>
                <w:noProof/>
                <w:sz w:val="18"/>
              </w:rPr>
            </w:pPr>
            <w:r w:rsidRPr="005B0BF0">
              <w:rPr>
                <w:rFonts w:eastAsia="Batang"/>
                <w:noProof/>
                <w:sz w:val="18"/>
              </w:rPr>
              <w:t>Van elke relatiesoort wordt de relatienaam met kardinaliteiten en de definitie</w:t>
            </w:r>
          </w:p>
          <w:p w14:paraId="2580D6CE" w14:textId="3FC83217" w:rsidR="008D5B4D" w:rsidRPr="005B0BF0" w:rsidRDefault="008D5B4D" w:rsidP="00874C97">
            <w:pPr>
              <w:rPr>
                <w:rFonts w:eastAsia="Batang"/>
                <w:noProof/>
                <w:sz w:val="18"/>
              </w:rPr>
            </w:pPr>
            <w:r w:rsidRPr="005B0BF0">
              <w:rPr>
                <w:rFonts w:eastAsia="Batang"/>
                <w:noProof/>
                <w:sz w:val="18"/>
              </w:rPr>
              <w:t xml:space="preserve">getoond. De relatiesoorten worden nader gespecificeerd in hoofdstuk </w:t>
            </w:r>
            <w:r w:rsidR="00572A0F">
              <w:rPr>
                <w:rFonts w:eastAsia="Batang"/>
                <w:noProof/>
                <w:sz w:val="18"/>
              </w:rPr>
              <w:fldChar w:fldCharType="begin"/>
            </w:r>
            <w:r w:rsidR="00572A0F">
              <w:rPr>
                <w:rFonts w:eastAsia="Batang"/>
                <w:noProof/>
                <w:sz w:val="18"/>
              </w:rPr>
              <w:instrText xml:space="preserve"> REF _Ref494297834 \w \h </w:instrText>
            </w:r>
            <w:r w:rsidR="00572A0F">
              <w:rPr>
                <w:rFonts w:eastAsia="Batang"/>
                <w:noProof/>
                <w:sz w:val="18"/>
              </w:rPr>
            </w:r>
            <w:r w:rsidR="00572A0F">
              <w:rPr>
                <w:rFonts w:eastAsia="Batang"/>
                <w:noProof/>
                <w:sz w:val="18"/>
              </w:rPr>
              <w:fldChar w:fldCharType="separate"/>
            </w:r>
            <w:r w:rsidR="00572A0F">
              <w:rPr>
                <w:rFonts w:eastAsia="Batang"/>
                <w:noProof/>
                <w:sz w:val="18"/>
              </w:rPr>
              <w:t>6</w:t>
            </w:r>
            <w:r w:rsidR="00572A0F">
              <w:rPr>
                <w:rFonts w:eastAsia="Batang"/>
                <w:noProof/>
                <w:sz w:val="18"/>
              </w:rPr>
              <w:fldChar w:fldCharType="end"/>
            </w:r>
            <w:r w:rsidR="00572A0F">
              <w:rPr>
                <w:rFonts w:eastAsia="Batang"/>
                <w:noProof/>
                <w:sz w:val="18"/>
              </w:rPr>
              <w:t xml:space="preserve"> </w:t>
            </w:r>
            <w:r w:rsidR="00572A0F">
              <w:rPr>
                <w:rFonts w:eastAsia="Batang"/>
                <w:noProof/>
                <w:sz w:val="18"/>
              </w:rPr>
              <w:fldChar w:fldCharType="begin"/>
            </w:r>
            <w:r w:rsidR="00572A0F">
              <w:rPr>
                <w:rFonts w:eastAsia="Batang"/>
                <w:noProof/>
                <w:sz w:val="18"/>
              </w:rPr>
              <w:instrText xml:space="preserve"> REF _Ref494297843 \h  \* MERGEFORMAT </w:instrText>
            </w:r>
            <w:r w:rsidR="00572A0F">
              <w:rPr>
                <w:rFonts w:eastAsia="Batang"/>
                <w:noProof/>
                <w:sz w:val="18"/>
              </w:rPr>
            </w:r>
            <w:r w:rsidR="00572A0F">
              <w:rPr>
                <w:rFonts w:eastAsia="Batang"/>
                <w:noProof/>
                <w:sz w:val="18"/>
              </w:rPr>
              <w:fldChar w:fldCharType="separate"/>
            </w:r>
            <w:r w:rsidR="00572A0F" w:rsidRPr="00572A0F">
              <w:rPr>
                <w:rFonts w:eastAsia="Batang"/>
                <w:noProof/>
                <w:sz w:val="18"/>
              </w:rPr>
              <w:t>Attribuut- en relatiesoorten</w:t>
            </w:r>
            <w:r w:rsidR="00572A0F">
              <w:rPr>
                <w:rFonts w:eastAsia="Batang"/>
                <w:noProof/>
                <w:sz w:val="18"/>
              </w:rPr>
              <w:fldChar w:fldCharType="end"/>
            </w:r>
          </w:p>
        </w:tc>
      </w:tr>
      <w:tr w:rsidR="008D5B4D" w:rsidRPr="005B0BF0" w14:paraId="064C4DFF" w14:textId="77777777" w:rsidTr="00837F33">
        <w:trPr>
          <w:cantSplit/>
        </w:trPr>
        <w:tc>
          <w:tcPr>
            <w:tcW w:w="2519" w:type="dxa"/>
            <w:shd w:val="clear" w:color="auto" w:fill="auto"/>
          </w:tcPr>
          <w:p w14:paraId="2CAD7400" w14:textId="77777777" w:rsidR="008D5B4D" w:rsidRPr="00A71311" w:rsidRDefault="008D5B4D" w:rsidP="00874C97">
            <w:pPr>
              <w:snapToGrid w:val="0"/>
              <w:rPr>
                <w:rFonts w:eastAsia="Batang"/>
                <w:b/>
                <w:noProof/>
                <w:sz w:val="18"/>
              </w:rPr>
            </w:pPr>
            <w:r w:rsidRPr="00A71311">
              <w:rPr>
                <w:rFonts w:eastAsia="Batang"/>
                <w:b/>
                <w:noProof/>
                <w:sz w:val="18"/>
              </w:rPr>
              <w:t>Toelichting objecttype</w:t>
            </w:r>
          </w:p>
        </w:tc>
        <w:tc>
          <w:tcPr>
            <w:tcW w:w="6949" w:type="dxa"/>
            <w:shd w:val="clear" w:color="auto" w:fill="auto"/>
          </w:tcPr>
          <w:p w14:paraId="1548009D" w14:textId="77777777" w:rsidR="008D5B4D" w:rsidRPr="005B0BF0" w:rsidRDefault="008D5B4D" w:rsidP="00543149">
            <w:pPr>
              <w:tabs>
                <w:tab w:val="left" w:pos="5167"/>
              </w:tabs>
              <w:snapToGrid w:val="0"/>
              <w:rPr>
                <w:rFonts w:eastAsia="Batang"/>
                <w:noProof/>
                <w:sz w:val="18"/>
              </w:rPr>
            </w:pPr>
            <w:r>
              <w:rPr>
                <w:rFonts w:eastAsia="Batang"/>
                <w:noProof/>
                <w:sz w:val="18"/>
              </w:rPr>
              <w:t xml:space="preserve">Een inhoudelijke </w:t>
            </w:r>
            <w:r w:rsidRPr="005B0BF0">
              <w:rPr>
                <w:rFonts w:eastAsia="Batang"/>
                <w:noProof/>
                <w:sz w:val="18"/>
              </w:rPr>
              <w:t>toelichting</w:t>
            </w:r>
            <w:r>
              <w:rPr>
                <w:rFonts w:eastAsia="Batang"/>
                <w:sz w:val="18"/>
              </w:rPr>
              <w:t xml:space="preserve"> op het objecttype als geheel.</w:t>
            </w:r>
            <w:r w:rsidRPr="005B0BF0">
              <w:rPr>
                <w:rFonts w:eastAsia="Batang"/>
                <w:noProof/>
                <w:sz w:val="18"/>
              </w:rPr>
              <w:t xml:space="preserve"> </w:t>
            </w:r>
          </w:p>
        </w:tc>
      </w:tr>
      <w:bookmarkEnd w:id="33"/>
    </w:tbl>
    <w:p w14:paraId="3858E3A3" w14:textId="77777777" w:rsidR="008D5B4D" w:rsidRDefault="008D5B4D" w:rsidP="00FB34D2">
      <w:pPr>
        <w:rPr>
          <w:lang w:eastAsia="en-US"/>
        </w:rPr>
      </w:pPr>
    </w:p>
    <w:p w14:paraId="4521C04D" w14:textId="77777777" w:rsidR="008D5B4D" w:rsidRDefault="008D5B4D" w:rsidP="00FB34D2">
      <w:pPr>
        <w:rPr>
          <w:lang w:eastAsia="en-US"/>
        </w:rPr>
      </w:pPr>
    </w:p>
    <w:p w14:paraId="3ADB2CE1" w14:textId="77777777" w:rsidR="008D5B4D" w:rsidRDefault="008D5B4D" w:rsidP="00FB34D2">
      <w:pPr>
        <w:rPr>
          <w:lang w:eastAsia="en-US"/>
        </w:rPr>
      </w:pPr>
    </w:p>
    <w:p w14:paraId="05558497" w14:textId="77777777" w:rsidR="00FB34D2" w:rsidRDefault="00FB34D2" w:rsidP="00FB34D2">
      <w:pPr>
        <w:rPr>
          <w:lang w:eastAsia="en-US"/>
        </w:rPr>
      </w:pPr>
    </w:p>
    <w:p w14:paraId="3CCC47F5" w14:textId="77777777" w:rsidR="00FB34D2" w:rsidRDefault="00FB34D2" w:rsidP="00FB34D2">
      <w:pPr>
        <w:rPr>
          <w:lang w:eastAsia="en-US"/>
        </w:rPr>
      </w:pPr>
    </w:p>
    <w:p w14:paraId="03F15734" w14:textId="77777777" w:rsidR="00FB34D2" w:rsidRPr="00FB34D2" w:rsidRDefault="00FB34D2" w:rsidP="00FB34D2">
      <w:pPr>
        <w:rPr>
          <w:lang w:eastAsia="en-US"/>
        </w:rPr>
      </w:pPr>
    </w:p>
    <w:p w14:paraId="5CAB0728" w14:textId="77777777" w:rsidR="00A71311" w:rsidRDefault="00A71311" w:rsidP="00FB34D2"/>
    <w:p w14:paraId="283E7C40" w14:textId="77777777" w:rsidR="00BE58B1" w:rsidRDefault="00BE58B1" w:rsidP="00FB34D2"/>
    <w:p w14:paraId="00315A40" w14:textId="77777777" w:rsidR="00BE58B1" w:rsidRPr="00BE58B1" w:rsidRDefault="00024915" w:rsidP="00BE58B1">
      <w:pPr>
        <w:pStyle w:val="Kop2"/>
      </w:pPr>
      <w:bookmarkStart w:id="34" w:name="BKM_4CA5EEE9_1823_4c5d_9E05_1F42C539AEDC"/>
      <w:bookmarkStart w:id="35" w:name="Objecttype"/>
      <w:bookmarkStart w:id="36" w:name="BKM_3DA8D624_EF5C_4704_A135_1FCB54FE67FC"/>
      <w:bookmarkStart w:id="37" w:name="_Toc517127121"/>
      <w:bookmarkEnd w:id="34"/>
      <w:r>
        <w:t>Objecttype</w:t>
      </w:r>
      <w:r w:rsidR="00BE58B1" w:rsidRPr="00BE58B1">
        <w:t xml:space="preserve"> </w:t>
      </w:r>
      <w:r w:rsidR="006945D7" w:rsidRPr="00BE58B1">
        <w:fldChar w:fldCharType="begin" w:fldLock="1"/>
      </w:r>
      <w:r w:rsidR="00BE58B1" w:rsidRPr="00BE58B1">
        <w:instrText>MERGEFIELD Element.Name</w:instrText>
      </w:r>
      <w:r w:rsidR="006945D7" w:rsidRPr="00BE58B1">
        <w:fldChar w:fldCharType="separate"/>
      </w:r>
      <w:r w:rsidR="00BE58B1" w:rsidRPr="00BE58B1">
        <w:t>BESLUITTYPE</w:t>
      </w:r>
      <w:bookmarkEnd w:id="37"/>
      <w:r w:rsidR="006945D7"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31360523" w14:textId="77777777" w:rsidTr="00643823">
        <w:trPr>
          <w:trHeight w:val="271"/>
        </w:trPr>
        <w:tc>
          <w:tcPr>
            <w:tcW w:w="2340" w:type="dxa"/>
            <w:gridSpan w:val="2"/>
            <w:tcBorders>
              <w:top w:val="nil"/>
              <w:left w:val="nil"/>
              <w:bottom w:val="nil"/>
              <w:right w:val="nil"/>
            </w:tcBorders>
          </w:tcPr>
          <w:p w14:paraId="0060092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7F4C67C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p>
        </w:tc>
      </w:tr>
      <w:tr w:rsidR="00BE58B1" w:rsidRPr="00BE58B1" w14:paraId="2AACB0BF" w14:textId="77777777" w:rsidTr="00643823">
        <w:trPr>
          <w:trHeight w:hRule="exact" w:val="128"/>
        </w:trPr>
        <w:tc>
          <w:tcPr>
            <w:tcW w:w="2340" w:type="dxa"/>
            <w:gridSpan w:val="2"/>
            <w:tcBorders>
              <w:top w:val="nil"/>
              <w:left w:val="nil"/>
              <w:bottom w:val="nil"/>
              <w:right w:val="nil"/>
            </w:tcBorders>
          </w:tcPr>
          <w:p w14:paraId="006FEB5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0A4BB2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2AB047D" w14:textId="77777777" w:rsidTr="00643823">
        <w:tc>
          <w:tcPr>
            <w:tcW w:w="2340" w:type="dxa"/>
            <w:gridSpan w:val="2"/>
            <w:tcBorders>
              <w:top w:val="nil"/>
              <w:left w:val="nil"/>
              <w:bottom w:val="nil"/>
              <w:right w:val="nil"/>
            </w:tcBorders>
          </w:tcPr>
          <w:p w14:paraId="3E054BB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C361AB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BST</w:t>
            </w:r>
            <w:r w:rsidRPr="00BE58B1">
              <w:rPr>
                <w:rFonts w:ascii="Arial" w:hAnsi="Arial" w:cs="Arial"/>
                <w:szCs w:val="20"/>
                <w:lang w:val="en-AU" w:eastAsia="en-US"/>
              </w:rPr>
              <w:fldChar w:fldCharType="end"/>
            </w:r>
          </w:p>
        </w:tc>
      </w:tr>
      <w:tr w:rsidR="00BE58B1" w:rsidRPr="00BE58B1" w14:paraId="01F74854" w14:textId="77777777" w:rsidTr="00643823">
        <w:trPr>
          <w:trHeight w:hRule="exact" w:val="128"/>
        </w:trPr>
        <w:tc>
          <w:tcPr>
            <w:tcW w:w="2340" w:type="dxa"/>
            <w:gridSpan w:val="2"/>
            <w:tcBorders>
              <w:top w:val="nil"/>
              <w:left w:val="nil"/>
              <w:bottom w:val="nil"/>
              <w:right w:val="nil"/>
            </w:tcBorders>
          </w:tcPr>
          <w:p w14:paraId="25D829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0CCF59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FF3A9B" w14:textId="77777777" w:rsidTr="00643823">
        <w:tc>
          <w:tcPr>
            <w:tcW w:w="2340" w:type="dxa"/>
            <w:gridSpan w:val="2"/>
            <w:tcBorders>
              <w:top w:val="nil"/>
              <w:left w:val="nil"/>
              <w:bottom w:val="nil"/>
              <w:right w:val="nil"/>
            </w:tcBorders>
          </w:tcPr>
          <w:p w14:paraId="069E6C4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06AD78C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78252878" w14:textId="77777777" w:rsidTr="00643823">
        <w:trPr>
          <w:trHeight w:hRule="exact" w:val="128"/>
        </w:trPr>
        <w:tc>
          <w:tcPr>
            <w:tcW w:w="2340" w:type="dxa"/>
            <w:gridSpan w:val="2"/>
            <w:tcBorders>
              <w:top w:val="nil"/>
              <w:left w:val="nil"/>
              <w:bottom w:val="nil"/>
              <w:right w:val="nil"/>
            </w:tcBorders>
          </w:tcPr>
          <w:p w14:paraId="2578327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F34D03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AEF5EBA" w14:textId="77777777" w:rsidTr="00643823">
        <w:trPr>
          <w:trHeight w:val="230"/>
        </w:trPr>
        <w:tc>
          <w:tcPr>
            <w:tcW w:w="2340" w:type="dxa"/>
            <w:gridSpan w:val="2"/>
            <w:tcBorders>
              <w:top w:val="nil"/>
              <w:left w:val="nil"/>
              <w:bottom w:val="nil"/>
              <w:right w:val="nil"/>
            </w:tcBorders>
          </w:tcPr>
          <w:p w14:paraId="448E76E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874911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Generieke aanduiding van de aard van een besluit</w:t>
            </w:r>
          </w:p>
        </w:tc>
      </w:tr>
      <w:tr w:rsidR="00BE58B1" w:rsidRPr="00BE58B1" w14:paraId="40A9AC53" w14:textId="77777777" w:rsidTr="00643823">
        <w:trPr>
          <w:trHeight w:hRule="exact" w:val="68"/>
        </w:trPr>
        <w:tc>
          <w:tcPr>
            <w:tcW w:w="2340" w:type="dxa"/>
            <w:gridSpan w:val="2"/>
            <w:tcBorders>
              <w:top w:val="nil"/>
              <w:left w:val="nil"/>
              <w:bottom w:val="nil"/>
              <w:right w:val="nil"/>
            </w:tcBorders>
          </w:tcPr>
          <w:p w14:paraId="6C11B5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E7098F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BB7794F" w14:textId="77777777" w:rsidTr="00643823">
        <w:trPr>
          <w:trHeight w:val="271"/>
        </w:trPr>
        <w:tc>
          <w:tcPr>
            <w:tcW w:w="2340" w:type="dxa"/>
            <w:gridSpan w:val="2"/>
            <w:tcBorders>
              <w:top w:val="nil"/>
              <w:left w:val="nil"/>
              <w:bottom w:val="nil"/>
              <w:right w:val="nil"/>
            </w:tcBorders>
          </w:tcPr>
          <w:p w14:paraId="4844CF9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12DC626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0A333D2E" w14:textId="77777777" w:rsidTr="00643823">
        <w:trPr>
          <w:trHeight w:hRule="exact" w:val="128"/>
        </w:trPr>
        <w:tc>
          <w:tcPr>
            <w:tcW w:w="2340" w:type="dxa"/>
            <w:gridSpan w:val="2"/>
            <w:tcBorders>
              <w:top w:val="nil"/>
              <w:left w:val="nil"/>
              <w:bottom w:val="nil"/>
              <w:right w:val="nil"/>
            </w:tcBorders>
          </w:tcPr>
          <w:p w14:paraId="38B5A3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B4ED4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E1A7F4A" w14:textId="77777777" w:rsidTr="00643823">
        <w:tc>
          <w:tcPr>
            <w:tcW w:w="2340" w:type="dxa"/>
            <w:gridSpan w:val="2"/>
            <w:tcBorders>
              <w:top w:val="nil"/>
              <w:left w:val="nil"/>
              <w:bottom w:val="nil"/>
              <w:right w:val="nil"/>
            </w:tcBorders>
          </w:tcPr>
          <w:p w14:paraId="6ABED1D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3584436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juni 2008</w:t>
            </w:r>
          </w:p>
        </w:tc>
      </w:tr>
      <w:tr w:rsidR="00BE58B1" w:rsidRPr="00BE58B1" w14:paraId="0D2213AD" w14:textId="77777777" w:rsidTr="00643823">
        <w:trPr>
          <w:trHeight w:hRule="exact" w:val="128"/>
        </w:trPr>
        <w:tc>
          <w:tcPr>
            <w:tcW w:w="2340" w:type="dxa"/>
            <w:gridSpan w:val="2"/>
            <w:tcBorders>
              <w:top w:val="nil"/>
              <w:left w:val="nil"/>
              <w:bottom w:val="nil"/>
              <w:right w:val="nil"/>
            </w:tcBorders>
          </w:tcPr>
          <w:p w14:paraId="49920E8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3451A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0B42718" w14:textId="77777777" w:rsidTr="00643823">
        <w:tc>
          <w:tcPr>
            <w:tcW w:w="2340" w:type="dxa"/>
            <w:gridSpan w:val="2"/>
            <w:tcBorders>
              <w:top w:val="nil"/>
              <w:left w:val="nil"/>
              <w:bottom w:val="nil"/>
              <w:right w:val="nil"/>
            </w:tcBorders>
          </w:tcPr>
          <w:p w14:paraId="6F59883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8CBE24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Unieke aanduiding van CATALOGUS in combinatie met Besluittype-omschrijving</w:t>
            </w:r>
          </w:p>
        </w:tc>
      </w:tr>
      <w:tr w:rsidR="00BE58B1" w:rsidRPr="00BE58B1" w14:paraId="48F23135" w14:textId="77777777" w:rsidTr="00643823">
        <w:trPr>
          <w:trHeight w:hRule="exact" w:val="128"/>
        </w:trPr>
        <w:tc>
          <w:tcPr>
            <w:tcW w:w="2340" w:type="dxa"/>
            <w:gridSpan w:val="2"/>
            <w:tcBorders>
              <w:top w:val="nil"/>
              <w:left w:val="nil"/>
              <w:bottom w:val="nil"/>
              <w:right w:val="nil"/>
            </w:tcBorders>
          </w:tcPr>
          <w:p w14:paraId="3A4C75C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24EED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54140F12" w14:textId="77777777" w:rsidTr="00643823">
        <w:tc>
          <w:tcPr>
            <w:tcW w:w="2340" w:type="dxa"/>
            <w:gridSpan w:val="2"/>
            <w:tcBorders>
              <w:top w:val="nil"/>
              <w:left w:val="nil"/>
              <w:bottom w:val="nil"/>
              <w:right w:val="nil"/>
            </w:tcBorders>
          </w:tcPr>
          <w:p w14:paraId="0E56ABB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2E06C08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Alle besluittypen van de besluiten die het resultaat kunnen zijn van het zaakgericht werken van de behandelende organisatie(s).</w:t>
            </w:r>
          </w:p>
        </w:tc>
      </w:tr>
      <w:tr w:rsidR="00BE58B1" w:rsidRPr="00BE58B1" w14:paraId="4C30DCB6" w14:textId="77777777" w:rsidTr="00643823">
        <w:trPr>
          <w:trHeight w:hRule="exact" w:val="128"/>
        </w:trPr>
        <w:tc>
          <w:tcPr>
            <w:tcW w:w="2340" w:type="dxa"/>
            <w:gridSpan w:val="2"/>
            <w:tcBorders>
              <w:top w:val="nil"/>
              <w:left w:val="nil"/>
              <w:bottom w:val="nil"/>
              <w:right w:val="nil"/>
            </w:tcBorders>
          </w:tcPr>
          <w:p w14:paraId="2093093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3D48CF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A3FDA8D" w14:textId="77777777" w:rsidTr="00643823">
        <w:trPr>
          <w:trHeight w:hRule="exact" w:val="256"/>
        </w:trPr>
        <w:tc>
          <w:tcPr>
            <w:tcW w:w="2340" w:type="dxa"/>
            <w:gridSpan w:val="2"/>
            <w:tcBorders>
              <w:top w:val="nil"/>
              <w:left w:val="nil"/>
              <w:bottom w:val="nil"/>
              <w:right w:val="nil"/>
            </w:tcBorders>
          </w:tcPr>
          <w:p w14:paraId="09900B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7605093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F8039D5" w14:textId="77777777" w:rsidTr="00643823">
        <w:trPr>
          <w:trHeight w:hRule="exact" w:val="256"/>
        </w:trPr>
        <w:tc>
          <w:tcPr>
            <w:tcW w:w="2340" w:type="dxa"/>
            <w:gridSpan w:val="2"/>
            <w:tcBorders>
              <w:top w:val="nil"/>
              <w:left w:val="nil"/>
              <w:bottom w:val="nil"/>
              <w:right w:val="nil"/>
            </w:tcBorders>
          </w:tcPr>
          <w:p w14:paraId="3EB01D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5566C2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2F17ED6" w14:textId="77777777" w:rsidTr="00643823">
        <w:tc>
          <w:tcPr>
            <w:tcW w:w="2340" w:type="dxa"/>
            <w:gridSpan w:val="2"/>
            <w:tcBorders>
              <w:top w:val="nil"/>
              <w:left w:val="nil"/>
              <w:bottom w:val="nil"/>
              <w:right w:val="nil"/>
            </w:tcBorders>
          </w:tcPr>
          <w:p w14:paraId="5537918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FD67F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599ECC7" w14:textId="77777777" w:rsidTr="00643823">
        <w:tc>
          <w:tcPr>
            <w:tcW w:w="450" w:type="dxa"/>
            <w:tcBorders>
              <w:top w:val="nil"/>
              <w:left w:val="nil"/>
              <w:bottom w:val="nil"/>
              <w:right w:val="nil"/>
            </w:tcBorders>
          </w:tcPr>
          <w:p w14:paraId="359BCD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8" w:name="BKM_B8C30C13_DCFB_4058_88DD_741D48A76809"/>
          </w:p>
        </w:tc>
        <w:tc>
          <w:tcPr>
            <w:tcW w:w="2790" w:type="dxa"/>
            <w:gridSpan w:val="2"/>
            <w:tcBorders>
              <w:top w:val="nil"/>
              <w:left w:val="nil"/>
              <w:bottom w:val="nil"/>
              <w:right w:val="nil"/>
            </w:tcBorders>
          </w:tcPr>
          <w:p w14:paraId="353142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DC7629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51F51A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3D8BDF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3A01E42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tr w:rsidR="00BE58B1" w:rsidRPr="00BE58B1" w14:paraId="3DB399F2" w14:textId="77777777" w:rsidTr="00643823">
        <w:tc>
          <w:tcPr>
            <w:tcW w:w="450" w:type="dxa"/>
            <w:tcBorders>
              <w:top w:val="nil"/>
              <w:left w:val="nil"/>
              <w:bottom w:val="nil"/>
              <w:right w:val="nil"/>
            </w:tcBorders>
          </w:tcPr>
          <w:p w14:paraId="2D1D74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E195C1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4230" w:type="dxa"/>
            <w:tcBorders>
              <w:top w:val="nil"/>
              <w:left w:val="nil"/>
              <w:bottom w:val="nil"/>
              <w:right w:val="nil"/>
            </w:tcBorders>
          </w:tcPr>
          <w:p w14:paraId="0DEF9AD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1080" w:type="dxa"/>
            <w:tcBorders>
              <w:top w:val="nil"/>
              <w:left w:val="nil"/>
              <w:bottom w:val="nil"/>
              <w:right w:val="nil"/>
            </w:tcBorders>
          </w:tcPr>
          <w:p w14:paraId="3C1480A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810" w:type="dxa"/>
            <w:tcBorders>
              <w:top w:val="nil"/>
              <w:left w:val="nil"/>
              <w:bottom w:val="nil"/>
              <w:right w:val="nil"/>
            </w:tcBorders>
          </w:tcPr>
          <w:p w14:paraId="7997556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bookmarkEnd w:id="38"/>
      </w:tr>
      <w:tr w:rsidR="00BE58B1" w:rsidRPr="00BE58B1" w14:paraId="5999CC01" w14:textId="77777777" w:rsidTr="00643823">
        <w:tc>
          <w:tcPr>
            <w:tcW w:w="450" w:type="dxa"/>
            <w:tcBorders>
              <w:top w:val="nil"/>
              <w:left w:val="nil"/>
              <w:bottom w:val="nil"/>
              <w:right w:val="nil"/>
            </w:tcBorders>
          </w:tcPr>
          <w:p w14:paraId="2E25B0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9" w:name="BKM_B52C65AC_8236_4a52_B9DD_B9FDC908109B"/>
          </w:p>
        </w:tc>
        <w:tc>
          <w:tcPr>
            <w:tcW w:w="2790" w:type="dxa"/>
            <w:gridSpan w:val="2"/>
            <w:tcBorders>
              <w:top w:val="nil"/>
              <w:left w:val="nil"/>
              <w:bottom w:val="nil"/>
              <w:right w:val="nil"/>
            </w:tcBorders>
          </w:tcPr>
          <w:p w14:paraId="76FCAB2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63EA24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Omschrijving van de aard van BESLUITen van het BESLUITTYPE.</w:t>
            </w:r>
          </w:p>
        </w:tc>
        <w:tc>
          <w:tcPr>
            <w:tcW w:w="1080" w:type="dxa"/>
            <w:tcBorders>
              <w:top w:val="nil"/>
              <w:left w:val="nil"/>
              <w:bottom w:val="nil"/>
              <w:right w:val="nil"/>
            </w:tcBorders>
          </w:tcPr>
          <w:p w14:paraId="3BE35C2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C53E58B" w14:textId="6B518F52"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40" w:author="Arjan Kloosterboer" w:date="2018-05-23T12:09:00Z">
              <w:r w:rsidRPr="00BE58B1" w:rsidDel="00A47D6F">
                <w:rPr>
                  <w:rFonts w:ascii="Arial" w:hAnsi="Arial" w:cs="Arial"/>
                  <w:szCs w:val="20"/>
                  <w:lang w:val="en-AU" w:eastAsia="en-US"/>
                </w:rPr>
                <w:fldChar w:fldCharType="begin" w:fldLock="1"/>
              </w:r>
              <w:r w:rsidR="00BE58B1" w:rsidRPr="00BE58B1" w:rsidDel="00A47D6F">
                <w:rPr>
                  <w:rFonts w:ascii="Arial" w:hAnsi="Arial" w:cs="Arial"/>
                  <w:szCs w:val="20"/>
                  <w:lang w:val="en-AU" w:eastAsia="en-US"/>
                </w:rPr>
                <w:delInstrText xml:space="preserve">MERGEFIELD </w:delInstrText>
              </w:r>
              <w:r w:rsidR="00BE58B1" w:rsidRPr="00BE58B1" w:rsidDel="00A47D6F">
                <w:rPr>
                  <w:rFonts w:ascii="Calibri" w:hAnsi="Calibri" w:cs="Calibri"/>
                  <w:color w:val="0F0F0F"/>
                  <w:sz w:val="22"/>
                  <w:szCs w:val="22"/>
                  <w:lang w:eastAsia="en-US"/>
                </w:rPr>
                <w:delInstrText>Att.LowerBound</w:delInstrText>
              </w:r>
              <w:r w:rsidRPr="00BE58B1" w:rsidDel="00A47D6F">
                <w:rPr>
                  <w:rFonts w:ascii="Arial" w:hAnsi="Arial" w:cs="Arial"/>
                  <w:szCs w:val="20"/>
                  <w:lang w:val="en-AU" w:eastAsia="en-US"/>
                </w:rPr>
                <w:fldChar w:fldCharType="separate"/>
              </w:r>
              <w:r w:rsidR="00BE58B1" w:rsidRPr="00BE58B1" w:rsidDel="00A47D6F">
                <w:rPr>
                  <w:rFonts w:ascii="Calibri" w:hAnsi="Calibri" w:cs="Calibri"/>
                  <w:color w:val="0F0F0F"/>
                  <w:sz w:val="22"/>
                  <w:szCs w:val="22"/>
                  <w:lang w:eastAsia="en-US"/>
                </w:rPr>
                <w:delText>0</w:delText>
              </w:r>
              <w:r w:rsidRPr="00BE58B1" w:rsidDel="00A47D6F">
                <w:rPr>
                  <w:rFonts w:ascii="Arial" w:hAnsi="Arial" w:cs="Arial"/>
                  <w:szCs w:val="20"/>
                  <w:lang w:val="en-AU" w:eastAsia="en-US"/>
                </w:rPr>
                <w:fldChar w:fldCharType="end"/>
              </w:r>
              <w:r w:rsidR="00BE58B1" w:rsidRPr="00BE58B1" w:rsidDel="00A47D6F">
                <w:rPr>
                  <w:rFonts w:ascii="Calibri" w:hAnsi="Calibri" w:cs="Calibri"/>
                  <w:color w:val="0F0F0F"/>
                  <w:sz w:val="22"/>
                  <w:szCs w:val="22"/>
                  <w:lang w:eastAsia="en-US"/>
                </w:rPr>
                <w:delText xml:space="preserve"> </w:delText>
              </w:r>
            </w:del>
            <w:ins w:id="41" w:author="Arjan Kloosterboer" w:date="2018-05-23T12:09:00Z">
              <w:r w:rsidR="00A47D6F">
                <w:rPr>
                  <w:rFonts w:ascii="Calibri" w:hAnsi="Calibri" w:cs="Calibri"/>
                  <w:color w:val="0F0F0F"/>
                  <w:sz w:val="22"/>
                  <w:szCs w:val="22"/>
                  <w:lang w:eastAsia="en-US"/>
                </w:rPr>
                <w:t xml:space="preserve">1 </w:t>
              </w:r>
            </w:ins>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9"/>
      </w:tr>
      <w:tr w:rsidR="00BE58B1" w:rsidRPr="00BE58B1" w14:paraId="67A6C9E3" w14:textId="77777777" w:rsidTr="00643823">
        <w:tc>
          <w:tcPr>
            <w:tcW w:w="450" w:type="dxa"/>
            <w:tcBorders>
              <w:top w:val="nil"/>
              <w:left w:val="nil"/>
              <w:bottom w:val="nil"/>
              <w:right w:val="nil"/>
            </w:tcBorders>
          </w:tcPr>
          <w:p w14:paraId="7C34194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2" w:name="BKM_02AC1CA6_D4CA_4da4_8A8C_C712950BB65B"/>
          </w:p>
        </w:tc>
        <w:tc>
          <w:tcPr>
            <w:tcW w:w="2790" w:type="dxa"/>
            <w:gridSpan w:val="2"/>
            <w:tcBorders>
              <w:top w:val="nil"/>
              <w:left w:val="nil"/>
              <w:bottom w:val="nil"/>
              <w:right w:val="nil"/>
            </w:tcBorders>
          </w:tcPr>
          <w:p w14:paraId="75BAAD9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5A2F40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Algemeen gehanteerde omschrijving van de aard van BESLUITen van het BESLUITTYPE</w:t>
            </w:r>
          </w:p>
        </w:tc>
        <w:tc>
          <w:tcPr>
            <w:tcW w:w="1080" w:type="dxa"/>
            <w:tcBorders>
              <w:top w:val="nil"/>
              <w:left w:val="nil"/>
              <w:bottom w:val="nil"/>
              <w:right w:val="nil"/>
            </w:tcBorders>
          </w:tcPr>
          <w:p w14:paraId="277910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A80BB8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42"/>
      </w:tr>
      <w:tr w:rsidR="00643823" w:rsidRPr="00BE58B1" w14:paraId="5683E58C" w14:textId="77777777" w:rsidTr="00643823">
        <w:tc>
          <w:tcPr>
            <w:tcW w:w="450" w:type="dxa"/>
            <w:tcBorders>
              <w:top w:val="nil"/>
              <w:left w:val="nil"/>
              <w:bottom w:val="nil"/>
              <w:right w:val="nil"/>
            </w:tcBorders>
          </w:tcPr>
          <w:p w14:paraId="049BEAE0"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C8E4BF2"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Besluitcategorie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A046213"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Typering van de aard van BESLUITen van het BESLUITTYPE.</w:t>
            </w:r>
          </w:p>
        </w:tc>
        <w:tc>
          <w:tcPr>
            <w:tcW w:w="1080" w:type="dxa"/>
            <w:tcBorders>
              <w:top w:val="nil"/>
              <w:left w:val="nil"/>
              <w:bottom w:val="nil"/>
              <w:right w:val="nil"/>
            </w:tcBorders>
          </w:tcPr>
          <w:p w14:paraId="053340C2"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A47FB64"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643823" w:rsidRPr="00BE58B1" w14:paraId="720CC3BA" w14:textId="77777777" w:rsidTr="00643823">
        <w:tc>
          <w:tcPr>
            <w:tcW w:w="450" w:type="dxa"/>
            <w:tcBorders>
              <w:top w:val="nil"/>
              <w:left w:val="nil"/>
              <w:bottom w:val="nil"/>
              <w:right w:val="nil"/>
            </w:tcBorders>
          </w:tcPr>
          <w:p w14:paraId="1D0A0ADF"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3" w:name="BKM_2FF9CD34_DEA9_46dd_8C69_A86108C858E8"/>
          </w:p>
        </w:tc>
        <w:tc>
          <w:tcPr>
            <w:tcW w:w="2790" w:type="dxa"/>
            <w:gridSpan w:val="2"/>
            <w:tcBorders>
              <w:top w:val="nil"/>
              <w:left w:val="nil"/>
              <w:bottom w:val="nil"/>
              <w:right w:val="nil"/>
            </w:tcBorders>
          </w:tcPr>
          <w:p w14:paraId="254FCCC7"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Reactietermijn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16FB7E0"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Het aantal dagen, gerekend vanaf de verzend- of publicatiedatum, waarbinnen verweer tegen een besluit van het besluittype mogelijk is.</w:t>
            </w:r>
          </w:p>
        </w:tc>
        <w:tc>
          <w:tcPr>
            <w:tcW w:w="1080" w:type="dxa"/>
            <w:tcBorders>
              <w:top w:val="nil"/>
              <w:left w:val="nil"/>
              <w:bottom w:val="nil"/>
              <w:right w:val="nil"/>
            </w:tcBorders>
          </w:tcPr>
          <w:p w14:paraId="35EDCE17"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F08074B"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43"/>
      </w:tr>
      <w:tr w:rsidR="00643823" w:rsidRPr="00BE58B1" w14:paraId="27C75336" w14:textId="77777777" w:rsidTr="00643823">
        <w:tc>
          <w:tcPr>
            <w:tcW w:w="450" w:type="dxa"/>
            <w:tcBorders>
              <w:top w:val="nil"/>
              <w:left w:val="nil"/>
              <w:bottom w:val="nil"/>
              <w:right w:val="nil"/>
            </w:tcBorders>
          </w:tcPr>
          <w:p w14:paraId="6EBD9D98"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4" w:name="BKM_7DE72FBA_DEA6_4ac4_9F87_0675A1C3E31E"/>
          </w:p>
        </w:tc>
        <w:tc>
          <w:tcPr>
            <w:tcW w:w="2790" w:type="dxa"/>
            <w:gridSpan w:val="2"/>
            <w:tcBorders>
              <w:top w:val="nil"/>
              <w:left w:val="nil"/>
              <w:bottom w:val="nil"/>
              <w:right w:val="nil"/>
            </w:tcBorders>
          </w:tcPr>
          <w:p w14:paraId="7B53C720"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Publicatie-indicatie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80B2104"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Aanduiding of BESLUITen van dit BESLUITTYPE gepubliceerd moeten worden.</w:t>
            </w:r>
          </w:p>
        </w:tc>
        <w:tc>
          <w:tcPr>
            <w:tcW w:w="1080" w:type="dxa"/>
            <w:tcBorders>
              <w:top w:val="nil"/>
              <w:left w:val="nil"/>
              <w:bottom w:val="nil"/>
              <w:right w:val="nil"/>
            </w:tcBorders>
          </w:tcPr>
          <w:p w14:paraId="3DFE832D"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AN1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7FB1E53"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44"/>
      </w:tr>
      <w:tr w:rsidR="00643823" w:rsidRPr="00BE58B1" w14:paraId="3453E0A5" w14:textId="77777777" w:rsidTr="00643823">
        <w:tc>
          <w:tcPr>
            <w:tcW w:w="450" w:type="dxa"/>
            <w:tcBorders>
              <w:top w:val="nil"/>
              <w:left w:val="nil"/>
              <w:bottom w:val="nil"/>
              <w:right w:val="nil"/>
            </w:tcBorders>
          </w:tcPr>
          <w:p w14:paraId="24CFF82A"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5" w:name="BKM_9810C033_4EA0_4ebf_BE88_054247865E33"/>
          </w:p>
        </w:tc>
        <w:tc>
          <w:tcPr>
            <w:tcW w:w="2790" w:type="dxa"/>
            <w:gridSpan w:val="2"/>
            <w:tcBorders>
              <w:top w:val="nil"/>
              <w:left w:val="nil"/>
              <w:bottom w:val="nil"/>
              <w:right w:val="nil"/>
            </w:tcBorders>
          </w:tcPr>
          <w:p w14:paraId="597029EA"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Publicatietekst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04DADD"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De generieke tekst van de publicatie van BESLUITen van dit BESLUITTYPE</w:t>
            </w:r>
          </w:p>
        </w:tc>
        <w:tc>
          <w:tcPr>
            <w:tcW w:w="1080" w:type="dxa"/>
            <w:tcBorders>
              <w:top w:val="nil"/>
              <w:left w:val="nil"/>
              <w:bottom w:val="nil"/>
              <w:right w:val="nil"/>
            </w:tcBorders>
          </w:tcPr>
          <w:p w14:paraId="384D167E"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064C12F"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45"/>
      </w:tr>
      <w:tr w:rsidR="00643823" w:rsidRPr="00BE58B1" w14:paraId="00CB9A85" w14:textId="77777777" w:rsidTr="00643823">
        <w:tc>
          <w:tcPr>
            <w:tcW w:w="450" w:type="dxa"/>
            <w:tcBorders>
              <w:top w:val="nil"/>
              <w:left w:val="nil"/>
              <w:bottom w:val="nil"/>
              <w:right w:val="nil"/>
            </w:tcBorders>
          </w:tcPr>
          <w:p w14:paraId="10DDF91B"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6" w:name="BKM_72DD291D_C4F3_4acc_B951_1D8F32E9A771"/>
          </w:p>
        </w:tc>
        <w:tc>
          <w:tcPr>
            <w:tcW w:w="2790" w:type="dxa"/>
            <w:gridSpan w:val="2"/>
            <w:tcBorders>
              <w:top w:val="nil"/>
              <w:left w:val="nil"/>
              <w:bottom w:val="nil"/>
              <w:right w:val="nil"/>
            </w:tcBorders>
          </w:tcPr>
          <w:p w14:paraId="2EAA3689"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Publicatietermijn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2FAE250"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Het aantal dagen, gerekend vanaf de verzend- of publicatiedatum, dat BESLUITen van dit BESLUITTYPE gepubliceerd moeten blijven.</w:t>
            </w:r>
          </w:p>
        </w:tc>
        <w:tc>
          <w:tcPr>
            <w:tcW w:w="1080" w:type="dxa"/>
            <w:tcBorders>
              <w:top w:val="nil"/>
              <w:left w:val="nil"/>
              <w:bottom w:val="nil"/>
              <w:right w:val="nil"/>
            </w:tcBorders>
          </w:tcPr>
          <w:p w14:paraId="7DC8E7E8"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F75AF1C"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46"/>
      </w:tr>
      <w:tr w:rsidR="00643823" w:rsidRPr="00BE58B1" w14:paraId="12DD7D56" w14:textId="77777777" w:rsidTr="00643823">
        <w:tc>
          <w:tcPr>
            <w:tcW w:w="450" w:type="dxa"/>
            <w:tcBorders>
              <w:top w:val="nil"/>
              <w:left w:val="nil"/>
              <w:bottom w:val="nil"/>
              <w:right w:val="nil"/>
            </w:tcBorders>
          </w:tcPr>
          <w:p w14:paraId="1DF38F86"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47" w:name="BKM_40728102_E834_4deb_B178_267ED9C23407"/>
          </w:p>
        </w:tc>
        <w:tc>
          <w:tcPr>
            <w:tcW w:w="2790" w:type="dxa"/>
            <w:gridSpan w:val="2"/>
            <w:tcBorders>
              <w:top w:val="nil"/>
              <w:left w:val="nil"/>
              <w:bottom w:val="nil"/>
              <w:right w:val="nil"/>
            </w:tcBorders>
          </w:tcPr>
          <w:p w14:paraId="23D5CBCB"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BF7EDFE"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Een eventuele toelichting op dit BESLUITTYPE.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1721728"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0EF2EA7" w14:textId="77777777" w:rsidR="00643823"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47"/>
      </w:tr>
      <w:tr w:rsidR="00643823" w:rsidRPr="00BE58B1" w14:paraId="4C0E270B" w14:textId="77777777" w:rsidTr="00643823">
        <w:tc>
          <w:tcPr>
            <w:tcW w:w="450" w:type="dxa"/>
            <w:tcBorders>
              <w:top w:val="nil"/>
              <w:left w:val="nil"/>
              <w:bottom w:val="nil"/>
              <w:right w:val="nil"/>
            </w:tcBorders>
          </w:tcPr>
          <w:p w14:paraId="561DF65A"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680B7AE"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Datum begin geldigheid besluittype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3137803"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De datum waarop het BESLUITTYPE is ontstaan.</w:t>
            </w:r>
          </w:p>
        </w:tc>
        <w:tc>
          <w:tcPr>
            <w:tcW w:w="1080" w:type="dxa"/>
            <w:tcBorders>
              <w:top w:val="nil"/>
              <w:left w:val="nil"/>
              <w:bottom w:val="nil"/>
              <w:right w:val="nil"/>
            </w:tcBorders>
          </w:tcPr>
          <w:p w14:paraId="3CEFD0D9"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72BF2CB"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643823" w:rsidRPr="00BE58B1" w14:paraId="118FFC4A" w14:textId="77777777" w:rsidTr="00643823">
        <w:tc>
          <w:tcPr>
            <w:tcW w:w="450" w:type="dxa"/>
            <w:tcBorders>
              <w:top w:val="nil"/>
              <w:left w:val="nil"/>
              <w:bottom w:val="nil"/>
              <w:right w:val="nil"/>
            </w:tcBorders>
          </w:tcPr>
          <w:p w14:paraId="55FCADE8" w14:textId="77777777" w:rsidR="00643823" w:rsidRPr="00BE58B1" w:rsidRDefault="00643823"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9A8801C"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Datum einde geldigheid besluittype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047A26A"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eastAsia="en-US"/>
              </w:rPr>
              <w:instrText xml:space="preserve">MERGEFIELD </w:instrText>
            </w:r>
            <w:r w:rsidR="00643823"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643823" w:rsidRPr="00BE58B1">
              <w:rPr>
                <w:rFonts w:ascii="Calibri" w:hAnsi="Calibri" w:cs="Calibri"/>
                <w:color w:val="610E6A"/>
                <w:sz w:val="22"/>
                <w:szCs w:val="22"/>
                <w:lang w:eastAsia="en-US"/>
              </w:rPr>
              <w:t>De datum waarop het BESLUITTYPE is opgeheven.</w:t>
            </w:r>
          </w:p>
        </w:tc>
        <w:tc>
          <w:tcPr>
            <w:tcW w:w="1080" w:type="dxa"/>
            <w:tcBorders>
              <w:top w:val="nil"/>
              <w:left w:val="nil"/>
              <w:bottom w:val="nil"/>
              <w:right w:val="nil"/>
            </w:tcBorders>
          </w:tcPr>
          <w:p w14:paraId="472E9A18"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643823"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1DA5F89" w14:textId="77777777" w:rsidR="00643823"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643823" w:rsidRPr="00BE58B1">
              <w:rPr>
                <w:rFonts w:ascii="Arial" w:hAnsi="Arial" w:cs="Arial"/>
                <w:szCs w:val="20"/>
                <w:lang w:val="en-AU" w:eastAsia="en-US"/>
              </w:rPr>
              <w:instrText xml:space="preserve">MERGEFIELD </w:instrText>
            </w:r>
            <w:r w:rsidR="00643823"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643823"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643823"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643823"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643823"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5BCE5D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675D92B8" w14:textId="77777777" w:rsidTr="00874C97">
        <w:tc>
          <w:tcPr>
            <w:tcW w:w="9360" w:type="dxa"/>
            <w:gridSpan w:val="3"/>
            <w:tcBorders>
              <w:top w:val="nil"/>
              <w:left w:val="nil"/>
              <w:bottom w:val="nil"/>
              <w:right w:val="nil"/>
            </w:tcBorders>
          </w:tcPr>
          <w:p w14:paraId="16E4EC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5354D2A6" w14:textId="77777777" w:rsidTr="00874C97">
        <w:tc>
          <w:tcPr>
            <w:tcW w:w="450" w:type="dxa"/>
            <w:tcBorders>
              <w:top w:val="nil"/>
              <w:left w:val="nil"/>
              <w:bottom w:val="nil"/>
              <w:right w:val="nil"/>
            </w:tcBorders>
          </w:tcPr>
          <w:p w14:paraId="0BD28E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27B7BFD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4F484C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23A385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1101A7C9" w14:textId="77777777" w:rsidTr="00874C97">
        <w:tc>
          <w:tcPr>
            <w:tcW w:w="450" w:type="dxa"/>
            <w:tcBorders>
              <w:top w:val="nil"/>
              <w:left w:val="nil"/>
              <w:bottom w:val="nil"/>
              <w:right w:val="nil"/>
            </w:tcBorders>
          </w:tcPr>
          <w:p w14:paraId="7821FB1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AAA00C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6EC123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59842F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F25322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BESLUITTYPEn die relevant kunnen zijn voor ZAAKen van dit ZAAKTYPE</w:t>
            </w:r>
            <w:r w:rsidRPr="00BE58B1">
              <w:rPr>
                <w:rFonts w:ascii="Arial" w:hAnsi="Arial" w:cs="Arial"/>
                <w:szCs w:val="20"/>
                <w:lang w:val="en-AU" w:eastAsia="en-US"/>
              </w:rPr>
              <w:fldChar w:fldCharType="end"/>
            </w:r>
          </w:p>
        </w:tc>
      </w:tr>
      <w:tr w:rsidR="00BE58B1" w:rsidRPr="00BE58B1" w14:paraId="67B35A24" w14:textId="77777777" w:rsidTr="00874C97">
        <w:trPr>
          <w:trHeight w:hRule="exact" w:val="128"/>
        </w:trPr>
        <w:tc>
          <w:tcPr>
            <w:tcW w:w="450" w:type="dxa"/>
            <w:tcBorders>
              <w:top w:val="nil"/>
              <w:left w:val="nil"/>
              <w:bottom w:val="nil"/>
              <w:right w:val="nil"/>
            </w:tcBorders>
          </w:tcPr>
          <w:p w14:paraId="078E848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17F76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1F7BA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B40A233" w14:textId="77777777" w:rsidTr="00874C97">
        <w:tc>
          <w:tcPr>
            <w:tcW w:w="450" w:type="dxa"/>
            <w:tcBorders>
              <w:top w:val="nil"/>
              <w:left w:val="nil"/>
              <w:bottom w:val="nil"/>
              <w:right w:val="nil"/>
            </w:tcBorders>
          </w:tcPr>
          <w:p w14:paraId="6695FC9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30734F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687F6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leidt tot</w:t>
            </w:r>
            <w:r w:rsidR="006945D7" w:rsidRPr="00BE58B1">
              <w:rPr>
                <w:rFonts w:ascii="Calibri" w:hAnsi="Calibri" w:cs="Calibri"/>
                <w:color w:val="0F0F0F"/>
                <w:sz w:val="22"/>
                <w:szCs w:val="22"/>
                <w:lang w:eastAsia="en-US"/>
              </w:rPr>
              <w:fldChar w:fldCharType="end"/>
            </w:r>
          </w:p>
          <w:p w14:paraId="090174A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7E5858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BESLUITTYPE van besluiten die gepaard gaan met resultaten van het RESULTAATTYPE.</w:t>
            </w:r>
            <w:r w:rsidRPr="00BE58B1">
              <w:rPr>
                <w:rFonts w:ascii="Arial" w:hAnsi="Arial" w:cs="Arial"/>
                <w:szCs w:val="20"/>
                <w:lang w:val="en-AU" w:eastAsia="en-US"/>
              </w:rPr>
              <w:fldChar w:fldCharType="end"/>
            </w:r>
          </w:p>
        </w:tc>
      </w:tr>
      <w:tr w:rsidR="00BE58B1" w:rsidRPr="00BE58B1" w14:paraId="3DEAA63F" w14:textId="77777777" w:rsidTr="00874C97">
        <w:trPr>
          <w:trHeight w:hRule="exact" w:val="128"/>
        </w:trPr>
        <w:tc>
          <w:tcPr>
            <w:tcW w:w="450" w:type="dxa"/>
            <w:tcBorders>
              <w:top w:val="nil"/>
              <w:left w:val="nil"/>
              <w:bottom w:val="nil"/>
              <w:right w:val="nil"/>
            </w:tcBorders>
          </w:tcPr>
          <w:p w14:paraId="599B58A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A55F4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E45FC3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04886C6" w14:textId="77777777" w:rsidTr="00874C97">
        <w:tc>
          <w:tcPr>
            <w:tcW w:w="450" w:type="dxa"/>
            <w:tcBorders>
              <w:top w:val="nil"/>
              <w:left w:val="nil"/>
              <w:bottom w:val="nil"/>
              <w:right w:val="nil"/>
            </w:tcBorders>
          </w:tcPr>
          <w:p w14:paraId="6DF8A2E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68ED7A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0F40A3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0D37E2A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3FDF26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BESLUITTYPE behoort.</w:t>
            </w:r>
            <w:r w:rsidRPr="00BE58B1">
              <w:rPr>
                <w:rFonts w:ascii="Arial" w:hAnsi="Arial" w:cs="Arial"/>
                <w:szCs w:val="20"/>
                <w:lang w:val="en-AU" w:eastAsia="en-US"/>
              </w:rPr>
              <w:fldChar w:fldCharType="end"/>
            </w:r>
          </w:p>
        </w:tc>
      </w:tr>
      <w:tr w:rsidR="00BE58B1" w:rsidRPr="00BE58B1" w14:paraId="1EA61228" w14:textId="77777777" w:rsidTr="00874C97">
        <w:trPr>
          <w:trHeight w:hRule="exact" w:val="128"/>
        </w:trPr>
        <w:tc>
          <w:tcPr>
            <w:tcW w:w="450" w:type="dxa"/>
            <w:tcBorders>
              <w:top w:val="nil"/>
              <w:left w:val="nil"/>
              <w:bottom w:val="nil"/>
              <w:right w:val="nil"/>
            </w:tcBorders>
          </w:tcPr>
          <w:p w14:paraId="6967265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537556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6D3991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3C69AC5" w14:textId="77777777" w:rsidTr="00874C97">
        <w:tc>
          <w:tcPr>
            <w:tcW w:w="450" w:type="dxa"/>
            <w:tcBorders>
              <w:top w:val="nil"/>
              <w:left w:val="nil"/>
              <w:bottom w:val="nil"/>
              <w:right w:val="nil"/>
            </w:tcBorders>
          </w:tcPr>
          <w:p w14:paraId="64133E7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150C6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22CDCA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wordt vastgelegd in </w:t>
            </w:r>
            <w:r w:rsidR="006945D7" w:rsidRPr="00BE58B1">
              <w:rPr>
                <w:rFonts w:ascii="Calibri" w:hAnsi="Calibri" w:cs="Calibri"/>
                <w:color w:val="0F0F0F"/>
                <w:sz w:val="22"/>
                <w:szCs w:val="22"/>
                <w:lang w:eastAsia="en-US"/>
              </w:rPr>
              <w:fldChar w:fldCharType="end"/>
            </w:r>
          </w:p>
          <w:p w14:paraId="4BEB4E5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D28DD83" w14:textId="77777777" w:rsidR="00AB5973" w:rsidRDefault="006945D7">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end"/>
            </w:r>
            <w:r w:rsidR="00BE58B1" w:rsidRPr="00BE58B1">
              <w:rPr>
                <w:rFonts w:ascii="Calibri" w:hAnsi="Calibri" w:cs="Calibri"/>
                <w:color w:val="000000"/>
                <w:sz w:val="22"/>
                <w:szCs w:val="22"/>
                <w:lang w:eastAsia="en-US"/>
              </w:rPr>
              <w:t>Het INFORMATIEOBJECTTYPE van informatieobjecten waarin besluiten van dit BESLUITTYPE worden vastgelegd.</w:t>
            </w:r>
          </w:p>
        </w:tc>
      </w:tr>
      <w:tr w:rsidR="00BE58B1" w:rsidRPr="00BE58B1" w14:paraId="1E0F2D58" w14:textId="77777777" w:rsidTr="00874C97">
        <w:trPr>
          <w:trHeight w:hRule="exact" w:val="128"/>
        </w:trPr>
        <w:tc>
          <w:tcPr>
            <w:tcW w:w="450" w:type="dxa"/>
            <w:tcBorders>
              <w:top w:val="nil"/>
              <w:left w:val="nil"/>
              <w:bottom w:val="nil"/>
              <w:right w:val="nil"/>
            </w:tcBorders>
          </w:tcPr>
          <w:p w14:paraId="352C498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7F0E02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770D10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74B46D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76440602" w14:textId="77777777" w:rsidTr="00874C97">
        <w:tc>
          <w:tcPr>
            <w:tcW w:w="9360" w:type="dxa"/>
            <w:tcBorders>
              <w:top w:val="nil"/>
              <w:left w:val="nil"/>
              <w:bottom w:val="nil"/>
              <w:right w:val="nil"/>
            </w:tcBorders>
          </w:tcPr>
          <w:p w14:paraId="2DEA411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0ED0AB30"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Het betreft de indeling of groepering van besluiten naar hun aard, zoals bouwvergunning, ontheffing geluidhinder en monumentensubsidie</w:t>
            </w:r>
          </w:p>
        </w:tc>
      </w:tr>
    </w:tbl>
    <w:p w14:paraId="2AA7760F" w14:textId="77777777" w:rsidR="00405EF6" w:rsidRDefault="00405EF6" w:rsidP="00405EF6">
      <w:pPr>
        <w:pStyle w:val="Kop2"/>
        <w:numPr>
          <w:ilvl w:val="0"/>
          <w:numId w:val="0"/>
        </w:numPr>
        <w:ind w:left="851" w:hanging="851"/>
      </w:pPr>
      <w:bookmarkStart w:id="48" w:name="BKM_2178E301_E33D_41a1_8246_EA6F5E48C4CD"/>
      <w:bookmarkEnd w:id="48"/>
    </w:p>
    <w:p w14:paraId="7568F6B0"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49" w:name="_Toc517127122"/>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CATALOGUS</w:t>
      </w:r>
      <w:bookmarkEnd w:id="49"/>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520D1E2A" w14:textId="77777777" w:rsidTr="00A511EF">
        <w:trPr>
          <w:trHeight w:val="271"/>
        </w:trPr>
        <w:tc>
          <w:tcPr>
            <w:tcW w:w="2340" w:type="dxa"/>
            <w:gridSpan w:val="2"/>
            <w:tcBorders>
              <w:top w:val="nil"/>
              <w:left w:val="nil"/>
              <w:bottom w:val="nil"/>
              <w:right w:val="nil"/>
            </w:tcBorders>
          </w:tcPr>
          <w:p w14:paraId="56CCA4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3D3090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CATALOGUS</w:t>
            </w:r>
            <w:r w:rsidRPr="00BE58B1">
              <w:rPr>
                <w:rFonts w:ascii="Arial" w:hAnsi="Arial" w:cs="Arial"/>
                <w:szCs w:val="20"/>
                <w:lang w:val="en-AU" w:eastAsia="en-US"/>
              </w:rPr>
              <w:fldChar w:fldCharType="end"/>
            </w:r>
          </w:p>
        </w:tc>
      </w:tr>
      <w:tr w:rsidR="00BE58B1" w:rsidRPr="00BE58B1" w14:paraId="120CFBFA" w14:textId="77777777" w:rsidTr="00A511EF">
        <w:trPr>
          <w:trHeight w:hRule="exact" w:val="128"/>
        </w:trPr>
        <w:tc>
          <w:tcPr>
            <w:tcW w:w="2340" w:type="dxa"/>
            <w:gridSpan w:val="2"/>
            <w:tcBorders>
              <w:top w:val="nil"/>
              <w:left w:val="nil"/>
              <w:bottom w:val="nil"/>
              <w:right w:val="nil"/>
            </w:tcBorders>
          </w:tcPr>
          <w:p w14:paraId="5C4B10F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6D5C5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E21F9DA" w14:textId="77777777" w:rsidTr="00A511EF">
        <w:tc>
          <w:tcPr>
            <w:tcW w:w="2340" w:type="dxa"/>
            <w:gridSpan w:val="2"/>
            <w:tcBorders>
              <w:top w:val="nil"/>
              <w:left w:val="nil"/>
              <w:bottom w:val="nil"/>
              <w:right w:val="nil"/>
            </w:tcBorders>
          </w:tcPr>
          <w:p w14:paraId="172B6A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7B10BE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CAT</w:t>
            </w:r>
            <w:r w:rsidRPr="00BE58B1">
              <w:rPr>
                <w:rFonts w:ascii="Arial" w:hAnsi="Arial" w:cs="Arial"/>
                <w:szCs w:val="20"/>
                <w:lang w:val="en-AU" w:eastAsia="en-US"/>
              </w:rPr>
              <w:fldChar w:fldCharType="end"/>
            </w:r>
          </w:p>
        </w:tc>
      </w:tr>
      <w:tr w:rsidR="00BE58B1" w:rsidRPr="00BE58B1" w14:paraId="1998DB61" w14:textId="77777777" w:rsidTr="00A511EF">
        <w:trPr>
          <w:trHeight w:hRule="exact" w:val="128"/>
        </w:trPr>
        <w:tc>
          <w:tcPr>
            <w:tcW w:w="2340" w:type="dxa"/>
            <w:gridSpan w:val="2"/>
            <w:tcBorders>
              <w:top w:val="nil"/>
              <w:left w:val="nil"/>
              <w:bottom w:val="nil"/>
              <w:right w:val="nil"/>
            </w:tcBorders>
          </w:tcPr>
          <w:p w14:paraId="587AF9B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0CB7D7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2123BDC" w14:textId="77777777" w:rsidTr="00A511EF">
        <w:tc>
          <w:tcPr>
            <w:tcW w:w="2340" w:type="dxa"/>
            <w:gridSpan w:val="2"/>
            <w:tcBorders>
              <w:top w:val="nil"/>
              <w:left w:val="nil"/>
              <w:bottom w:val="nil"/>
              <w:right w:val="nil"/>
            </w:tcBorders>
          </w:tcPr>
          <w:p w14:paraId="1824E4F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A70BD1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B54F317" w14:textId="77777777" w:rsidTr="00A511EF">
        <w:trPr>
          <w:trHeight w:hRule="exact" w:val="128"/>
        </w:trPr>
        <w:tc>
          <w:tcPr>
            <w:tcW w:w="2340" w:type="dxa"/>
            <w:gridSpan w:val="2"/>
            <w:tcBorders>
              <w:top w:val="nil"/>
              <w:left w:val="nil"/>
              <w:bottom w:val="nil"/>
              <w:right w:val="nil"/>
            </w:tcBorders>
          </w:tcPr>
          <w:p w14:paraId="008F40B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2B16AA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3E7C8C6" w14:textId="77777777" w:rsidTr="00A511EF">
        <w:trPr>
          <w:trHeight w:val="230"/>
        </w:trPr>
        <w:tc>
          <w:tcPr>
            <w:tcW w:w="2340" w:type="dxa"/>
            <w:gridSpan w:val="2"/>
            <w:tcBorders>
              <w:top w:val="nil"/>
              <w:left w:val="nil"/>
              <w:bottom w:val="nil"/>
              <w:right w:val="nil"/>
            </w:tcBorders>
          </w:tcPr>
          <w:p w14:paraId="44FE92B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54F07B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verzameling van ZAAKTYPEn - incl. daarvoor relevante objecttypen - voor een Domein die als één geheel beheerd wordt.</w:t>
            </w:r>
            <w:r w:rsidRPr="00BE58B1">
              <w:rPr>
                <w:rFonts w:ascii="Arial" w:hAnsi="Arial" w:cs="Arial"/>
                <w:szCs w:val="20"/>
                <w:lang w:val="en-AU" w:eastAsia="en-US"/>
              </w:rPr>
              <w:fldChar w:fldCharType="end"/>
            </w:r>
          </w:p>
        </w:tc>
      </w:tr>
      <w:tr w:rsidR="00BE58B1" w:rsidRPr="00BE58B1" w14:paraId="0A1FF4DA" w14:textId="77777777" w:rsidTr="00A511EF">
        <w:trPr>
          <w:trHeight w:hRule="exact" w:val="68"/>
        </w:trPr>
        <w:tc>
          <w:tcPr>
            <w:tcW w:w="2340" w:type="dxa"/>
            <w:gridSpan w:val="2"/>
            <w:tcBorders>
              <w:top w:val="nil"/>
              <w:left w:val="nil"/>
              <w:bottom w:val="nil"/>
              <w:right w:val="nil"/>
            </w:tcBorders>
          </w:tcPr>
          <w:p w14:paraId="1E0E574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3728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EECA1EB" w14:textId="77777777" w:rsidTr="00A511EF">
        <w:trPr>
          <w:trHeight w:val="271"/>
        </w:trPr>
        <w:tc>
          <w:tcPr>
            <w:tcW w:w="2340" w:type="dxa"/>
            <w:gridSpan w:val="2"/>
            <w:tcBorders>
              <w:top w:val="nil"/>
              <w:left w:val="nil"/>
              <w:bottom w:val="nil"/>
              <w:right w:val="nil"/>
            </w:tcBorders>
          </w:tcPr>
          <w:p w14:paraId="070102A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4CD0522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1429BE3E" w14:textId="77777777" w:rsidTr="00A511EF">
        <w:trPr>
          <w:trHeight w:hRule="exact" w:val="128"/>
        </w:trPr>
        <w:tc>
          <w:tcPr>
            <w:tcW w:w="2340" w:type="dxa"/>
            <w:gridSpan w:val="2"/>
            <w:tcBorders>
              <w:top w:val="nil"/>
              <w:left w:val="nil"/>
              <w:bottom w:val="nil"/>
              <w:right w:val="nil"/>
            </w:tcBorders>
          </w:tcPr>
          <w:p w14:paraId="070CA8F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BBAB12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1BA9298" w14:textId="77777777" w:rsidTr="00A511EF">
        <w:tc>
          <w:tcPr>
            <w:tcW w:w="2340" w:type="dxa"/>
            <w:gridSpan w:val="2"/>
            <w:tcBorders>
              <w:top w:val="nil"/>
              <w:left w:val="nil"/>
              <w:bottom w:val="nil"/>
              <w:right w:val="nil"/>
            </w:tcBorders>
          </w:tcPr>
          <w:p w14:paraId="20740B0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D879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6945F9F3" w14:textId="77777777" w:rsidTr="00A511EF">
        <w:trPr>
          <w:trHeight w:hRule="exact" w:val="128"/>
        </w:trPr>
        <w:tc>
          <w:tcPr>
            <w:tcW w:w="2340" w:type="dxa"/>
            <w:gridSpan w:val="2"/>
            <w:tcBorders>
              <w:top w:val="nil"/>
              <w:left w:val="nil"/>
              <w:bottom w:val="nil"/>
              <w:right w:val="nil"/>
            </w:tcBorders>
          </w:tcPr>
          <w:p w14:paraId="1D96C2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BB6A78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DBF5829" w14:textId="77777777" w:rsidTr="00A511EF">
        <w:tc>
          <w:tcPr>
            <w:tcW w:w="2340" w:type="dxa"/>
            <w:gridSpan w:val="2"/>
            <w:tcBorders>
              <w:top w:val="nil"/>
              <w:left w:val="nil"/>
              <w:bottom w:val="nil"/>
              <w:right w:val="nil"/>
            </w:tcBorders>
          </w:tcPr>
          <w:p w14:paraId="3C92CE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670AA09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Domein met RSIN.</w:t>
            </w:r>
          </w:p>
        </w:tc>
      </w:tr>
      <w:tr w:rsidR="00BE58B1" w:rsidRPr="00BE58B1" w14:paraId="03C61D06" w14:textId="77777777" w:rsidTr="00A511EF">
        <w:trPr>
          <w:trHeight w:hRule="exact" w:val="128"/>
        </w:trPr>
        <w:tc>
          <w:tcPr>
            <w:tcW w:w="2340" w:type="dxa"/>
            <w:gridSpan w:val="2"/>
            <w:tcBorders>
              <w:top w:val="nil"/>
              <w:left w:val="nil"/>
              <w:bottom w:val="nil"/>
              <w:right w:val="nil"/>
            </w:tcBorders>
          </w:tcPr>
          <w:p w14:paraId="50A5E3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7091DB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07B93A79" w14:textId="77777777" w:rsidTr="00A511EF">
        <w:tc>
          <w:tcPr>
            <w:tcW w:w="2340" w:type="dxa"/>
            <w:gridSpan w:val="2"/>
            <w:tcBorders>
              <w:top w:val="nil"/>
              <w:left w:val="nil"/>
              <w:bottom w:val="nil"/>
              <w:right w:val="nil"/>
            </w:tcBorders>
          </w:tcPr>
          <w:p w14:paraId="625428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519CCEE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33F476C" w14:textId="77777777" w:rsidTr="00A511EF">
        <w:trPr>
          <w:trHeight w:hRule="exact" w:val="128"/>
        </w:trPr>
        <w:tc>
          <w:tcPr>
            <w:tcW w:w="2340" w:type="dxa"/>
            <w:gridSpan w:val="2"/>
            <w:tcBorders>
              <w:top w:val="nil"/>
              <w:left w:val="nil"/>
              <w:bottom w:val="nil"/>
              <w:right w:val="nil"/>
            </w:tcBorders>
          </w:tcPr>
          <w:p w14:paraId="6804F8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B621E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22E88B7" w14:textId="77777777" w:rsidTr="00A511EF">
        <w:trPr>
          <w:trHeight w:hRule="exact" w:val="256"/>
        </w:trPr>
        <w:tc>
          <w:tcPr>
            <w:tcW w:w="2340" w:type="dxa"/>
            <w:gridSpan w:val="2"/>
            <w:tcBorders>
              <w:top w:val="nil"/>
              <w:left w:val="nil"/>
              <w:bottom w:val="nil"/>
              <w:right w:val="nil"/>
            </w:tcBorders>
          </w:tcPr>
          <w:p w14:paraId="0DA3F66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630335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CA2F1BE" w14:textId="77777777" w:rsidTr="00A511EF">
        <w:trPr>
          <w:trHeight w:hRule="exact" w:val="256"/>
        </w:trPr>
        <w:tc>
          <w:tcPr>
            <w:tcW w:w="2340" w:type="dxa"/>
            <w:gridSpan w:val="2"/>
            <w:tcBorders>
              <w:top w:val="nil"/>
              <w:left w:val="nil"/>
              <w:bottom w:val="nil"/>
              <w:right w:val="nil"/>
            </w:tcBorders>
          </w:tcPr>
          <w:p w14:paraId="2E3FB4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D09663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AD14BC7" w14:textId="77777777" w:rsidTr="00A511EF">
        <w:tc>
          <w:tcPr>
            <w:tcW w:w="2340" w:type="dxa"/>
            <w:gridSpan w:val="2"/>
            <w:tcBorders>
              <w:top w:val="nil"/>
              <w:left w:val="nil"/>
              <w:bottom w:val="nil"/>
              <w:right w:val="nil"/>
            </w:tcBorders>
          </w:tcPr>
          <w:p w14:paraId="2220F4D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55DCEB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4EBD80B3" w14:textId="77777777" w:rsidTr="00A511EF">
        <w:tc>
          <w:tcPr>
            <w:tcW w:w="450" w:type="dxa"/>
            <w:tcBorders>
              <w:top w:val="nil"/>
              <w:left w:val="nil"/>
              <w:bottom w:val="nil"/>
              <w:right w:val="nil"/>
            </w:tcBorders>
          </w:tcPr>
          <w:p w14:paraId="2A54FBB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50" w:name="BKM_1355BC86_B639_4b0e_B03E_F76C5DD89CAA"/>
          </w:p>
        </w:tc>
        <w:tc>
          <w:tcPr>
            <w:tcW w:w="2790" w:type="dxa"/>
            <w:gridSpan w:val="2"/>
            <w:tcBorders>
              <w:top w:val="nil"/>
              <w:left w:val="nil"/>
              <w:bottom w:val="nil"/>
              <w:right w:val="nil"/>
            </w:tcBorders>
          </w:tcPr>
          <w:p w14:paraId="19488C7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F40AE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3F6FA0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385CE00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5E0A5D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50"/>
      <w:tr w:rsidR="00A511EF" w:rsidRPr="00BE58B1" w14:paraId="50848022" w14:textId="77777777" w:rsidTr="00A511EF">
        <w:tc>
          <w:tcPr>
            <w:tcW w:w="450" w:type="dxa"/>
            <w:tcBorders>
              <w:top w:val="nil"/>
              <w:left w:val="nil"/>
              <w:bottom w:val="nil"/>
              <w:right w:val="nil"/>
            </w:tcBorders>
          </w:tcPr>
          <w:p w14:paraId="56FF3D33"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8DBB621"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Domein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E6D958"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Een afkorting waarmee wordt aangegeven voor welk domein in een CATALOGUS ZAAKTYPEn zijn uitgewerkt.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62CD824"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AN5</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16CA861"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A511EF" w:rsidRPr="00BE58B1" w14:paraId="4AECA89A" w14:textId="77777777" w:rsidTr="00A511EF">
        <w:tc>
          <w:tcPr>
            <w:tcW w:w="450" w:type="dxa"/>
            <w:tcBorders>
              <w:top w:val="nil"/>
              <w:left w:val="nil"/>
              <w:bottom w:val="nil"/>
              <w:right w:val="nil"/>
            </w:tcBorders>
          </w:tcPr>
          <w:p w14:paraId="06346B9A"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4109EDB"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RSIN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CAAFBF8"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Het door een kamer toegekend uniek nummer voor de INGESCHREVEN NIET-NATUURLIJK PERSOON die de eigenaar is van een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6912CB7" w14:textId="51E24379" w:rsidR="00A511EF" w:rsidRPr="00BE58B1" w:rsidRDefault="002E2061" w:rsidP="008449F3">
            <w:pPr>
              <w:widowControl w:val="0"/>
              <w:autoSpaceDE w:val="0"/>
              <w:autoSpaceDN w:val="0"/>
              <w:adjustRightInd w:val="0"/>
              <w:spacing w:line="240" w:lineRule="auto"/>
              <w:contextualSpacing w:val="0"/>
              <w:rPr>
                <w:rFonts w:ascii="Calibri" w:hAnsi="Calibri" w:cs="Calibri"/>
                <w:color w:val="000000"/>
                <w:szCs w:val="20"/>
                <w:lang w:eastAsia="en-US"/>
              </w:rPr>
            </w:pPr>
            <w:ins w:id="51" w:author="Arjan Kloosterboer" w:date="2018-05-23T14:12:00Z">
              <w:r>
                <w:rPr>
                  <w:rFonts w:ascii="Arial" w:hAnsi="Arial" w:cs="Arial"/>
                  <w:szCs w:val="20"/>
                  <w:lang w:val="en-AU" w:eastAsia="en-US"/>
                </w:rPr>
                <w:t>A</w:t>
              </w:r>
            </w:ins>
            <w:r w:rsidR="006945D7"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006945D7"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N9</w:t>
            </w:r>
            <w:r w:rsidR="006945D7" w:rsidRPr="00BE58B1">
              <w:rPr>
                <w:rFonts w:ascii="Arial" w:hAnsi="Arial" w:cs="Arial"/>
                <w:szCs w:val="20"/>
                <w:lang w:val="en-AU" w:eastAsia="en-US"/>
              </w:rPr>
              <w:fldChar w:fldCharType="end"/>
            </w:r>
          </w:p>
        </w:tc>
        <w:tc>
          <w:tcPr>
            <w:tcW w:w="810" w:type="dxa"/>
            <w:tcBorders>
              <w:top w:val="nil"/>
              <w:left w:val="nil"/>
              <w:bottom w:val="nil"/>
              <w:right w:val="nil"/>
            </w:tcBorders>
          </w:tcPr>
          <w:p w14:paraId="7A6D373A"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572DA5" w:rsidRPr="00BE58B1" w14:paraId="3ECFE886" w14:textId="77777777" w:rsidTr="00A511EF">
        <w:tc>
          <w:tcPr>
            <w:tcW w:w="450" w:type="dxa"/>
            <w:tcBorders>
              <w:top w:val="nil"/>
              <w:left w:val="nil"/>
              <w:bottom w:val="nil"/>
              <w:right w:val="nil"/>
            </w:tcBorders>
          </w:tcPr>
          <w:p w14:paraId="3580557A" w14:textId="77777777" w:rsidR="00572DA5" w:rsidRPr="00BE58B1" w:rsidRDefault="00572DA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75C081B" w14:textId="205180B3" w:rsidR="00572DA5" w:rsidRPr="004B0859" w:rsidRDefault="00572DA5"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2" w:author="A.C. Kloosterboer" w:date="2017-01-11T10:44:00Z">
              <w:r w:rsidRPr="004B0859">
                <w:rPr>
                  <w:rFonts w:ascii="Calibri" w:hAnsi="Calibri" w:cs="Calibri"/>
                  <w:color w:val="0F0F0F"/>
                  <w:sz w:val="22"/>
                  <w:szCs w:val="22"/>
                  <w:lang w:eastAsia="en-US"/>
                </w:rPr>
                <w:t>Naam</w:t>
              </w:r>
            </w:ins>
          </w:p>
        </w:tc>
        <w:tc>
          <w:tcPr>
            <w:tcW w:w="4230" w:type="dxa"/>
            <w:tcBorders>
              <w:top w:val="nil"/>
              <w:left w:val="nil"/>
              <w:bottom w:val="nil"/>
              <w:right w:val="nil"/>
            </w:tcBorders>
          </w:tcPr>
          <w:p w14:paraId="40AFC508" w14:textId="72E61301"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3" w:author="A.C. Kloosterboer" w:date="2017-01-11T15:09:00Z">
              <w:r w:rsidRPr="004B0859">
                <w:rPr>
                  <w:rFonts w:ascii="Calibri" w:hAnsi="Calibri" w:cs="Calibri"/>
                  <w:color w:val="0F0F0F"/>
                  <w:sz w:val="22"/>
                  <w:szCs w:val="22"/>
                  <w:lang w:eastAsia="en-US"/>
                </w:rPr>
                <w:t>De benaming die is gegeven aan de zaaktypecatalogus.</w:t>
              </w:r>
            </w:ins>
          </w:p>
        </w:tc>
        <w:tc>
          <w:tcPr>
            <w:tcW w:w="1080" w:type="dxa"/>
            <w:tcBorders>
              <w:top w:val="nil"/>
              <w:left w:val="nil"/>
              <w:bottom w:val="nil"/>
              <w:right w:val="nil"/>
            </w:tcBorders>
          </w:tcPr>
          <w:p w14:paraId="322699DA" w14:textId="35E6A6BF"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4" w:author="A.C. Kloosterboer" w:date="2017-01-11T15:09:00Z">
              <w:r w:rsidRPr="004B0859">
                <w:rPr>
                  <w:rFonts w:ascii="Calibri" w:hAnsi="Calibri" w:cs="Calibri"/>
                  <w:color w:val="0F0F0F"/>
                  <w:sz w:val="22"/>
                  <w:szCs w:val="22"/>
                  <w:lang w:eastAsia="en-US"/>
                </w:rPr>
                <w:t>AN200</w:t>
              </w:r>
            </w:ins>
          </w:p>
        </w:tc>
        <w:tc>
          <w:tcPr>
            <w:tcW w:w="810" w:type="dxa"/>
            <w:tcBorders>
              <w:top w:val="nil"/>
              <w:left w:val="nil"/>
              <w:bottom w:val="nil"/>
              <w:right w:val="nil"/>
            </w:tcBorders>
          </w:tcPr>
          <w:p w14:paraId="0DE900C9" w14:textId="1D93419D"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5" w:author="A.C. Kloosterboer" w:date="2017-01-11T15:09:00Z">
              <w:r w:rsidRPr="004B0859">
                <w:rPr>
                  <w:rFonts w:ascii="Calibri" w:hAnsi="Calibri" w:cs="Calibri"/>
                  <w:color w:val="0F0F0F"/>
                  <w:sz w:val="22"/>
                  <w:szCs w:val="22"/>
                  <w:lang w:eastAsia="en-US"/>
                </w:rPr>
                <w:t>1 - 1</w:t>
              </w:r>
            </w:ins>
          </w:p>
        </w:tc>
      </w:tr>
      <w:tr w:rsidR="00572DA5" w:rsidRPr="00BE58B1" w14:paraId="10BAD852" w14:textId="77777777" w:rsidTr="00A511EF">
        <w:tc>
          <w:tcPr>
            <w:tcW w:w="450" w:type="dxa"/>
            <w:tcBorders>
              <w:top w:val="nil"/>
              <w:left w:val="nil"/>
              <w:bottom w:val="nil"/>
              <w:right w:val="nil"/>
            </w:tcBorders>
          </w:tcPr>
          <w:p w14:paraId="7BBDB0BC" w14:textId="77777777" w:rsidR="00572DA5" w:rsidRPr="00BE58B1" w:rsidRDefault="00572DA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7320AD1" w14:textId="2E23DC98" w:rsidR="00572DA5" w:rsidRPr="004B0859" w:rsidRDefault="00572DA5"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6" w:author="A.C. Kloosterboer" w:date="2017-01-11T10:44:00Z">
              <w:r w:rsidRPr="004B0859">
                <w:rPr>
                  <w:rFonts w:ascii="Calibri" w:hAnsi="Calibri" w:cs="Calibri"/>
                  <w:color w:val="0F0F0F"/>
                  <w:sz w:val="22"/>
                  <w:szCs w:val="22"/>
                  <w:lang w:eastAsia="en-US"/>
                </w:rPr>
                <w:t>Versie</w:t>
              </w:r>
            </w:ins>
          </w:p>
        </w:tc>
        <w:tc>
          <w:tcPr>
            <w:tcW w:w="4230" w:type="dxa"/>
            <w:tcBorders>
              <w:top w:val="nil"/>
              <w:left w:val="nil"/>
              <w:bottom w:val="nil"/>
              <w:right w:val="nil"/>
            </w:tcBorders>
          </w:tcPr>
          <w:p w14:paraId="15D5CAC5" w14:textId="7F5F6568"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7" w:author="A.C. Kloosterboer" w:date="2017-01-11T15:10:00Z">
              <w:r w:rsidRPr="004B0859">
                <w:rPr>
                  <w:rFonts w:ascii="Calibri" w:hAnsi="Calibri" w:cs="Calibri"/>
                  <w:color w:val="0F0F0F"/>
                  <w:sz w:val="22"/>
                  <w:szCs w:val="22"/>
                  <w:lang w:eastAsia="en-US"/>
                </w:rPr>
                <w:t>Versie-aanduiding van de van toepassing zijnde zaaktypecatalogus.</w:t>
              </w:r>
            </w:ins>
          </w:p>
        </w:tc>
        <w:tc>
          <w:tcPr>
            <w:tcW w:w="1080" w:type="dxa"/>
            <w:tcBorders>
              <w:top w:val="nil"/>
              <w:left w:val="nil"/>
              <w:bottom w:val="nil"/>
              <w:right w:val="nil"/>
            </w:tcBorders>
          </w:tcPr>
          <w:p w14:paraId="45D0AF0C" w14:textId="27576C92"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8" w:author="A.C. Kloosterboer" w:date="2017-01-11T15:10:00Z">
              <w:r w:rsidRPr="004B0859">
                <w:rPr>
                  <w:rFonts w:ascii="Calibri" w:hAnsi="Calibri" w:cs="Calibri"/>
                  <w:color w:val="0F0F0F"/>
                  <w:sz w:val="22"/>
                  <w:szCs w:val="22"/>
                  <w:lang w:eastAsia="en-US"/>
                </w:rPr>
                <w:t>AN20</w:t>
              </w:r>
            </w:ins>
          </w:p>
        </w:tc>
        <w:tc>
          <w:tcPr>
            <w:tcW w:w="810" w:type="dxa"/>
            <w:tcBorders>
              <w:top w:val="nil"/>
              <w:left w:val="nil"/>
              <w:bottom w:val="nil"/>
              <w:right w:val="nil"/>
            </w:tcBorders>
          </w:tcPr>
          <w:p w14:paraId="71D84423" w14:textId="3945E2FC"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59" w:author="A.C. Kloosterboer" w:date="2017-01-11T15:10:00Z">
              <w:r w:rsidRPr="004B0859">
                <w:rPr>
                  <w:rFonts w:ascii="Calibri" w:hAnsi="Calibri" w:cs="Calibri"/>
                  <w:color w:val="0F0F0F"/>
                  <w:sz w:val="22"/>
                  <w:szCs w:val="22"/>
                  <w:lang w:eastAsia="en-US"/>
                </w:rPr>
                <w:t>1 - 1</w:t>
              </w:r>
            </w:ins>
          </w:p>
        </w:tc>
      </w:tr>
      <w:tr w:rsidR="00572DA5" w:rsidRPr="00BE58B1" w14:paraId="603DC859" w14:textId="77777777" w:rsidTr="00A511EF">
        <w:tc>
          <w:tcPr>
            <w:tcW w:w="450" w:type="dxa"/>
            <w:tcBorders>
              <w:top w:val="nil"/>
              <w:left w:val="nil"/>
              <w:bottom w:val="nil"/>
              <w:right w:val="nil"/>
            </w:tcBorders>
          </w:tcPr>
          <w:p w14:paraId="2E53EC13" w14:textId="77777777" w:rsidR="00572DA5" w:rsidRPr="00BE58B1" w:rsidRDefault="00572DA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4946FDD" w14:textId="0E4188DA" w:rsidR="00572DA5" w:rsidRPr="004B0859" w:rsidRDefault="00572DA5"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60" w:author="A.C. Kloosterboer" w:date="2017-01-11T10:44:00Z">
              <w:r w:rsidRPr="004B0859">
                <w:rPr>
                  <w:rFonts w:ascii="Calibri" w:hAnsi="Calibri" w:cs="Calibri"/>
                  <w:color w:val="0F0F0F"/>
                  <w:sz w:val="22"/>
                  <w:szCs w:val="22"/>
                  <w:lang w:eastAsia="en-US"/>
                </w:rPr>
                <w:t>Begindatum versie</w:t>
              </w:r>
            </w:ins>
          </w:p>
        </w:tc>
        <w:tc>
          <w:tcPr>
            <w:tcW w:w="4230" w:type="dxa"/>
            <w:tcBorders>
              <w:top w:val="nil"/>
              <w:left w:val="nil"/>
              <w:bottom w:val="nil"/>
              <w:right w:val="nil"/>
            </w:tcBorders>
          </w:tcPr>
          <w:p w14:paraId="2D945EC2" w14:textId="45C03079"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61" w:author="A.C. Kloosterboer" w:date="2017-01-11T15:11:00Z">
              <w:r w:rsidRPr="004B0859">
                <w:rPr>
                  <w:rFonts w:ascii="Calibri" w:hAnsi="Calibri" w:cs="Calibri"/>
                  <w:color w:val="0F0F0F"/>
                  <w:sz w:val="22"/>
                  <w:szCs w:val="22"/>
                  <w:lang w:eastAsia="en-US"/>
                </w:rPr>
                <w:t>Datum waarop de versie van de zaaktypecatalogus van toepassing is geworden.</w:t>
              </w:r>
            </w:ins>
          </w:p>
        </w:tc>
        <w:tc>
          <w:tcPr>
            <w:tcW w:w="1080" w:type="dxa"/>
            <w:tcBorders>
              <w:top w:val="nil"/>
              <w:left w:val="nil"/>
              <w:bottom w:val="nil"/>
              <w:right w:val="nil"/>
            </w:tcBorders>
          </w:tcPr>
          <w:p w14:paraId="3003FA6A" w14:textId="1C05C7C3"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62" w:author="A.C. Kloosterboer" w:date="2017-01-11T15:10:00Z">
              <w:r w:rsidRPr="004B0859">
                <w:rPr>
                  <w:rFonts w:ascii="Calibri" w:hAnsi="Calibri" w:cs="Calibri"/>
                  <w:color w:val="0F0F0F"/>
                  <w:sz w:val="22"/>
                  <w:szCs w:val="22"/>
                  <w:lang w:eastAsia="en-US"/>
                </w:rPr>
                <w:t>DATUM</w:t>
              </w:r>
            </w:ins>
          </w:p>
        </w:tc>
        <w:tc>
          <w:tcPr>
            <w:tcW w:w="810" w:type="dxa"/>
            <w:tcBorders>
              <w:top w:val="nil"/>
              <w:left w:val="nil"/>
              <w:bottom w:val="nil"/>
              <w:right w:val="nil"/>
            </w:tcBorders>
          </w:tcPr>
          <w:p w14:paraId="23AA885B" w14:textId="06CB333E" w:rsidR="00572DA5" w:rsidRPr="004B0859" w:rsidRDefault="004B085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63" w:author="A.C. Kloosterboer" w:date="2017-01-11T15:11:00Z">
              <w:r>
                <w:rPr>
                  <w:rFonts w:ascii="Calibri" w:hAnsi="Calibri" w:cs="Calibri"/>
                  <w:color w:val="0F0F0F"/>
                  <w:sz w:val="22"/>
                  <w:szCs w:val="22"/>
                  <w:lang w:eastAsia="en-US"/>
                </w:rPr>
                <w:t>1 - 1</w:t>
              </w:r>
            </w:ins>
          </w:p>
        </w:tc>
      </w:tr>
      <w:tr w:rsidR="00A511EF" w:rsidRPr="00BE58B1" w14:paraId="19B319BD" w14:textId="77777777" w:rsidTr="00A511EF">
        <w:tc>
          <w:tcPr>
            <w:tcW w:w="450" w:type="dxa"/>
            <w:tcBorders>
              <w:top w:val="nil"/>
              <w:left w:val="nil"/>
              <w:bottom w:val="nil"/>
              <w:right w:val="nil"/>
            </w:tcBorders>
          </w:tcPr>
          <w:p w14:paraId="740CF196"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4" w:name="BKM_8953243A_110D_4fdd_B799_B206D2CE3A87"/>
          </w:p>
        </w:tc>
        <w:tc>
          <w:tcPr>
            <w:tcW w:w="2790" w:type="dxa"/>
            <w:gridSpan w:val="2"/>
            <w:tcBorders>
              <w:top w:val="nil"/>
              <w:left w:val="nil"/>
              <w:bottom w:val="nil"/>
              <w:right w:val="nil"/>
            </w:tcBorders>
          </w:tcPr>
          <w:p w14:paraId="2F9CF8EF"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Contactpersoon beheer naam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406C2F7"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 naam van de contactpersoon die verantwoordelijk is voor het beheer van de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27244EB"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4CA8DE9"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64"/>
      </w:tr>
      <w:tr w:rsidR="00A511EF" w:rsidRPr="00BE58B1" w14:paraId="7A4602C4" w14:textId="77777777" w:rsidTr="00A511EF">
        <w:tc>
          <w:tcPr>
            <w:tcW w:w="450" w:type="dxa"/>
            <w:tcBorders>
              <w:top w:val="nil"/>
              <w:left w:val="nil"/>
              <w:bottom w:val="nil"/>
              <w:right w:val="nil"/>
            </w:tcBorders>
          </w:tcPr>
          <w:p w14:paraId="06EF160B"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5" w:name="BKM_A6FE9252_EA37_4e84_833C_70BB1378C85B"/>
          </w:p>
        </w:tc>
        <w:tc>
          <w:tcPr>
            <w:tcW w:w="2790" w:type="dxa"/>
            <w:gridSpan w:val="2"/>
            <w:tcBorders>
              <w:top w:val="nil"/>
              <w:left w:val="nil"/>
              <w:bottom w:val="nil"/>
              <w:right w:val="nil"/>
            </w:tcBorders>
          </w:tcPr>
          <w:p w14:paraId="1D2D682F"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Contactpersoon beheer telefoonnummer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20291C9"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Het telefoonnummer van de contactpersoon die verantwoordelijk is voor het beheer van de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79FCD7E"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89B562D" w14:textId="77777777" w:rsidR="00A511EF"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65"/>
      </w:tr>
      <w:tr w:rsidR="00A511EF" w:rsidRPr="00BE58B1" w14:paraId="7BD6A61B" w14:textId="77777777" w:rsidTr="00A511EF">
        <w:tc>
          <w:tcPr>
            <w:tcW w:w="450" w:type="dxa"/>
            <w:tcBorders>
              <w:top w:val="nil"/>
              <w:left w:val="nil"/>
              <w:bottom w:val="nil"/>
              <w:right w:val="nil"/>
            </w:tcBorders>
          </w:tcPr>
          <w:p w14:paraId="6AE5144F"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1490552"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Contactpersoon beheer emailadres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95E06EA"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Het emailadres van de contactpersoon die verantwoordelijk is voor het beheer van de CATALOGUS.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73BF6AE"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AN254</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273497A"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74AF63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789524A2" w14:textId="77777777" w:rsidTr="00874C97">
        <w:tc>
          <w:tcPr>
            <w:tcW w:w="9360" w:type="dxa"/>
            <w:gridSpan w:val="3"/>
            <w:tcBorders>
              <w:top w:val="nil"/>
              <w:left w:val="nil"/>
              <w:bottom w:val="nil"/>
              <w:right w:val="nil"/>
            </w:tcBorders>
          </w:tcPr>
          <w:p w14:paraId="0784469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7B3FCF6C" w14:textId="77777777" w:rsidTr="00874C97">
        <w:tc>
          <w:tcPr>
            <w:tcW w:w="450" w:type="dxa"/>
            <w:tcBorders>
              <w:top w:val="nil"/>
              <w:left w:val="nil"/>
              <w:bottom w:val="nil"/>
              <w:right w:val="nil"/>
            </w:tcBorders>
          </w:tcPr>
          <w:p w14:paraId="0CAB5EE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256393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781739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2DF3C0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5AB3E1DE" w14:textId="77777777" w:rsidTr="00874C97">
        <w:tc>
          <w:tcPr>
            <w:tcW w:w="450" w:type="dxa"/>
            <w:tcBorders>
              <w:top w:val="nil"/>
              <w:left w:val="nil"/>
              <w:bottom w:val="nil"/>
              <w:right w:val="nil"/>
            </w:tcBorders>
          </w:tcPr>
          <w:p w14:paraId="5A056BC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D05843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7AD3B2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maakt deel uit van</w:t>
            </w:r>
            <w:r w:rsidR="006945D7" w:rsidRPr="00BE58B1">
              <w:rPr>
                <w:rFonts w:ascii="Calibri" w:hAnsi="Calibri" w:cs="Calibri"/>
                <w:color w:val="0F0F0F"/>
                <w:sz w:val="22"/>
                <w:szCs w:val="22"/>
                <w:lang w:eastAsia="en-US"/>
              </w:rPr>
              <w:fldChar w:fldCharType="end"/>
            </w:r>
          </w:p>
          <w:p w14:paraId="4BC2D12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0BDDE55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ZAAKTYPE behoort.</w:t>
            </w:r>
            <w:r w:rsidRPr="00BE58B1">
              <w:rPr>
                <w:rFonts w:ascii="Arial" w:hAnsi="Arial" w:cs="Arial"/>
                <w:szCs w:val="20"/>
                <w:lang w:val="en-AU" w:eastAsia="en-US"/>
              </w:rPr>
              <w:fldChar w:fldCharType="end"/>
            </w:r>
          </w:p>
        </w:tc>
      </w:tr>
      <w:tr w:rsidR="00BE58B1" w:rsidRPr="00BE58B1" w14:paraId="1EBAFFB3" w14:textId="77777777" w:rsidTr="00874C97">
        <w:trPr>
          <w:trHeight w:hRule="exact" w:val="128"/>
        </w:trPr>
        <w:tc>
          <w:tcPr>
            <w:tcW w:w="450" w:type="dxa"/>
            <w:tcBorders>
              <w:top w:val="nil"/>
              <w:left w:val="nil"/>
              <w:bottom w:val="nil"/>
              <w:right w:val="nil"/>
            </w:tcBorders>
          </w:tcPr>
          <w:p w14:paraId="41ECE262"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7B590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B6938F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5343473" w14:textId="77777777" w:rsidTr="00874C97">
        <w:tc>
          <w:tcPr>
            <w:tcW w:w="450" w:type="dxa"/>
            <w:tcBorders>
              <w:top w:val="nil"/>
              <w:left w:val="nil"/>
              <w:bottom w:val="nil"/>
              <w:right w:val="nil"/>
            </w:tcBorders>
          </w:tcPr>
          <w:p w14:paraId="06F030B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788FF1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INFORMATIEOBJECTTYPE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DB015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173BE69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009DB6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INFORMATIEOBJECTTYPE behoort.</w:t>
            </w:r>
            <w:r w:rsidRPr="00BE58B1">
              <w:rPr>
                <w:rFonts w:ascii="Arial" w:hAnsi="Arial" w:cs="Arial"/>
                <w:szCs w:val="20"/>
                <w:lang w:val="en-AU" w:eastAsia="en-US"/>
              </w:rPr>
              <w:fldChar w:fldCharType="end"/>
            </w:r>
          </w:p>
        </w:tc>
      </w:tr>
      <w:tr w:rsidR="00BE58B1" w:rsidRPr="00BE58B1" w14:paraId="455D3E73" w14:textId="77777777" w:rsidTr="00874C97">
        <w:trPr>
          <w:trHeight w:hRule="exact" w:val="128"/>
        </w:trPr>
        <w:tc>
          <w:tcPr>
            <w:tcW w:w="450" w:type="dxa"/>
            <w:tcBorders>
              <w:top w:val="nil"/>
              <w:left w:val="nil"/>
              <w:bottom w:val="nil"/>
              <w:right w:val="nil"/>
            </w:tcBorders>
          </w:tcPr>
          <w:p w14:paraId="7ECCF4D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7D8FC5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55B7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8F331F4" w14:textId="77777777" w:rsidTr="00874C97">
        <w:tc>
          <w:tcPr>
            <w:tcW w:w="450" w:type="dxa"/>
            <w:tcBorders>
              <w:top w:val="nil"/>
              <w:left w:val="nil"/>
              <w:bottom w:val="nil"/>
              <w:right w:val="nil"/>
            </w:tcBorders>
          </w:tcPr>
          <w:p w14:paraId="2531A702"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CE0BA6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45C41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7242549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5B3ACA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BESLUITTYPE behoort.</w:t>
            </w:r>
            <w:r w:rsidRPr="00BE58B1">
              <w:rPr>
                <w:rFonts w:ascii="Arial" w:hAnsi="Arial" w:cs="Arial"/>
                <w:szCs w:val="20"/>
                <w:lang w:val="en-AU" w:eastAsia="en-US"/>
              </w:rPr>
              <w:fldChar w:fldCharType="end"/>
            </w:r>
          </w:p>
        </w:tc>
      </w:tr>
      <w:tr w:rsidR="00BE58B1" w:rsidRPr="00BE58B1" w14:paraId="28EF5943" w14:textId="77777777" w:rsidTr="00874C97">
        <w:trPr>
          <w:trHeight w:hRule="exact" w:val="128"/>
        </w:trPr>
        <w:tc>
          <w:tcPr>
            <w:tcW w:w="450" w:type="dxa"/>
            <w:tcBorders>
              <w:top w:val="nil"/>
              <w:left w:val="nil"/>
              <w:bottom w:val="nil"/>
              <w:right w:val="nil"/>
            </w:tcBorders>
          </w:tcPr>
          <w:p w14:paraId="74D0026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AFA16E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74E110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014029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21EDE752" w14:textId="77777777" w:rsidTr="00874C97">
        <w:tc>
          <w:tcPr>
            <w:tcW w:w="9360" w:type="dxa"/>
            <w:tcBorders>
              <w:top w:val="nil"/>
              <w:left w:val="nil"/>
              <w:bottom w:val="nil"/>
              <w:right w:val="nil"/>
            </w:tcBorders>
          </w:tcPr>
          <w:p w14:paraId="1585A6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434DF4D8"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Voor de inzet van de CATALOGUS in één uitvoerende organisatie (bijv. een gemeente) gaat KING ervan uit dat binnen de organisatie één CATALOGUS wordt gebruikt met alle ZAAKTYPEn van de organisatie. De unieke identificatie in dit voorbeeld wordt dan de combinatie van het Domein 'Gemeente', gevolgd door het RSIN van de betreffende gemeente. Standaardiserende organisaties zullen mogelijk meerdere catalogi willen publiceren en beheren. Denk aan een ministerie dat voor meerdere sectoren een CATALOGUS aanlegt. Via het Domein-attribuut krijgt zo elke CATALOGUS toch een unieke identificatie.</w:t>
            </w:r>
          </w:p>
          <w:p w14:paraId="20B6DAA0"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 bepaalt niet op voorhand welke waarden 'Domein' kan aannemen, maar registreert wel alle gebruikte waarden.</w:t>
            </w:r>
          </w:p>
        </w:tc>
      </w:tr>
    </w:tbl>
    <w:p w14:paraId="3ECFFB4C" w14:textId="77777777" w:rsidR="00405EF6" w:rsidRDefault="00405EF6" w:rsidP="00405EF6">
      <w:pPr>
        <w:pStyle w:val="Kop2"/>
        <w:numPr>
          <w:ilvl w:val="0"/>
          <w:numId w:val="0"/>
        </w:numPr>
        <w:ind w:left="851" w:hanging="851"/>
      </w:pPr>
      <w:bookmarkStart w:id="66" w:name="BKM_277F11E1_03D8_43f9_BD10_2DC810371DD7"/>
      <w:bookmarkEnd w:id="66"/>
    </w:p>
    <w:p w14:paraId="4BE86987"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67" w:name="_Toc517127123"/>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EIGENSCHAP</w:t>
      </w:r>
      <w:bookmarkEnd w:id="67"/>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2C99F9F1" w14:textId="77777777" w:rsidTr="00A511EF">
        <w:trPr>
          <w:trHeight w:val="271"/>
        </w:trPr>
        <w:tc>
          <w:tcPr>
            <w:tcW w:w="2340" w:type="dxa"/>
            <w:gridSpan w:val="2"/>
            <w:tcBorders>
              <w:top w:val="nil"/>
              <w:left w:val="nil"/>
              <w:bottom w:val="nil"/>
              <w:right w:val="nil"/>
            </w:tcBorders>
          </w:tcPr>
          <w:p w14:paraId="2E252E7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6375786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EIGENSCHAP</w:t>
            </w:r>
            <w:r w:rsidRPr="00BE58B1">
              <w:rPr>
                <w:rFonts w:ascii="Arial" w:hAnsi="Arial" w:cs="Arial"/>
                <w:szCs w:val="20"/>
                <w:lang w:val="en-AU" w:eastAsia="en-US"/>
              </w:rPr>
              <w:fldChar w:fldCharType="end"/>
            </w:r>
          </w:p>
        </w:tc>
      </w:tr>
      <w:tr w:rsidR="00BE58B1" w:rsidRPr="00BE58B1" w14:paraId="2938C974" w14:textId="77777777" w:rsidTr="00A511EF">
        <w:trPr>
          <w:trHeight w:hRule="exact" w:val="128"/>
        </w:trPr>
        <w:tc>
          <w:tcPr>
            <w:tcW w:w="2340" w:type="dxa"/>
            <w:gridSpan w:val="2"/>
            <w:tcBorders>
              <w:top w:val="nil"/>
              <w:left w:val="nil"/>
              <w:bottom w:val="nil"/>
              <w:right w:val="nil"/>
            </w:tcBorders>
          </w:tcPr>
          <w:p w14:paraId="2A164E3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C29E1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2B46A4A" w14:textId="77777777" w:rsidTr="00A511EF">
        <w:tc>
          <w:tcPr>
            <w:tcW w:w="2340" w:type="dxa"/>
            <w:gridSpan w:val="2"/>
            <w:tcBorders>
              <w:top w:val="nil"/>
              <w:left w:val="nil"/>
              <w:bottom w:val="nil"/>
              <w:right w:val="nil"/>
            </w:tcBorders>
          </w:tcPr>
          <w:p w14:paraId="029537D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18BFEA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w:t>
            </w:r>
            <w:r w:rsidRPr="00BE58B1">
              <w:rPr>
                <w:rFonts w:ascii="Arial" w:hAnsi="Arial" w:cs="Arial"/>
                <w:szCs w:val="20"/>
                <w:lang w:val="en-AU" w:eastAsia="en-US"/>
              </w:rPr>
              <w:fldChar w:fldCharType="end"/>
            </w:r>
          </w:p>
        </w:tc>
      </w:tr>
      <w:tr w:rsidR="00BE58B1" w:rsidRPr="00BE58B1" w14:paraId="00908B3A" w14:textId="77777777" w:rsidTr="00A511EF">
        <w:trPr>
          <w:trHeight w:hRule="exact" w:val="128"/>
        </w:trPr>
        <w:tc>
          <w:tcPr>
            <w:tcW w:w="2340" w:type="dxa"/>
            <w:gridSpan w:val="2"/>
            <w:tcBorders>
              <w:top w:val="nil"/>
              <w:left w:val="nil"/>
              <w:bottom w:val="nil"/>
              <w:right w:val="nil"/>
            </w:tcBorders>
          </w:tcPr>
          <w:p w14:paraId="3E5E76C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8FF2DE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F5C2EB0" w14:textId="77777777" w:rsidTr="00A511EF">
        <w:tc>
          <w:tcPr>
            <w:tcW w:w="2340" w:type="dxa"/>
            <w:gridSpan w:val="2"/>
            <w:tcBorders>
              <w:top w:val="nil"/>
              <w:left w:val="nil"/>
              <w:bottom w:val="nil"/>
              <w:right w:val="nil"/>
            </w:tcBorders>
          </w:tcPr>
          <w:p w14:paraId="4439EC2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7D25D4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2C08D4C5" w14:textId="77777777" w:rsidTr="00A511EF">
        <w:trPr>
          <w:trHeight w:hRule="exact" w:val="128"/>
        </w:trPr>
        <w:tc>
          <w:tcPr>
            <w:tcW w:w="2340" w:type="dxa"/>
            <w:gridSpan w:val="2"/>
            <w:tcBorders>
              <w:top w:val="nil"/>
              <w:left w:val="nil"/>
              <w:bottom w:val="nil"/>
              <w:right w:val="nil"/>
            </w:tcBorders>
          </w:tcPr>
          <w:p w14:paraId="7E77E0F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FD509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7A554C3" w14:textId="77777777" w:rsidTr="00A511EF">
        <w:trPr>
          <w:trHeight w:val="230"/>
        </w:trPr>
        <w:tc>
          <w:tcPr>
            <w:tcW w:w="2340" w:type="dxa"/>
            <w:gridSpan w:val="2"/>
            <w:tcBorders>
              <w:top w:val="nil"/>
              <w:left w:val="nil"/>
              <w:bottom w:val="nil"/>
              <w:right w:val="nil"/>
            </w:tcBorders>
          </w:tcPr>
          <w:p w14:paraId="69D75A5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05B18E1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Een relevant inhoudelijk gegeven dat bij ZAAKen van dit ZAAKTYPE geregistreerd moet kunnen worden en geen standaard kenmerk is van een zaak.</w:t>
            </w:r>
            <w:r w:rsidRPr="00BE58B1">
              <w:rPr>
                <w:rFonts w:ascii="Arial" w:hAnsi="Arial" w:cs="Arial"/>
                <w:szCs w:val="20"/>
                <w:lang w:val="en-AU" w:eastAsia="en-US"/>
              </w:rPr>
              <w:fldChar w:fldCharType="end"/>
            </w:r>
          </w:p>
        </w:tc>
      </w:tr>
      <w:tr w:rsidR="00BE58B1" w:rsidRPr="00BE58B1" w14:paraId="471DBCC2" w14:textId="77777777" w:rsidTr="00A511EF">
        <w:trPr>
          <w:trHeight w:hRule="exact" w:val="68"/>
        </w:trPr>
        <w:tc>
          <w:tcPr>
            <w:tcW w:w="2340" w:type="dxa"/>
            <w:gridSpan w:val="2"/>
            <w:tcBorders>
              <w:top w:val="nil"/>
              <w:left w:val="nil"/>
              <w:bottom w:val="nil"/>
              <w:right w:val="nil"/>
            </w:tcBorders>
          </w:tcPr>
          <w:p w14:paraId="6CB1841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12582F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27E7597" w14:textId="77777777" w:rsidTr="00A511EF">
        <w:trPr>
          <w:trHeight w:val="271"/>
        </w:trPr>
        <w:tc>
          <w:tcPr>
            <w:tcW w:w="2340" w:type="dxa"/>
            <w:gridSpan w:val="2"/>
            <w:tcBorders>
              <w:top w:val="nil"/>
              <w:left w:val="nil"/>
              <w:bottom w:val="nil"/>
              <w:right w:val="nil"/>
            </w:tcBorders>
          </w:tcPr>
          <w:p w14:paraId="5ADF2A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3E6F64E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9EC7D35" w14:textId="77777777" w:rsidTr="00A511EF">
        <w:trPr>
          <w:trHeight w:hRule="exact" w:val="128"/>
        </w:trPr>
        <w:tc>
          <w:tcPr>
            <w:tcW w:w="2340" w:type="dxa"/>
            <w:gridSpan w:val="2"/>
            <w:tcBorders>
              <w:top w:val="nil"/>
              <w:left w:val="nil"/>
              <w:bottom w:val="nil"/>
              <w:right w:val="nil"/>
            </w:tcBorders>
          </w:tcPr>
          <w:p w14:paraId="5871F7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73F13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C555C91" w14:textId="77777777" w:rsidTr="00A511EF">
        <w:tc>
          <w:tcPr>
            <w:tcW w:w="2340" w:type="dxa"/>
            <w:gridSpan w:val="2"/>
            <w:tcBorders>
              <w:top w:val="nil"/>
              <w:left w:val="nil"/>
              <w:bottom w:val="nil"/>
              <w:right w:val="nil"/>
            </w:tcBorders>
          </w:tcPr>
          <w:p w14:paraId="408C3BB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5EDC813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6E7877AE" w14:textId="77777777" w:rsidTr="00A511EF">
        <w:trPr>
          <w:trHeight w:hRule="exact" w:val="128"/>
        </w:trPr>
        <w:tc>
          <w:tcPr>
            <w:tcW w:w="2340" w:type="dxa"/>
            <w:gridSpan w:val="2"/>
            <w:tcBorders>
              <w:top w:val="nil"/>
              <w:left w:val="nil"/>
              <w:bottom w:val="nil"/>
              <w:right w:val="nil"/>
            </w:tcBorders>
          </w:tcPr>
          <w:p w14:paraId="01CCF4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D64D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9FE1312" w14:textId="77777777" w:rsidTr="00A511EF">
        <w:tc>
          <w:tcPr>
            <w:tcW w:w="2340" w:type="dxa"/>
            <w:gridSpan w:val="2"/>
            <w:tcBorders>
              <w:top w:val="nil"/>
              <w:left w:val="nil"/>
              <w:bottom w:val="nil"/>
              <w:right w:val="nil"/>
            </w:tcBorders>
          </w:tcPr>
          <w:p w14:paraId="1E9445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393539F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Eigenschapnaam</w:t>
            </w:r>
          </w:p>
        </w:tc>
      </w:tr>
      <w:tr w:rsidR="00BE58B1" w:rsidRPr="00BE58B1" w14:paraId="21367433" w14:textId="77777777" w:rsidTr="00A511EF">
        <w:trPr>
          <w:trHeight w:hRule="exact" w:val="128"/>
        </w:trPr>
        <w:tc>
          <w:tcPr>
            <w:tcW w:w="2340" w:type="dxa"/>
            <w:gridSpan w:val="2"/>
            <w:tcBorders>
              <w:top w:val="nil"/>
              <w:left w:val="nil"/>
              <w:bottom w:val="nil"/>
              <w:right w:val="nil"/>
            </w:tcBorders>
          </w:tcPr>
          <w:p w14:paraId="332E7E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9C7CD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68A4165" w14:textId="77777777" w:rsidTr="00A511EF">
        <w:tc>
          <w:tcPr>
            <w:tcW w:w="2340" w:type="dxa"/>
            <w:gridSpan w:val="2"/>
            <w:tcBorders>
              <w:top w:val="nil"/>
              <w:left w:val="nil"/>
              <w:bottom w:val="nil"/>
              <w:right w:val="nil"/>
            </w:tcBorders>
          </w:tcPr>
          <w:p w14:paraId="411483B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4B0E16B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339492A" w14:textId="77777777" w:rsidTr="00A511EF">
        <w:trPr>
          <w:trHeight w:hRule="exact" w:val="128"/>
        </w:trPr>
        <w:tc>
          <w:tcPr>
            <w:tcW w:w="2340" w:type="dxa"/>
            <w:gridSpan w:val="2"/>
            <w:tcBorders>
              <w:top w:val="nil"/>
              <w:left w:val="nil"/>
              <w:bottom w:val="nil"/>
              <w:right w:val="nil"/>
            </w:tcBorders>
          </w:tcPr>
          <w:p w14:paraId="30FBB48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34899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3E7E599" w14:textId="77777777" w:rsidTr="00A511EF">
        <w:trPr>
          <w:trHeight w:hRule="exact" w:val="256"/>
        </w:trPr>
        <w:tc>
          <w:tcPr>
            <w:tcW w:w="2340" w:type="dxa"/>
            <w:gridSpan w:val="2"/>
            <w:tcBorders>
              <w:top w:val="nil"/>
              <w:left w:val="nil"/>
              <w:bottom w:val="nil"/>
              <w:right w:val="nil"/>
            </w:tcBorders>
          </w:tcPr>
          <w:p w14:paraId="57B8AE2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2FD8BC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BCBE718" w14:textId="77777777" w:rsidTr="00A511EF">
        <w:trPr>
          <w:trHeight w:hRule="exact" w:val="256"/>
        </w:trPr>
        <w:tc>
          <w:tcPr>
            <w:tcW w:w="2340" w:type="dxa"/>
            <w:gridSpan w:val="2"/>
            <w:tcBorders>
              <w:top w:val="nil"/>
              <w:left w:val="nil"/>
              <w:bottom w:val="nil"/>
              <w:right w:val="nil"/>
            </w:tcBorders>
          </w:tcPr>
          <w:p w14:paraId="6260010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814AA0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5FF2F1A" w14:textId="77777777" w:rsidTr="00A511EF">
        <w:tc>
          <w:tcPr>
            <w:tcW w:w="2340" w:type="dxa"/>
            <w:gridSpan w:val="2"/>
            <w:tcBorders>
              <w:top w:val="nil"/>
              <w:left w:val="nil"/>
              <w:bottom w:val="nil"/>
              <w:right w:val="nil"/>
            </w:tcBorders>
          </w:tcPr>
          <w:p w14:paraId="086D7D0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6B6252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2598C948" w14:textId="77777777" w:rsidTr="00A511EF">
        <w:tc>
          <w:tcPr>
            <w:tcW w:w="450" w:type="dxa"/>
            <w:tcBorders>
              <w:top w:val="nil"/>
              <w:left w:val="nil"/>
              <w:bottom w:val="nil"/>
              <w:right w:val="nil"/>
            </w:tcBorders>
          </w:tcPr>
          <w:p w14:paraId="19BEC6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68" w:name="BKM_EEF59313_2171_49bc_B8D5_38B3F5774313"/>
          </w:p>
        </w:tc>
        <w:tc>
          <w:tcPr>
            <w:tcW w:w="2790" w:type="dxa"/>
            <w:gridSpan w:val="2"/>
            <w:tcBorders>
              <w:top w:val="nil"/>
              <w:left w:val="nil"/>
              <w:bottom w:val="nil"/>
              <w:right w:val="nil"/>
            </w:tcBorders>
          </w:tcPr>
          <w:p w14:paraId="46D5A05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C7606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6DA7F6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27561DB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DBF79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68"/>
      <w:tr w:rsidR="00A511EF" w:rsidRPr="00BE58B1" w14:paraId="7EAE1E02" w14:textId="77777777" w:rsidTr="00A511EF">
        <w:tc>
          <w:tcPr>
            <w:tcW w:w="450" w:type="dxa"/>
            <w:tcBorders>
              <w:top w:val="nil"/>
              <w:left w:val="nil"/>
              <w:bottom w:val="nil"/>
              <w:right w:val="nil"/>
            </w:tcBorders>
          </w:tcPr>
          <w:p w14:paraId="716E9463"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A3F93E0"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Eigenschapnaam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418C03B"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 naam van de EIGENSCHAP</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49378B1"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889EF4D"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A511EF" w:rsidRPr="00BE58B1" w14:paraId="37881701" w14:textId="77777777" w:rsidTr="00A511EF">
        <w:tc>
          <w:tcPr>
            <w:tcW w:w="450" w:type="dxa"/>
            <w:tcBorders>
              <w:top w:val="nil"/>
              <w:left w:val="nil"/>
              <w:bottom w:val="nil"/>
              <w:right w:val="nil"/>
            </w:tcBorders>
          </w:tcPr>
          <w:p w14:paraId="78C2260A"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B3A3C74"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Definitie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42DFA7F"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eastAsia="en-US"/>
              </w:rPr>
              <w:instrText xml:space="preserve">MERGEFIELD </w:instrText>
            </w:r>
            <w:r w:rsidR="00A511EF"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De beschrijving van de betekenis van deze EIGENSCHAP</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2EF9122"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AN255</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B9FABA0"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511EF"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A511EF" w:rsidRPr="00BE58B1" w14:paraId="646B1D10" w14:textId="77777777" w:rsidTr="00A511EF">
        <w:tc>
          <w:tcPr>
            <w:tcW w:w="450" w:type="dxa"/>
            <w:tcBorders>
              <w:top w:val="nil"/>
              <w:left w:val="nil"/>
              <w:bottom w:val="nil"/>
              <w:right w:val="nil"/>
            </w:tcBorders>
          </w:tcPr>
          <w:p w14:paraId="7AE76131" w14:textId="77777777" w:rsidR="00A511EF" w:rsidRPr="00BE58B1" w:rsidRDefault="00A511EF"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988A138"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511EF" w:rsidRPr="00BE58B1">
              <w:rPr>
                <w:rFonts w:ascii="Calibri" w:hAnsi="Calibri" w:cs="Calibri"/>
                <w:color w:val="0F0F0F"/>
                <w:sz w:val="22"/>
                <w:szCs w:val="22"/>
                <w:lang w:eastAsia="en-US"/>
              </w:rPr>
              <w:t>Specificatie van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99DA41B" w14:textId="77777777" w:rsidR="00A511EF" w:rsidRPr="00BE58B1" w:rsidRDefault="00F55EAD"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eastAsiaTheme="minorEastAsia" w:hAnsi="Arial" w:cs="Arial"/>
                <w:noProof/>
                <w:szCs w:val="20"/>
              </w:rPr>
              <w:t>Attribuutkenmerken van de eigenschap</w:t>
            </w:r>
            <w:r w:rsidRPr="00BE58B1">
              <w:rPr>
                <w:rFonts w:ascii="Arial" w:hAnsi="Arial" w:cs="Arial"/>
                <w:szCs w:val="20"/>
                <w:lang w:val="en-AU" w:eastAsia="en-US"/>
              </w:rPr>
              <w:t xml:space="preserve"> </w:t>
            </w:r>
            <w:r w:rsidR="006945D7"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F0F0F"/>
                <w:sz w:val="22"/>
                <w:szCs w:val="22"/>
                <w:lang w:eastAsia="en-US"/>
              </w:rPr>
              <w:instrText>Att.Notes</w:instrText>
            </w:r>
            <w:r w:rsidR="006945D7" w:rsidRPr="00BE58B1">
              <w:rPr>
                <w:rFonts w:ascii="Arial" w:hAnsi="Arial" w:cs="Arial"/>
                <w:szCs w:val="20"/>
                <w:lang w:val="en-AU" w:eastAsia="en-US"/>
              </w:rPr>
              <w:fldChar w:fldCharType="end"/>
            </w:r>
          </w:p>
        </w:tc>
        <w:tc>
          <w:tcPr>
            <w:tcW w:w="1080" w:type="dxa"/>
            <w:tcBorders>
              <w:top w:val="nil"/>
              <w:left w:val="nil"/>
              <w:bottom w:val="nil"/>
              <w:right w:val="nil"/>
            </w:tcBorders>
          </w:tcPr>
          <w:p w14:paraId="1FAD7395" w14:textId="77777777" w:rsidR="00A511EF"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511EF" w:rsidRPr="00BE58B1">
              <w:rPr>
                <w:rFonts w:ascii="Arial" w:hAnsi="Arial" w:cs="Arial"/>
                <w:szCs w:val="20"/>
                <w:lang w:val="en-AU" w:eastAsia="en-US"/>
              </w:rPr>
              <w:instrText xml:space="preserve">MERGEFIELD </w:instrText>
            </w:r>
            <w:r w:rsidR="00A511EF"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511EF" w:rsidRPr="00BE58B1">
              <w:rPr>
                <w:rFonts w:ascii="Calibri" w:hAnsi="Calibri" w:cs="Calibri"/>
                <w:color w:val="000000"/>
                <w:szCs w:val="20"/>
                <w:lang w:eastAsia="en-US"/>
              </w:rPr>
              <w:t>Specificatie van eigenschap</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C37D173" w14:textId="77777777" w:rsidR="00A511EF" w:rsidRPr="00BE58B1" w:rsidRDefault="00F55EAD"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0</w:t>
            </w:r>
            <w:r w:rsidRPr="00BE58B1">
              <w:rPr>
                <w:rFonts w:ascii="Calibri" w:hAnsi="Calibri" w:cs="Calibri"/>
                <w:color w:val="0F0F0F"/>
                <w:sz w:val="22"/>
                <w:szCs w:val="22"/>
                <w:lang w:eastAsia="en-US"/>
              </w:rPr>
              <w:t xml:space="preserve"> </w:t>
            </w:r>
            <w:r w:rsidR="00A511EF"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00A511EF" w:rsidRPr="00BE58B1">
              <w:rPr>
                <w:rFonts w:ascii="Calibri" w:hAnsi="Calibri" w:cs="Calibri"/>
                <w:color w:val="0F0F0F"/>
                <w:sz w:val="22"/>
                <w:szCs w:val="22"/>
                <w:lang w:eastAsia="en-US"/>
              </w:rPr>
              <w:instrText>MERGEFIELD Att.UpperBound</w:instrText>
            </w:r>
            <w:r w:rsidR="006945D7" w:rsidRPr="00BE58B1">
              <w:rPr>
                <w:rFonts w:ascii="Calibri" w:hAnsi="Calibri" w:cs="Calibri"/>
                <w:color w:val="0F0F0F"/>
                <w:sz w:val="22"/>
                <w:szCs w:val="22"/>
                <w:lang w:eastAsia="en-US"/>
              </w:rPr>
              <w:fldChar w:fldCharType="separate"/>
            </w:r>
            <w:r w:rsidR="00A511EF" w:rsidRPr="00BE58B1">
              <w:rPr>
                <w:rFonts w:ascii="Calibri" w:hAnsi="Calibri" w:cs="Calibri"/>
                <w:color w:val="0F0F0F"/>
                <w:sz w:val="22"/>
                <w:szCs w:val="22"/>
                <w:lang w:eastAsia="en-US"/>
              </w:rPr>
              <w:t>1</w:t>
            </w:r>
            <w:r w:rsidR="006945D7" w:rsidRPr="00BE58B1">
              <w:rPr>
                <w:rFonts w:ascii="Calibri" w:hAnsi="Calibri" w:cs="Calibri"/>
                <w:color w:val="0F0F0F"/>
                <w:sz w:val="22"/>
                <w:szCs w:val="22"/>
                <w:lang w:eastAsia="en-US"/>
              </w:rPr>
              <w:fldChar w:fldCharType="end"/>
            </w:r>
          </w:p>
        </w:tc>
      </w:tr>
      <w:tr w:rsidR="00465009" w:rsidRPr="00BE58B1" w14:paraId="6EB2579B" w14:textId="77777777" w:rsidTr="00A511EF">
        <w:tc>
          <w:tcPr>
            <w:tcW w:w="450" w:type="dxa"/>
            <w:tcBorders>
              <w:top w:val="nil"/>
              <w:left w:val="nil"/>
              <w:bottom w:val="nil"/>
              <w:right w:val="nil"/>
            </w:tcBorders>
          </w:tcPr>
          <w:p w14:paraId="7C46EB6A"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7C2445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Groep  </w:t>
            </w:r>
          </w:p>
        </w:tc>
        <w:tc>
          <w:tcPr>
            <w:tcW w:w="4230" w:type="dxa"/>
            <w:tcBorders>
              <w:top w:val="nil"/>
              <w:left w:val="nil"/>
              <w:bottom w:val="nil"/>
              <w:right w:val="nil"/>
            </w:tcBorders>
          </w:tcPr>
          <w:p w14:paraId="02C4506B"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Benaming van het object of groepattribuut waarvan de EIGENSCHAP een inhoudelijk gegeven specificeert. </w:t>
            </w:r>
          </w:p>
        </w:tc>
        <w:tc>
          <w:tcPr>
            <w:tcW w:w="1080" w:type="dxa"/>
            <w:tcBorders>
              <w:top w:val="nil"/>
              <w:left w:val="nil"/>
              <w:bottom w:val="nil"/>
              <w:right w:val="nil"/>
            </w:tcBorders>
          </w:tcPr>
          <w:p w14:paraId="404DBCB0"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AN32</w:t>
            </w:r>
          </w:p>
        </w:tc>
        <w:tc>
          <w:tcPr>
            <w:tcW w:w="810" w:type="dxa"/>
            <w:tcBorders>
              <w:top w:val="nil"/>
              <w:left w:val="nil"/>
              <w:bottom w:val="nil"/>
              <w:right w:val="nil"/>
            </w:tcBorders>
          </w:tcPr>
          <w:p w14:paraId="014C7F0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0820C2E6" w14:textId="77777777" w:rsidTr="00A511EF">
        <w:tc>
          <w:tcPr>
            <w:tcW w:w="450" w:type="dxa"/>
            <w:tcBorders>
              <w:top w:val="nil"/>
              <w:left w:val="nil"/>
              <w:bottom w:val="nil"/>
              <w:right w:val="nil"/>
            </w:tcBorders>
          </w:tcPr>
          <w:p w14:paraId="4AD7BF42"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1D12636"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Formaat  </w:t>
            </w:r>
          </w:p>
        </w:tc>
        <w:tc>
          <w:tcPr>
            <w:tcW w:w="4230" w:type="dxa"/>
            <w:tcBorders>
              <w:top w:val="nil"/>
              <w:left w:val="nil"/>
              <w:bottom w:val="nil"/>
              <w:right w:val="nil"/>
            </w:tcBorders>
          </w:tcPr>
          <w:p w14:paraId="5FB3BA49"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soort tekens waarmee waarden van de EIGENSCHAP kunnen worden vastgelegd.</w:t>
            </w:r>
          </w:p>
        </w:tc>
        <w:tc>
          <w:tcPr>
            <w:tcW w:w="1080" w:type="dxa"/>
            <w:tcBorders>
              <w:top w:val="nil"/>
              <w:left w:val="nil"/>
              <w:bottom w:val="nil"/>
              <w:right w:val="nil"/>
            </w:tcBorders>
          </w:tcPr>
          <w:p w14:paraId="0CFE661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AN20</w:t>
            </w:r>
          </w:p>
        </w:tc>
        <w:tc>
          <w:tcPr>
            <w:tcW w:w="810" w:type="dxa"/>
            <w:tcBorders>
              <w:top w:val="nil"/>
              <w:left w:val="nil"/>
              <w:bottom w:val="nil"/>
              <w:right w:val="nil"/>
            </w:tcBorders>
          </w:tcPr>
          <w:p w14:paraId="169FB649"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5A657C34" w14:textId="77777777" w:rsidTr="00A511EF">
        <w:tc>
          <w:tcPr>
            <w:tcW w:w="450" w:type="dxa"/>
            <w:tcBorders>
              <w:top w:val="nil"/>
              <w:left w:val="nil"/>
              <w:bottom w:val="nil"/>
              <w:right w:val="nil"/>
            </w:tcBorders>
          </w:tcPr>
          <w:p w14:paraId="6BE1A3C1"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69" w:name="BKM_7B8C5337_EB36_402a_82E5_2055C1DEB7C8"/>
          </w:p>
        </w:tc>
        <w:tc>
          <w:tcPr>
            <w:tcW w:w="2790" w:type="dxa"/>
            <w:gridSpan w:val="2"/>
            <w:tcBorders>
              <w:top w:val="nil"/>
              <w:left w:val="nil"/>
              <w:bottom w:val="nil"/>
              <w:right w:val="nil"/>
            </w:tcBorders>
          </w:tcPr>
          <w:p w14:paraId="4A5417C7"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Lengte  </w:t>
            </w:r>
          </w:p>
        </w:tc>
        <w:tc>
          <w:tcPr>
            <w:tcW w:w="4230" w:type="dxa"/>
            <w:tcBorders>
              <w:top w:val="nil"/>
              <w:left w:val="nil"/>
              <w:bottom w:val="nil"/>
              <w:right w:val="nil"/>
            </w:tcBorders>
          </w:tcPr>
          <w:p w14:paraId="17210017"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aantal karakters (lengte) waarmee waarden van de EIGENSCHAP worden vastgelegd.</w:t>
            </w:r>
          </w:p>
        </w:tc>
        <w:tc>
          <w:tcPr>
            <w:tcW w:w="1080" w:type="dxa"/>
            <w:tcBorders>
              <w:top w:val="nil"/>
              <w:left w:val="nil"/>
              <w:bottom w:val="nil"/>
              <w:right w:val="nil"/>
            </w:tcBorders>
          </w:tcPr>
          <w:p w14:paraId="680D412E"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AN14</w:t>
            </w:r>
          </w:p>
        </w:tc>
        <w:tc>
          <w:tcPr>
            <w:tcW w:w="810" w:type="dxa"/>
            <w:tcBorders>
              <w:top w:val="nil"/>
              <w:left w:val="nil"/>
              <w:bottom w:val="nil"/>
              <w:right w:val="nil"/>
            </w:tcBorders>
          </w:tcPr>
          <w:p w14:paraId="5F8A5ED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bookmarkEnd w:id="69"/>
      </w:tr>
      <w:tr w:rsidR="00465009" w:rsidRPr="00BE58B1" w14:paraId="632CE805" w14:textId="77777777" w:rsidTr="00A511EF">
        <w:tc>
          <w:tcPr>
            <w:tcW w:w="450" w:type="dxa"/>
            <w:tcBorders>
              <w:top w:val="nil"/>
              <w:left w:val="nil"/>
              <w:bottom w:val="nil"/>
              <w:right w:val="nil"/>
            </w:tcBorders>
          </w:tcPr>
          <w:p w14:paraId="025ABAC6"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0" w:name="BKM_90EFCA18_1F62_46e3_A07B_D48948C5F4A2"/>
          </w:p>
        </w:tc>
        <w:tc>
          <w:tcPr>
            <w:tcW w:w="2790" w:type="dxa"/>
            <w:gridSpan w:val="2"/>
            <w:tcBorders>
              <w:top w:val="nil"/>
              <w:left w:val="nil"/>
              <w:bottom w:val="nil"/>
              <w:right w:val="nil"/>
            </w:tcBorders>
          </w:tcPr>
          <w:p w14:paraId="6DBBF646"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Kardinaliteit  </w:t>
            </w:r>
          </w:p>
        </w:tc>
        <w:tc>
          <w:tcPr>
            <w:tcW w:w="4230" w:type="dxa"/>
            <w:tcBorders>
              <w:top w:val="nil"/>
              <w:left w:val="nil"/>
              <w:bottom w:val="nil"/>
              <w:right w:val="nil"/>
            </w:tcBorders>
          </w:tcPr>
          <w:p w14:paraId="5EE3CC0C"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aantal mogelijke voorkomens van waarden van deze EIGENSCHAP bij een zaak van  het ZAAKTYPE.</w:t>
            </w:r>
          </w:p>
        </w:tc>
        <w:tc>
          <w:tcPr>
            <w:tcW w:w="1080" w:type="dxa"/>
            <w:tcBorders>
              <w:top w:val="nil"/>
              <w:left w:val="nil"/>
              <w:bottom w:val="nil"/>
              <w:right w:val="nil"/>
            </w:tcBorders>
          </w:tcPr>
          <w:p w14:paraId="6417D96D"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w:t>
            </w:r>
          </w:p>
        </w:tc>
        <w:tc>
          <w:tcPr>
            <w:tcW w:w="810" w:type="dxa"/>
            <w:tcBorders>
              <w:top w:val="nil"/>
              <w:left w:val="nil"/>
              <w:bottom w:val="nil"/>
              <w:right w:val="nil"/>
            </w:tcBorders>
          </w:tcPr>
          <w:p w14:paraId="01FD081D"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bookmarkEnd w:id="70"/>
      </w:tr>
      <w:tr w:rsidR="00465009" w:rsidRPr="00BE58B1" w14:paraId="10F27A1C" w14:textId="77777777" w:rsidTr="00A511EF">
        <w:tc>
          <w:tcPr>
            <w:tcW w:w="450" w:type="dxa"/>
            <w:tcBorders>
              <w:top w:val="nil"/>
              <w:left w:val="nil"/>
              <w:bottom w:val="nil"/>
              <w:right w:val="nil"/>
            </w:tcBorders>
          </w:tcPr>
          <w:p w14:paraId="4CCDFD75"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1" w:name="BKM_FBEB4BF0_4D05_4b3e_BA35_C76DB9B49568"/>
          </w:p>
        </w:tc>
        <w:tc>
          <w:tcPr>
            <w:tcW w:w="2790" w:type="dxa"/>
            <w:gridSpan w:val="2"/>
            <w:tcBorders>
              <w:top w:val="nil"/>
              <w:left w:val="nil"/>
              <w:bottom w:val="nil"/>
              <w:right w:val="nil"/>
            </w:tcBorders>
          </w:tcPr>
          <w:p w14:paraId="158142BB"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Waardenverzameling  </w:t>
            </w:r>
          </w:p>
        </w:tc>
        <w:tc>
          <w:tcPr>
            <w:tcW w:w="4230" w:type="dxa"/>
            <w:tcBorders>
              <w:top w:val="nil"/>
              <w:left w:val="nil"/>
              <w:bottom w:val="nil"/>
              <w:right w:val="nil"/>
            </w:tcBorders>
          </w:tcPr>
          <w:p w14:paraId="1AE9AF84"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Een waarde die deze EIGENSCHAP kan hebben.</w:t>
            </w:r>
          </w:p>
        </w:tc>
        <w:tc>
          <w:tcPr>
            <w:tcW w:w="1080" w:type="dxa"/>
            <w:tcBorders>
              <w:top w:val="nil"/>
              <w:left w:val="nil"/>
              <w:bottom w:val="nil"/>
              <w:right w:val="nil"/>
            </w:tcBorders>
          </w:tcPr>
          <w:p w14:paraId="11FF1B8B"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AN100</w:t>
            </w:r>
          </w:p>
        </w:tc>
        <w:tc>
          <w:tcPr>
            <w:tcW w:w="810" w:type="dxa"/>
            <w:tcBorders>
              <w:top w:val="nil"/>
              <w:left w:val="nil"/>
              <w:bottom w:val="nil"/>
              <w:right w:val="nil"/>
            </w:tcBorders>
          </w:tcPr>
          <w:p w14:paraId="02D06D01"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N</w:t>
            </w:r>
          </w:p>
        </w:tc>
        <w:bookmarkEnd w:id="71"/>
      </w:tr>
      <w:tr w:rsidR="00465009" w:rsidRPr="00BE58B1" w14:paraId="64410481" w14:textId="77777777" w:rsidTr="00A511EF">
        <w:tc>
          <w:tcPr>
            <w:tcW w:w="450" w:type="dxa"/>
            <w:tcBorders>
              <w:top w:val="nil"/>
              <w:left w:val="nil"/>
              <w:bottom w:val="nil"/>
              <w:right w:val="nil"/>
            </w:tcBorders>
          </w:tcPr>
          <w:p w14:paraId="4143473C"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2" w:name="BKM_2B61AECC_4F0E_471f_A8D6_1955AE53D915"/>
          </w:p>
        </w:tc>
        <w:tc>
          <w:tcPr>
            <w:tcW w:w="2790" w:type="dxa"/>
            <w:gridSpan w:val="2"/>
            <w:tcBorders>
              <w:top w:val="nil"/>
              <w:left w:val="nil"/>
              <w:bottom w:val="nil"/>
              <w:right w:val="nil"/>
            </w:tcBorders>
          </w:tcPr>
          <w:p w14:paraId="4D10A914"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Referentie naar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3334DC5"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Verwijzing naar de standaard waarin de eigenschap is gespecificeerd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23B2874"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Cs w:val="20"/>
                <w:lang w:eastAsia="en-US"/>
              </w:rPr>
              <w:t>Referentie naar eigenschap</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28BB239" w14:textId="77777777" w:rsidR="00465009" w:rsidRPr="00BE58B1" w:rsidRDefault="00F55EAD"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Pr>
                <w:rFonts w:ascii="Arial" w:hAnsi="Arial" w:cs="Arial"/>
                <w:szCs w:val="20"/>
                <w:lang w:val="en-AU" w:eastAsia="en-US"/>
              </w:rPr>
              <w:t>0</w:t>
            </w:r>
            <w:r w:rsidRPr="00BE58B1">
              <w:rPr>
                <w:rFonts w:ascii="Calibri" w:hAnsi="Calibri" w:cs="Calibri"/>
                <w:color w:val="0F0F0F"/>
                <w:sz w:val="22"/>
                <w:szCs w:val="22"/>
                <w:lang w:eastAsia="en-US"/>
              </w:rPr>
              <w:t xml:space="preserve"> </w:t>
            </w:r>
            <w:r w:rsidR="00465009"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006945D7"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006945D7" w:rsidRPr="00BE58B1">
              <w:rPr>
                <w:rFonts w:ascii="Calibri" w:hAnsi="Calibri" w:cs="Calibri"/>
                <w:color w:val="0F0F0F"/>
                <w:sz w:val="22"/>
                <w:szCs w:val="22"/>
                <w:lang w:eastAsia="en-US"/>
              </w:rPr>
              <w:fldChar w:fldCharType="end"/>
            </w:r>
          </w:p>
        </w:tc>
        <w:bookmarkEnd w:id="72"/>
      </w:tr>
      <w:tr w:rsidR="00465009" w:rsidRPr="00BE58B1" w14:paraId="606E52DF" w14:textId="77777777" w:rsidTr="00A511EF">
        <w:tc>
          <w:tcPr>
            <w:tcW w:w="450" w:type="dxa"/>
            <w:tcBorders>
              <w:top w:val="nil"/>
              <w:left w:val="nil"/>
              <w:bottom w:val="nil"/>
              <w:right w:val="nil"/>
            </w:tcBorders>
          </w:tcPr>
          <w:p w14:paraId="2D56B3DD"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23EE772"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Objecttype  </w:t>
            </w:r>
          </w:p>
        </w:tc>
        <w:tc>
          <w:tcPr>
            <w:tcW w:w="4230" w:type="dxa"/>
            <w:tcBorders>
              <w:top w:val="nil"/>
              <w:left w:val="nil"/>
              <w:bottom w:val="nil"/>
              <w:right w:val="nil"/>
            </w:tcBorders>
          </w:tcPr>
          <w:p w14:paraId="7241E929"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De naam van het objecttype waarbij de eigenschap is gemodelleerd in het informatiemodel waarvan het objecttype deel uit maakt. </w:t>
            </w:r>
          </w:p>
        </w:tc>
        <w:tc>
          <w:tcPr>
            <w:tcW w:w="1080" w:type="dxa"/>
            <w:tcBorders>
              <w:top w:val="nil"/>
              <w:left w:val="nil"/>
              <w:bottom w:val="nil"/>
              <w:right w:val="nil"/>
            </w:tcBorders>
          </w:tcPr>
          <w:p w14:paraId="659AC7B2"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AN40</w:t>
            </w:r>
          </w:p>
        </w:tc>
        <w:tc>
          <w:tcPr>
            <w:tcW w:w="810" w:type="dxa"/>
            <w:tcBorders>
              <w:top w:val="nil"/>
              <w:left w:val="nil"/>
              <w:bottom w:val="nil"/>
              <w:right w:val="nil"/>
            </w:tcBorders>
          </w:tcPr>
          <w:p w14:paraId="7DEBF6F7"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08D96F5B" w14:textId="77777777" w:rsidTr="00A511EF">
        <w:tc>
          <w:tcPr>
            <w:tcW w:w="450" w:type="dxa"/>
            <w:tcBorders>
              <w:top w:val="nil"/>
              <w:left w:val="nil"/>
              <w:bottom w:val="nil"/>
              <w:right w:val="nil"/>
            </w:tcBorders>
          </w:tcPr>
          <w:p w14:paraId="036E19A5"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1DA803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Informatiemodel  </w:t>
            </w:r>
          </w:p>
        </w:tc>
        <w:tc>
          <w:tcPr>
            <w:tcW w:w="4230" w:type="dxa"/>
            <w:tcBorders>
              <w:top w:val="nil"/>
              <w:left w:val="nil"/>
              <w:bottom w:val="nil"/>
              <w:right w:val="nil"/>
            </w:tcBorders>
          </w:tcPr>
          <w:p w14:paraId="2676B84C"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en de versie van het informatiemodel waarin de eigenschap is gemodelleerd.</w:t>
            </w:r>
          </w:p>
        </w:tc>
        <w:tc>
          <w:tcPr>
            <w:tcW w:w="1080" w:type="dxa"/>
            <w:tcBorders>
              <w:top w:val="nil"/>
              <w:left w:val="nil"/>
              <w:bottom w:val="nil"/>
              <w:right w:val="nil"/>
            </w:tcBorders>
          </w:tcPr>
          <w:p w14:paraId="3388F30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27E149D0"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34C5448C" w14:textId="77777777" w:rsidTr="00A511EF">
        <w:tc>
          <w:tcPr>
            <w:tcW w:w="450" w:type="dxa"/>
            <w:tcBorders>
              <w:top w:val="nil"/>
              <w:left w:val="nil"/>
              <w:bottom w:val="nil"/>
              <w:right w:val="nil"/>
            </w:tcBorders>
          </w:tcPr>
          <w:p w14:paraId="1891B1C7"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85DF03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Namespace  </w:t>
            </w:r>
          </w:p>
        </w:tc>
        <w:tc>
          <w:tcPr>
            <w:tcW w:w="4230" w:type="dxa"/>
            <w:tcBorders>
              <w:top w:val="nil"/>
              <w:left w:val="nil"/>
              <w:bottom w:val="nil"/>
              <w:right w:val="nil"/>
            </w:tcBorders>
          </w:tcPr>
          <w:p w14:paraId="36D54E6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schema waarin de eigenschap is opgenomen.</w:t>
            </w:r>
          </w:p>
        </w:tc>
        <w:tc>
          <w:tcPr>
            <w:tcW w:w="1080" w:type="dxa"/>
            <w:tcBorders>
              <w:top w:val="nil"/>
              <w:left w:val="nil"/>
              <w:bottom w:val="nil"/>
              <w:right w:val="nil"/>
            </w:tcBorders>
          </w:tcPr>
          <w:p w14:paraId="302E099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AN200</w:t>
            </w:r>
          </w:p>
        </w:tc>
        <w:tc>
          <w:tcPr>
            <w:tcW w:w="810" w:type="dxa"/>
            <w:tcBorders>
              <w:top w:val="nil"/>
              <w:left w:val="nil"/>
              <w:bottom w:val="nil"/>
              <w:right w:val="nil"/>
            </w:tcBorders>
          </w:tcPr>
          <w:p w14:paraId="71326122"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1FFB600E" w14:textId="77777777" w:rsidTr="00A511EF">
        <w:tc>
          <w:tcPr>
            <w:tcW w:w="450" w:type="dxa"/>
            <w:tcBorders>
              <w:top w:val="nil"/>
              <w:left w:val="nil"/>
              <w:bottom w:val="nil"/>
              <w:right w:val="nil"/>
            </w:tcBorders>
          </w:tcPr>
          <w:p w14:paraId="0EE3779E"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770AA2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Schemalocatie  </w:t>
            </w:r>
          </w:p>
        </w:tc>
        <w:tc>
          <w:tcPr>
            <w:tcW w:w="4230" w:type="dxa"/>
            <w:tcBorders>
              <w:top w:val="nil"/>
              <w:left w:val="nil"/>
              <w:bottom w:val="nil"/>
              <w:right w:val="nil"/>
            </w:tcBorders>
          </w:tcPr>
          <w:p w14:paraId="483DB95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locatie van het XML-schema behorend bij de Namespace</w:t>
            </w:r>
          </w:p>
        </w:tc>
        <w:tc>
          <w:tcPr>
            <w:tcW w:w="1080" w:type="dxa"/>
            <w:tcBorders>
              <w:top w:val="nil"/>
              <w:left w:val="nil"/>
              <w:bottom w:val="nil"/>
              <w:right w:val="nil"/>
            </w:tcBorders>
          </w:tcPr>
          <w:p w14:paraId="02FC50DF"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AN200</w:t>
            </w:r>
          </w:p>
        </w:tc>
        <w:tc>
          <w:tcPr>
            <w:tcW w:w="810" w:type="dxa"/>
            <w:tcBorders>
              <w:top w:val="nil"/>
              <w:left w:val="nil"/>
              <w:bottom w:val="nil"/>
              <w:right w:val="nil"/>
            </w:tcBorders>
          </w:tcPr>
          <w:p w14:paraId="24B71DB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294751F2" w14:textId="77777777" w:rsidTr="00A511EF">
        <w:tc>
          <w:tcPr>
            <w:tcW w:w="450" w:type="dxa"/>
            <w:tcBorders>
              <w:top w:val="nil"/>
              <w:left w:val="nil"/>
              <w:bottom w:val="nil"/>
              <w:right w:val="nil"/>
            </w:tcBorders>
          </w:tcPr>
          <w:p w14:paraId="09A0C584"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7C616E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X-path element  </w:t>
            </w:r>
          </w:p>
        </w:tc>
        <w:tc>
          <w:tcPr>
            <w:tcW w:w="4230" w:type="dxa"/>
            <w:tcBorders>
              <w:top w:val="nil"/>
              <w:left w:val="nil"/>
              <w:bottom w:val="nil"/>
              <w:right w:val="nil"/>
            </w:tcBorders>
          </w:tcPr>
          <w:p w14:paraId="056A1788"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de eigenschap en het pad daarnaar toe in het XML-schema behorend bij de namespace.</w:t>
            </w:r>
          </w:p>
        </w:tc>
        <w:tc>
          <w:tcPr>
            <w:tcW w:w="1080" w:type="dxa"/>
            <w:tcBorders>
              <w:top w:val="nil"/>
              <w:left w:val="nil"/>
              <w:bottom w:val="nil"/>
              <w:right w:val="nil"/>
            </w:tcBorders>
          </w:tcPr>
          <w:p w14:paraId="52156E15"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AN255</w:t>
            </w:r>
          </w:p>
        </w:tc>
        <w:tc>
          <w:tcPr>
            <w:tcW w:w="810" w:type="dxa"/>
            <w:tcBorders>
              <w:top w:val="nil"/>
              <w:left w:val="nil"/>
              <w:bottom w:val="nil"/>
              <w:right w:val="nil"/>
            </w:tcBorders>
          </w:tcPr>
          <w:p w14:paraId="1B2D05E1"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65009" w:rsidRPr="00BE58B1" w14:paraId="1EC94669" w14:textId="77777777" w:rsidTr="00A511EF">
        <w:tc>
          <w:tcPr>
            <w:tcW w:w="450" w:type="dxa"/>
            <w:tcBorders>
              <w:top w:val="nil"/>
              <w:left w:val="nil"/>
              <w:bottom w:val="nil"/>
              <w:right w:val="nil"/>
            </w:tcBorders>
          </w:tcPr>
          <w:p w14:paraId="301F7626"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204635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Entiteittype  </w:t>
            </w:r>
          </w:p>
        </w:tc>
        <w:tc>
          <w:tcPr>
            <w:tcW w:w="4230" w:type="dxa"/>
            <w:tcBorders>
              <w:top w:val="nil"/>
              <w:left w:val="nil"/>
              <w:bottom w:val="nil"/>
              <w:right w:val="nil"/>
            </w:tcBorders>
          </w:tcPr>
          <w:p w14:paraId="3D643B7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de XML-constructie in het XML-schema behorend bij de namespace die afgeleid is van de naam van het objecttype en waarin de eigenschap is opgenomen.</w:t>
            </w:r>
          </w:p>
        </w:tc>
        <w:tc>
          <w:tcPr>
            <w:tcW w:w="1080" w:type="dxa"/>
            <w:tcBorders>
              <w:top w:val="nil"/>
              <w:left w:val="nil"/>
              <w:bottom w:val="nil"/>
              <w:right w:val="nil"/>
            </w:tcBorders>
          </w:tcPr>
          <w:p w14:paraId="494A919C"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4CC0E2CA" w14:textId="77777777" w:rsidR="00465009" w:rsidRPr="00BE58B1" w:rsidRDefault="00465009"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65009" w:rsidRPr="00BE58B1" w14:paraId="70D909FE" w14:textId="77777777" w:rsidTr="00A511EF">
        <w:tc>
          <w:tcPr>
            <w:tcW w:w="450" w:type="dxa"/>
            <w:tcBorders>
              <w:top w:val="nil"/>
              <w:left w:val="nil"/>
              <w:bottom w:val="nil"/>
              <w:right w:val="nil"/>
            </w:tcBorders>
          </w:tcPr>
          <w:p w14:paraId="2A9EFA9F"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0015C63"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420567"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 xml:space="preserve">Een toelichting op deze EIGENSCHAP en het </w:t>
            </w:r>
            <w:r w:rsidR="00465009" w:rsidRPr="00BE58B1">
              <w:rPr>
                <w:rFonts w:ascii="Calibri" w:hAnsi="Calibri" w:cs="Calibri"/>
                <w:color w:val="0F0F0F"/>
                <w:sz w:val="22"/>
                <w:szCs w:val="22"/>
                <w:lang w:eastAsia="en-US"/>
              </w:rPr>
              <w:lastRenderedPageBreak/>
              <w:t>belang hiervan voor zaken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2D6062D"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lastRenderedPageBreak/>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7B7CA4F"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5009"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5009" w:rsidRPr="00BE58B1" w14:paraId="5A8A661D" w14:textId="77777777" w:rsidTr="00A511EF">
        <w:tc>
          <w:tcPr>
            <w:tcW w:w="450" w:type="dxa"/>
            <w:tcBorders>
              <w:top w:val="nil"/>
              <w:left w:val="nil"/>
              <w:bottom w:val="nil"/>
              <w:right w:val="nil"/>
            </w:tcBorders>
          </w:tcPr>
          <w:p w14:paraId="5161588C"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3" w:name="BKM_0E469A2C_B7DF_4f26_BDFC_C3A298C43B81"/>
          </w:p>
        </w:tc>
        <w:tc>
          <w:tcPr>
            <w:tcW w:w="2790" w:type="dxa"/>
            <w:gridSpan w:val="2"/>
            <w:tcBorders>
              <w:top w:val="nil"/>
              <w:left w:val="nil"/>
              <w:bottom w:val="nil"/>
              <w:right w:val="nil"/>
            </w:tcBorders>
          </w:tcPr>
          <w:p w14:paraId="1E8ED5B1"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Datum begin geldigheid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8A8B12E"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5009" w:rsidRPr="00BE58B1">
              <w:rPr>
                <w:rFonts w:ascii="Calibri" w:hAnsi="Calibri" w:cs="Calibri"/>
                <w:color w:val="610E6A"/>
                <w:sz w:val="22"/>
                <w:szCs w:val="22"/>
                <w:lang w:eastAsia="en-US"/>
              </w:rPr>
              <w:t>De datum waarop de EIGENSCHAP is ontstaan.</w:t>
            </w:r>
          </w:p>
        </w:tc>
        <w:tc>
          <w:tcPr>
            <w:tcW w:w="1080" w:type="dxa"/>
            <w:tcBorders>
              <w:top w:val="nil"/>
              <w:left w:val="nil"/>
              <w:bottom w:val="nil"/>
              <w:right w:val="nil"/>
            </w:tcBorders>
          </w:tcPr>
          <w:p w14:paraId="2AA20F4C"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631AB6E"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5009"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73"/>
      </w:tr>
      <w:tr w:rsidR="00465009" w:rsidRPr="00BE58B1" w14:paraId="50DCE1FE" w14:textId="77777777" w:rsidTr="00A511EF">
        <w:tc>
          <w:tcPr>
            <w:tcW w:w="450" w:type="dxa"/>
            <w:tcBorders>
              <w:top w:val="nil"/>
              <w:left w:val="nil"/>
              <w:bottom w:val="nil"/>
              <w:right w:val="nil"/>
            </w:tcBorders>
          </w:tcPr>
          <w:p w14:paraId="0A7C477F" w14:textId="77777777" w:rsidR="00465009" w:rsidRPr="00BE58B1" w:rsidRDefault="0046500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74" w:name="BKM_FB2FA8D9_0CEB_4d60_9D27_70AF9E243DE3"/>
          </w:p>
        </w:tc>
        <w:tc>
          <w:tcPr>
            <w:tcW w:w="2790" w:type="dxa"/>
            <w:gridSpan w:val="2"/>
            <w:tcBorders>
              <w:top w:val="nil"/>
              <w:left w:val="nil"/>
              <w:bottom w:val="nil"/>
              <w:right w:val="nil"/>
            </w:tcBorders>
          </w:tcPr>
          <w:p w14:paraId="5CCF8842"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Datum einde geldigheid eigenschap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0AB43DD"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eastAsia="en-US"/>
              </w:rPr>
              <w:instrText xml:space="preserve">MERGEFIELD </w:instrText>
            </w:r>
            <w:r w:rsidR="00465009"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5009" w:rsidRPr="00BE58B1">
              <w:rPr>
                <w:rFonts w:ascii="Calibri" w:hAnsi="Calibri" w:cs="Calibri"/>
                <w:color w:val="610E6A"/>
                <w:sz w:val="22"/>
                <w:szCs w:val="22"/>
                <w:lang w:eastAsia="en-US"/>
              </w:rPr>
              <w:t>De datum waarop de EIGENSCHAP is opgeheven.</w:t>
            </w:r>
          </w:p>
        </w:tc>
        <w:tc>
          <w:tcPr>
            <w:tcW w:w="1080" w:type="dxa"/>
            <w:tcBorders>
              <w:top w:val="nil"/>
              <w:left w:val="nil"/>
              <w:bottom w:val="nil"/>
              <w:right w:val="nil"/>
            </w:tcBorders>
          </w:tcPr>
          <w:p w14:paraId="655740BC"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5009"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F5B6920" w14:textId="77777777" w:rsidR="00465009"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5009" w:rsidRPr="00BE58B1">
              <w:rPr>
                <w:rFonts w:ascii="Arial" w:hAnsi="Arial" w:cs="Arial"/>
                <w:szCs w:val="20"/>
                <w:lang w:val="en-AU" w:eastAsia="en-US"/>
              </w:rPr>
              <w:instrText xml:space="preserve">MERGEFIELD </w:instrText>
            </w:r>
            <w:r w:rsidR="00465009"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5009"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5009"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5009"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5009"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74"/>
      </w:tr>
    </w:tbl>
    <w:p w14:paraId="44D6A04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68598797" w14:textId="77777777" w:rsidTr="00874C97">
        <w:tc>
          <w:tcPr>
            <w:tcW w:w="9360" w:type="dxa"/>
            <w:gridSpan w:val="3"/>
            <w:tcBorders>
              <w:top w:val="nil"/>
              <w:left w:val="nil"/>
              <w:bottom w:val="nil"/>
              <w:right w:val="nil"/>
            </w:tcBorders>
          </w:tcPr>
          <w:p w14:paraId="78D040F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4F4FEC64" w14:textId="77777777" w:rsidTr="00874C97">
        <w:tc>
          <w:tcPr>
            <w:tcW w:w="450" w:type="dxa"/>
            <w:tcBorders>
              <w:top w:val="nil"/>
              <w:left w:val="nil"/>
              <w:bottom w:val="nil"/>
              <w:right w:val="nil"/>
            </w:tcBorders>
          </w:tcPr>
          <w:p w14:paraId="4DB3A4D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FC8998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4DB7022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00DA3C8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140DD16F" w14:textId="77777777" w:rsidTr="00874C97">
        <w:tc>
          <w:tcPr>
            <w:tcW w:w="450" w:type="dxa"/>
            <w:tcBorders>
              <w:top w:val="nil"/>
              <w:left w:val="nil"/>
              <w:bottom w:val="nil"/>
              <w:right w:val="nil"/>
            </w:tcBorders>
          </w:tcPr>
          <w:p w14:paraId="482C95C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17A528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CBDB6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verplichte</w:t>
            </w:r>
            <w:r w:rsidR="006945D7" w:rsidRPr="00BE58B1">
              <w:rPr>
                <w:rFonts w:ascii="Calibri" w:hAnsi="Calibri" w:cs="Calibri"/>
                <w:color w:val="0F0F0F"/>
                <w:sz w:val="22"/>
                <w:szCs w:val="22"/>
                <w:lang w:eastAsia="en-US"/>
              </w:rPr>
              <w:fldChar w:fldCharType="end"/>
            </w:r>
          </w:p>
          <w:p w14:paraId="1513019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EIGENSCHAP</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531015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EIGENSCHAPpen die verplicht een waarde moeten hebben gekregen, voordat een STATUS van dit STATUSTYPE kan worden gezet.</w:t>
            </w:r>
            <w:r w:rsidRPr="00BE58B1">
              <w:rPr>
                <w:rFonts w:ascii="Arial" w:hAnsi="Arial" w:cs="Arial"/>
                <w:szCs w:val="20"/>
                <w:lang w:val="en-AU" w:eastAsia="en-US"/>
              </w:rPr>
              <w:fldChar w:fldCharType="end"/>
            </w:r>
          </w:p>
        </w:tc>
      </w:tr>
      <w:tr w:rsidR="00BE58B1" w:rsidRPr="00BE58B1" w14:paraId="650FACC6" w14:textId="77777777" w:rsidTr="00874C97">
        <w:trPr>
          <w:trHeight w:hRule="exact" w:val="128"/>
        </w:trPr>
        <w:tc>
          <w:tcPr>
            <w:tcW w:w="450" w:type="dxa"/>
            <w:tcBorders>
              <w:top w:val="nil"/>
              <w:left w:val="nil"/>
              <w:bottom w:val="nil"/>
              <w:right w:val="nil"/>
            </w:tcBorders>
          </w:tcPr>
          <w:p w14:paraId="71284CD6"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218B2D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890C6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9D9384B" w14:textId="77777777" w:rsidTr="00874C97">
        <w:tc>
          <w:tcPr>
            <w:tcW w:w="450" w:type="dxa"/>
            <w:tcBorders>
              <w:top w:val="nil"/>
              <w:left w:val="nil"/>
              <w:bottom w:val="nil"/>
              <w:right w:val="nil"/>
            </w:tcBorders>
          </w:tcPr>
          <w:p w14:paraId="25640EA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A931DFF" w14:textId="41BE3DD6" w:rsidR="00BE58B1" w:rsidRPr="00BE58B1" w:rsidDel="00DD2432" w:rsidRDefault="006945D7" w:rsidP="00BE58B1">
            <w:pPr>
              <w:widowControl w:val="0"/>
              <w:autoSpaceDE w:val="0"/>
              <w:autoSpaceDN w:val="0"/>
              <w:adjustRightInd w:val="0"/>
              <w:spacing w:line="240" w:lineRule="auto"/>
              <w:contextualSpacing w:val="0"/>
              <w:rPr>
                <w:del w:id="75" w:author="Arjan Kloosterboer" w:date="2017-08-12T00:05:00Z"/>
                <w:rFonts w:ascii="Calibri" w:hAnsi="Calibri" w:cs="Calibri"/>
                <w:color w:val="0F0F0F"/>
                <w:sz w:val="22"/>
                <w:szCs w:val="22"/>
                <w:lang w:eastAsia="en-US"/>
              </w:rPr>
            </w:pPr>
            <w:del w:id="76" w:author="Arjan Kloosterboer" w:date="2017-08-12T00:05:00Z">
              <w:r w:rsidRPr="00BE58B1" w:rsidDel="00DD2432">
                <w:rPr>
                  <w:rFonts w:ascii="Arial" w:hAnsi="Arial" w:cs="Arial"/>
                  <w:szCs w:val="20"/>
                  <w:lang w:val="en-AU" w:eastAsia="en-US"/>
                </w:rPr>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Element.Name</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RESULTAATTYPE</w:delText>
              </w:r>
              <w:r w:rsidRPr="00BE58B1" w:rsidDel="00DD2432">
                <w:rPr>
                  <w:rFonts w:ascii="Arial" w:hAnsi="Arial" w:cs="Arial"/>
                  <w:szCs w:val="20"/>
                  <w:lang w:val="en-AU"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ConnSource.Cardinality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p w14:paraId="48F286BE" w14:textId="7DEB634A" w:rsidR="00BE58B1" w:rsidRPr="00BE58B1" w:rsidDel="00DD2432" w:rsidRDefault="00BE58B1" w:rsidP="00BE58B1">
            <w:pPr>
              <w:widowControl w:val="0"/>
              <w:autoSpaceDE w:val="0"/>
              <w:autoSpaceDN w:val="0"/>
              <w:adjustRightInd w:val="0"/>
              <w:spacing w:line="240" w:lineRule="auto"/>
              <w:contextualSpacing w:val="0"/>
              <w:rPr>
                <w:del w:id="77" w:author="Arjan Kloosterboer" w:date="2017-08-12T00:05:00Z"/>
                <w:rFonts w:ascii="Calibri" w:hAnsi="Calibri" w:cs="Calibri"/>
                <w:color w:val="0F0F0F"/>
                <w:sz w:val="22"/>
                <w:szCs w:val="22"/>
                <w:lang w:eastAsia="en-US"/>
              </w:rPr>
            </w:pPr>
            <w:del w:id="78" w:author="Arjan Kloosterboer" w:date="2017-08-12T00:05:00Z">
              <w:r w:rsidRPr="00BE58B1" w:rsidDel="00DD2432">
                <w:rPr>
                  <w:rFonts w:ascii="Calibri" w:hAnsi="Calibri" w:cs="Calibri"/>
                  <w:color w:val="0F0F0F"/>
                  <w:sz w:val="22"/>
                  <w:szCs w:val="22"/>
                  <w:lang w:eastAsia="en-US"/>
                </w:rPr>
                <w:delText xml:space="preserve">  </w:delText>
              </w:r>
              <w:r w:rsidR="006945D7" w:rsidRPr="00BE58B1" w:rsidDel="00DD2432">
                <w:rPr>
                  <w:rFonts w:ascii="Calibri" w:hAnsi="Calibri" w:cs="Calibri"/>
                  <w:color w:val="0F0F0F"/>
                  <w:sz w:val="22"/>
                  <w:szCs w:val="22"/>
                  <w:lang w:eastAsia="en-US"/>
                </w:rPr>
                <w:fldChar w:fldCharType="begin" w:fldLock="1"/>
              </w:r>
              <w:r w:rsidRPr="00BE58B1" w:rsidDel="00DD2432">
                <w:rPr>
                  <w:rFonts w:ascii="Calibri" w:hAnsi="Calibri" w:cs="Calibri"/>
                  <w:color w:val="0F0F0F"/>
                  <w:sz w:val="22"/>
                  <w:szCs w:val="22"/>
                  <w:lang w:eastAsia="en-US"/>
                </w:rPr>
                <w:delInstrText>MERGEFIELD Connector.Name</w:delInstrText>
              </w:r>
              <w:r w:rsidR="006945D7" w:rsidRPr="00BE58B1" w:rsidDel="00DD2432">
                <w:rPr>
                  <w:rFonts w:ascii="Calibri" w:hAnsi="Calibri" w:cs="Calibri"/>
                  <w:color w:val="0F0F0F"/>
                  <w:sz w:val="22"/>
                  <w:szCs w:val="22"/>
                  <w:lang w:eastAsia="en-US"/>
                </w:rPr>
                <w:fldChar w:fldCharType="separate"/>
              </w:r>
              <w:r w:rsidRPr="00BE58B1" w:rsidDel="00DD2432">
                <w:rPr>
                  <w:rFonts w:ascii="Calibri" w:hAnsi="Calibri" w:cs="Calibri"/>
                  <w:color w:val="0F0F0F"/>
                  <w:sz w:val="22"/>
                  <w:szCs w:val="22"/>
                  <w:lang w:eastAsia="en-US"/>
                </w:rPr>
                <w:delText>heeft voor Brondatum archiefprocedure relevante</w:delText>
              </w:r>
              <w:r w:rsidR="006945D7" w:rsidRPr="00BE58B1" w:rsidDel="00DD2432">
                <w:rPr>
                  <w:rFonts w:ascii="Calibri" w:hAnsi="Calibri" w:cs="Calibri"/>
                  <w:color w:val="0F0F0F"/>
                  <w:sz w:val="22"/>
                  <w:szCs w:val="22"/>
                  <w:lang w:eastAsia="en-US"/>
                </w:rPr>
                <w:fldChar w:fldCharType="end"/>
              </w:r>
            </w:del>
          </w:p>
          <w:p w14:paraId="1B280F54" w14:textId="5132344B"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79" w:author="Arjan Kloosterboer" w:date="2017-08-12T00:05:00Z">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Element.Name</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EIGENSCHAP</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ConnTarget.Cardinality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0..1</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6AE0B6FF" w14:textId="24BF1C95"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80" w:author="Arjan Kloosterboer" w:date="2017-08-12T00:05:00Z">
              <w:r w:rsidRPr="00BE58B1" w:rsidDel="00DD2432">
                <w:rPr>
                  <w:rFonts w:ascii="Arial" w:hAnsi="Arial" w:cs="Arial"/>
                  <w:szCs w:val="20"/>
                  <w:lang w:val="en-AU" w:eastAsia="en-US"/>
                </w:rPr>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Connector.Notes</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De EIGENSCHAP die bepalend is voor het moment waarop de Archiefactietermijn start voor een ZAAK met een resultaat van dit RESULTAATTYPE.</w:delText>
              </w:r>
              <w:r w:rsidRPr="00BE58B1" w:rsidDel="00DD2432">
                <w:rPr>
                  <w:rFonts w:ascii="Arial" w:hAnsi="Arial" w:cs="Arial"/>
                  <w:szCs w:val="20"/>
                  <w:lang w:val="en-AU" w:eastAsia="en-US"/>
                </w:rPr>
                <w:fldChar w:fldCharType="end"/>
              </w:r>
            </w:del>
          </w:p>
        </w:tc>
      </w:tr>
      <w:tr w:rsidR="00BE58B1" w:rsidRPr="00BE58B1" w14:paraId="337D2C0B" w14:textId="77777777" w:rsidTr="00874C97">
        <w:trPr>
          <w:trHeight w:hRule="exact" w:val="128"/>
        </w:trPr>
        <w:tc>
          <w:tcPr>
            <w:tcW w:w="450" w:type="dxa"/>
            <w:tcBorders>
              <w:top w:val="nil"/>
              <w:left w:val="nil"/>
              <w:bottom w:val="nil"/>
              <w:right w:val="nil"/>
            </w:tcBorders>
          </w:tcPr>
          <w:p w14:paraId="2D515F3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BE0C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6E2525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3434DA1" w14:textId="77777777" w:rsidTr="00874C97">
        <w:tc>
          <w:tcPr>
            <w:tcW w:w="450" w:type="dxa"/>
            <w:tcBorders>
              <w:top w:val="nil"/>
              <w:left w:val="nil"/>
              <w:bottom w:val="nil"/>
              <w:right w:val="nil"/>
            </w:tcBorders>
          </w:tcPr>
          <w:p w14:paraId="640F7F6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988C3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EIGENSCHAP</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1447A0A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1AEAE0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FB3E41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de ZAAKen waarvoor deze EIGENSCHAP van belang is.</w:t>
            </w:r>
            <w:r w:rsidRPr="00BE58B1">
              <w:rPr>
                <w:rFonts w:ascii="Arial" w:hAnsi="Arial" w:cs="Arial"/>
                <w:szCs w:val="20"/>
                <w:lang w:val="en-AU" w:eastAsia="en-US"/>
              </w:rPr>
              <w:fldChar w:fldCharType="end"/>
            </w:r>
          </w:p>
        </w:tc>
      </w:tr>
      <w:tr w:rsidR="00BE58B1" w:rsidRPr="00BE58B1" w14:paraId="3B667CC0" w14:textId="77777777" w:rsidTr="00874C97">
        <w:trPr>
          <w:trHeight w:hRule="exact" w:val="128"/>
        </w:trPr>
        <w:tc>
          <w:tcPr>
            <w:tcW w:w="450" w:type="dxa"/>
            <w:tcBorders>
              <w:top w:val="nil"/>
              <w:left w:val="nil"/>
              <w:bottom w:val="nil"/>
              <w:right w:val="nil"/>
            </w:tcBorders>
          </w:tcPr>
          <w:p w14:paraId="7806078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A5CCC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5182C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5CCA1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68812CE8" w14:textId="77777777" w:rsidTr="00874C97">
        <w:tc>
          <w:tcPr>
            <w:tcW w:w="9360" w:type="dxa"/>
            <w:tcBorders>
              <w:top w:val="nil"/>
              <w:left w:val="nil"/>
              <w:bottom w:val="nil"/>
              <w:right w:val="nil"/>
            </w:tcBorders>
          </w:tcPr>
          <w:p w14:paraId="766FA21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33A9CF6E"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standaard kenmerken van een zaak worden bedoeld de attributen die in het RGBZ gespecificeerd zijn bij ZAAK en bij de andere daarin opgenomen objecttypen. Deze kenmerken zijn generiek d.w.z. van toepassing op elke zaak, ongeacht het zaaktype. Niet voor elke zaak van elk zaaktype is dit voldoende informatie voor de behandeling van de zaak, de besturing daarvan en om daarover informatie uit te kunnen wisselen. Zo is voor het behandelen van een aanvraag voor een kapvergunning informatie nodig over de locatie, het type en de diameter van de te kappen boom. Het RGBZ bevat reeds de locatie-kenmerken. Boomtype en Stamdiameter zijn gegevens die specifiek zijn voor zaken van dit zaaktype, de zaaktypespecifieke eigenschappen. Een ander voorbeeld is de evenementdatum bij de behandeling van een aanvraag voor een evenementenvergunning. </w:t>
            </w:r>
          </w:p>
          <w:p w14:paraId="148773AC"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het specificeren van eigenschappen wordt ten eerste beoogd duidelijkheid te geven over de voor een zaaktype relevante eigenschappen en wordt ten tweede beoogd die eigenschappen zodanig te specificeren dat waarden van deze eigenschappen in StUF-ZKN-berichten uitgewisseld kunnen worden.  </w:t>
            </w:r>
          </w:p>
          <w:p w14:paraId="2B6D569E"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de attributen van het objecttype EIGENSCHAP wordt een zaaktypespecifieke eigenschap gespecificeerd. De attributen Eigenschapnaam en Definitie duiden de eigenschap. De eigenschap wordt gegevenstechnisch gespecificeerd met één van twee groepen attributen: </w:t>
            </w:r>
          </w:p>
          <w:p w14:paraId="1CA0A9AB"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a) Groep, Formaat, Lengte, Kardinaliteit en Waardenverzameling. Het attribuut ‘Groep’ maakt het mogelijk om eigenschappen te groeperen naar een object of een groepattribuut en, met een StUF-ZKN-bericht, de waarden van de bij een groep behorende eigenschappen voor meerdere objecten uit te wisselen (bijvoorbeeld een ‘kapvergunning’ voor meerdere bomen die ieder apart geduid worden). </w:t>
            </w:r>
          </w:p>
          <w:p w14:paraId="5A99B66C"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b) Objecttype, Informatiemodel, Namespace, Schemalocatie, X-path element en Entiteittype. Deze specificeren een eigenschap door te refereren naar een berichtenmodel en, bij voorkeur ook, een informatiemodel. De eigenschap wordt aldus ontleend aan een XML-schema (als onderdeel van een berichtenmodel) dat reeds bestaat of specifiek voor het zaaktype (of de zaaktypecatalogus) is opgesteld. Voor een goed begrip van de eigenschap is het dringend gewenst dat deze semantisch gespecificeerd is in een informatiemodel met het oog op </w:t>
            </w:r>
            <w:r w:rsidRPr="00BE58B1">
              <w:rPr>
                <w:rFonts w:ascii="Calibri" w:hAnsi="Calibri" w:cs="Calibri"/>
                <w:color w:val="0F0F0F"/>
                <w:sz w:val="22"/>
                <w:szCs w:val="22"/>
                <w:lang w:eastAsia="en-US"/>
              </w:rPr>
              <w:lastRenderedPageBreak/>
              <w:t>eenduidig te interpreteren uitwisseling van waarden van de eigenschap.  Het betreft het informatiemodel dat opgesteld is voor het domein waarvoor de zaaktypen gespecificeerd worden en op basis waarvan het XML-schema is vervaardigd.</w:t>
            </w:r>
          </w:p>
          <w:p w14:paraId="55F83B01"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p w14:paraId="2EFC732D"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De specificatie ad. a ondersteunt de mogelijkheid om waarden van deze eigenschappen, bij een specifieke zaak, uit te wisselen tussen applicaties ten behoeve van gebruik van deze gegevens door de gebruikers van deze applicaties. De gebruikers kunnen deze gegevens interpreteren, de uitwisselende applicaties kennen deze gegevens, zonder voorafgaande afspraken, niet zodanig dat zij daar betrouwbaar bewerkingen op kunnen baseren anders dan tonen en eventueel wijzigen en opslaan.</w:t>
            </w:r>
          </w:p>
          <w:p w14:paraId="25DB48B6"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De specificatie ad. b ondersteunt de mogelijkheid om waarden van deze eigenschappen, bij een specifieke zaak, uit te wisselen tussen applicaties die deze gegevens (willen) kennen teneinde daarop betrouwbaar bewerkingen te doen of te baseren (bijvoorbeeld uit de diameter, type en plaats van de boom afleiden of de vergunning verleend kan worden of niet).</w:t>
            </w:r>
          </w:p>
        </w:tc>
      </w:tr>
    </w:tbl>
    <w:p w14:paraId="3EA4A25D" w14:textId="77777777" w:rsidR="00405EF6" w:rsidRDefault="00405EF6" w:rsidP="00405EF6">
      <w:pPr>
        <w:pStyle w:val="Kop2"/>
        <w:numPr>
          <w:ilvl w:val="0"/>
          <w:numId w:val="0"/>
        </w:numPr>
        <w:ind w:left="851" w:hanging="851"/>
      </w:pPr>
      <w:bookmarkStart w:id="81" w:name="BKM_1AE23E50_46ED_4233_9A7C_D8410FA0E8CD"/>
      <w:bookmarkEnd w:id="81"/>
    </w:p>
    <w:p w14:paraId="4CF59AB5"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82" w:name="_Toc517127124"/>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INFORMATIEOBJECTTYPE</w:t>
      </w:r>
      <w:bookmarkEnd w:id="82"/>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13352599" w14:textId="77777777" w:rsidTr="00CB3D80">
        <w:trPr>
          <w:trHeight w:val="271"/>
        </w:trPr>
        <w:tc>
          <w:tcPr>
            <w:tcW w:w="2340" w:type="dxa"/>
            <w:gridSpan w:val="2"/>
            <w:tcBorders>
              <w:top w:val="nil"/>
              <w:left w:val="nil"/>
              <w:bottom w:val="nil"/>
              <w:right w:val="nil"/>
            </w:tcBorders>
          </w:tcPr>
          <w:p w14:paraId="053CF23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0E23EC8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INFORMATIEOBJECTTYPE</w:t>
            </w:r>
            <w:r w:rsidRPr="00BE58B1">
              <w:rPr>
                <w:rFonts w:ascii="Arial" w:hAnsi="Arial" w:cs="Arial"/>
                <w:szCs w:val="20"/>
                <w:lang w:val="en-AU" w:eastAsia="en-US"/>
              </w:rPr>
              <w:fldChar w:fldCharType="end"/>
            </w:r>
          </w:p>
        </w:tc>
      </w:tr>
      <w:tr w:rsidR="00BE58B1" w:rsidRPr="00BE58B1" w14:paraId="103CB091" w14:textId="77777777" w:rsidTr="00CB3D80">
        <w:trPr>
          <w:trHeight w:hRule="exact" w:val="128"/>
        </w:trPr>
        <w:tc>
          <w:tcPr>
            <w:tcW w:w="2340" w:type="dxa"/>
            <w:gridSpan w:val="2"/>
            <w:tcBorders>
              <w:top w:val="nil"/>
              <w:left w:val="nil"/>
              <w:bottom w:val="nil"/>
              <w:right w:val="nil"/>
            </w:tcBorders>
          </w:tcPr>
          <w:p w14:paraId="78F027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024D64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3367D6E" w14:textId="77777777" w:rsidTr="00CB3D80">
        <w:tc>
          <w:tcPr>
            <w:tcW w:w="2340" w:type="dxa"/>
            <w:gridSpan w:val="2"/>
            <w:tcBorders>
              <w:top w:val="nil"/>
              <w:left w:val="nil"/>
              <w:bottom w:val="nil"/>
              <w:right w:val="nil"/>
            </w:tcBorders>
          </w:tcPr>
          <w:p w14:paraId="034E778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44D43F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DCT</w:t>
            </w:r>
            <w:r w:rsidRPr="00BE58B1">
              <w:rPr>
                <w:rFonts w:ascii="Arial" w:hAnsi="Arial" w:cs="Arial"/>
                <w:szCs w:val="20"/>
                <w:lang w:val="en-AU" w:eastAsia="en-US"/>
              </w:rPr>
              <w:fldChar w:fldCharType="end"/>
            </w:r>
          </w:p>
        </w:tc>
      </w:tr>
      <w:tr w:rsidR="00BE58B1" w:rsidRPr="00BE58B1" w14:paraId="6BB1C2DE" w14:textId="77777777" w:rsidTr="00CB3D80">
        <w:trPr>
          <w:trHeight w:hRule="exact" w:val="128"/>
        </w:trPr>
        <w:tc>
          <w:tcPr>
            <w:tcW w:w="2340" w:type="dxa"/>
            <w:gridSpan w:val="2"/>
            <w:tcBorders>
              <w:top w:val="nil"/>
              <w:left w:val="nil"/>
              <w:bottom w:val="nil"/>
              <w:right w:val="nil"/>
            </w:tcBorders>
          </w:tcPr>
          <w:p w14:paraId="6C76D6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60367C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AFF0FBE" w14:textId="77777777" w:rsidTr="00CB3D80">
        <w:tc>
          <w:tcPr>
            <w:tcW w:w="2340" w:type="dxa"/>
            <w:gridSpan w:val="2"/>
            <w:tcBorders>
              <w:top w:val="nil"/>
              <w:left w:val="nil"/>
              <w:bottom w:val="nil"/>
              <w:right w:val="nil"/>
            </w:tcBorders>
          </w:tcPr>
          <w:p w14:paraId="1D8D9C9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5CBDDE1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2A0DB31" w14:textId="77777777" w:rsidTr="00CB3D80">
        <w:trPr>
          <w:trHeight w:hRule="exact" w:val="128"/>
        </w:trPr>
        <w:tc>
          <w:tcPr>
            <w:tcW w:w="2340" w:type="dxa"/>
            <w:gridSpan w:val="2"/>
            <w:tcBorders>
              <w:top w:val="nil"/>
              <w:left w:val="nil"/>
              <w:bottom w:val="nil"/>
              <w:right w:val="nil"/>
            </w:tcBorders>
          </w:tcPr>
          <w:p w14:paraId="260BECF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28EFD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BEBB321" w14:textId="77777777" w:rsidTr="00CB3D80">
        <w:trPr>
          <w:trHeight w:val="230"/>
        </w:trPr>
        <w:tc>
          <w:tcPr>
            <w:tcW w:w="2340" w:type="dxa"/>
            <w:gridSpan w:val="2"/>
            <w:tcBorders>
              <w:top w:val="nil"/>
              <w:left w:val="nil"/>
              <w:bottom w:val="nil"/>
              <w:right w:val="nil"/>
            </w:tcBorders>
          </w:tcPr>
          <w:p w14:paraId="6005B4A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55F039F1" w14:textId="77777777" w:rsidR="00BE58B1" w:rsidRPr="00BE58B1" w:rsidRDefault="006945D7" w:rsidP="00F55EAD">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Aanduiding van de aard van INFORMATIEOBJECT</w:t>
            </w:r>
            <w:r w:rsidR="00F55EAD">
              <w:rPr>
                <w:rFonts w:ascii="Calibri" w:hAnsi="Calibri" w:cs="Calibri"/>
                <w:color w:val="0F0F0F"/>
                <w:sz w:val="22"/>
                <w:szCs w:val="22"/>
                <w:lang w:eastAsia="en-US"/>
              </w:rPr>
              <w:t>e</w:t>
            </w:r>
            <w:r w:rsidR="00BE58B1" w:rsidRPr="00BE58B1">
              <w:rPr>
                <w:rFonts w:ascii="Calibri" w:hAnsi="Calibri" w:cs="Calibri"/>
                <w:color w:val="0F0F0F"/>
                <w:sz w:val="22"/>
                <w:szCs w:val="22"/>
                <w:lang w:eastAsia="en-US"/>
              </w:rPr>
              <w:t>n zoals gehanteerd door de zaakbehandelende organisatie.</w:t>
            </w:r>
            <w:r w:rsidRPr="00BE58B1">
              <w:rPr>
                <w:rFonts w:ascii="Arial" w:hAnsi="Arial" w:cs="Arial"/>
                <w:szCs w:val="20"/>
                <w:lang w:val="en-AU" w:eastAsia="en-US"/>
              </w:rPr>
              <w:fldChar w:fldCharType="end"/>
            </w:r>
          </w:p>
        </w:tc>
      </w:tr>
      <w:tr w:rsidR="00BE58B1" w:rsidRPr="00BE58B1" w14:paraId="4FB5EBCD" w14:textId="77777777" w:rsidTr="00CB3D80">
        <w:trPr>
          <w:trHeight w:hRule="exact" w:val="68"/>
        </w:trPr>
        <w:tc>
          <w:tcPr>
            <w:tcW w:w="2340" w:type="dxa"/>
            <w:gridSpan w:val="2"/>
            <w:tcBorders>
              <w:top w:val="nil"/>
              <w:left w:val="nil"/>
              <w:bottom w:val="nil"/>
              <w:right w:val="nil"/>
            </w:tcBorders>
          </w:tcPr>
          <w:p w14:paraId="1C43FE5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781F5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3B47FB2" w14:textId="77777777" w:rsidTr="00CB3D80">
        <w:trPr>
          <w:trHeight w:val="271"/>
        </w:trPr>
        <w:tc>
          <w:tcPr>
            <w:tcW w:w="2340" w:type="dxa"/>
            <w:gridSpan w:val="2"/>
            <w:tcBorders>
              <w:top w:val="nil"/>
              <w:left w:val="nil"/>
              <w:bottom w:val="nil"/>
              <w:right w:val="nil"/>
            </w:tcBorders>
          </w:tcPr>
          <w:p w14:paraId="1123FF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2D1542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41EB4A1B" w14:textId="77777777" w:rsidTr="00CB3D80">
        <w:trPr>
          <w:trHeight w:hRule="exact" w:val="128"/>
        </w:trPr>
        <w:tc>
          <w:tcPr>
            <w:tcW w:w="2340" w:type="dxa"/>
            <w:gridSpan w:val="2"/>
            <w:tcBorders>
              <w:top w:val="nil"/>
              <w:left w:val="nil"/>
              <w:bottom w:val="nil"/>
              <w:right w:val="nil"/>
            </w:tcBorders>
          </w:tcPr>
          <w:p w14:paraId="5E93991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F6507D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3BD60EB" w14:textId="77777777" w:rsidTr="00CB3D80">
        <w:tc>
          <w:tcPr>
            <w:tcW w:w="2340" w:type="dxa"/>
            <w:gridSpan w:val="2"/>
            <w:tcBorders>
              <w:top w:val="nil"/>
              <w:left w:val="nil"/>
              <w:bottom w:val="nil"/>
              <w:right w:val="nil"/>
            </w:tcBorders>
          </w:tcPr>
          <w:p w14:paraId="7A86B6B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D1C5A3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354DA0E8" w14:textId="77777777" w:rsidTr="00CB3D80">
        <w:trPr>
          <w:trHeight w:hRule="exact" w:val="128"/>
        </w:trPr>
        <w:tc>
          <w:tcPr>
            <w:tcW w:w="2340" w:type="dxa"/>
            <w:gridSpan w:val="2"/>
            <w:tcBorders>
              <w:top w:val="nil"/>
              <w:left w:val="nil"/>
              <w:bottom w:val="nil"/>
              <w:right w:val="nil"/>
            </w:tcBorders>
          </w:tcPr>
          <w:p w14:paraId="733C040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072F5D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941D5CB" w14:textId="77777777" w:rsidTr="00CB3D80">
        <w:tc>
          <w:tcPr>
            <w:tcW w:w="2340" w:type="dxa"/>
            <w:gridSpan w:val="2"/>
            <w:tcBorders>
              <w:top w:val="nil"/>
              <w:left w:val="nil"/>
              <w:bottom w:val="nil"/>
              <w:right w:val="nil"/>
            </w:tcBorders>
          </w:tcPr>
          <w:p w14:paraId="7E22A46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120A89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Unieke aanduiding van CATALOGUS in combinatie met Informatieobjecttype-omschrijving.</w:t>
            </w:r>
          </w:p>
        </w:tc>
      </w:tr>
      <w:tr w:rsidR="00BE58B1" w:rsidRPr="00BE58B1" w14:paraId="417F66FF" w14:textId="77777777" w:rsidTr="00CB3D80">
        <w:trPr>
          <w:trHeight w:hRule="exact" w:val="128"/>
        </w:trPr>
        <w:tc>
          <w:tcPr>
            <w:tcW w:w="2340" w:type="dxa"/>
            <w:gridSpan w:val="2"/>
            <w:tcBorders>
              <w:top w:val="nil"/>
              <w:left w:val="nil"/>
              <w:bottom w:val="nil"/>
              <w:right w:val="nil"/>
            </w:tcBorders>
          </w:tcPr>
          <w:p w14:paraId="2DB394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D55D95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42B2596B" w14:textId="77777777" w:rsidTr="00CB3D80">
        <w:tc>
          <w:tcPr>
            <w:tcW w:w="2340" w:type="dxa"/>
            <w:gridSpan w:val="2"/>
            <w:tcBorders>
              <w:top w:val="nil"/>
              <w:left w:val="nil"/>
              <w:bottom w:val="nil"/>
              <w:right w:val="nil"/>
            </w:tcBorders>
          </w:tcPr>
          <w:p w14:paraId="4F9F2B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285AE9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546C37B" w14:textId="77777777" w:rsidTr="00CB3D80">
        <w:trPr>
          <w:trHeight w:hRule="exact" w:val="128"/>
        </w:trPr>
        <w:tc>
          <w:tcPr>
            <w:tcW w:w="2340" w:type="dxa"/>
            <w:gridSpan w:val="2"/>
            <w:tcBorders>
              <w:top w:val="nil"/>
              <w:left w:val="nil"/>
              <w:bottom w:val="nil"/>
              <w:right w:val="nil"/>
            </w:tcBorders>
          </w:tcPr>
          <w:p w14:paraId="4F1D47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53573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3FD90D4" w14:textId="77777777" w:rsidTr="00CB3D80">
        <w:trPr>
          <w:trHeight w:hRule="exact" w:val="256"/>
        </w:trPr>
        <w:tc>
          <w:tcPr>
            <w:tcW w:w="2340" w:type="dxa"/>
            <w:gridSpan w:val="2"/>
            <w:tcBorders>
              <w:top w:val="nil"/>
              <w:left w:val="nil"/>
              <w:bottom w:val="nil"/>
              <w:right w:val="nil"/>
            </w:tcBorders>
          </w:tcPr>
          <w:p w14:paraId="66C63D5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5E2C35E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betreft dit de waarborgen voor de juistheid van de in de registratie opgenomen objecten van het desbetreffende type.</w:t>
            </w:r>
          </w:p>
          <w:p w14:paraId="611BDB9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p w14:paraId="04C339E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Deze beschrijving wordt dan ook alleen gegeven indien het een door KING toegevoegd objecttype betreft.</w:t>
            </w:r>
          </w:p>
          <w:p w14:paraId="5091C9F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B40EB3C" w14:textId="77777777" w:rsidTr="00CB3D80">
        <w:trPr>
          <w:trHeight w:hRule="exact" w:val="256"/>
        </w:trPr>
        <w:tc>
          <w:tcPr>
            <w:tcW w:w="2340" w:type="dxa"/>
            <w:gridSpan w:val="2"/>
            <w:tcBorders>
              <w:top w:val="nil"/>
              <w:left w:val="nil"/>
              <w:bottom w:val="nil"/>
              <w:right w:val="nil"/>
            </w:tcBorders>
          </w:tcPr>
          <w:p w14:paraId="31A9B9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749F4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C1FDFFD" w14:textId="77777777" w:rsidTr="00CB3D80">
        <w:tc>
          <w:tcPr>
            <w:tcW w:w="2340" w:type="dxa"/>
            <w:gridSpan w:val="2"/>
            <w:tcBorders>
              <w:top w:val="nil"/>
              <w:left w:val="nil"/>
              <w:bottom w:val="nil"/>
              <w:right w:val="nil"/>
            </w:tcBorders>
          </w:tcPr>
          <w:p w14:paraId="148D2E5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0736CB3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2176217F" w14:textId="77777777" w:rsidTr="00CB3D80">
        <w:tc>
          <w:tcPr>
            <w:tcW w:w="450" w:type="dxa"/>
            <w:tcBorders>
              <w:top w:val="nil"/>
              <w:left w:val="nil"/>
              <w:bottom w:val="nil"/>
              <w:right w:val="nil"/>
            </w:tcBorders>
          </w:tcPr>
          <w:p w14:paraId="4DE0DE4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83" w:name="BKM_C6DE1190_3AAF_4ae4_9AF7_EC430E1A503B"/>
          </w:p>
        </w:tc>
        <w:tc>
          <w:tcPr>
            <w:tcW w:w="2790" w:type="dxa"/>
            <w:gridSpan w:val="2"/>
            <w:tcBorders>
              <w:top w:val="nil"/>
              <w:left w:val="nil"/>
              <w:bottom w:val="nil"/>
              <w:right w:val="nil"/>
            </w:tcBorders>
          </w:tcPr>
          <w:p w14:paraId="46BC1C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9AA3B4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2B17D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7E15FB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C57056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83"/>
      <w:tr w:rsidR="00CB3D80" w:rsidRPr="00BE58B1" w14:paraId="3CF84365" w14:textId="77777777" w:rsidTr="00CB3D80">
        <w:tc>
          <w:tcPr>
            <w:tcW w:w="450" w:type="dxa"/>
            <w:tcBorders>
              <w:top w:val="nil"/>
              <w:left w:val="nil"/>
              <w:bottom w:val="nil"/>
              <w:right w:val="nil"/>
            </w:tcBorders>
          </w:tcPr>
          <w:p w14:paraId="4BEFD503"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CB9FB1"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0BA2DB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Omschrijving van de aard van informatieobjecten van dit INFORMATIEOBJECTTYPE.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1783B8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C900AB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CB3D80" w:rsidRPr="00BE58B1" w14:paraId="4DFC992C" w14:textId="77777777" w:rsidTr="00CB3D80">
        <w:tc>
          <w:tcPr>
            <w:tcW w:w="450" w:type="dxa"/>
            <w:tcBorders>
              <w:top w:val="nil"/>
              <w:left w:val="nil"/>
              <w:bottom w:val="nil"/>
              <w:right w:val="nil"/>
            </w:tcBorders>
          </w:tcPr>
          <w:p w14:paraId="1B3E3F4D"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4" w:name="BKM_47386343_B2CD_4e31_8745_6645719B4C19"/>
          </w:p>
        </w:tc>
        <w:tc>
          <w:tcPr>
            <w:tcW w:w="2790" w:type="dxa"/>
            <w:gridSpan w:val="2"/>
            <w:tcBorders>
              <w:top w:val="nil"/>
              <w:left w:val="nil"/>
              <w:bottom w:val="nil"/>
              <w:right w:val="nil"/>
            </w:tcBorders>
          </w:tcPr>
          <w:p w14:paraId="3E0F3CF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9A3DC2C"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Algemeen gehanteerde omschrijving van het INFORMATIEOBJECTTYPE.</w:t>
            </w:r>
          </w:p>
        </w:tc>
        <w:tc>
          <w:tcPr>
            <w:tcW w:w="1080" w:type="dxa"/>
            <w:tcBorders>
              <w:top w:val="nil"/>
              <w:left w:val="nil"/>
              <w:bottom w:val="nil"/>
              <w:right w:val="nil"/>
            </w:tcBorders>
          </w:tcPr>
          <w:p w14:paraId="4E428682"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INFORMATIEOBJECTTYPE-OMSCHRIJVING GENERIEK</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92F131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84"/>
      </w:tr>
      <w:tr w:rsidR="00CB3D80" w:rsidRPr="00BE58B1" w14:paraId="03F69A7F" w14:textId="77777777" w:rsidTr="00CB3D80">
        <w:tc>
          <w:tcPr>
            <w:tcW w:w="450" w:type="dxa"/>
            <w:tcBorders>
              <w:top w:val="nil"/>
              <w:left w:val="nil"/>
              <w:bottom w:val="nil"/>
              <w:right w:val="nil"/>
            </w:tcBorders>
          </w:tcPr>
          <w:p w14:paraId="6E8D06D2"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5" w:name="BKM_06E29314_C5F7_417e_A1FC_C2E950962DCB"/>
          </w:p>
        </w:tc>
        <w:tc>
          <w:tcPr>
            <w:tcW w:w="2790" w:type="dxa"/>
            <w:gridSpan w:val="2"/>
            <w:tcBorders>
              <w:top w:val="nil"/>
              <w:left w:val="nil"/>
              <w:bottom w:val="nil"/>
              <w:right w:val="nil"/>
            </w:tcBorders>
          </w:tcPr>
          <w:p w14:paraId="334B9E53"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Informatieobjectcategorie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705AFB0"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Typering van de aard van informatieobjecten van dit INFORMATIEOBJECTTYPE.</w:t>
            </w:r>
          </w:p>
        </w:tc>
        <w:tc>
          <w:tcPr>
            <w:tcW w:w="1080" w:type="dxa"/>
            <w:tcBorders>
              <w:top w:val="nil"/>
              <w:left w:val="nil"/>
              <w:bottom w:val="nil"/>
              <w:right w:val="nil"/>
            </w:tcBorders>
          </w:tcPr>
          <w:p w14:paraId="3031F577"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7A299E5"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85"/>
      </w:tr>
      <w:tr w:rsidR="00CB3D80" w:rsidRPr="00BE58B1" w14:paraId="4F7E3BB8" w14:textId="77777777" w:rsidTr="00CB3D80">
        <w:tc>
          <w:tcPr>
            <w:tcW w:w="450" w:type="dxa"/>
            <w:tcBorders>
              <w:top w:val="nil"/>
              <w:left w:val="nil"/>
              <w:bottom w:val="nil"/>
              <w:right w:val="nil"/>
            </w:tcBorders>
          </w:tcPr>
          <w:p w14:paraId="2691A55F"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6" w:name="BKM_B43A60D4_23B9_4fd4_B6BA_E64B3A48D6F4"/>
          </w:p>
        </w:tc>
        <w:tc>
          <w:tcPr>
            <w:tcW w:w="2790" w:type="dxa"/>
            <w:gridSpan w:val="2"/>
            <w:tcBorders>
              <w:top w:val="nil"/>
              <w:left w:val="nil"/>
              <w:bottom w:val="nil"/>
              <w:right w:val="nil"/>
            </w:tcBorders>
          </w:tcPr>
          <w:p w14:paraId="3C81FFE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Informatieobjecttypetrefwoord</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244462B"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Trefwoord(en) waarmee informatieobjecten van het INFORMATIEOBJECTTYPE kunnen worden gekarakteriseerd.</w:t>
            </w:r>
          </w:p>
        </w:tc>
        <w:tc>
          <w:tcPr>
            <w:tcW w:w="1080" w:type="dxa"/>
            <w:tcBorders>
              <w:top w:val="nil"/>
              <w:left w:val="nil"/>
              <w:bottom w:val="nil"/>
              <w:right w:val="nil"/>
            </w:tcBorders>
          </w:tcPr>
          <w:p w14:paraId="7044D15C"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AN30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B20AC4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bookmarkEnd w:id="86"/>
      </w:tr>
      <w:tr w:rsidR="00CB3D80" w:rsidRPr="00BE58B1" w14:paraId="209C114D" w14:textId="77777777" w:rsidTr="00CB3D80">
        <w:tc>
          <w:tcPr>
            <w:tcW w:w="450" w:type="dxa"/>
            <w:tcBorders>
              <w:top w:val="nil"/>
              <w:left w:val="nil"/>
              <w:bottom w:val="nil"/>
              <w:right w:val="nil"/>
            </w:tcBorders>
          </w:tcPr>
          <w:p w14:paraId="38C5DB75"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7" w:name="BKM_994410C5_E5F3_471c_BF2A_0233D85BBA38"/>
          </w:p>
        </w:tc>
        <w:tc>
          <w:tcPr>
            <w:tcW w:w="2790" w:type="dxa"/>
            <w:gridSpan w:val="2"/>
            <w:tcBorders>
              <w:top w:val="nil"/>
              <w:left w:val="nil"/>
              <w:bottom w:val="nil"/>
              <w:right w:val="nil"/>
            </w:tcBorders>
          </w:tcPr>
          <w:p w14:paraId="1980FAA3"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Vertrouwelijkheidaanduiding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41BFE9C"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 xml:space="preserve">Aanduiding van de mate waarin </w:t>
            </w:r>
            <w:r w:rsidR="00CB3D80" w:rsidRPr="00BE58B1">
              <w:rPr>
                <w:rFonts w:ascii="Calibri" w:hAnsi="Calibri" w:cs="Calibri"/>
                <w:color w:val="0F0F0F"/>
                <w:sz w:val="22"/>
                <w:szCs w:val="22"/>
                <w:lang w:eastAsia="en-US"/>
              </w:rPr>
              <w:lastRenderedPageBreak/>
              <w:t>informatieobjecten van dit INFORMATIEOBJECTTYPE voor de openbaarheid bestemd zijn.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1034D6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lastRenderedPageBreak/>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6BD8B76"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87"/>
      </w:tr>
      <w:tr w:rsidR="00CB3D80" w:rsidRPr="00BE58B1" w14:paraId="68BBECB1" w14:textId="77777777" w:rsidTr="00CB3D80">
        <w:tc>
          <w:tcPr>
            <w:tcW w:w="450" w:type="dxa"/>
            <w:tcBorders>
              <w:top w:val="nil"/>
              <w:left w:val="nil"/>
              <w:bottom w:val="nil"/>
              <w:right w:val="nil"/>
            </w:tcBorders>
          </w:tcPr>
          <w:p w14:paraId="1E506BE0"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8" w:name="BKM_11C14576_A1DE_48f5_9C50_6786281F6A1A"/>
          </w:p>
        </w:tc>
        <w:tc>
          <w:tcPr>
            <w:tcW w:w="2790" w:type="dxa"/>
            <w:gridSpan w:val="2"/>
            <w:tcBorders>
              <w:top w:val="nil"/>
              <w:left w:val="nil"/>
              <w:bottom w:val="nil"/>
              <w:right w:val="nil"/>
            </w:tcBorders>
          </w:tcPr>
          <w:p w14:paraId="0E472CF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Model</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B95E417"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De URL naar het model / sjabloon dat wordt gebruikt voor de creatie van informatieobjecten van dit INFORMATIEOBJECTTYPE.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05C1BB3"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anyURL</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89F779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bookmarkEnd w:id="88"/>
      </w:tr>
      <w:tr w:rsidR="00CB3D80" w:rsidRPr="00BE58B1" w14:paraId="0CC15801" w14:textId="77777777" w:rsidTr="00CB3D80">
        <w:tc>
          <w:tcPr>
            <w:tcW w:w="450" w:type="dxa"/>
            <w:tcBorders>
              <w:top w:val="nil"/>
              <w:left w:val="nil"/>
              <w:bottom w:val="nil"/>
              <w:right w:val="nil"/>
            </w:tcBorders>
          </w:tcPr>
          <w:p w14:paraId="0C74206A"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89" w:name="BKM_31A7E2E6_73EA_4316_AA61_42173C60D584"/>
          </w:p>
        </w:tc>
        <w:tc>
          <w:tcPr>
            <w:tcW w:w="2790" w:type="dxa"/>
            <w:gridSpan w:val="2"/>
            <w:tcBorders>
              <w:top w:val="nil"/>
              <w:left w:val="nil"/>
              <w:bottom w:val="nil"/>
              <w:right w:val="nil"/>
            </w:tcBorders>
          </w:tcPr>
          <w:p w14:paraId="5E0C3B60"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64ECCE9"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Een eventuele toelichting op dit INFORMATIEOBJECTTYPE.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817C3DC"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2C1B81E" w14:textId="77777777" w:rsidR="00CB3D80"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89"/>
      </w:tr>
      <w:tr w:rsidR="00CB3D80" w:rsidRPr="00BE58B1" w14:paraId="0DF38EF4" w14:textId="77777777" w:rsidTr="00CB3D80">
        <w:tc>
          <w:tcPr>
            <w:tcW w:w="450" w:type="dxa"/>
            <w:tcBorders>
              <w:top w:val="nil"/>
              <w:left w:val="nil"/>
              <w:bottom w:val="nil"/>
              <w:right w:val="nil"/>
            </w:tcBorders>
          </w:tcPr>
          <w:p w14:paraId="7059D0A3"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0A5F8D9"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Datum begin geldigheid informatieobjecttype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A486B9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De datum waarop het INFORMATIEOBJECTTYPE is ontstaan.</w:t>
            </w:r>
          </w:p>
        </w:tc>
        <w:tc>
          <w:tcPr>
            <w:tcW w:w="1080" w:type="dxa"/>
            <w:tcBorders>
              <w:top w:val="nil"/>
              <w:left w:val="nil"/>
              <w:bottom w:val="nil"/>
              <w:right w:val="nil"/>
            </w:tcBorders>
          </w:tcPr>
          <w:p w14:paraId="0754094D"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DF57E1A"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CB3D80" w:rsidRPr="00BE58B1" w14:paraId="55483060" w14:textId="77777777" w:rsidTr="00CB3D80">
        <w:tc>
          <w:tcPr>
            <w:tcW w:w="450" w:type="dxa"/>
            <w:tcBorders>
              <w:top w:val="nil"/>
              <w:left w:val="nil"/>
              <w:bottom w:val="nil"/>
              <w:right w:val="nil"/>
            </w:tcBorders>
          </w:tcPr>
          <w:p w14:paraId="53BFE282" w14:textId="77777777" w:rsidR="00CB3D80" w:rsidRPr="00BE58B1" w:rsidRDefault="00CB3D80"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3617417"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Datum einde geldigheid informatieobjecttype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CAF482F"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eastAsia="en-US"/>
              </w:rPr>
              <w:instrText xml:space="preserve">MERGEFIELD </w:instrText>
            </w:r>
            <w:r w:rsidR="00CB3D80"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CB3D80" w:rsidRPr="00BE58B1">
              <w:rPr>
                <w:rFonts w:ascii="Calibri" w:hAnsi="Calibri" w:cs="Calibri"/>
                <w:color w:val="610E6A"/>
                <w:sz w:val="22"/>
                <w:szCs w:val="22"/>
                <w:lang w:eastAsia="en-US"/>
              </w:rPr>
              <w:t>De datum waarop het INFORMATIEOBJECTTYPE is opgeheven.</w:t>
            </w:r>
          </w:p>
        </w:tc>
        <w:tc>
          <w:tcPr>
            <w:tcW w:w="1080" w:type="dxa"/>
            <w:tcBorders>
              <w:top w:val="nil"/>
              <w:left w:val="nil"/>
              <w:bottom w:val="nil"/>
              <w:right w:val="nil"/>
            </w:tcBorders>
          </w:tcPr>
          <w:p w14:paraId="7B7104E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CB3D80"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9D5AC85" w14:textId="77777777" w:rsidR="00CB3D80"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CB3D80" w:rsidRPr="00BE58B1">
              <w:rPr>
                <w:rFonts w:ascii="Arial" w:hAnsi="Arial" w:cs="Arial"/>
                <w:szCs w:val="20"/>
                <w:lang w:val="en-AU" w:eastAsia="en-US"/>
              </w:rPr>
              <w:instrText xml:space="preserve">MERGEFIELD </w:instrText>
            </w:r>
            <w:r w:rsidR="00CB3D80"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CB3D80"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CB3D80"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CB3D80"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CB3D80"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4D74A65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1C1B1ADB" w14:textId="77777777" w:rsidTr="00874C97">
        <w:tc>
          <w:tcPr>
            <w:tcW w:w="9360" w:type="dxa"/>
            <w:gridSpan w:val="3"/>
            <w:tcBorders>
              <w:top w:val="nil"/>
              <w:left w:val="nil"/>
              <w:bottom w:val="nil"/>
              <w:right w:val="nil"/>
            </w:tcBorders>
          </w:tcPr>
          <w:p w14:paraId="0F1E652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741A66F3" w14:textId="77777777" w:rsidTr="00874C97">
        <w:tc>
          <w:tcPr>
            <w:tcW w:w="450" w:type="dxa"/>
            <w:tcBorders>
              <w:top w:val="nil"/>
              <w:left w:val="nil"/>
              <w:bottom w:val="nil"/>
              <w:right w:val="nil"/>
            </w:tcBorders>
          </w:tcPr>
          <w:p w14:paraId="56E1F1F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50B6EB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12A4076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9BBC8F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3CC532D9" w14:textId="77777777" w:rsidTr="00874C97">
        <w:tc>
          <w:tcPr>
            <w:tcW w:w="450" w:type="dxa"/>
            <w:tcBorders>
              <w:top w:val="nil"/>
              <w:left w:val="nil"/>
              <w:bottom w:val="nil"/>
              <w:right w:val="nil"/>
            </w:tcBorders>
          </w:tcPr>
          <w:p w14:paraId="33EC7EB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2C56DC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B11091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1797829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2A7A9C2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INFORMATIEOBJECTTYPEn die relevant kunnen zijn voor ZAAKen van dit ZAAKTYPE.</w:t>
            </w:r>
            <w:r w:rsidRPr="00BE58B1">
              <w:rPr>
                <w:rFonts w:ascii="Arial" w:hAnsi="Arial" w:cs="Arial"/>
                <w:szCs w:val="20"/>
                <w:lang w:val="en-AU" w:eastAsia="en-US"/>
              </w:rPr>
              <w:fldChar w:fldCharType="end"/>
            </w:r>
          </w:p>
        </w:tc>
      </w:tr>
      <w:tr w:rsidR="00BE58B1" w:rsidRPr="00BE58B1" w14:paraId="2DA727A9" w14:textId="77777777" w:rsidTr="00874C97">
        <w:trPr>
          <w:trHeight w:hRule="exact" w:val="128"/>
        </w:trPr>
        <w:tc>
          <w:tcPr>
            <w:tcW w:w="450" w:type="dxa"/>
            <w:tcBorders>
              <w:top w:val="nil"/>
              <w:left w:val="nil"/>
              <w:bottom w:val="nil"/>
              <w:right w:val="nil"/>
            </w:tcBorders>
          </w:tcPr>
          <w:p w14:paraId="743C8EE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42956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F6B2C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D2C4618" w14:textId="77777777" w:rsidTr="00874C97">
        <w:tc>
          <w:tcPr>
            <w:tcW w:w="450" w:type="dxa"/>
            <w:tcBorders>
              <w:top w:val="nil"/>
              <w:left w:val="nil"/>
              <w:bottom w:val="nil"/>
              <w:right w:val="nil"/>
            </w:tcBorders>
          </w:tcPr>
          <w:p w14:paraId="00A954A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B20CDA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INFORMATIEOBJECTTYPE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47F45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maakt deel uit van </w:t>
            </w:r>
            <w:r w:rsidR="006945D7" w:rsidRPr="00BE58B1">
              <w:rPr>
                <w:rFonts w:ascii="Calibri" w:hAnsi="Calibri" w:cs="Calibri"/>
                <w:color w:val="0F0F0F"/>
                <w:sz w:val="22"/>
                <w:szCs w:val="22"/>
                <w:lang w:eastAsia="en-US"/>
              </w:rPr>
              <w:fldChar w:fldCharType="end"/>
            </w:r>
          </w:p>
          <w:p w14:paraId="118FD6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562AA5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INFORMATIEOBJECTTYPE behoort.</w:t>
            </w:r>
            <w:r w:rsidRPr="00BE58B1">
              <w:rPr>
                <w:rFonts w:ascii="Arial" w:hAnsi="Arial" w:cs="Arial"/>
                <w:szCs w:val="20"/>
                <w:lang w:val="en-AU" w:eastAsia="en-US"/>
              </w:rPr>
              <w:fldChar w:fldCharType="end"/>
            </w:r>
          </w:p>
        </w:tc>
      </w:tr>
      <w:tr w:rsidR="00BE58B1" w:rsidRPr="00BE58B1" w14:paraId="2D200B18" w14:textId="77777777" w:rsidTr="00874C97">
        <w:trPr>
          <w:trHeight w:hRule="exact" w:val="128"/>
        </w:trPr>
        <w:tc>
          <w:tcPr>
            <w:tcW w:w="450" w:type="dxa"/>
            <w:tcBorders>
              <w:top w:val="nil"/>
              <w:left w:val="nil"/>
              <w:bottom w:val="nil"/>
              <w:right w:val="nil"/>
            </w:tcBorders>
          </w:tcPr>
          <w:p w14:paraId="6689EE1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80E83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0594E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02F605F" w14:textId="77777777" w:rsidTr="00874C97">
        <w:tc>
          <w:tcPr>
            <w:tcW w:w="450" w:type="dxa"/>
            <w:tcBorders>
              <w:top w:val="nil"/>
              <w:left w:val="nil"/>
              <w:bottom w:val="nil"/>
              <w:right w:val="nil"/>
            </w:tcBorders>
          </w:tcPr>
          <w:p w14:paraId="4156724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C6C0B5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BESLUITTYPE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47FB6C0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wordt vastgelegd in </w:t>
            </w:r>
            <w:r w:rsidR="006945D7" w:rsidRPr="00BE58B1">
              <w:rPr>
                <w:rFonts w:ascii="Calibri" w:hAnsi="Calibri" w:cs="Calibri"/>
                <w:color w:val="0F0F0F"/>
                <w:sz w:val="22"/>
                <w:szCs w:val="22"/>
                <w:lang w:eastAsia="en-US"/>
              </w:rPr>
              <w:fldChar w:fldCharType="end"/>
            </w:r>
          </w:p>
          <w:p w14:paraId="136D4D6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33FF72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end"/>
            </w:r>
            <w:r w:rsidR="00BE58B1" w:rsidRPr="00BE58B1">
              <w:rPr>
                <w:rFonts w:ascii="Calibri" w:hAnsi="Calibri" w:cs="Calibri"/>
                <w:color w:val="000000"/>
                <w:sz w:val="22"/>
                <w:szCs w:val="22"/>
                <w:lang w:eastAsia="en-US"/>
              </w:rPr>
              <w:t>Het INFORMATIEOBJECTTYPE van informatieobjecten waarin besluiten van dit BESLUITTYPE worden vastgelegd.</w:t>
            </w:r>
          </w:p>
          <w:p w14:paraId="27F8B77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00000"/>
                <w:sz w:val="22"/>
                <w:szCs w:val="22"/>
                <w:lang w:eastAsia="en-US"/>
              </w:rPr>
            </w:pPr>
          </w:p>
          <w:p w14:paraId="0BA2D0C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00000"/>
                <w:sz w:val="22"/>
                <w:szCs w:val="22"/>
                <w:lang w:eastAsia="en-US"/>
              </w:rPr>
              <w:t>De BESLUITTYPEn die in informatieobjecten van dit INFORMATIEOBJECTTYPE worden vastgelegd.</w:t>
            </w:r>
          </w:p>
        </w:tc>
      </w:tr>
      <w:tr w:rsidR="00BE58B1" w:rsidRPr="00BE58B1" w14:paraId="068B7E5D" w14:textId="77777777" w:rsidTr="00874C97">
        <w:trPr>
          <w:trHeight w:hRule="exact" w:val="128"/>
        </w:trPr>
        <w:tc>
          <w:tcPr>
            <w:tcW w:w="450" w:type="dxa"/>
            <w:tcBorders>
              <w:top w:val="nil"/>
              <w:left w:val="nil"/>
              <w:bottom w:val="nil"/>
              <w:right w:val="nil"/>
            </w:tcBorders>
          </w:tcPr>
          <w:p w14:paraId="3490D15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32BBAC4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4CC23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07B76E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24A8508E" w14:textId="77777777" w:rsidTr="00874C97">
        <w:tc>
          <w:tcPr>
            <w:tcW w:w="9360" w:type="dxa"/>
            <w:tcBorders>
              <w:top w:val="nil"/>
              <w:left w:val="nil"/>
              <w:bottom w:val="nil"/>
              <w:right w:val="nil"/>
            </w:tcBorders>
          </w:tcPr>
          <w:p w14:paraId="0B8D29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417CF195"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ontvangen of gecreeerd is, is dus niet (alleen) bepalend voor de afbakening van dat wat als informatieobject beschouwd wordt. Voor de leesbaarheid hanteren we in toelichtingen in dit informatiemodel hier en daar wel de term ‘document’ waarmee we formeel ‘informatieobject’ bedoelen.</w:t>
            </w:r>
          </w:p>
          <w:p w14:paraId="714CA6C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Het INFORMATIEOBJECTTYPE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w:t>
            </w:r>
            <w:r w:rsidRPr="00BE58B1">
              <w:rPr>
                <w:rFonts w:ascii="Calibri" w:hAnsi="Calibri" w:cs="Calibri"/>
                <w:color w:val="0F0F0F"/>
                <w:sz w:val="22"/>
                <w:szCs w:val="22"/>
                <w:lang w:eastAsia="en-US"/>
              </w:rPr>
              <w:lastRenderedPageBreak/>
              <w:t>generiek.</w:t>
            </w:r>
          </w:p>
        </w:tc>
      </w:tr>
    </w:tbl>
    <w:p w14:paraId="68272D14" w14:textId="77777777" w:rsidR="00405EF6" w:rsidRDefault="00405EF6" w:rsidP="00405EF6">
      <w:pPr>
        <w:pStyle w:val="Kop2"/>
        <w:numPr>
          <w:ilvl w:val="0"/>
          <w:numId w:val="0"/>
        </w:numPr>
        <w:ind w:left="851" w:hanging="851"/>
      </w:pPr>
      <w:bookmarkStart w:id="90" w:name="BKM_FE6ADA79_012E_4456_8E4E_36B17EF6322D"/>
      <w:bookmarkEnd w:id="90"/>
    </w:p>
    <w:p w14:paraId="41F93BC5"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91" w:name="_Toc517127125"/>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RESULTAATTYPE</w:t>
      </w:r>
      <w:bookmarkEnd w:id="91"/>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08E5B84A" w14:textId="77777777" w:rsidTr="00AC2F8E">
        <w:trPr>
          <w:trHeight w:val="271"/>
        </w:trPr>
        <w:tc>
          <w:tcPr>
            <w:tcW w:w="2340" w:type="dxa"/>
            <w:gridSpan w:val="2"/>
            <w:tcBorders>
              <w:top w:val="nil"/>
              <w:left w:val="nil"/>
              <w:bottom w:val="nil"/>
              <w:right w:val="nil"/>
            </w:tcBorders>
          </w:tcPr>
          <w:p w14:paraId="1176D6C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171B2EF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p>
        </w:tc>
      </w:tr>
      <w:tr w:rsidR="00BE58B1" w:rsidRPr="00BE58B1" w14:paraId="275AB0E2" w14:textId="77777777" w:rsidTr="00AC2F8E">
        <w:trPr>
          <w:trHeight w:hRule="exact" w:val="128"/>
        </w:trPr>
        <w:tc>
          <w:tcPr>
            <w:tcW w:w="2340" w:type="dxa"/>
            <w:gridSpan w:val="2"/>
            <w:tcBorders>
              <w:top w:val="nil"/>
              <w:left w:val="nil"/>
              <w:bottom w:val="nil"/>
              <w:right w:val="nil"/>
            </w:tcBorders>
          </w:tcPr>
          <w:p w14:paraId="6FDB9A5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6BCE2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E032D64" w14:textId="77777777" w:rsidTr="00AC2F8E">
        <w:tc>
          <w:tcPr>
            <w:tcW w:w="2340" w:type="dxa"/>
            <w:gridSpan w:val="2"/>
            <w:tcBorders>
              <w:top w:val="nil"/>
              <w:left w:val="nil"/>
              <w:bottom w:val="nil"/>
              <w:right w:val="nil"/>
            </w:tcBorders>
          </w:tcPr>
          <w:p w14:paraId="5D40A19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1383453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RST</w:t>
            </w:r>
            <w:r w:rsidRPr="00BE58B1">
              <w:rPr>
                <w:rFonts w:ascii="Arial" w:hAnsi="Arial" w:cs="Arial"/>
                <w:szCs w:val="20"/>
                <w:lang w:val="en-AU" w:eastAsia="en-US"/>
              </w:rPr>
              <w:fldChar w:fldCharType="end"/>
            </w:r>
          </w:p>
        </w:tc>
      </w:tr>
      <w:tr w:rsidR="00BE58B1" w:rsidRPr="00BE58B1" w14:paraId="7A663411" w14:textId="77777777" w:rsidTr="00AC2F8E">
        <w:trPr>
          <w:trHeight w:hRule="exact" w:val="128"/>
        </w:trPr>
        <w:tc>
          <w:tcPr>
            <w:tcW w:w="2340" w:type="dxa"/>
            <w:gridSpan w:val="2"/>
            <w:tcBorders>
              <w:top w:val="nil"/>
              <w:left w:val="nil"/>
              <w:bottom w:val="nil"/>
              <w:right w:val="nil"/>
            </w:tcBorders>
          </w:tcPr>
          <w:p w14:paraId="4AF12A1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0E7DF1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C586E2E" w14:textId="77777777" w:rsidTr="00AC2F8E">
        <w:tc>
          <w:tcPr>
            <w:tcW w:w="2340" w:type="dxa"/>
            <w:gridSpan w:val="2"/>
            <w:tcBorders>
              <w:top w:val="nil"/>
              <w:left w:val="nil"/>
              <w:bottom w:val="nil"/>
              <w:right w:val="nil"/>
            </w:tcBorders>
          </w:tcPr>
          <w:p w14:paraId="3DE871A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195CE8B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31CBAC37" w14:textId="77777777" w:rsidTr="00AC2F8E">
        <w:trPr>
          <w:trHeight w:hRule="exact" w:val="128"/>
        </w:trPr>
        <w:tc>
          <w:tcPr>
            <w:tcW w:w="2340" w:type="dxa"/>
            <w:gridSpan w:val="2"/>
            <w:tcBorders>
              <w:top w:val="nil"/>
              <w:left w:val="nil"/>
              <w:bottom w:val="nil"/>
              <w:right w:val="nil"/>
            </w:tcBorders>
          </w:tcPr>
          <w:p w14:paraId="078788F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59D622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935F608" w14:textId="77777777" w:rsidTr="00AC2F8E">
        <w:trPr>
          <w:trHeight w:val="230"/>
        </w:trPr>
        <w:tc>
          <w:tcPr>
            <w:tcW w:w="2340" w:type="dxa"/>
            <w:gridSpan w:val="2"/>
            <w:tcBorders>
              <w:top w:val="nil"/>
              <w:left w:val="nil"/>
              <w:bottom w:val="nil"/>
              <w:right w:val="nil"/>
            </w:tcBorders>
          </w:tcPr>
          <w:p w14:paraId="6D9A946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bookmarkStart w:id="92" w:name="_Hlk490146639"/>
        <w:tc>
          <w:tcPr>
            <w:tcW w:w="7020" w:type="dxa"/>
            <w:gridSpan w:val="4"/>
            <w:tcBorders>
              <w:top w:val="nil"/>
              <w:left w:val="nil"/>
              <w:bottom w:val="nil"/>
              <w:right w:val="nil"/>
            </w:tcBorders>
          </w:tcPr>
          <w:p w14:paraId="5E3CAFED" w14:textId="434C1004"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del w:id="93" w:author="Arjan Kloosterboer" w:date="2017-07-08T23:17:00Z">
              <w:r w:rsidR="00BE58B1" w:rsidRPr="00BE58B1" w:rsidDel="00F62A76">
                <w:rPr>
                  <w:rFonts w:ascii="Calibri" w:hAnsi="Calibri" w:cs="Calibri"/>
                  <w:color w:val="0F0F0F"/>
                  <w:sz w:val="22"/>
                  <w:szCs w:val="22"/>
                  <w:lang w:eastAsia="en-US"/>
                </w:rPr>
                <w:delText>Het betreft d</w:delText>
              </w:r>
            </w:del>
            <w:ins w:id="94" w:author="Arjan Kloosterboer" w:date="2017-07-08T23:17:00Z">
              <w:r w:rsidR="00F62A76">
                <w:rPr>
                  <w:rFonts w:ascii="Calibri" w:hAnsi="Calibri" w:cs="Calibri"/>
                  <w:color w:val="0F0F0F"/>
                  <w:sz w:val="22"/>
                  <w:szCs w:val="22"/>
                  <w:lang w:eastAsia="en-US"/>
                </w:rPr>
                <w:t>D</w:t>
              </w:r>
            </w:ins>
            <w:r w:rsidR="00BE58B1" w:rsidRPr="00BE58B1">
              <w:rPr>
                <w:rFonts w:ascii="Calibri" w:hAnsi="Calibri" w:cs="Calibri"/>
                <w:color w:val="0F0F0F"/>
                <w:sz w:val="22"/>
                <w:szCs w:val="22"/>
                <w:lang w:eastAsia="en-US"/>
              </w:rPr>
              <w:t>e indeling of groepering van resultaten van zaken van hetzelfde ZAAKTYPE naar hun aard</w:t>
            </w:r>
            <w:del w:id="95" w:author="Arjan Kloosterboer" w:date="2017-07-08T23:18:00Z">
              <w:r w:rsidR="00BE58B1" w:rsidRPr="00BE58B1" w:rsidDel="00F62A76">
                <w:rPr>
                  <w:rFonts w:ascii="Calibri" w:hAnsi="Calibri" w:cs="Calibri"/>
                  <w:color w:val="0F0F0F"/>
                  <w:sz w:val="22"/>
                  <w:szCs w:val="22"/>
                  <w:lang w:eastAsia="en-US"/>
                </w:rPr>
                <w:delText>, zoals 'verleend', 'geweigerd', 'verwerkt', et cetera</w:delText>
              </w:r>
            </w:del>
            <w:ins w:id="96" w:author="Arjan Kloosterboer" w:date="2017-07-08T23:18:00Z">
              <w:r w:rsidR="00F62A76">
                <w:rPr>
                  <w:rFonts w:ascii="Calibri" w:hAnsi="Calibri" w:cs="Calibri"/>
                  <w:color w:val="0F0F0F"/>
                  <w:sz w:val="22"/>
                  <w:szCs w:val="22"/>
                  <w:lang w:eastAsia="en-US"/>
                </w:rPr>
                <w:t xml:space="preserve"> i.c.m. de aard van het object waarop de zaak betrekking heeft</w:t>
              </w:r>
            </w:ins>
            <w:r w:rsidR="00BE58B1" w:rsidRPr="00BE58B1">
              <w:rPr>
                <w:rFonts w:ascii="Calibri" w:hAnsi="Calibri" w:cs="Calibri"/>
                <w:color w:val="0F0F0F"/>
                <w:sz w:val="22"/>
                <w:szCs w:val="22"/>
                <w:lang w:eastAsia="en-US"/>
              </w:rPr>
              <w:t>.</w:t>
            </w:r>
            <w:r w:rsidRPr="00BE58B1">
              <w:rPr>
                <w:rFonts w:ascii="Arial" w:hAnsi="Arial" w:cs="Arial"/>
                <w:szCs w:val="20"/>
                <w:lang w:val="en-AU" w:eastAsia="en-US"/>
              </w:rPr>
              <w:fldChar w:fldCharType="end"/>
            </w:r>
            <w:bookmarkEnd w:id="92"/>
          </w:p>
        </w:tc>
      </w:tr>
      <w:tr w:rsidR="00BE58B1" w:rsidRPr="00BE58B1" w14:paraId="6E8BBE13" w14:textId="77777777" w:rsidTr="00AC2F8E">
        <w:trPr>
          <w:trHeight w:hRule="exact" w:val="68"/>
        </w:trPr>
        <w:tc>
          <w:tcPr>
            <w:tcW w:w="2340" w:type="dxa"/>
            <w:gridSpan w:val="2"/>
            <w:tcBorders>
              <w:top w:val="nil"/>
              <w:left w:val="nil"/>
              <w:bottom w:val="nil"/>
              <w:right w:val="nil"/>
            </w:tcBorders>
          </w:tcPr>
          <w:p w14:paraId="062C701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1D409E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4107A0F" w14:textId="77777777" w:rsidTr="00AC2F8E">
        <w:trPr>
          <w:trHeight w:val="271"/>
        </w:trPr>
        <w:tc>
          <w:tcPr>
            <w:tcW w:w="2340" w:type="dxa"/>
            <w:gridSpan w:val="2"/>
            <w:tcBorders>
              <w:top w:val="nil"/>
              <w:left w:val="nil"/>
              <w:bottom w:val="nil"/>
              <w:right w:val="nil"/>
            </w:tcBorders>
          </w:tcPr>
          <w:p w14:paraId="0207C7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7F8608E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7C8E07E2" w14:textId="77777777" w:rsidTr="00AC2F8E">
        <w:trPr>
          <w:trHeight w:hRule="exact" w:val="128"/>
        </w:trPr>
        <w:tc>
          <w:tcPr>
            <w:tcW w:w="2340" w:type="dxa"/>
            <w:gridSpan w:val="2"/>
            <w:tcBorders>
              <w:top w:val="nil"/>
              <w:left w:val="nil"/>
              <w:bottom w:val="nil"/>
              <w:right w:val="nil"/>
            </w:tcBorders>
          </w:tcPr>
          <w:p w14:paraId="172770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F207DF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385B767" w14:textId="77777777" w:rsidTr="00AC2F8E">
        <w:tc>
          <w:tcPr>
            <w:tcW w:w="2340" w:type="dxa"/>
            <w:gridSpan w:val="2"/>
            <w:tcBorders>
              <w:top w:val="nil"/>
              <w:left w:val="nil"/>
              <w:bottom w:val="nil"/>
              <w:right w:val="nil"/>
            </w:tcBorders>
          </w:tcPr>
          <w:p w14:paraId="6FD1530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4C6BED9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1E7E19F2" w14:textId="77777777" w:rsidTr="00AC2F8E">
        <w:trPr>
          <w:trHeight w:hRule="exact" w:val="128"/>
        </w:trPr>
        <w:tc>
          <w:tcPr>
            <w:tcW w:w="2340" w:type="dxa"/>
            <w:gridSpan w:val="2"/>
            <w:tcBorders>
              <w:top w:val="nil"/>
              <w:left w:val="nil"/>
              <w:bottom w:val="nil"/>
              <w:right w:val="nil"/>
            </w:tcBorders>
          </w:tcPr>
          <w:p w14:paraId="1BD9E18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0AED71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D234E86" w14:textId="77777777" w:rsidTr="00AC2F8E">
        <w:tc>
          <w:tcPr>
            <w:tcW w:w="2340" w:type="dxa"/>
            <w:gridSpan w:val="2"/>
            <w:tcBorders>
              <w:top w:val="nil"/>
              <w:left w:val="nil"/>
              <w:bottom w:val="nil"/>
              <w:right w:val="nil"/>
            </w:tcBorders>
          </w:tcPr>
          <w:p w14:paraId="66B6202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73FD07DB" w14:textId="1791BD4A"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de Resultaattypeomschrijving</w:t>
            </w:r>
            <w:ins w:id="97" w:author="A.C. Kloosterboer" w:date="2016-10-05T16:03:00Z">
              <w:r w:rsidR="006C03C1">
                <w:rPr>
                  <w:rFonts w:ascii="Calibri" w:hAnsi="Calibri" w:cs="Calibri"/>
                  <w:color w:val="0F0F0F"/>
                  <w:sz w:val="22"/>
                  <w:szCs w:val="22"/>
                  <w:lang w:eastAsia="en-US"/>
                </w:rPr>
                <w:t xml:space="preserve"> en de </w:t>
              </w:r>
              <w:r w:rsidR="006C03C1" w:rsidRPr="006C03C1">
                <w:rPr>
                  <w:rFonts w:ascii="Calibri" w:hAnsi="Calibri" w:cs="Calibri"/>
                  <w:color w:val="0F0F0F"/>
                  <w:sz w:val="22"/>
                  <w:szCs w:val="22"/>
                  <w:lang w:eastAsia="en-US"/>
                </w:rPr>
                <w:t>Procesobjec</w:t>
              </w:r>
            </w:ins>
            <w:ins w:id="98" w:author="Arjan Kloosterboer" w:date="2017-07-08T21:02:00Z">
              <w:r w:rsidR="0053760C">
                <w:rPr>
                  <w:rFonts w:ascii="Calibri" w:hAnsi="Calibri" w:cs="Calibri"/>
                  <w:color w:val="0F0F0F"/>
                  <w:sz w:val="22"/>
                  <w:szCs w:val="22"/>
                  <w:lang w:eastAsia="en-US"/>
                </w:rPr>
                <w:t>taard</w:t>
              </w:r>
            </w:ins>
            <w:ins w:id="99" w:author="A.C. Kloosterboer" w:date="2016-10-05T16:03:00Z">
              <w:r w:rsidR="006C03C1">
                <w:rPr>
                  <w:rFonts w:ascii="Calibri" w:hAnsi="Calibri" w:cs="Calibri"/>
                  <w:color w:val="0F0F0F"/>
                  <w:sz w:val="22"/>
                  <w:szCs w:val="22"/>
                  <w:lang w:eastAsia="en-US"/>
                </w:rPr>
                <w:t>.</w:t>
              </w:r>
            </w:ins>
          </w:p>
        </w:tc>
      </w:tr>
      <w:tr w:rsidR="00BE58B1" w:rsidRPr="00BE58B1" w14:paraId="0CB246C7" w14:textId="77777777" w:rsidTr="00AC2F8E">
        <w:trPr>
          <w:trHeight w:hRule="exact" w:val="128"/>
        </w:trPr>
        <w:tc>
          <w:tcPr>
            <w:tcW w:w="2340" w:type="dxa"/>
            <w:gridSpan w:val="2"/>
            <w:tcBorders>
              <w:top w:val="nil"/>
              <w:left w:val="nil"/>
              <w:bottom w:val="nil"/>
              <w:right w:val="nil"/>
            </w:tcBorders>
          </w:tcPr>
          <w:p w14:paraId="5E884F2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E51A1A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3F42CD8" w14:textId="77777777" w:rsidTr="00AC2F8E">
        <w:tc>
          <w:tcPr>
            <w:tcW w:w="2340" w:type="dxa"/>
            <w:gridSpan w:val="2"/>
            <w:tcBorders>
              <w:top w:val="nil"/>
              <w:left w:val="nil"/>
              <w:bottom w:val="nil"/>
              <w:right w:val="nil"/>
            </w:tcBorders>
          </w:tcPr>
          <w:p w14:paraId="2E51F6F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197D38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C556B4E" w14:textId="77777777" w:rsidTr="00AC2F8E">
        <w:trPr>
          <w:trHeight w:hRule="exact" w:val="128"/>
        </w:trPr>
        <w:tc>
          <w:tcPr>
            <w:tcW w:w="2340" w:type="dxa"/>
            <w:gridSpan w:val="2"/>
            <w:tcBorders>
              <w:top w:val="nil"/>
              <w:left w:val="nil"/>
              <w:bottom w:val="nil"/>
              <w:right w:val="nil"/>
            </w:tcBorders>
          </w:tcPr>
          <w:p w14:paraId="79695F2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A74C27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1480C32" w14:textId="77777777" w:rsidTr="00AC2F8E">
        <w:trPr>
          <w:trHeight w:hRule="exact" w:val="256"/>
        </w:trPr>
        <w:tc>
          <w:tcPr>
            <w:tcW w:w="2340" w:type="dxa"/>
            <w:gridSpan w:val="2"/>
            <w:tcBorders>
              <w:top w:val="nil"/>
              <w:left w:val="nil"/>
              <w:bottom w:val="nil"/>
              <w:right w:val="nil"/>
            </w:tcBorders>
          </w:tcPr>
          <w:p w14:paraId="040276E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6D97BD5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387137E" w14:textId="77777777" w:rsidTr="00AC2F8E">
        <w:trPr>
          <w:trHeight w:hRule="exact" w:val="256"/>
        </w:trPr>
        <w:tc>
          <w:tcPr>
            <w:tcW w:w="2340" w:type="dxa"/>
            <w:gridSpan w:val="2"/>
            <w:tcBorders>
              <w:top w:val="nil"/>
              <w:left w:val="nil"/>
              <w:bottom w:val="nil"/>
              <w:right w:val="nil"/>
            </w:tcBorders>
          </w:tcPr>
          <w:p w14:paraId="7408C69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FB73C0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4474E5F" w14:textId="77777777" w:rsidTr="00AC2F8E">
        <w:tc>
          <w:tcPr>
            <w:tcW w:w="2340" w:type="dxa"/>
            <w:gridSpan w:val="2"/>
            <w:tcBorders>
              <w:top w:val="nil"/>
              <w:left w:val="nil"/>
              <w:bottom w:val="nil"/>
              <w:right w:val="nil"/>
            </w:tcBorders>
          </w:tcPr>
          <w:p w14:paraId="700383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51DF081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68089748" w14:textId="77777777" w:rsidTr="00AC2F8E">
        <w:tc>
          <w:tcPr>
            <w:tcW w:w="450" w:type="dxa"/>
            <w:tcBorders>
              <w:top w:val="nil"/>
              <w:left w:val="nil"/>
              <w:bottom w:val="nil"/>
              <w:right w:val="nil"/>
            </w:tcBorders>
          </w:tcPr>
          <w:p w14:paraId="6E968C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100" w:name="BKM_ED73D7F7_FC55_4ff2_A724_7E9A7A2B3E54"/>
          </w:p>
        </w:tc>
        <w:tc>
          <w:tcPr>
            <w:tcW w:w="2790" w:type="dxa"/>
            <w:gridSpan w:val="2"/>
            <w:tcBorders>
              <w:top w:val="nil"/>
              <w:left w:val="nil"/>
              <w:bottom w:val="nil"/>
              <w:right w:val="nil"/>
            </w:tcBorders>
          </w:tcPr>
          <w:p w14:paraId="20A4325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562D2C4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1E0831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3B4DAA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D9FD7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100"/>
      <w:tr w:rsidR="00AC2F8E" w:rsidRPr="00BE58B1" w14:paraId="2AF6F01B" w14:textId="77777777" w:rsidTr="00AC2F8E">
        <w:tc>
          <w:tcPr>
            <w:tcW w:w="450" w:type="dxa"/>
            <w:tcBorders>
              <w:top w:val="nil"/>
              <w:left w:val="nil"/>
              <w:bottom w:val="nil"/>
              <w:right w:val="nil"/>
            </w:tcBorders>
          </w:tcPr>
          <w:p w14:paraId="2CA09566" w14:textId="77777777" w:rsidR="00AC2F8E" w:rsidRPr="00BE58B1" w:rsidRDefault="00AC2F8E"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79047A4"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val="en-AU" w:eastAsia="en-US"/>
              </w:rPr>
              <w:instrText xml:space="preserve">MERGEFIELD </w:instrText>
            </w:r>
            <w:r w:rsidR="00AC2F8E"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AC2F8E" w:rsidRPr="00BE58B1">
              <w:rPr>
                <w:rFonts w:ascii="Calibri" w:hAnsi="Calibri" w:cs="Calibri"/>
                <w:color w:val="0F0F0F"/>
                <w:sz w:val="22"/>
                <w:szCs w:val="22"/>
                <w:lang w:eastAsia="en-US"/>
              </w:rPr>
              <w:t>Resultaattypeomschrijving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5193365"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eastAsia="en-US"/>
              </w:rPr>
              <w:instrText xml:space="preserve">MERGEFIELD </w:instrText>
            </w:r>
            <w:r w:rsidR="00AC2F8E"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AC2F8E" w:rsidRPr="00BE58B1">
              <w:rPr>
                <w:rFonts w:ascii="Calibri" w:hAnsi="Calibri" w:cs="Calibri"/>
                <w:color w:val="0F0F0F"/>
                <w:sz w:val="22"/>
                <w:szCs w:val="22"/>
                <w:lang w:eastAsia="en-US"/>
              </w:rPr>
              <w:t>Omschrijving van de aard van resultaten van het RESULTAATTYPE.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2D59B36"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val="en-AU" w:eastAsia="en-US"/>
              </w:rPr>
              <w:instrText xml:space="preserve">MERGEFIELD </w:instrText>
            </w:r>
            <w:r w:rsidR="00AC2F8E"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AC2F8E"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7B02137" w14:textId="77777777" w:rsidR="00AC2F8E"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AC2F8E" w:rsidRPr="00BE58B1">
              <w:rPr>
                <w:rFonts w:ascii="Arial" w:hAnsi="Arial" w:cs="Arial"/>
                <w:szCs w:val="20"/>
                <w:lang w:val="en-AU" w:eastAsia="en-US"/>
              </w:rPr>
              <w:instrText xml:space="preserve">MERGEFIELD </w:instrText>
            </w:r>
            <w:r w:rsidR="00AC2F8E"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AC2F8E"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AC2F8E"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AC2F8E"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AC2F8E"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1AA733CA" w14:textId="77777777" w:rsidTr="00AC2F8E">
        <w:tc>
          <w:tcPr>
            <w:tcW w:w="450" w:type="dxa"/>
            <w:tcBorders>
              <w:top w:val="nil"/>
              <w:left w:val="nil"/>
              <w:bottom w:val="nil"/>
              <w:right w:val="nil"/>
            </w:tcBorders>
          </w:tcPr>
          <w:p w14:paraId="53FC035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6196A8B" w14:textId="0B852681"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01" w:author="A.C. Kloosterboer" w:date="2016-10-05T15:59:00Z">
              <w:r w:rsidRPr="006C03C1">
                <w:rPr>
                  <w:rFonts w:ascii="Arial" w:hAnsi="Arial" w:cs="Arial"/>
                  <w:szCs w:val="20"/>
                  <w:lang w:val="en-AU" w:eastAsia="en-US"/>
                </w:rPr>
                <w:t>Procesobject</w:t>
              </w:r>
            </w:ins>
            <w:ins w:id="102" w:author="Arjan Kloosterboer" w:date="2017-07-08T21:02:00Z">
              <w:r w:rsidR="0053760C">
                <w:rPr>
                  <w:rFonts w:ascii="Arial" w:hAnsi="Arial" w:cs="Arial"/>
                  <w:szCs w:val="20"/>
                  <w:lang w:val="en-AU" w:eastAsia="en-US"/>
                </w:rPr>
                <w:t>aard</w:t>
              </w:r>
            </w:ins>
          </w:p>
        </w:tc>
        <w:tc>
          <w:tcPr>
            <w:tcW w:w="4230" w:type="dxa"/>
            <w:tcBorders>
              <w:top w:val="nil"/>
              <w:left w:val="nil"/>
              <w:bottom w:val="nil"/>
              <w:right w:val="nil"/>
            </w:tcBorders>
          </w:tcPr>
          <w:p w14:paraId="1818F79E" w14:textId="0FAF6259" w:rsidR="001645CB" w:rsidRPr="00E80852" w:rsidRDefault="001645CB" w:rsidP="001645CB">
            <w:pPr>
              <w:widowControl w:val="0"/>
              <w:autoSpaceDE w:val="0"/>
              <w:autoSpaceDN w:val="0"/>
              <w:adjustRightInd w:val="0"/>
              <w:spacing w:line="240" w:lineRule="auto"/>
              <w:contextualSpacing w:val="0"/>
              <w:rPr>
                <w:rFonts w:ascii="Arial" w:hAnsi="Arial" w:cs="Arial"/>
                <w:szCs w:val="20"/>
                <w:lang w:eastAsia="en-US"/>
              </w:rPr>
            </w:pPr>
            <w:ins w:id="103" w:author="A.C. Kloosterboer" w:date="2016-10-06T22:28:00Z">
              <w:r w:rsidRPr="00BA4946">
                <w:rPr>
                  <w:rFonts w:ascii="Arial" w:hAnsi="Arial" w:cs="Arial"/>
                  <w:szCs w:val="20"/>
                  <w:lang w:eastAsia="en-US"/>
                </w:rPr>
                <w:t xml:space="preserve">Omschrijving van </w:t>
              </w:r>
            </w:ins>
            <w:ins w:id="104" w:author="A.C. Kloosterboer" w:date="2016-10-06T22:29:00Z">
              <w:r>
                <w:rPr>
                  <w:rFonts w:ascii="Arial" w:hAnsi="Arial" w:cs="Arial"/>
                  <w:szCs w:val="20"/>
                  <w:lang w:eastAsia="en-US"/>
                </w:rPr>
                <w:t xml:space="preserve">het </w:t>
              </w:r>
              <w:r w:rsidRPr="00BA4946">
                <w:rPr>
                  <w:rFonts w:ascii="Arial" w:hAnsi="Arial" w:cs="Arial"/>
                  <w:szCs w:val="20"/>
                  <w:lang w:eastAsia="en-US"/>
                </w:rPr>
                <w:t>object, subject of gebeurtenis</w:t>
              </w:r>
              <w:r>
                <w:rPr>
                  <w:rFonts w:ascii="Arial" w:hAnsi="Arial" w:cs="Arial"/>
                  <w:szCs w:val="20"/>
                  <w:lang w:eastAsia="en-US"/>
                </w:rPr>
                <w:t xml:space="preserve"> waarop</w:t>
              </w:r>
            </w:ins>
            <w:ins w:id="105" w:author="A.C. Kloosterboer" w:date="2016-10-06T22:47:00Z">
              <w:r>
                <w:rPr>
                  <w:rFonts w:ascii="Arial" w:hAnsi="Arial" w:cs="Arial"/>
                  <w:szCs w:val="20"/>
                  <w:lang w:eastAsia="en-US"/>
                </w:rPr>
                <w:t>, vanuit archiveringsoptiek,</w:t>
              </w:r>
            </w:ins>
            <w:ins w:id="106" w:author="A.C. Kloosterboer" w:date="2016-10-06T22:29:00Z">
              <w:r>
                <w:rPr>
                  <w:rFonts w:ascii="Arial" w:hAnsi="Arial" w:cs="Arial"/>
                  <w:szCs w:val="20"/>
                  <w:lang w:eastAsia="en-US"/>
                </w:rPr>
                <w:t xml:space="preserve"> </w:t>
              </w:r>
            </w:ins>
            <w:ins w:id="107" w:author="A.C. Kloosterboer" w:date="2016-10-06T22:48:00Z">
              <w:r>
                <w:rPr>
                  <w:rFonts w:ascii="Arial" w:hAnsi="Arial" w:cs="Arial"/>
                  <w:szCs w:val="20"/>
                  <w:lang w:eastAsia="en-US"/>
                </w:rPr>
                <w:t xml:space="preserve">het resultaattype bij </w:t>
              </w:r>
            </w:ins>
            <w:ins w:id="108" w:author="A.C. Kloosterboer" w:date="2016-10-06T22:29:00Z">
              <w:r>
                <w:rPr>
                  <w:rFonts w:ascii="Arial" w:hAnsi="Arial" w:cs="Arial"/>
                  <w:szCs w:val="20"/>
                  <w:lang w:eastAsia="en-US"/>
                </w:rPr>
                <w:t>zaken van dit type betrekking he</w:t>
              </w:r>
            </w:ins>
            <w:ins w:id="109" w:author="A.C. Kloosterboer" w:date="2016-10-06T22:49:00Z">
              <w:r>
                <w:rPr>
                  <w:rFonts w:ascii="Arial" w:hAnsi="Arial" w:cs="Arial"/>
                  <w:szCs w:val="20"/>
                  <w:lang w:eastAsia="en-US"/>
                </w:rPr>
                <w:t>eft</w:t>
              </w:r>
            </w:ins>
            <w:ins w:id="110" w:author="A.C. Kloosterboer" w:date="2016-10-06T22:37:00Z">
              <w:r>
                <w:rPr>
                  <w:rFonts w:ascii="Arial" w:hAnsi="Arial" w:cs="Arial"/>
                  <w:szCs w:val="20"/>
                  <w:lang w:eastAsia="en-US"/>
                </w:rPr>
                <w:t>.</w:t>
              </w:r>
            </w:ins>
          </w:p>
        </w:tc>
        <w:tc>
          <w:tcPr>
            <w:tcW w:w="1080" w:type="dxa"/>
            <w:tcBorders>
              <w:top w:val="nil"/>
              <w:left w:val="nil"/>
              <w:bottom w:val="nil"/>
              <w:right w:val="nil"/>
            </w:tcBorders>
          </w:tcPr>
          <w:p w14:paraId="10E026D1" w14:textId="4BA45308" w:rsidR="001645CB" w:rsidRPr="00BE58B1" w:rsidRDefault="00573F11" w:rsidP="001645CB">
            <w:pPr>
              <w:widowControl w:val="0"/>
              <w:autoSpaceDE w:val="0"/>
              <w:autoSpaceDN w:val="0"/>
              <w:adjustRightInd w:val="0"/>
              <w:spacing w:line="240" w:lineRule="auto"/>
              <w:contextualSpacing w:val="0"/>
              <w:rPr>
                <w:rFonts w:ascii="Arial" w:hAnsi="Arial" w:cs="Arial"/>
                <w:szCs w:val="20"/>
                <w:lang w:val="en-AU" w:eastAsia="en-US"/>
              </w:rPr>
            </w:pPr>
            <w:ins w:id="111" w:author="A.C. Kloosterboer" w:date="2016-10-06T23:04:00Z">
              <w:r>
                <w:rPr>
                  <w:rFonts w:ascii="Arial" w:hAnsi="Arial" w:cs="Arial"/>
                  <w:szCs w:val="20"/>
                  <w:lang w:val="en-AU" w:eastAsia="en-US"/>
                </w:rPr>
                <w:t>AN200</w:t>
              </w:r>
            </w:ins>
          </w:p>
        </w:tc>
        <w:tc>
          <w:tcPr>
            <w:tcW w:w="810" w:type="dxa"/>
            <w:tcBorders>
              <w:top w:val="nil"/>
              <w:left w:val="nil"/>
              <w:bottom w:val="nil"/>
              <w:right w:val="nil"/>
            </w:tcBorders>
          </w:tcPr>
          <w:p w14:paraId="023DDF2B" w14:textId="7159B225" w:rsidR="001645CB" w:rsidRPr="00BE58B1" w:rsidRDefault="00642370" w:rsidP="001645CB">
            <w:pPr>
              <w:widowControl w:val="0"/>
              <w:autoSpaceDE w:val="0"/>
              <w:autoSpaceDN w:val="0"/>
              <w:adjustRightInd w:val="0"/>
              <w:spacing w:line="240" w:lineRule="auto"/>
              <w:contextualSpacing w:val="0"/>
              <w:rPr>
                <w:rFonts w:ascii="Arial" w:hAnsi="Arial" w:cs="Arial"/>
                <w:szCs w:val="20"/>
                <w:lang w:val="en-AU" w:eastAsia="en-US"/>
              </w:rPr>
            </w:pPr>
            <w:ins w:id="112" w:author="Arjan Kloosterboer" w:date="2018-06-14T22:01:00Z">
              <w:r>
                <w:rPr>
                  <w:rFonts w:ascii="Arial" w:hAnsi="Arial" w:cs="Arial"/>
                  <w:szCs w:val="20"/>
                  <w:lang w:val="en-AU" w:eastAsia="en-US"/>
                </w:rPr>
                <w:t>1</w:t>
              </w:r>
            </w:ins>
            <w:ins w:id="113" w:author="A.C. Kloosterboer" w:date="2016-10-05T16:00:00Z">
              <w:r w:rsidR="001645CB">
                <w:rPr>
                  <w:rFonts w:ascii="Arial" w:hAnsi="Arial" w:cs="Arial"/>
                  <w:szCs w:val="20"/>
                  <w:lang w:val="en-AU" w:eastAsia="en-US"/>
                </w:rPr>
                <w:t xml:space="preserve"> - 1</w:t>
              </w:r>
            </w:ins>
          </w:p>
        </w:tc>
      </w:tr>
      <w:tr w:rsidR="001645CB" w:rsidRPr="00BE58B1" w14:paraId="3240E512" w14:textId="77777777" w:rsidTr="00AC2F8E">
        <w:tc>
          <w:tcPr>
            <w:tcW w:w="450" w:type="dxa"/>
            <w:tcBorders>
              <w:top w:val="nil"/>
              <w:left w:val="nil"/>
              <w:bottom w:val="nil"/>
              <w:right w:val="nil"/>
            </w:tcBorders>
          </w:tcPr>
          <w:p w14:paraId="5E660D54"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C1A4156"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Resultaattypeomschrijving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6493058"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Algemeen gehanteerde omschrijving van de aard van resultaten van het RESULTAATTYPE.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0D09156" w14:textId="499865B6"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del w:id="114" w:author="Arjan Kloosterboer" w:date="2017-08-11T11:58:00Z">
              <w:r w:rsidRPr="00BE58B1" w:rsidDel="004B3EFC">
                <w:rPr>
                  <w:rFonts w:ascii="Arial" w:hAnsi="Arial" w:cs="Arial"/>
                  <w:szCs w:val="20"/>
                  <w:lang w:val="en-AU" w:eastAsia="en-US"/>
                </w:rPr>
                <w:fldChar w:fldCharType="begin" w:fldLock="1"/>
              </w:r>
              <w:r w:rsidRPr="00BE58B1" w:rsidDel="004B3EFC">
                <w:rPr>
                  <w:rFonts w:ascii="Arial" w:hAnsi="Arial" w:cs="Arial"/>
                  <w:szCs w:val="20"/>
                  <w:lang w:val="en-AU" w:eastAsia="en-US"/>
                </w:rPr>
                <w:delInstrText xml:space="preserve">MERGEFIELD </w:delInstrText>
              </w:r>
              <w:r w:rsidRPr="00BE58B1" w:rsidDel="004B3EFC">
                <w:rPr>
                  <w:rFonts w:ascii="Calibri" w:hAnsi="Calibri" w:cs="Calibri"/>
                  <w:color w:val="000000"/>
                  <w:szCs w:val="20"/>
                  <w:lang w:eastAsia="en-US"/>
                </w:rPr>
                <w:delInstrText>Att.Type</w:delInstrText>
              </w:r>
              <w:r w:rsidRPr="00BE58B1" w:rsidDel="004B3EFC">
                <w:rPr>
                  <w:rFonts w:ascii="Arial" w:hAnsi="Arial" w:cs="Arial"/>
                  <w:szCs w:val="20"/>
                  <w:lang w:val="en-AU" w:eastAsia="en-US"/>
                </w:rPr>
                <w:fldChar w:fldCharType="separate"/>
              </w:r>
              <w:r w:rsidRPr="00BE58B1" w:rsidDel="004B3EFC">
                <w:rPr>
                  <w:rFonts w:ascii="Calibri" w:hAnsi="Calibri" w:cs="Calibri"/>
                  <w:color w:val="000000"/>
                  <w:szCs w:val="20"/>
                  <w:lang w:eastAsia="en-US"/>
                </w:rPr>
                <w:delText>AN20</w:delText>
              </w:r>
              <w:r w:rsidRPr="00BE58B1" w:rsidDel="004B3EFC">
                <w:rPr>
                  <w:rFonts w:ascii="Arial" w:hAnsi="Arial" w:cs="Arial"/>
                  <w:szCs w:val="20"/>
                  <w:lang w:val="en-AU" w:eastAsia="en-US"/>
                </w:rPr>
                <w:fldChar w:fldCharType="end"/>
              </w:r>
            </w:del>
            <w:ins w:id="115" w:author="Arjan Kloosterboer" w:date="2017-08-11T11:58:00Z">
              <w:r w:rsidR="004B3EFC" w:rsidRPr="004B3EFC">
                <w:rPr>
                  <w:rFonts w:ascii="Arial" w:hAnsi="Arial" w:cs="Arial"/>
                  <w:szCs w:val="20"/>
                  <w:lang w:val="en-AU" w:eastAsia="en-US"/>
                </w:rPr>
                <w:t>RESULTAATTYPE-OMSCHRIJVING GENERIEK</w:t>
              </w:r>
            </w:ins>
          </w:p>
        </w:tc>
        <w:tc>
          <w:tcPr>
            <w:tcW w:w="810" w:type="dxa"/>
            <w:tcBorders>
              <w:top w:val="nil"/>
              <w:left w:val="nil"/>
              <w:bottom w:val="nil"/>
              <w:right w:val="nil"/>
            </w:tcBorders>
          </w:tcPr>
          <w:p w14:paraId="7C646342"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950A74" w:rsidRPr="00BE58B1" w14:paraId="093EA87B" w14:textId="77777777" w:rsidTr="00AC2F8E">
        <w:tc>
          <w:tcPr>
            <w:tcW w:w="450" w:type="dxa"/>
            <w:tcBorders>
              <w:top w:val="nil"/>
              <w:left w:val="nil"/>
              <w:bottom w:val="nil"/>
              <w:right w:val="nil"/>
            </w:tcBorders>
          </w:tcPr>
          <w:p w14:paraId="1E9ED167" w14:textId="77777777" w:rsidR="00950A74" w:rsidRPr="00BE58B1" w:rsidRDefault="00950A74"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DD40D6C" w14:textId="2282E039" w:rsidR="00950A74" w:rsidRPr="00BE58B1" w:rsidRDefault="00950A74" w:rsidP="001645CB">
            <w:pPr>
              <w:widowControl w:val="0"/>
              <w:autoSpaceDE w:val="0"/>
              <w:autoSpaceDN w:val="0"/>
              <w:adjustRightInd w:val="0"/>
              <w:spacing w:line="240" w:lineRule="auto"/>
              <w:contextualSpacing w:val="0"/>
              <w:rPr>
                <w:rFonts w:ascii="Arial" w:hAnsi="Arial" w:cs="Arial"/>
                <w:szCs w:val="20"/>
                <w:lang w:val="en-AU" w:eastAsia="en-US"/>
              </w:rPr>
            </w:pPr>
            <w:ins w:id="116" w:author="Arjan Kloosterboer" w:date="2017-07-08T21:17:00Z">
              <w:r>
                <w:rPr>
                  <w:rFonts w:ascii="Arial" w:hAnsi="Arial" w:cs="Arial"/>
                  <w:szCs w:val="20"/>
                  <w:lang w:val="en-AU" w:eastAsia="en-US"/>
                </w:rPr>
                <w:t xml:space="preserve">Indicatie </w:t>
              </w:r>
            </w:ins>
            <w:ins w:id="117" w:author="Arjan Kloosterboer" w:date="2017-08-10T17:02:00Z">
              <w:r w:rsidR="00060EB8">
                <w:rPr>
                  <w:rFonts w:ascii="Arial" w:hAnsi="Arial" w:cs="Arial"/>
                  <w:szCs w:val="20"/>
                  <w:lang w:val="en-AU" w:eastAsia="en-US"/>
                </w:rPr>
                <w:t>specif</w:t>
              </w:r>
            </w:ins>
            <w:ins w:id="118" w:author="Arjan Kloosterboer" w:date="2017-07-08T21:17:00Z">
              <w:r>
                <w:rPr>
                  <w:rFonts w:ascii="Arial" w:hAnsi="Arial" w:cs="Arial"/>
                  <w:szCs w:val="20"/>
                  <w:lang w:val="en-AU" w:eastAsia="en-US"/>
                </w:rPr>
                <w:t>iek</w:t>
              </w:r>
            </w:ins>
          </w:p>
        </w:tc>
        <w:tc>
          <w:tcPr>
            <w:tcW w:w="4230" w:type="dxa"/>
            <w:tcBorders>
              <w:top w:val="nil"/>
              <w:left w:val="nil"/>
              <w:bottom w:val="nil"/>
              <w:right w:val="nil"/>
            </w:tcBorders>
          </w:tcPr>
          <w:p w14:paraId="5B13BA21" w14:textId="0A4116FC" w:rsidR="00950A74" w:rsidRPr="00950A74" w:rsidRDefault="00950A74" w:rsidP="001645CB">
            <w:pPr>
              <w:widowControl w:val="0"/>
              <w:autoSpaceDE w:val="0"/>
              <w:autoSpaceDN w:val="0"/>
              <w:adjustRightInd w:val="0"/>
              <w:spacing w:line="240" w:lineRule="auto"/>
              <w:contextualSpacing w:val="0"/>
              <w:rPr>
                <w:rFonts w:ascii="Arial" w:hAnsi="Arial" w:cs="Arial"/>
                <w:szCs w:val="20"/>
                <w:lang w:eastAsia="en-US"/>
              </w:rPr>
            </w:pPr>
            <w:ins w:id="119" w:author="Arjan Kloosterboer" w:date="2017-07-08T21:18:00Z">
              <w:r w:rsidRPr="00950A74">
                <w:rPr>
                  <w:rFonts w:ascii="Arial" w:hAnsi="Arial" w:cs="Arial"/>
                  <w:szCs w:val="20"/>
                  <w:lang w:eastAsia="en-US"/>
                </w:rPr>
                <w:t>Aanduiding of het, vanuit archiveringsoptiek, een resultaatty</w:t>
              </w:r>
            </w:ins>
            <w:ins w:id="120" w:author="Arjan Kloosterboer" w:date="2017-07-08T21:19:00Z">
              <w:r>
                <w:rPr>
                  <w:rFonts w:ascii="Arial" w:hAnsi="Arial" w:cs="Arial"/>
                  <w:szCs w:val="20"/>
                  <w:lang w:eastAsia="en-US"/>
                </w:rPr>
                <w:t>p</w:t>
              </w:r>
            </w:ins>
            <w:ins w:id="121" w:author="Arjan Kloosterboer" w:date="2017-07-08T21:18:00Z">
              <w:r w:rsidRPr="00950A74">
                <w:rPr>
                  <w:rFonts w:ascii="Arial" w:hAnsi="Arial" w:cs="Arial"/>
                  <w:szCs w:val="20"/>
                  <w:lang w:eastAsia="en-US"/>
                </w:rPr>
                <w:t>e betreft</w:t>
              </w:r>
            </w:ins>
            <w:ins w:id="122" w:author="Arjan Kloosterboer" w:date="2017-07-08T21:19:00Z">
              <w:r>
                <w:rPr>
                  <w:rFonts w:ascii="Arial" w:hAnsi="Arial" w:cs="Arial"/>
                  <w:szCs w:val="20"/>
                  <w:lang w:eastAsia="en-US"/>
                </w:rPr>
                <w:t xml:space="preserve"> dat specifiek is voor een bepaalde procesobjectaard.</w:t>
              </w:r>
            </w:ins>
            <w:ins w:id="123" w:author="Arjan Kloosterboer" w:date="2017-07-08T21:18:00Z">
              <w:r w:rsidRPr="00950A74">
                <w:rPr>
                  <w:rFonts w:ascii="Arial" w:hAnsi="Arial" w:cs="Arial"/>
                  <w:szCs w:val="20"/>
                  <w:lang w:eastAsia="en-US"/>
                </w:rPr>
                <w:t xml:space="preserve"> </w:t>
              </w:r>
            </w:ins>
          </w:p>
        </w:tc>
        <w:tc>
          <w:tcPr>
            <w:tcW w:w="1080" w:type="dxa"/>
            <w:tcBorders>
              <w:top w:val="nil"/>
              <w:left w:val="nil"/>
              <w:bottom w:val="nil"/>
              <w:right w:val="nil"/>
            </w:tcBorders>
          </w:tcPr>
          <w:p w14:paraId="1ED87249" w14:textId="6B9E1334" w:rsidR="00950A74" w:rsidRPr="00950A74" w:rsidRDefault="00060EB8" w:rsidP="001645CB">
            <w:pPr>
              <w:widowControl w:val="0"/>
              <w:autoSpaceDE w:val="0"/>
              <w:autoSpaceDN w:val="0"/>
              <w:adjustRightInd w:val="0"/>
              <w:spacing w:line="240" w:lineRule="auto"/>
              <w:contextualSpacing w:val="0"/>
              <w:rPr>
                <w:rFonts w:ascii="Arial" w:hAnsi="Arial" w:cs="Arial"/>
                <w:szCs w:val="20"/>
                <w:lang w:eastAsia="en-US"/>
              </w:rPr>
            </w:pPr>
            <w:ins w:id="124" w:author="Arjan Kloosterboer" w:date="2017-08-10T17:02:00Z">
              <w:r>
                <w:rPr>
                  <w:rFonts w:ascii="Arial" w:hAnsi="Arial" w:cs="Arial"/>
                  <w:szCs w:val="20"/>
                  <w:lang w:eastAsia="en-US"/>
                </w:rPr>
                <w:t>INDIC</w:t>
              </w:r>
            </w:ins>
          </w:p>
        </w:tc>
        <w:tc>
          <w:tcPr>
            <w:tcW w:w="810" w:type="dxa"/>
            <w:tcBorders>
              <w:top w:val="nil"/>
              <w:left w:val="nil"/>
              <w:bottom w:val="nil"/>
              <w:right w:val="nil"/>
            </w:tcBorders>
          </w:tcPr>
          <w:p w14:paraId="70A51C61" w14:textId="07849A2E" w:rsidR="00950A74" w:rsidRPr="00950A74" w:rsidDel="006C03C1" w:rsidRDefault="00950A74" w:rsidP="001645CB">
            <w:pPr>
              <w:widowControl w:val="0"/>
              <w:autoSpaceDE w:val="0"/>
              <w:autoSpaceDN w:val="0"/>
              <w:adjustRightInd w:val="0"/>
              <w:spacing w:line="240" w:lineRule="auto"/>
              <w:contextualSpacing w:val="0"/>
              <w:rPr>
                <w:rFonts w:ascii="Arial" w:hAnsi="Arial" w:cs="Arial"/>
                <w:szCs w:val="20"/>
                <w:lang w:eastAsia="en-US"/>
              </w:rPr>
            </w:pPr>
            <w:ins w:id="125" w:author="Arjan Kloosterboer" w:date="2017-07-08T21:17:00Z">
              <w:r w:rsidRPr="00950A74">
                <w:rPr>
                  <w:rFonts w:ascii="Arial" w:hAnsi="Arial" w:cs="Arial"/>
                  <w:szCs w:val="20"/>
                  <w:lang w:eastAsia="en-US"/>
                </w:rPr>
                <w:t>1 - 1</w:t>
              </w:r>
            </w:ins>
          </w:p>
        </w:tc>
      </w:tr>
      <w:tr w:rsidR="001645CB" w:rsidRPr="00BE58B1" w14:paraId="011F1147" w14:textId="77777777" w:rsidTr="00AC2F8E">
        <w:tc>
          <w:tcPr>
            <w:tcW w:w="450" w:type="dxa"/>
            <w:tcBorders>
              <w:top w:val="nil"/>
              <w:left w:val="nil"/>
              <w:bottom w:val="nil"/>
              <w:right w:val="nil"/>
            </w:tcBorders>
          </w:tcPr>
          <w:p w14:paraId="7EA0B462"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635136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950A74">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Selectielijstklasse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D37384D" w14:textId="5B0BC7CE"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 xml:space="preserve">Verwijzing naar de, voor het archiefregime bij het RESULTAATTYPE relevante, </w:t>
            </w:r>
            <w:del w:id="126" w:author="A.C. Kloosterboer" w:date="2016-10-06T22:25:00Z">
              <w:r w:rsidRPr="00BE58B1" w:rsidDel="00BA4946">
                <w:rPr>
                  <w:rFonts w:ascii="Calibri" w:hAnsi="Calibri" w:cs="Calibri"/>
                  <w:color w:val="0F0F0F"/>
                  <w:sz w:val="22"/>
                  <w:szCs w:val="22"/>
                  <w:lang w:eastAsia="en-US"/>
                </w:rPr>
                <w:delText xml:space="preserve">passage </w:delText>
              </w:r>
            </w:del>
            <w:ins w:id="127" w:author="A.C. Kloosterboer" w:date="2016-10-06T22:25:00Z">
              <w:r>
                <w:rPr>
                  <w:rFonts w:ascii="Calibri" w:hAnsi="Calibri" w:cs="Calibri"/>
                  <w:color w:val="0F0F0F"/>
                  <w:sz w:val="22"/>
                  <w:szCs w:val="22"/>
                  <w:lang w:eastAsia="en-US"/>
                </w:rPr>
                <w:t>categorie</w:t>
              </w:r>
              <w:r w:rsidRPr="00BE58B1">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in de Selectielijst Archiefbescheiden van de voor het ZAAKTYPE verantwoordelijke overheidsorganisatie.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A77DDFA" w14:textId="72F82FB0"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w:t>
            </w:r>
            <w:del w:id="128" w:author="Arjan Kloosterboer" w:date="2017-07-08T21:14:00Z">
              <w:r w:rsidRPr="00BE58B1" w:rsidDel="00744132">
                <w:rPr>
                  <w:rFonts w:ascii="Calibri" w:hAnsi="Calibri" w:cs="Calibri"/>
                  <w:color w:val="000000"/>
                  <w:szCs w:val="20"/>
                  <w:lang w:eastAsia="en-US"/>
                </w:rPr>
                <w:delText>500</w:delText>
              </w:r>
            </w:del>
            <w:r w:rsidRPr="00BE58B1">
              <w:rPr>
                <w:rFonts w:ascii="Arial" w:hAnsi="Arial" w:cs="Arial"/>
                <w:szCs w:val="20"/>
                <w:lang w:val="en-AU" w:eastAsia="en-US"/>
              </w:rPr>
              <w:fldChar w:fldCharType="end"/>
            </w:r>
            <w:ins w:id="129" w:author="Arjan Kloosterboer" w:date="2017-07-08T21:15:00Z">
              <w:r w:rsidR="00744132">
                <w:rPr>
                  <w:rFonts w:ascii="Arial" w:hAnsi="Arial" w:cs="Arial"/>
                  <w:szCs w:val="20"/>
                  <w:lang w:val="en-AU" w:eastAsia="en-US"/>
                </w:rPr>
                <w:t>20</w:t>
              </w:r>
            </w:ins>
          </w:p>
        </w:tc>
        <w:tc>
          <w:tcPr>
            <w:tcW w:w="810" w:type="dxa"/>
            <w:tcBorders>
              <w:top w:val="nil"/>
              <w:left w:val="nil"/>
              <w:bottom w:val="nil"/>
              <w:right w:val="nil"/>
            </w:tcBorders>
          </w:tcPr>
          <w:p w14:paraId="638BB156" w14:textId="403910AF"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del w:id="130" w:author="A.C. Kloosterboer" w:date="2016-10-05T16:00:00Z">
              <w:r w:rsidRPr="00BE58B1" w:rsidDel="006C03C1">
                <w:rPr>
                  <w:rFonts w:ascii="Arial" w:hAnsi="Arial" w:cs="Arial"/>
                  <w:szCs w:val="20"/>
                  <w:lang w:val="en-AU" w:eastAsia="en-US"/>
                </w:rPr>
                <w:fldChar w:fldCharType="begin" w:fldLock="1"/>
              </w:r>
              <w:r w:rsidRPr="00BE58B1" w:rsidDel="006C03C1">
                <w:rPr>
                  <w:rFonts w:ascii="Arial" w:hAnsi="Arial" w:cs="Arial"/>
                  <w:szCs w:val="20"/>
                  <w:lang w:val="en-AU" w:eastAsia="en-US"/>
                </w:rPr>
                <w:delInstrText xml:space="preserve">MERGEFIELD </w:delInstrText>
              </w:r>
              <w:r w:rsidRPr="00BE58B1" w:rsidDel="006C03C1">
                <w:rPr>
                  <w:rFonts w:ascii="Calibri" w:hAnsi="Calibri" w:cs="Calibri"/>
                  <w:color w:val="0F0F0F"/>
                  <w:sz w:val="22"/>
                  <w:szCs w:val="22"/>
                  <w:lang w:eastAsia="en-US"/>
                </w:rPr>
                <w:delInstrText>Att.LowerBound</w:delInstrText>
              </w:r>
              <w:r w:rsidRPr="00BE58B1" w:rsidDel="006C03C1">
                <w:rPr>
                  <w:rFonts w:ascii="Arial" w:hAnsi="Arial" w:cs="Arial"/>
                  <w:szCs w:val="20"/>
                  <w:lang w:val="en-AU" w:eastAsia="en-US"/>
                </w:rPr>
                <w:fldChar w:fldCharType="separate"/>
              </w:r>
              <w:r w:rsidRPr="00BE58B1" w:rsidDel="006C03C1">
                <w:rPr>
                  <w:rFonts w:ascii="Calibri" w:hAnsi="Calibri" w:cs="Calibri"/>
                  <w:color w:val="0F0F0F"/>
                  <w:sz w:val="22"/>
                  <w:szCs w:val="22"/>
                  <w:lang w:eastAsia="en-US"/>
                </w:rPr>
                <w:delText>0</w:delText>
              </w:r>
              <w:r w:rsidRPr="00BE58B1" w:rsidDel="006C03C1">
                <w:rPr>
                  <w:rFonts w:ascii="Arial" w:hAnsi="Arial" w:cs="Arial"/>
                  <w:szCs w:val="20"/>
                  <w:lang w:val="en-AU" w:eastAsia="en-US"/>
                </w:rPr>
                <w:fldChar w:fldCharType="end"/>
              </w:r>
              <w:r w:rsidRPr="00BE58B1" w:rsidDel="006C03C1">
                <w:rPr>
                  <w:rFonts w:ascii="Calibri" w:hAnsi="Calibri" w:cs="Calibri"/>
                  <w:color w:val="0F0F0F"/>
                  <w:sz w:val="22"/>
                  <w:szCs w:val="22"/>
                  <w:lang w:eastAsia="en-US"/>
                </w:rPr>
                <w:delText xml:space="preserve"> </w:delText>
              </w:r>
            </w:del>
            <w:ins w:id="131" w:author="A.C. Kloosterboer" w:date="2016-10-05T16:00:00Z">
              <w:r>
                <w:rPr>
                  <w:rFonts w:ascii="Arial" w:hAnsi="Arial" w:cs="Arial"/>
                  <w:szCs w:val="20"/>
                  <w:lang w:val="en-AU" w:eastAsia="en-US"/>
                </w:rPr>
                <w:t>1</w:t>
              </w:r>
              <w:r w:rsidRPr="00BE58B1">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02971D50" w14:textId="77777777" w:rsidTr="00AC2F8E">
        <w:tc>
          <w:tcPr>
            <w:tcW w:w="450" w:type="dxa"/>
            <w:tcBorders>
              <w:top w:val="nil"/>
              <w:left w:val="nil"/>
              <w:bottom w:val="nil"/>
              <w:right w:val="nil"/>
            </w:tcBorders>
          </w:tcPr>
          <w:p w14:paraId="09D69D2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957EEC9" w14:textId="0B31D0F2"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32" w:author="A.C. Kloosterboer" w:date="2016-10-05T15:59:00Z">
              <w:r w:rsidRPr="006C03C1">
                <w:rPr>
                  <w:rFonts w:ascii="Arial" w:hAnsi="Arial" w:cs="Arial"/>
                  <w:szCs w:val="20"/>
                  <w:lang w:val="en-AU" w:eastAsia="en-US"/>
                </w:rPr>
                <w:t>Procestermijn</w:t>
              </w:r>
            </w:ins>
          </w:p>
        </w:tc>
        <w:tc>
          <w:tcPr>
            <w:tcW w:w="4230" w:type="dxa"/>
            <w:tcBorders>
              <w:top w:val="nil"/>
              <w:left w:val="nil"/>
              <w:bottom w:val="nil"/>
              <w:right w:val="nil"/>
            </w:tcBorders>
          </w:tcPr>
          <w:p w14:paraId="0D70540A" w14:textId="404308C0" w:rsidR="001645CB" w:rsidRPr="000422AA" w:rsidRDefault="001645CB" w:rsidP="003D7645">
            <w:pPr>
              <w:widowControl w:val="0"/>
              <w:autoSpaceDE w:val="0"/>
              <w:autoSpaceDN w:val="0"/>
              <w:adjustRightInd w:val="0"/>
              <w:spacing w:line="240" w:lineRule="auto"/>
              <w:contextualSpacing w:val="0"/>
              <w:rPr>
                <w:rFonts w:ascii="Arial" w:hAnsi="Arial" w:cs="Arial"/>
                <w:szCs w:val="20"/>
                <w:lang w:eastAsia="en-US"/>
              </w:rPr>
            </w:pPr>
            <w:ins w:id="133" w:author="A.C. Kloosterboer" w:date="2016-10-06T22:50:00Z">
              <w:r w:rsidRPr="001645CB">
                <w:rPr>
                  <w:rFonts w:ascii="Arial" w:hAnsi="Arial" w:cs="Arial"/>
                  <w:szCs w:val="20"/>
                  <w:lang w:eastAsia="en-US"/>
                </w:rPr>
                <w:t>D</w:t>
              </w:r>
            </w:ins>
            <w:ins w:id="134" w:author="A.C. Kloosterboer" w:date="2016-10-06T22:39:00Z">
              <w:r w:rsidRPr="000422AA">
                <w:rPr>
                  <w:rFonts w:ascii="Arial" w:hAnsi="Arial" w:cs="Arial"/>
                  <w:szCs w:val="20"/>
                  <w:lang w:eastAsia="en-US"/>
                </w:rPr>
                <w:t xml:space="preserve">e periode dat het zaakdossier </w:t>
              </w:r>
              <w:r>
                <w:rPr>
                  <w:rFonts w:ascii="Arial" w:hAnsi="Arial" w:cs="Arial"/>
                  <w:szCs w:val="20"/>
                  <w:lang w:eastAsia="en-US"/>
                </w:rPr>
                <w:t xml:space="preserve">na afronding van de zaak </w:t>
              </w:r>
              <w:r w:rsidRPr="000422AA">
                <w:rPr>
                  <w:rFonts w:ascii="Arial" w:hAnsi="Arial" w:cs="Arial"/>
                  <w:szCs w:val="20"/>
                  <w:lang w:eastAsia="en-US"/>
                </w:rPr>
                <w:t>actief gebruikt en/of geraadpleegd</w:t>
              </w:r>
            </w:ins>
            <w:r w:rsidR="003D7645">
              <w:rPr>
                <w:rFonts w:ascii="Arial" w:hAnsi="Arial" w:cs="Arial"/>
                <w:szCs w:val="20"/>
                <w:lang w:eastAsia="en-US"/>
              </w:rPr>
              <w:t xml:space="preserve"> </w:t>
            </w:r>
            <w:ins w:id="135" w:author="A.C. Kloosterboer" w:date="2016-10-06T22:39:00Z">
              <w:r w:rsidRPr="000422AA">
                <w:rPr>
                  <w:rFonts w:ascii="Arial" w:hAnsi="Arial" w:cs="Arial"/>
                  <w:szCs w:val="20"/>
                  <w:lang w:eastAsia="en-US"/>
                </w:rPr>
                <w:t xml:space="preserve">wordt ter ondersteuning van </w:t>
              </w:r>
            </w:ins>
            <w:ins w:id="136" w:author="A.C. Kloosterboer" w:date="2016-10-06T22:40:00Z">
              <w:r>
                <w:rPr>
                  <w:rFonts w:ascii="Arial" w:hAnsi="Arial" w:cs="Arial"/>
                  <w:szCs w:val="20"/>
                  <w:lang w:eastAsia="en-US"/>
                </w:rPr>
                <w:t>de taakuitoefening</w:t>
              </w:r>
            </w:ins>
            <w:ins w:id="137" w:author="A.C. Kloosterboer" w:date="2016-10-06T22:39:00Z">
              <w:r w:rsidRPr="000422AA">
                <w:rPr>
                  <w:rFonts w:ascii="Arial" w:hAnsi="Arial" w:cs="Arial"/>
                  <w:szCs w:val="20"/>
                  <w:lang w:eastAsia="en-US"/>
                </w:rPr>
                <w:t xml:space="preserve"> van de organisatie</w:t>
              </w:r>
            </w:ins>
            <w:ins w:id="138" w:author="A.C. Kloosterboer" w:date="2016-10-06T22:52:00Z">
              <w:r>
                <w:rPr>
                  <w:rFonts w:ascii="Arial" w:hAnsi="Arial" w:cs="Arial"/>
                  <w:szCs w:val="20"/>
                  <w:lang w:eastAsia="en-US"/>
                </w:rPr>
                <w:t>.</w:t>
              </w:r>
            </w:ins>
          </w:p>
        </w:tc>
        <w:tc>
          <w:tcPr>
            <w:tcW w:w="1080" w:type="dxa"/>
            <w:tcBorders>
              <w:top w:val="nil"/>
              <w:left w:val="nil"/>
              <w:bottom w:val="nil"/>
              <w:right w:val="nil"/>
            </w:tcBorders>
          </w:tcPr>
          <w:p w14:paraId="2954ADE5" w14:textId="1D20A557" w:rsidR="001645CB" w:rsidRPr="000422AA" w:rsidRDefault="00744132" w:rsidP="001645CB">
            <w:pPr>
              <w:widowControl w:val="0"/>
              <w:autoSpaceDE w:val="0"/>
              <w:autoSpaceDN w:val="0"/>
              <w:adjustRightInd w:val="0"/>
              <w:spacing w:line="240" w:lineRule="auto"/>
              <w:contextualSpacing w:val="0"/>
              <w:rPr>
                <w:rFonts w:ascii="Arial" w:hAnsi="Arial" w:cs="Arial"/>
                <w:szCs w:val="20"/>
                <w:lang w:eastAsia="en-US"/>
              </w:rPr>
            </w:pPr>
            <w:ins w:id="139" w:author="Arjan Kloosterboer" w:date="2017-07-08T21:07:00Z">
              <w:r>
                <w:rPr>
                  <w:rFonts w:ascii="Arial" w:hAnsi="Arial" w:cs="Arial"/>
                  <w:szCs w:val="20"/>
                  <w:lang w:eastAsia="en-US"/>
                </w:rPr>
                <w:t>N3</w:t>
              </w:r>
            </w:ins>
          </w:p>
        </w:tc>
        <w:tc>
          <w:tcPr>
            <w:tcW w:w="810" w:type="dxa"/>
            <w:tcBorders>
              <w:top w:val="nil"/>
              <w:left w:val="nil"/>
              <w:bottom w:val="nil"/>
              <w:right w:val="nil"/>
            </w:tcBorders>
          </w:tcPr>
          <w:p w14:paraId="309FEEC1" w14:textId="355D1885"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40" w:author="A.C. Kloosterboer" w:date="2016-10-05T16:01:00Z">
              <w:r>
                <w:rPr>
                  <w:rFonts w:ascii="Arial" w:hAnsi="Arial" w:cs="Arial"/>
                  <w:szCs w:val="20"/>
                  <w:lang w:val="en-AU" w:eastAsia="en-US"/>
                </w:rPr>
                <w:t>0 - 1</w:t>
              </w:r>
            </w:ins>
          </w:p>
        </w:tc>
      </w:tr>
      <w:tr w:rsidR="001645CB" w:rsidRPr="00BE58B1" w14:paraId="23DC054E" w14:textId="77777777" w:rsidTr="00AC2F8E">
        <w:tc>
          <w:tcPr>
            <w:tcW w:w="450" w:type="dxa"/>
            <w:tcBorders>
              <w:top w:val="nil"/>
              <w:left w:val="nil"/>
              <w:bottom w:val="nil"/>
              <w:right w:val="nil"/>
            </w:tcBorders>
          </w:tcPr>
          <w:p w14:paraId="1FE68CE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AB7ADD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Archiefnominatie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395F4FB"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Aanduiding die aangeeft of ZAAKen met een resultaat van dit RESULTAATTYPE blijvend moeten worden bewaard of (op termijn) moeten worden vernietigd .</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AE3FC60"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AN16</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755DBBF"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30F7AFE3" w14:textId="77777777" w:rsidTr="00AC2F8E">
        <w:tc>
          <w:tcPr>
            <w:tcW w:w="450" w:type="dxa"/>
            <w:tcBorders>
              <w:top w:val="nil"/>
              <w:left w:val="nil"/>
              <w:bottom w:val="nil"/>
              <w:right w:val="nil"/>
            </w:tcBorders>
          </w:tcPr>
          <w:p w14:paraId="4AC44FC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835B2A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Archiefactietermijn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F147CD3" w14:textId="647E5903"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De termijn waarna het zaakdossier (de ZAAK met alle bijbehorende INFORMATIEOBJECTen) van een ZAAK met een resultaat van dit RESULTAATTYPE</w:t>
            </w:r>
            <w:ins w:id="141" w:author="Arjan Kloosterboer" w:date="2017-08-11T13:12:00Z">
              <w:r w:rsidR="00E534C0" w:rsidRPr="00E534C0">
                <w:rPr>
                  <w:rFonts w:ascii="Calibri" w:hAnsi="Calibri" w:cs="Calibri"/>
                  <w:color w:val="0F0F0F"/>
                  <w:sz w:val="22"/>
                  <w:szCs w:val="22"/>
                  <w:lang w:eastAsia="en-US"/>
                </w:rPr>
                <w:t>, na het vervallen van het bedrjfsvoeringsbelang,</w:t>
              </w:r>
            </w:ins>
            <w:r w:rsidRPr="00BE58B1">
              <w:rPr>
                <w:rFonts w:ascii="Calibri" w:hAnsi="Calibri" w:cs="Calibri"/>
                <w:color w:val="0F0F0F"/>
                <w:sz w:val="22"/>
                <w:szCs w:val="22"/>
                <w:lang w:eastAsia="en-US"/>
              </w:rPr>
              <w:t xml:space="preserve"> vernietigd of overgebracht (naar een archiefbewaarplaats) moet worden. </w:t>
            </w:r>
          </w:p>
        </w:tc>
        <w:tc>
          <w:tcPr>
            <w:tcW w:w="1080" w:type="dxa"/>
            <w:tcBorders>
              <w:top w:val="nil"/>
              <w:left w:val="nil"/>
              <w:bottom w:val="nil"/>
              <w:right w:val="nil"/>
            </w:tcBorders>
          </w:tcPr>
          <w:p w14:paraId="00058CA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 w:val="22"/>
                <w:szCs w:val="22"/>
                <w:lang w:eastAsia="en-US"/>
              </w:rPr>
              <w:t>N4</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FF1F95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64F5DC3A" w14:textId="77777777" w:rsidTr="00AC2F8E">
        <w:tc>
          <w:tcPr>
            <w:tcW w:w="450" w:type="dxa"/>
            <w:tcBorders>
              <w:top w:val="nil"/>
              <w:left w:val="nil"/>
              <w:bottom w:val="nil"/>
              <w:right w:val="nil"/>
            </w:tcBorders>
          </w:tcPr>
          <w:p w14:paraId="2923761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7686BB" w14:textId="77777777" w:rsidR="001645CB" w:rsidRPr="00BE58B1" w:rsidDel="007263BF"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42" w:author="A.C. Kloosterboer" w:date="2016-10-05T13:57:00Z">
              <w:r>
                <w:rPr>
                  <w:rFonts w:ascii="Arial" w:hAnsi="Arial" w:cs="Arial"/>
                  <w:szCs w:val="20"/>
                  <w:lang w:val="en-AU" w:eastAsia="en-US"/>
                </w:rPr>
                <w:t>Brondatum archiefprocedure</w:t>
              </w:r>
            </w:ins>
          </w:p>
        </w:tc>
        <w:tc>
          <w:tcPr>
            <w:tcW w:w="4230" w:type="dxa"/>
            <w:tcBorders>
              <w:top w:val="nil"/>
              <w:left w:val="nil"/>
              <w:bottom w:val="nil"/>
              <w:right w:val="nil"/>
            </w:tcBorders>
          </w:tcPr>
          <w:p w14:paraId="6E1B921E" w14:textId="428669E4" w:rsidR="001645CB" w:rsidRPr="00BE205C" w:rsidRDefault="006D35DC" w:rsidP="001645CB">
            <w:pPr>
              <w:widowControl w:val="0"/>
              <w:autoSpaceDE w:val="0"/>
              <w:autoSpaceDN w:val="0"/>
              <w:adjustRightInd w:val="0"/>
              <w:spacing w:line="240" w:lineRule="auto"/>
              <w:contextualSpacing w:val="0"/>
              <w:rPr>
                <w:rFonts w:ascii="Arial" w:hAnsi="Arial" w:cs="Arial"/>
                <w:szCs w:val="20"/>
                <w:lang w:eastAsia="en-US"/>
              </w:rPr>
            </w:pPr>
            <w:ins w:id="143" w:author="Arjan Kloosterboer" w:date="2017-08-11T15:29:00Z">
              <w:r w:rsidRPr="006D35DC">
                <w:rPr>
                  <w:rFonts w:ascii="Arial" w:hAnsi="Arial" w:cs="Arial"/>
                  <w:szCs w:val="20"/>
                  <w:lang w:eastAsia="en-US"/>
                </w:rPr>
                <w:t>Specificatie voor het bepalen van de brondatum voor de start van de Archiefactietermijn van het zaakdossier.</w:t>
              </w:r>
            </w:ins>
          </w:p>
        </w:tc>
        <w:tc>
          <w:tcPr>
            <w:tcW w:w="1080" w:type="dxa"/>
            <w:tcBorders>
              <w:top w:val="nil"/>
              <w:left w:val="nil"/>
              <w:bottom w:val="nil"/>
              <w:right w:val="nil"/>
            </w:tcBorders>
          </w:tcPr>
          <w:p w14:paraId="32C16F1A" w14:textId="77777777"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44" w:author="A.C. Kloosterboer" w:date="2016-10-05T13:58:00Z">
              <w:r>
                <w:rPr>
                  <w:rFonts w:ascii="Arial" w:hAnsi="Arial" w:cs="Arial"/>
                  <w:szCs w:val="20"/>
                  <w:lang w:val="en-AU" w:eastAsia="en-US"/>
                </w:rPr>
                <w:t>groep</w:t>
              </w:r>
            </w:ins>
          </w:p>
        </w:tc>
        <w:tc>
          <w:tcPr>
            <w:tcW w:w="810" w:type="dxa"/>
            <w:tcBorders>
              <w:top w:val="nil"/>
              <w:left w:val="nil"/>
              <w:bottom w:val="nil"/>
              <w:right w:val="nil"/>
            </w:tcBorders>
          </w:tcPr>
          <w:p w14:paraId="41D008FE" w14:textId="77777777" w:rsidR="001645CB" w:rsidRPr="00BE58B1" w:rsidRDefault="001645CB" w:rsidP="001645CB">
            <w:pPr>
              <w:widowControl w:val="0"/>
              <w:autoSpaceDE w:val="0"/>
              <w:autoSpaceDN w:val="0"/>
              <w:adjustRightInd w:val="0"/>
              <w:spacing w:line="240" w:lineRule="auto"/>
              <w:contextualSpacing w:val="0"/>
              <w:rPr>
                <w:rFonts w:ascii="Arial" w:hAnsi="Arial" w:cs="Arial"/>
                <w:szCs w:val="20"/>
                <w:lang w:val="en-AU" w:eastAsia="en-US"/>
              </w:rPr>
            </w:pPr>
            <w:ins w:id="145" w:author="A.C. Kloosterboer" w:date="2016-10-05T13:57:00Z">
              <w:r>
                <w:rPr>
                  <w:rFonts w:ascii="Arial" w:hAnsi="Arial" w:cs="Arial"/>
                  <w:szCs w:val="20"/>
                  <w:lang w:val="en-AU" w:eastAsia="en-US"/>
                </w:rPr>
                <w:t>0 - 1</w:t>
              </w:r>
            </w:ins>
          </w:p>
        </w:tc>
      </w:tr>
      <w:tr w:rsidR="001645CB" w:rsidRPr="00BE58B1" w14:paraId="6F8E7200" w14:textId="77777777" w:rsidTr="00AC2F8E">
        <w:tc>
          <w:tcPr>
            <w:tcW w:w="450" w:type="dxa"/>
            <w:tcBorders>
              <w:top w:val="nil"/>
              <w:left w:val="nil"/>
              <w:bottom w:val="nil"/>
              <w:right w:val="nil"/>
            </w:tcBorders>
          </w:tcPr>
          <w:p w14:paraId="470E82BF"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46" w:name="BKM_F4820040_AF06_4b48_8A6C_C11C444AB956"/>
          </w:p>
        </w:tc>
        <w:tc>
          <w:tcPr>
            <w:tcW w:w="2790" w:type="dxa"/>
            <w:gridSpan w:val="2"/>
            <w:tcBorders>
              <w:top w:val="nil"/>
              <w:left w:val="nil"/>
              <w:bottom w:val="nil"/>
              <w:right w:val="nil"/>
            </w:tcBorders>
          </w:tcPr>
          <w:p w14:paraId="12BAC5E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ins w:id="147" w:author="A.C. Kloosterboer" w:date="2016-10-05T14:01:00Z">
              <w:r>
                <w:rPr>
                  <w:rFonts w:ascii="Arial" w:hAnsi="Arial" w:cs="Arial"/>
                  <w:szCs w:val="20"/>
                  <w:lang w:val="en-AU" w:eastAsia="en-US"/>
                </w:rPr>
                <w:t xml:space="preserve">- </w:t>
              </w:r>
            </w:ins>
            <w:del w:id="148" w:author="A.C. Kloosterboer" w:date="2016-10-05T13:56:00Z">
              <w:r w:rsidRPr="00BE58B1" w:rsidDel="007263BF">
                <w:rPr>
                  <w:rFonts w:ascii="Arial" w:hAnsi="Arial" w:cs="Arial"/>
                  <w:szCs w:val="20"/>
                  <w:lang w:val="en-AU" w:eastAsia="en-US"/>
                </w:rPr>
                <w:fldChar w:fldCharType="begin" w:fldLock="1"/>
              </w:r>
              <w:r w:rsidRPr="00BE58B1" w:rsidDel="007263BF">
                <w:rPr>
                  <w:rFonts w:ascii="Arial" w:hAnsi="Arial" w:cs="Arial"/>
                  <w:szCs w:val="20"/>
                  <w:lang w:val="en-AU" w:eastAsia="en-US"/>
                </w:rPr>
                <w:delInstrText xml:space="preserve">MERGEFIELD </w:delInstrText>
              </w:r>
              <w:r w:rsidRPr="00BE58B1" w:rsidDel="007263BF">
                <w:rPr>
                  <w:rFonts w:ascii="Calibri" w:hAnsi="Calibri" w:cs="Calibri"/>
                  <w:color w:val="0F0F0F"/>
                  <w:sz w:val="22"/>
                  <w:szCs w:val="22"/>
                  <w:lang w:eastAsia="en-US"/>
                </w:rPr>
                <w:delInstrText>Att.Name</w:delInstrText>
              </w:r>
              <w:r w:rsidRPr="00BE58B1" w:rsidDel="007263BF">
                <w:rPr>
                  <w:rFonts w:ascii="Arial" w:hAnsi="Arial" w:cs="Arial"/>
                  <w:szCs w:val="20"/>
                  <w:lang w:val="en-AU" w:eastAsia="en-US"/>
                </w:rPr>
                <w:fldChar w:fldCharType="separate"/>
              </w:r>
              <w:r w:rsidRPr="00BE58B1" w:rsidDel="007263BF">
                <w:rPr>
                  <w:rFonts w:ascii="Calibri" w:hAnsi="Calibri" w:cs="Calibri"/>
                  <w:color w:val="0F0F0F"/>
                  <w:sz w:val="22"/>
                  <w:szCs w:val="22"/>
                  <w:lang w:eastAsia="en-US"/>
                </w:rPr>
                <w:delText>Brondatum archiefprocedure</w:delText>
              </w:r>
              <w:r w:rsidRPr="00BE58B1" w:rsidDel="007263BF">
                <w:rPr>
                  <w:rFonts w:ascii="Arial" w:hAnsi="Arial" w:cs="Arial"/>
                  <w:szCs w:val="20"/>
                  <w:lang w:val="en-AU" w:eastAsia="en-US"/>
                </w:rPr>
                <w:fldChar w:fldCharType="end"/>
              </w:r>
            </w:del>
            <w:ins w:id="149" w:author="A.C. Kloosterboer" w:date="2016-10-05T13:56:00Z">
              <w:r>
                <w:rPr>
                  <w:rFonts w:ascii="Arial" w:hAnsi="Arial" w:cs="Arial"/>
                  <w:szCs w:val="20"/>
                  <w:lang w:val="en-AU" w:eastAsia="en-US"/>
                </w:rPr>
                <w:t>Afleidingswijze</w:t>
              </w:r>
            </w:ins>
          </w:p>
        </w:tc>
        <w:tc>
          <w:tcPr>
            <w:tcW w:w="4230" w:type="dxa"/>
            <w:tcBorders>
              <w:top w:val="nil"/>
              <w:left w:val="nil"/>
              <w:bottom w:val="nil"/>
              <w:right w:val="nil"/>
            </w:tcBorders>
          </w:tcPr>
          <w:p w14:paraId="2246498B" w14:textId="6D695AE0"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del w:id="150" w:author="A.C. Kloosterboer" w:date="2016-10-06T23:13:00Z">
              <w:r w:rsidRPr="00BE58B1" w:rsidDel="00BE205C">
                <w:rPr>
                  <w:rFonts w:ascii="Calibri" w:hAnsi="Calibri" w:cs="Calibri"/>
                  <w:color w:val="0F0F0F"/>
                  <w:sz w:val="22"/>
                  <w:szCs w:val="22"/>
                  <w:lang w:eastAsia="en-US"/>
                </w:rPr>
                <w:delText>Aanduiding</w:delText>
              </w:r>
            </w:del>
            <w:ins w:id="151" w:author="A.C. Kloosterboer" w:date="2016-10-06T23:13:00Z">
              <w:r w:rsidR="00BE205C">
                <w:rPr>
                  <w:rFonts w:ascii="Calibri" w:hAnsi="Calibri" w:cs="Calibri"/>
                  <w:color w:val="0F0F0F"/>
                  <w:sz w:val="22"/>
                  <w:szCs w:val="22"/>
                  <w:lang w:eastAsia="en-US"/>
                </w:rPr>
                <w:t>Wijze van bepalen</w:t>
              </w:r>
            </w:ins>
            <w:r w:rsidRPr="00BE58B1">
              <w:rPr>
                <w:rFonts w:ascii="Calibri" w:hAnsi="Calibri" w:cs="Calibri"/>
                <w:color w:val="0F0F0F"/>
                <w:sz w:val="22"/>
                <w:szCs w:val="22"/>
                <w:lang w:eastAsia="en-US"/>
              </w:rPr>
              <w:t xml:space="preserve"> van de brondatum</w:t>
            </w:r>
            <w:del w:id="152" w:author="A.C. Kloosterboer" w:date="2016-10-06T23:14:00Z">
              <w:r w:rsidRPr="00BE58B1" w:rsidDel="00BE205C">
                <w:rPr>
                  <w:rFonts w:ascii="Calibri" w:hAnsi="Calibri" w:cs="Calibri"/>
                  <w:color w:val="0F0F0F"/>
                  <w:sz w:val="22"/>
                  <w:szCs w:val="22"/>
                  <w:lang w:eastAsia="en-US"/>
                </w:rPr>
                <w:delText xml:space="preserve"> voor de start van de Archiefactietermijn van het zaakdossier</w:delText>
              </w:r>
            </w:del>
            <w:r w:rsidRPr="00BE58B1">
              <w:rPr>
                <w:rFonts w:ascii="Calibri" w:hAnsi="Calibri" w:cs="Calibri"/>
                <w:color w:val="0F0F0F"/>
                <w:sz w:val="22"/>
                <w:szCs w:val="22"/>
                <w:lang w:eastAsia="en-US"/>
              </w:rPr>
              <w: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D80162F" w14:textId="1A69EEEC"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sidDel="008B7D4E">
              <w:rPr>
                <w:rFonts w:ascii="Arial" w:hAnsi="Arial" w:cs="Arial"/>
                <w:szCs w:val="20"/>
                <w:lang w:val="en-AU" w:eastAsia="en-US"/>
              </w:rPr>
              <w:fldChar w:fldCharType="begin" w:fldLock="1"/>
            </w:r>
            <w:r w:rsidRPr="00A67ADE">
              <w:rPr>
                <w:rFonts w:ascii="Arial" w:hAnsi="Arial" w:cs="Arial"/>
                <w:szCs w:val="20"/>
                <w:lang w:eastAsia="en-US"/>
              </w:rPr>
              <w:instrText xml:space="preserve">MERGEFIELD </w:instrText>
            </w:r>
            <w:r w:rsidRPr="00BE58B1">
              <w:rPr>
                <w:rFonts w:ascii="Calibri" w:hAnsi="Calibri" w:cs="Calibri"/>
                <w:color w:val="000000"/>
                <w:szCs w:val="20"/>
                <w:lang w:eastAsia="en-US"/>
              </w:rPr>
              <w:instrText>Att.Type</w:instrText>
            </w:r>
            <w:r w:rsidRPr="00BE58B1" w:rsidDel="008B7D4E">
              <w:rPr>
                <w:rFonts w:ascii="Arial" w:hAnsi="Arial" w:cs="Arial"/>
                <w:szCs w:val="20"/>
                <w:lang w:val="en-AU" w:eastAsia="en-US"/>
              </w:rPr>
              <w:fldChar w:fldCharType="separate"/>
            </w:r>
            <w:del w:id="153" w:author="Arjan Kloosterboer" w:date="2017-08-11T15:27:00Z">
              <w:r w:rsidRPr="00BE58B1" w:rsidDel="008B7D4E">
                <w:rPr>
                  <w:rFonts w:ascii="Calibri" w:hAnsi="Calibri" w:cs="Calibri"/>
                  <w:color w:val="000000"/>
                  <w:szCs w:val="20"/>
                  <w:lang w:eastAsia="en-US"/>
                </w:rPr>
                <w:delText>AN20</w:delText>
              </w:r>
              <w:r w:rsidRPr="00BE58B1" w:rsidDel="008B7D4E">
                <w:rPr>
                  <w:rFonts w:ascii="Arial" w:hAnsi="Arial" w:cs="Arial"/>
                  <w:szCs w:val="20"/>
                  <w:lang w:val="en-AU" w:eastAsia="en-US"/>
                </w:rPr>
                <w:fldChar w:fldCharType="end"/>
              </w:r>
            </w:del>
            <w:ins w:id="154" w:author="Arjan Kloosterboer" w:date="2017-08-11T15:27:00Z">
              <w:r w:rsidR="008B7D4E">
                <w:t xml:space="preserve"> </w:t>
              </w:r>
              <w:r w:rsidR="006D35DC">
                <w:rPr>
                  <w:rFonts w:ascii="Arial" w:hAnsi="Arial" w:cs="Arial"/>
                  <w:szCs w:val="20"/>
                  <w:lang w:val="en-AU" w:eastAsia="en-US"/>
                </w:rPr>
                <w:t>enumeratie</w:t>
              </w:r>
            </w:ins>
          </w:p>
        </w:tc>
        <w:tc>
          <w:tcPr>
            <w:tcW w:w="810" w:type="dxa"/>
            <w:tcBorders>
              <w:top w:val="nil"/>
              <w:left w:val="nil"/>
              <w:bottom w:val="nil"/>
              <w:right w:val="nil"/>
            </w:tcBorders>
          </w:tcPr>
          <w:p w14:paraId="35E00E3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146"/>
      </w:tr>
      <w:tr w:rsidR="003D7645" w:rsidRPr="00BE58B1" w14:paraId="7293B8A0" w14:textId="77777777" w:rsidTr="00AC2F8E">
        <w:tc>
          <w:tcPr>
            <w:tcW w:w="450" w:type="dxa"/>
            <w:tcBorders>
              <w:top w:val="nil"/>
              <w:left w:val="nil"/>
              <w:bottom w:val="nil"/>
              <w:right w:val="nil"/>
            </w:tcBorders>
          </w:tcPr>
          <w:p w14:paraId="780B9F70" w14:textId="77777777" w:rsidR="003D7645" w:rsidRPr="00BE58B1" w:rsidRDefault="003D7645"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0F08658" w14:textId="7700072E" w:rsidR="003D7645" w:rsidRDefault="003D7645" w:rsidP="001645CB">
            <w:pPr>
              <w:widowControl w:val="0"/>
              <w:autoSpaceDE w:val="0"/>
              <w:autoSpaceDN w:val="0"/>
              <w:adjustRightInd w:val="0"/>
              <w:spacing w:line="240" w:lineRule="auto"/>
              <w:contextualSpacing w:val="0"/>
              <w:rPr>
                <w:rFonts w:ascii="Arial" w:hAnsi="Arial" w:cs="Arial"/>
                <w:szCs w:val="20"/>
                <w:lang w:eastAsia="en-US"/>
              </w:rPr>
            </w:pPr>
            <w:ins w:id="155" w:author="Arjan Kloosterboer" w:date="2017-07-08T22:49:00Z">
              <w:r>
                <w:rPr>
                  <w:rFonts w:ascii="Arial" w:hAnsi="Arial" w:cs="Arial"/>
                  <w:szCs w:val="20"/>
                  <w:lang w:eastAsia="en-US"/>
                </w:rPr>
                <w:t>- Registratie</w:t>
              </w:r>
            </w:ins>
          </w:p>
        </w:tc>
        <w:tc>
          <w:tcPr>
            <w:tcW w:w="4230" w:type="dxa"/>
            <w:tcBorders>
              <w:top w:val="nil"/>
              <w:left w:val="nil"/>
              <w:bottom w:val="nil"/>
              <w:right w:val="nil"/>
            </w:tcBorders>
          </w:tcPr>
          <w:p w14:paraId="565EC525" w14:textId="6E91B85B" w:rsidR="003D7645" w:rsidRDefault="003D7645" w:rsidP="001645CB">
            <w:pPr>
              <w:widowControl w:val="0"/>
              <w:autoSpaceDE w:val="0"/>
              <w:autoSpaceDN w:val="0"/>
              <w:adjustRightInd w:val="0"/>
              <w:spacing w:line="240" w:lineRule="auto"/>
              <w:contextualSpacing w:val="0"/>
              <w:rPr>
                <w:rFonts w:ascii="Arial" w:hAnsi="Arial" w:cs="Arial"/>
                <w:szCs w:val="20"/>
                <w:lang w:eastAsia="en-US"/>
              </w:rPr>
            </w:pPr>
            <w:ins w:id="156" w:author="Arjan Kloosterboer" w:date="2017-07-08T22:51:00Z">
              <w:r>
                <w:rPr>
                  <w:rFonts w:ascii="Arial" w:hAnsi="Arial" w:cs="Arial"/>
                  <w:szCs w:val="20"/>
                  <w:lang w:eastAsia="en-US"/>
                </w:rPr>
                <w:t xml:space="preserve">De </w:t>
              </w:r>
              <w:r w:rsidR="004F1A41">
                <w:rPr>
                  <w:rFonts w:ascii="Arial" w:hAnsi="Arial" w:cs="Arial"/>
                  <w:szCs w:val="20"/>
                  <w:lang w:eastAsia="en-US"/>
                </w:rPr>
                <w:t xml:space="preserve">naam van de registratie waarvan het procesobject deel uit maakt. </w:t>
              </w:r>
            </w:ins>
          </w:p>
        </w:tc>
        <w:tc>
          <w:tcPr>
            <w:tcW w:w="1080" w:type="dxa"/>
            <w:tcBorders>
              <w:top w:val="nil"/>
              <w:left w:val="nil"/>
              <w:bottom w:val="nil"/>
              <w:right w:val="nil"/>
            </w:tcBorders>
          </w:tcPr>
          <w:p w14:paraId="0CBDFAEE" w14:textId="343B8EF8" w:rsidR="003D7645" w:rsidRDefault="004F1A41" w:rsidP="001645CB">
            <w:pPr>
              <w:widowControl w:val="0"/>
              <w:autoSpaceDE w:val="0"/>
              <w:autoSpaceDN w:val="0"/>
              <w:adjustRightInd w:val="0"/>
              <w:spacing w:line="240" w:lineRule="auto"/>
              <w:contextualSpacing w:val="0"/>
              <w:rPr>
                <w:rFonts w:ascii="Arial" w:hAnsi="Arial" w:cs="Arial"/>
                <w:szCs w:val="20"/>
                <w:lang w:eastAsia="en-US"/>
              </w:rPr>
            </w:pPr>
            <w:ins w:id="157" w:author="Arjan Kloosterboer" w:date="2017-07-08T22:55:00Z">
              <w:r>
                <w:rPr>
                  <w:rFonts w:ascii="Arial" w:hAnsi="Arial" w:cs="Arial"/>
                  <w:szCs w:val="20"/>
                  <w:lang w:eastAsia="en-US"/>
                </w:rPr>
                <w:t>AN200</w:t>
              </w:r>
            </w:ins>
          </w:p>
        </w:tc>
        <w:tc>
          <w:tcPr>
            <w:tcW w:w="810" w:type="dxa"/>
            <w:tcBorders>
              <w:top w:val="nil"/>
              <w:left w:val="nil"/>
              <w:bottom w:val="nil"/>
              <w:right w:val="nil"/>
            </w:tcBorders>
          </w:tcPr>
          <w:p w14:paraId="6F5031CF" w14:textId="1AF45E83" w:rsidR="003D7645" w:rsidRDefault="004F1A41" w:rsidP="001645CB">
            <w:pPr>
              <w:widowControl w:val="0"/>
              <w:autoSpaceDE w:val="0"/>
              <w:autoSpaceDN w:val="0"/>
              <w:adjustRightInd w:val="0"/>
              <w:spacing w:line="240" w:lineRule="auto"/>
              <w:contextualSpacing w:val="0"/>
              <w:rPr>
                <w:rFonts w:ascii="Arial" w:hAnsi="Arial" w:cs="Arial"/>
                <w:szCs w:val="20"/>
                <w:lang w:eastAsia="en-US"/>
              </w:rPr>
            </w:pPr>
            <w:ins w:id="158" w:author="Arjan Kloosterboer" w:date="2017-07-08T22:55:00Z">
              <w:r>
                <w:rPr>
                  <w:rFonts w:ascii="Arial" w:hAnsi="Arial" w:cs="Arial"/>
                  <w:szCs w:val="20"/>
                  <w:lang w:eastAsia="en-US"/>
                </w:rPr>
                <w:t>0 - 1</w:t>
              </w:r>
            </w:ins>
          </w:p>
        </w:tc>
      </w:tr>
      <w:tr w:rsidR="001645CB" w:rsidRPr="00BE58B1" w14:paraId="3FD00E2E" w14:textId="77777777" w:rsidTr="00AC2F8E">
        <w:tc>
          <w:tcPr>
            <w:tcW w:w="450" w:type="dxa"/>
            <w:tcBorders>
              <w:top w:val="nil"/>
              <w:left w:val="nil"/>
              <w:bottom w:val="nil"/>
              <w:right w:val="nil"/>
            </w:tcBorders>
          </w:tcPr>
          <w:p w14:paraId="46B86D46"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C44F943" w14:textId="5F3349AB" w:rsidR="001645CB" w:rsidRPr="007263BF" w:rsidDel="007263BF" w:rsidRDefault="001645CB" w:rsidP="001645CB">
            <w:pPr>
              <w:widowControl w:val="0"/>
              <w:autoSpaceDE w:val="0"/>
              <w:autoSpaceDN w:val="0"/>
              <w:adjustRightInd w:val="0"/>
              <w:spacing w:line="240" w:lineRule="auto"/>
              <w:contextualSpacing w:val="0"/>
              <w:rPr>
                <w:rFonts w:ascii="Arial" w:hAnsi="Arial" w:cs="Arial"/>
                <w:szCs w:val="20"/>
                <w:lang w:eastAsia="en-US"/>
              </w:rPr>
            </w:pPr>
            <w:ins w:id="159" w:author="A.C. Kloosterboer" w:date="2016-10-05T14:01:00Z">
              <w:r>
                <w:rPr>
                  <w:rFonts w:ascii="Arial" w:hAnsi="Arial" w:cs="Arial"/>
                  <w:szCs w:val="20"/>
                  <w:lang w:eastAsia="en-US"/>
                </w:rPr>
                <w:t xml:space="preserve">- </w:t>
              </w:r>
            </w:ins>
            <w:ins w:id="160" w:author="A.C. Kloosterboer" w:date="2016-10-06T23:15:00Z">
              <w:r w:rsidR="00BE205C">
                <w:rPr>
                  <w:rFonts w:ascii="Arial" w:hAnsi="Arial" w:cs="Arial"/>
                  <w:szCs w:val="20"/>
                  <w:lang w:eastAsia="en-US"/>
                </w:rPr>
                <w:t>O</w:t>
              </w:r>
            </w:ins>
            <w:ins w:id="161" w:author="A.C. Kloosterboer" w:date="2016-10-05T13:59:00Z">
              <w:r>
                <w:rPr>
                  <w:rFonts w:ascii="Arial" w:hAnsi="Arial" w:cs="Arial"/>
                  <w:szCs w:val="20"/>
                  <w:lang w:eastAsia="en-US"/>
                </w:rPr>
                <w:t>bject</w:t>
              </w:r>
            </w:ins>
            <w:ins w:id="162" w:author="A.C. Kloosterboer" w:date="2016-10-06T23:15:00Z">
              <w:r w:rsidR="00BE205C">
                <w:rPr>
                  <w:rFonts w:ascii="Arial" w:hAnsi="Arial" w:cs="Arial"/>
                  <w:szCs w:val="20"/>
                  <w:lang w:eastAsia="en-US"/>
                </w:rPr>
                <w:t>type</w:t>
              </w:r>
            </w:ins>
          </w:p>
        </w:tc>
        <w:tc>
          <w:tcPr>
            <w:tcW w:w="4230" w:type="dxa"/>
            <w:tcBorders>
              <w:top w:val="nil"/>
              <w:left w:val="nil"/>
              <w:bottom w:val="nil"/>
              <w:right w:val="nil"/>
            </w:tcBorders>
          </w:tcPr>
          <w:p w14:paraId="6D1B4937" w14:textId="3FD2747C" w:rsidR="001645CB" w:rsidRPr="007263BF" w:rsidRDefault="00BE205C" w:rsidP="001645CB">
            <w:pPr>
              <w:widowControl w:val="0"/>
              <w:autoSpaceDE w:val="0"/>
              <w:autoSpaceDN w:val="0"/>
              <w:adjustRightInd w:val="0"/>
              <w:spacing w:line="240" w:lineRule="auto"/>
              <w:contextualSpacing w:val="0"/>
              <w:rPr>
                <w:rFonts w:ascii="Arial" w:hAnsi="Arial" w:cs="Arial"/>
                <w:szCs w:val="20"/>
                <w:lang w:eastAsia="en-US"/>
              </w:rPr>
            </w:pPr>
            <w:ins w:id="163" w:author="A.C. Kloosterboer" w:date="2016-10-06T23:20:00Z">
              <w:r>
                <w:rPr>
                  <w:rFonts w:ascii="Arial" w:hAnsi="Arial" w:cs="Arial"/>
                  <w:szCs w:val="20"/>
                  <w:lang w:eastAsia="en-US"/>
                </w:rPr>
                <w:t xml:space="preserve">Het soort object in </w:t>
              </w:r>
            </w:ins>
            <w:ins w:id="164" w:author="Arjan Kloosterboer" w:date="2017-07-08T22:52:00Z">
              <w:r w:rsidR="004F1A41">
                <w:rPr>
                  <w:rFonts w:ascii="Arial" w:hAnsi="Arial" w:cs="Arial"/>
                  <w:szCs w:val="20"/>
                  <w:lang w:eastAsia="en-US"/>
                </w:rPr>
                <w:t>d</w:t>
              </w:r>
            </w:ins>
            <w:ins w:id="165" w:author="A.C. Kloosterboer" w:date="2016-10-06T23:20:00Z">
              <w:r>
                <w:rPr>
                  <w:rFonts w:ascii="Arial" w:hAnsi="Arial" w:cs="Arial"/>
                  <w:szCs w:val="20"/>
                  <w:lang w:eastAsia="en-US"/>
                </w:rPr>
                <w:t>e registratie dat het procesobject representeert</w:t>
              </w:r>
            </w:ins>
            <w:ins w:id="166" w:author="Arjan Kloosterboer" w:date="2017-07-08T22:52:00Z">
              <w:r w:rsidR="004F1A41">
                <w:rPr>
                  <w:rFonts w:ascii="Arial" w:hAnsi="Arial" w:cs="Arial"/>
                  <w:szCs w:val="20"/>
                  <w:lang w:eastAsia="en-US"/>
                </w:rPr>
                <w:t>.</w:t>
              </w:r>
            </w:ins>
          </w:p>
        </w:tc>
        <w:tc>
          <w:tcPr>
            <w:tcW w:w="1080" w:type="dxa"/>
            <w:tcBorders>
              <w:top w:val="nil"/>
              <w:left w:val="nil"/>
              <w:bottom w:val="nil"/>
              <w:right w:val="nil"/>
            </w:tcBorders>
          </w:tcPr>
          <w:p w14:paraId="4AD4C6EE" w14:textId="76D0EFBE" w:rsidR="001645CB" w:rsidRPr="007263BF" w:rsidRDefault="00D26233" w:rsidP="001645CB">
            <w:pPr>
              <w:widowControl w:val="0"/>
              <w:autoSpaceDE w:val="0"/>
              <w:autoSpaceDN w:val="0"/>
              <w:adjustRightInd w:val="0"/>
              <w:spacing w:line="240" w:lineRule="auto"/>
              <w:contextualSpacing w:val="0"/>
              <w:rPr>
                <w:rFonts w:ascii="Arial" w:hAnsi="Arial" w:cs="Arial"/>
                <w:szCs w:val="20"/>
                <w:lang w:eastAsia="en-US"/>
              </w:rPr>
            </w:pPr>
            <w:ins w:id="167" w:author="A.C. Kloosterboer" w:date="2016-10-06T23:37:00Z">
              <w:r>
                <w:rPr>
                  <w:rFonts w:ascii="Arial" w:hAnsi="Arial" w:cs="Arial"/>
                  <w:szCs w:val="20"/>
                  <w:lang w:eastAsia="en-US"/>
                </w:rPr>
                <w:t>AN80</w:t>
              </w:r>
            </w:ins>
          </w:p>
        </w:tc>
        <w:tc>
          <w:tcPr>
            <w:tcW w:w="810" w:type="dxa"/>
            <w:tcBorders>
              <w:top w:val="nil"/>
              <w:left w:val="nil"/>
              <w:bottom w:val="nil"/>
              <w:right w:val="nil"/>
            </w:tcBorders>
          </w:tcPr>
          <w:p w14:paraId="5FE06D5A" w14:textId="7A6A8050" w:rsidR="001645CB" w:rsidRPr="007263BF" w:rsidRDefault="003B123A" w:rsidP="001645CB">
            <w:pPr>
              <w:widowControl w:val="0"/>
              <w:autoSpaceDE w:val="0"/>
              <w:autoSpaceDN w:val="0"/>
              <w:adjustRightInd w:val="0"/>
              <w:spacing w:line="240" w:lineRule="auto"/>
              <w:contextualSpacing w:val="0"/>
              <w:rPr>
                <w:rFonts w:ascii="Arial" w:hAnsi="Arial" w:cs="Arial"/>
                <w:szCs w:val="20"/>
                <w:lang w:eastAsia="en-US"/>
              </w:rPr>
            </w:pPr>
            <w:ins w:id="168" w:author="A.C. Kloosterboer" w:date="2016-10-06T23:26:00Z">
              <w:r>
                <w:rPr>
                  <w:rFonts w:ascii="Arial" w:hAnsi="Arial" w:cs="Arial"/>
                  <w:szCs w:val="20"/>
                  <w:lang w:eastAsia="en-US"/>
                </w:rPr>
                <w:t>0 - 1</w:t>
              </w:r>
            </w:ins>
          </w:p>
        </w:tc>
      </w:tr>
      <w:tr w:rsidR="001645CB" w:rsidRPr="00BE58B1" w14:paraId="1C14BBCD" w14:textId="77777777" w:rsidTr="00AC2F8E">
        <w:tc>
          <w:tcPr>
            <w:tcW w:w="450" w:type="dxa"/>
            <w:tcBorders>
              <w:top w:val="nil"/>
              <w:left w:val="nil"/>
              <w:bottom w:val="nil"/>
              <w:right w:val="nil"/>
            </w:tcBorders>
          </w:tcPr>
          <w:p w14:paraId="2BBCD78C"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6A5F1BA" w14:textId="5C6E0E42" w:rsidR="001645CB" w:rsidRPr="007263BF" w:rsidRDefault="001645CB" w:rsidP="001645CB">
            <w:pPr>
              <w:widowControl w:val="0"/>
              <w:autoSpaceDE w:val="0"/>
              <w:autoSpaceDN w:val="0"/>
              <w:adjustRightInd w:val="0"/>
              <w:spacing w:line="240" w:lineRule="auto"/>
              <w:contextualSpacing w:val="0"/>
              <w:rPr>
                <w:rFonts w:ascii="Arial" w:hAnsi="Arial" w:cs="Arial"/>
                <w:szCs w:val="20"/>
                <w:lang w:eastAsia="en-US"/>
              </w:rPr>
            </w:pPr>
            <w:ins w:id="169" w:author="A.C. Kloosterboer" w:date="2016-10-05T14:01:00Z">
              <w:r>
                <w:rPr>
                  <w:rFonts w:ascii="Arial" w:hAnsi="Arial" w:cs="Arial"/>
                  <w:szCs w:val="20"/>
                  <w:lang w:eastAsia="en-US"/>
                </w:rPr>
                <w:t xml:space="preserve">- </w:t>
              </w:r>
            </w:ins>
            <w:ins w:id="170" w:author="Arjan Kloosterboer" w:date="2017-07-08T22:47:00Z">
              <w:r w:rsidR="003D7645">
                <w:rPr>
                  <w:rFonts w:ascii="Arial" w:hAnsi="Arial" w:cs="Arial"/>
                  <w:szCs w:val="20"/>
                  <w:lang w:eastAsia="en-US"/>
                </w:rPr>
                <w:t>Datumkenmerk</w:t>
              </w:r>
            </w:ins>
          </w:p>
        </w:tc>
        <w:tc>
          <w:tcPr>
            <w:tcW w:w="4230" w:type="dxa"/>
            <w:tcBorders>
              <w:top w:val="nil"/>
              <w:left w:val="nil"/>
              <w:bottom w:val="nil"/>
              <w:right w:val="nil"/>
            </w:tcBorders>
          </w:tcPr>
          <w:p w14:paraId="27371436" w14:textId="22DE4472" w:rsidR="001645CB" w:rsidRPr="007263BF" w:rsidRDefault="003B123A" w:rsidP="001645CB">
            <w:pPr>
              <w:widowControl w:val="0"/>
              <w:autoSpaceDE w:val="0"/>
              <w:autoSpaceDN w:val="0"/>
              <w:adjustRightInd w:val="0"/>
              <w:spacing w:line="240" w:lineRule="auto"/>
              <w:contextualSpacing w:val="0"/>
              <w:rPr>
                <w:rFonts w:ascii="Arial" w:hAnsi="Arial" w:cs="Arial"/>
                <w:szCs w:val="20"/>
                <w:lang w:eastAsia="en-US"/>
              </w:rPr>
            </w:pPr>
            <w:ins w:id="171" w:author="A.C. Kloosterboer" w:date="2016-10-06T23:25:00Z">
              <w:r>
                <w:rPr>
                  <w:rFonts w:ascii="Arial" w:hAnsi="Arial" w:cs="Arial"/>
                  <w:szCs w:val="20"/>
                  <w:lang w:eastAsia="en-US"/>
                </w:rPr>
                <w:t xml:space="preserve">Naam van de </w:t>
              </w:r>
            </w:ins>
            <w:ins w:id="172" w:author="A.C. Kloosterboer" w:date="2016-10-06T23:22:00Z">
              <w:r w:rsidRPr="003B123A">
                <w:rPr>
                  <w:rFonts w:ascii="Arial" w:hAnsi="Arial" w:cs="Arial"/>
                  <w:szCs w:val="20"/>
                  <w:lang w:eastAsia="en-US"/>
                </w:rPr>
                <w:t xml:space="preserve">attribuutsoort van het </w:t>
              </w:r>
            </w:ins>
            <w:ins w:id="173" w:author="Arjan Kloosterboer" w:date="2017-07-08T22:53:00Z">
              <w:r w:rsidR="004F1A41">
                <w:rPr>
                  <w:rFonts w:ascii="Arial" w:hAnsi="Arial" w:cs="Arial"/>
                  <w:szCs w:val="20"/>
                  <w:lang w:eastAsia="en-US"/>
                </w:rPr>
                <w:t>procesobject</w:t>
              </w:r>
            </w:ins>
            <w:ins w:id="174" w:author="A.C. Kloosterboer" w:date="2016-10-06T23:22:00Z">
              <w:r w:rsidRPr="003B123A">
                <w:rPr>
                  <w:rFonts w:ascii="Arial" w:hAnsi="Arial" w:cs="Arial"/>
                  <w:szCs w:val="20"/>
                  <w:lang w:eastAsia="en-US"/>
                </w:rPr>
                <w:t xml:space="preserve"> </w:t>
              </w:r>
            </w:ins>
            <w:ins w:id="175" w:author="A.C. Kloosterboer" w:date="2016-10-06T23:25:00Z">
              <w:r>
                <w:rPr>
                  <w:rFonts w:ascii="Arial" w:hAnsi="Arial" w:cs="Arial"/>
                  <w:szCs w:val="20"/>
                  <w:lang w:eastAsia="en-US"/>
                </w:rPr>
                <w:t xml:space="preserve">dat bepalend is voor </w:t>
              </w:r>
            </w:ins>
            <w:ins w:id="176" w:author="Arjan Kloosterboer" w:date="2017-07-08T22:54:00Z">
              <w:r w:rsidR="004F1A41">
                <w:rPr>
                  <w:rFonts w:ascii="Arial" w:hAnsi="Arial" w:cs="Arial"/>
                  <w:szCs w:val="20"/>
                  <w:lang w:eastAsia="en-US"/>
                </w:rPr>
                <w:t xml:space="preserve">het </w:t>
              </w:r>
            </w:ins>
            <w:ins w:id="177" w:author="Arjan Kloosterboer" w:date="2017-07-08T22:53:00Z">
              <w:r w:rsidR="004F1A41">
                <w:rPr>
                  <w:rFonts w:ascii="Arial" w:hAnsi="Arial" w:cs="Arial"/>
                  <w:szCs w:val="20"/>
                  <w:lang w:eastAsia="en-US"/>
                </w:rPr>
                <w:t>einde van de proces</w:t>
              </w:r>
            </w:ins>
            <w:ins w:id="178" w:author="A.C. Kloosterboer" w:date="2016-10-06T23:25:00Z">
              <w:r>
                <w:rPr>
                  <w:rFonts w:ascii="Arial" w:hAnsi="Arial" w:cs="Arial"/>
                  <w:szCs w:val="20"/>
                  <w:lang w:eastAsia="en-US"/>
                </w:rPr>
                <w:t>termijn.</w:t>
              </w:r>
            </w:ins>
          </w:p>
        </w:tc>
        <w:tc>
          <w:tcPr>
            <w:tcW w:w="1080" w:type="dxa"/>
            <w:tcBorders>
              <w:top w:val="nil"/>
              <w:left w:val="nil"/>
              <w:bottom w:val="nil"/>
              <w:right w:val="nil"/>
            </w:tcBorders>
          </w:tcPr>
          <w:p w14:paraId="070F1278" w14:textId="4934C2BB" w:rsidR="001645CB" w:rsidRPr="007263BF" w:rsidRDefault="00D26233" w:rsidP="001645CB">
            <w:pPr>
              <w:widowControl w:val="0"/>
              <w:autoSpaceDE w:val="0"/>
              <w:autoSpaceDN w:val="0"/>
              <w:adjustRightInd w:val="0"/>
              <w:spacing w:line="240" w:lineRule="auto"/>
              <w:contextualSpacing w:val="0"/>
              <w:rPr>
                <w:rFonts w:ascii="Arial" w:hAnsi="Arial" w:cs="Arial"/>
                <w:szCs w:val="20"/>
                <w:lang w:eastAsia="en-US"/>
              </w:rPr>
            </w:pPr>
            <w:ins w:id="179" w:author="A.C. Kloosterboer" w:date="2016-10-06T23:37:00Z">
              <w:r>
                <w:rPr>
                  <w:rFonts w:ascii="Arial" w:hAnsi="Arial" w:cs="Arial"/>
                  <w:szCs w:val="20"/>
                  <w:lang w:eastAsia="en-US"/>
                </w:rPr>
                <w:t>AN80</w:t>
              </w:r>
            </w:ins>
          </w:p>
        </w:tc>
        <w:tc>
          <w:tcPr>
            <w:tcW w:w="810" w:type="dxa"/>
            <w:tcBorders>
              <w:top w:val="nil"/>
              <w:left w:val="nil"/>
              <w:bottom w:val="nil"/>
              <w:right w:val="nil"/>
            </w:tcBorders>
          </w:tcPr>
          <w:p w14:paraId="68443792" w14:textId="064546A4" w:rsidR="001645CB" w:rsidRPr="007263BF" w:rsidRDefault="003B123A" w:rsidP="001645CB">
            <w:pPr>
              <w:widowControl w:val="0"/>
              <w:autoSpaceDE w:val="0"/>
              <w:autoSpaceDN w:val="0"/>
              <w:adjustRightInd w:val="0"/>
              <w:spacing w:line="240" w:lineRule="auto"/>
              <w:contextualSpacing w:val="0"/>
              <w:rPr>
                <w:rFonts w:ascii="Arial" w:hAnsi="Arial" w:cs="Arial"/>
                <w:szCs w:val="20"/>
                <w:lang w:eastAsia="en-US"/>
              </w:rPr>
            </w:pPr>
            <w:ins w:id="180" w:author="A.C. Kloosterboer" w:date="2016-10-06T23:26:00Z">
              <w:r>
                <w:rPr>
                  <w:rFonts w:ascii="Arial" w:hAnsi="Arial" w:cs="Arial"/>
                  <w:szCs w:val="20"/>
                  <w:lang w:eastAsia="en-US"/>
                </w:rPr>
                <w:t>0 - 1</w:t>
              </w:r>
            </w:ins>
          </w:p>
        </w:tc>
      </w:tr>
      <w:tr w:rsidR="001645CB" w:rsidRPr="00BE58B1" w14:paraId="0291BC15" w14:textId="77777777" w:rsidTr="00AC2F8E">
        <w:tc>
          <w:tcPr>
            <w:tcW w:w="450" w:type="dxa"/>
            <w:tcBorders>
              <w:top w:val="nil"/>
              <w:left w:val="nil"/>
              <w:bottom w:val="nil"/>
              <w:right w:val="nil"/>
            </w:tcBorders>
          </w:tcPr>
          <w:p w14:paraId="2F19E4CA"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6AE8F6" w14:textId="77777777" w:rsidR="001645CB" w:rsidRPr="007263BF" w:rsidRDefault="001645CB" w:rsidP="001645CB">
            <w:pPr>
              <w:widowControl w:val="0"/>
              <w:autoSpaceDE w:val="0"/>
              <w:autoSpaceDN w:val="0"/>
              <w:adjustRightInd w:val="0"/>
              <w:spacing w:line="240" w:lineRule="auto"/>
              <w:contextualSpacing w:val="0"/>
              <w:rPr>
                <w:rFonts w:ascii="Arial" w:hAnsi="Arial" w:cs="Arial"/>
                <w:szCs w:val="20"/>
                <w:lang w:eastAsia="en-US"/>
              </w:rPr>
            </w:pPr>
            <w:ins w:id="181" w:author="A.C. Kloosterboer" w:date="2016-10-05T14:01:00Z">
              <w:r>
                <w:rPr>
                  <w:rFonts w:ascii="Arial" w:hAnsi="Arial" w:cs="Arial"/>
                  <w:szCs w:val="20"/>
                  <w:lang w:eastAsia="en-US"/>
                </w:rPr>
                <w:t xml:space="preserve">- </w:t>
              </w:r>
            </w:ins>
            <w:ins w:id="182" w:author="A.C. Kloosterboer" w:date="2016-10-05T14:00:00Z">
              <w:r w:rsidRPr="007263BF">
                <w:rPr>
                  <w:rFonts w:ascii="Arial" w:hAnsi="Arial" w:cs="Arial"/>
                  <w:szCs w:val="20"/>
                  <w:lang w:eastAsia="en-US"/>
                </w:rPr>
                <w:t>Einddatum bekend</w:t>
              </w:r>
            </w:ins>
          </w:p>
        </w:tc>
        <w:tc>
          <w:tcPr>
            <w:tcW w:w="4230" w:type="dxa"/>
            <w:tcBorders>
              <w:top w:val="nil"/>
              <w:left w:val="nil"/>
              <w:bottom w:val="nil"/>
              <w:right w:val="nil"/>
            </w:tcBorders>
          </w:tcPr>
          <w:p w14:paraId="1377EC1A" w14:textId="72144EFE" w:rsidR="001645CB" w:rsidRPr="007263BF" w:rsidRDefault="00D26233" w:rsidP="001645CB">
            <w:pPr>
              <w:widowControl w:val="0"/>
              <w:autoSpaceDE w:val="0"/>
              <w:autoSpaceDN w:val="0"/>
              <w:adjustRightInd w:val="0"/>
              <w:spacing w:line="240" w:lineRule="auto"/>
              <w:contextualSpacing w:val="0"/>
              <w:rPr>
                <w:rFonts w:ascii="Arial" w:hAnsi="Arial" w:cs="Arial"/>
                <w:szCs w:val="20"/>
                <w:lang w:eastAsia="en-US"/>
              </w:rPr>
            </w:pPr>
            <w:ins w:id="183" w:author="A.C. Kloosterboer" w:date="2016-10-06T23:36:00Z">
              <w:r>
                <w:rPr>
                  <w:rFonts w:ascii="Arial" w:hAnsi="Arial" w:cs="Arial"/>
                  <w:szCs w:val="20"/>
                  <w:lang w:eastAsia="en-US"/>
                </w:rPr>
                <w:t xml:space="preserve">Indicatie dat de </w:t>
              </w:r>
              <w:r w:rsidRPr="00D26233">
                <w:rPr>
                  <w:rFonts w:ascii="Arial" w:hAnsi="Arial" w:cs="Arial"/>
                  <w:szCs w:val="20"/>
                  <w:lang w:eastAsia="en-US"/>
                </w:rPr>
                <w:t xml:space="preserve">einddatum van het procesobject gedurende de uitvoering van de zaak bekend </w:t>
              </w:r>
            </w:ins>
            <w:ins w:id="184" w:author="Arjan Kloosterboer" w:date="2017-07-08T22:54:00Z">
              <w:r w:rsidR="004F1A41">
                <w:rPr>
                  <w:rFonts w:ascii="Arial" w:hAnsi="Arial" w:cs="Arial"/>
                  <w:szCs w:val="20"/>
                  <w:lang w:eastAsia="en-US"/>
                </w:rPr>
                <w:t xml:space="preserve">moet </w:t>
              </w:r>
            </w:ins>
            <w:ins w:id="185" w:author="A.C. Kloosterboer" w:date="2016-10-06T23:36:00Z">
              <w:r w:rsidRPr="00D26233">
                <w:rPr>
                  <w:rFonts w:ascii="Arial" w:hAnsi="Arial" w:cs="Arial"/>
                  <w:szCs w:val="20"/>
                  <w:lang w:eastAsia="en-US"/>
                </w:rPr>
                <w:t>word</w:t>
              </w:r>
            </w:ins>
            <w:ins w:id="186" w:author="Arjan Kloosterboer" w:date="2017-07-08T22:54:00Z">
              <w:r w:rsidR="004F1A41">
                <w:rPr>
                  <w:rFonts w:ascii="Arial" w:hAnsi="Arial" w:cs="Arial"/>
                  <w:szCs w:val="20"/>
                  <w:lang w:eastAsia="en-US"/>
                </w:rPr>
                <w:t>en</w:t>
              </w:r>
            </w:ins>
            <w:ins w:id="187" w:author="A.C. Kloosterboer" w:date="2016-10-06T23:37:00Z">
              <w:r>
                <w:rPr>
                  <w:rFonts w:ascii="Arial" w:hAnsi="Arial" w:cs="Arial"/>
                  <w:szCs w:val="20"/>
                  <w:lang w:eastAsia="en-US"/>
                </w:rPr>
                <w:t>.</w:t>
              </w:r>
            </w:ins>
          </w:p>
        </w:tc>
        <w:tc>
          <w:tcPr>
            <w:tcW w:w="1080" w:type="dxa"/>
            <w:tcBorders>
              <w:top w:val="nil"/>
              <w:left w:val="nil"/>
              <w:bottom w:val="nil"/>
              <w:right w:val="nil"/>
            </w:tcBorders>
          </w:tcPr>
          <w:p w14:paraId="7AA966E7" w14:textId="3396A7FA" w:rsidR="001645CB" w:rsidRPr="007263BF" w:rsidRDefault="00B77739" w:rsidP="001645CB">
            <w:pPr>
              <w:widowControl w:val="0"/>
              <w:autoSpaceDE w:val="0"/>
              <w:autoSpaceDN w:val="0"/>
              <w:adjustRightInd w:val="0"/>
              <w:spacing w:line="240" w:lineRule="auto"/>
              <w:contextualSpacing w:val="0"/>
              <w:rPr>
                <w:rFonts w:ascii="Arial" w:hAnsi="Arial" w:cs="Arial"/>
                <w:szCs w:val="20"/>
                <w:lang w:eastAsia="en-US"/>
              </w:rPr>
            </w:pPr>
            <w:ins w:id="188" w:author="Arjan Kloosterboer" w:date="2017-08-14T07:46:00Z">
              <w:r>
                <w:rPr>
                  <w:rFonts w:ascii="Arial" w:hAnsi="Arial" w:cs="Arial"/>
                  <w:szCs w:val="20"/>
                  <w:lang w:eastAsia="en-US"/>
                </w:rPr>
                <w:t>INDIC</w:t>
              </w:r>
            </w:ins>
          </w:p>
        </w:tc>
        <w:tc>
          <w:tcPr>
            <w:tcW w:w="810" w:type="dxa"/>
            <w:tcBorders>
              <w:top w:val="nil"/>
              <w:left w:val="nil"/>
              <w:bottom w:val="nil"/>
              <w:right w:val="nil"/>
            </w:tcBorders>
          </w:tcPr>
          <w:p w14:paraId="4FDD945E" w14:textId="4E4C3B89" w:rsidR="001645CB" w:rsidRPr="007263BF" w:rsidRDefault="004F1A41" w:rsidP="001645CB">
            <w:pPr>
              <w:widowControl w:val="0"/>
              <w:autoSpaceDE w:val="0"/>
              <w:autoSpaceDN w:val="0"/>
              <w:adjustRightInd w:val="0"/>
              <w:spacing w:line="240" w:lineRule="auto"/>
              <w:contextualSpacing w:val="0"/>
              <w:rPr>
                <w:rFonts w:ascii="Arial" w:hAnsi="Arial" w:cs="Arial"/>
                <w:szCs w:val="20"/>
                <w:lang w:eastAsia="en-US"/>
              </w:rPr>
            </w:pPr>
            <w:ins w:id="189" w:author="Arjan Kloosterboer" w:date="2017-07-08T22:54:00Z">
              <w:r>
                <w:rPr>
                  <w:rFonts w:ascii="Arial" w:hAnsi="Arial" w:cs="Arial"/>
                  <w:szCs w:val="20"/>
                  <w:lang w:eastAsia="en-US"/>
                </w:rPr>
                <w:t>1 - 1</w:t>
              </w:r>
            </w:ins>
          </w:p>
        </w:tc>
      </w:tr>
      <w:tr w:rsidR="001645CB" w:rsidRPr="00BE58B1" w14:paraId="4E016AE2" w14:textId="77777777" w:rsidTr="00AC2F8E">
        <w:tc>
          <w:tcPr>
            <w:tcW w:w="450" w:type="dxa"/>
            <w:tcBorders>
              <w:top w:val="nil"/>
              <w:left w:val="nil"/>
              <w:bottom w:val="nil"/>
              <w:right w:val="nil"/>
            </w:tcBorders>
          </w:tcPr>
          <w:p w14:paraId="2BE9349E"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190" w:name="BKM_E7F87627_872E_4a5e_9A17_466B629A6945"/>
          </w:p>
        </w:tc>
        <w:tc>
          <w:tcPr>
            <w:tcW w:w="2790" w:type="dxa"/>
            <w:gridSpan w:val="2"/>
            <w:tcBorders>
              <w:top w:val="nil"/>
              <w:left w:val="nil"/>
              <w:bottom w:val="nil"/>
              <w:right w:val="nil"/>
            </w:tcBorders>
          </w:tcPr>
          <w:p w14:paraId="2C9453B7"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15C5471"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Een toelichting op dit RESULTAATTYPE en het belang hiervan voor ZAAKen waarin een Resultaat van dit RESULTAATTYPE wordt geselecteerd.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E205F65"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AF8988F"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190"/>
      </w:tr>
      <w:tr w:rsidR="001645CB" w:rsidRPr="00BE58B1" w14:paraId="3A2137F4" w14:textId="77777777" w:rsidTr="00AC2F8E">
        <w:tc>
          <w:tcPr>
            <w:tcW w:w="450" w:type="dxa"/>
            <w:tcBorders>
              <w:top w:val="nil"/>
              <w:left w:val="nil"/>
              <w:bottom w:val="nil"/>
              <w:right w:val="nil"/>
            </w:tcBorders>
          </w:tcPr>
          <w:p w14:paraId="276E3E2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B529CFB"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begin geldigheid resultaattype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B5D21F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RESULTAATTYPE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EED30A9"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C70B01D"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1645CB" w:rsidRPr="00BE58B1" w14:paraId="609BD302" w14:textId="77777777" w:rsidTr="00AC2F8E">
        <w:tc>
          <w:tcPr>
            <w:tcW w:w="450" w:type="dxa"/>
            <w:tcBorders>
              <w:top w:val="nil"/>
              <w:left w:val="nil"/>
              <w:bottom w:val="nil"/>
              <w:right w:val="nil"/>
            </w:tcBorders>
          </w:tcPr>
          <w:p w14:paraId="276C6961"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5136AA2"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einde geldigheid resultaattype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4EE8BC3"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RESULTAATTYPE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E74998B"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A33644E" w14:textId="77777777" w:rsidR="001645CB" w:rsidRPr="00BE58B1" w:rsidRDefault="001645CB" w:rsidP="001645C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54FAE9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E780C44" w14:textId="77777777" w:rsidTr="0004613B">
        <w:tc>
          <w:tcPr>
            <w:tcW w:w="9360" w:type="dxa"/>
            <w:gridSpan w:val="3"/>
            <w:tcBorders>
              <w:top w:val="nil"/>
              <w:left w:val="nil"/>
              <w:bottom w:val="nil"/>
              <w:right w:val="nil"/>
            </w:tcBorders>
          </w:tcPr>
          <w:p w14:paraId="38D4957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246120BE" w14:textId="77777777" w:rsidTr="0004613B">
        <w:tc>
          <w:tcPr>
            <w:tcW w:w="450" w:type="dxa"/>
            <w:tcBorders>
              <w:top w:val="nil"/>
              <w:left w:val="nil"/>
              <w:bottom w:val="nil"/>
              <w:right w:val="nil"/>
            </w:tcBorders>
          </w:tcPr>
          <w:p w14:paraId="6E7B727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10E2BF9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65DD73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7BAC846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04613B" w:rsidRPr="00BE58B1" w14:paraId="48C5BB87" w14:textId="77777777" w:rsidTr="0004613B">
        <w:tc>
          <w:tcPr>
            <w:tcW w:w="450" w:type="dxa"/>
            <w:tcBorders>
              <w:top w:val="nil"/>
              <w:left w:val="nil"/>
              <w:bottom w:val="nil"/>
              <w:right w:val="nil"/>
            </w:tcBorders>
          </w:tcPr>
          <w:p w14:paraId="3D31D617" w14:textId="77777777" w:rsidR="0004613B" w:rsidRPr="00BE58B1" w:rsidRDefault="0004613B" w:rsidP="0004613B">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18A1A7E" w14:textId="77777777" w:rsidR="0004613B" w:rsidRPr="00521E85" w:rsidRDefault="0004613B"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eastAsia="en-US"/>
              </w:rPr>
              <w:instrText xml:space="preserve">MERGEFIELD </w:instrText>
            </w:r>
            <w:r w:rsidRPr="00521E85">
              <w:rPr>
                <w:rFonts w:ascii="Calibri" w:hAnsi="Calibri" w:cs="Calibri"/>
                <w:color w:val="0F0F0F"/>
                <w:sz w:val="22"/>
                <w:szCs w:val="22"/>
                <w:lang w:eastAsia="en-US"/>
              </w:rPr>
              <w:instrText>Element.Name</w:instrText>
            </w:r>
            <w:r w:rsidRPr="00521E85">
              <w:rPr>
                <w:rFonts w:ascii="Arial" w:hAnsi="Arial" w:cs="Arial"/>
                <w:szCs w:val="20"/>
                <w:lang w:val="en-AU" w:eastAsia="en-US"/>
              </w:rPr>
              <w:fldChar w:fldCharType="separate"/>
            </w:r>
            <w:r w:rsidRPr="00521E85">
              <w:rPr>
                <w:rFonts w:ascii="Calibri" w:hAnsi="Calibri" w:cs="Calibri"/>
                <w:color w:val="0F0F0F"/>
                <w:sz w:val="22"/>
                <w:szCs w:val="22"/>
                <w:lang w:eastAsia="en-US"/>
              </w:rPr>
              <w:t>RESULTAATTYPE</w:t>
            </w:r>
            <w:r w:rsidRPr="00521E85">
              <w:rPr>
                <w:rFonts w:ascii="Arial" w:hAnsi="Arial" w:cs="Arial"/>
                <w:szCs w:val="20"/>
                <w:lang w:val="en-AU" w:eastAsia="en-US"/>
              </w:rPr>
              <w:fldChar w:fldCharType="end"/>
            </w:r>
            <w:r w:rsidRPr="00521E85">
              <w:rPr>
                <w:rFonts w:ascii="Calibri" w:hAnsi="Calibri" w:cs="Calibri"/>
                <w:color w:val="0F0F0F"/>
                <w:sz w:val="22"/>
                <w:szCs w:val="22"/>
                <w:lang w:eastAsia="en-US"/>
              </w:rPr>
              <w:t xml:space="preserve">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ConnSource.Cardinality</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0..*</w:t>
            </w:r>
            <w:r w:rsidRPr="00521E85">
              <w:rPr>
                <w:rFonts w:ascii="Calibri" w:hAnsi="Calibri" w:cs="Calibri"/>
                <w:color w:val="0F0F0F"/>
                <w:sz w:val="22"/>
                <w:szCs w:val="22"/>
                <w:lang w:eastAsia="en-US"/>
              </w:rPr>
              <w:fldChar w:fldCharType="end"/>
            </w:r>
            <w:r w:rsidRPr="00521E85">
              <w:rPr>
                <w:rFonts w:ascii="Calibri" w:hAnsi="Calibri" w:cs="Calibri"/>
                <w:color w:val="0F0F0F"/>
                <w:sz w:val="22"/>
                <w:szCs w:val="22"/>
                <w:lang w:eastAsia="en-US"/>
              </w:rPr>
              <w:t>]</w:t>
            </w:r>
          </w:p>
          <w:p w14:paraId="0A272E37" w14:textId="67D3384E" w:rsidR="0004613B" w:rsidRPr="00521E85" w:rsidRDefault="0004613B"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color w:val="0F0F0F"/>
                <w:sz w:val="22"/>
                <w:szCs w:val="22"/>
                <w:lang w:eastAsia="en-US"/>
              </w:rPr>
              <w:t xml:space="preserve">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Connector.Name</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bepaalt afwijkend</w:t>
            </w:r>
            <w:ins w:id="191" w:author="Arjan Kloosterboer" w:date="2017-09-19T15:47:00Z">
              <w:r w:rsidR="00FE5F39">
                <w:rPr>
                  <w:rFonts w:ascii="Calibri" w:hAnsi="Calibri" w:cs="Calibri"/>
                  <w:color w:val="0F0F0F"/>
                  <w:sz w:val="22"/>
                  <w:szCs w:val="22"/>
                  <w:lang w:eastAsia="en-US"/>
                </w:rPr>
                <w:t>e</w:t>
              </w:r>
            </w:ins>
            <w:r w:rsidRPr="00521E85">
              <w:rPr>
                <w:rFonts w:ascii="Calibri" w:hAnsi="Calibri" w:cs="Calibri"/>
                <w:color w:val="0F0F0F"/>
                <w:sz w:val="22"/>
                <w:szCs w:val="22"/>
                <w:lang w:eastAsia="en-US"/>
              </w:rPr>
              <w:t xml:space="preserve"> </w:t>
            </w:r>
            <w:del w:id="192" w:author="Arjan Kloosterboer" w:date="2017-09-19T15:47:00Z">
              <w:r w:rsidRPr="00521E85" w:rsidDel="00FE5F39">
                <w:rPr>
                  <w:rFonts w:ascii="Calibri" w:hAnsi="Calibri" w:cs="Calibri"/>
                  <w:color w:val="0F0F0F"/>
                  <w:sz w:val="22"/>
                  <w:szCs w:val="22"/>
                  <w:lang w:eastAsia="en-US"/>
                </w:rPr>
                <w:delText xml:space="preserve">archiefregime </w:delText>
              </w:r>
            </w:del>
            <w:ins w:id="193" w:author="Arjan Kloosterboer" w:date="2017-09-19T15:47:00Z">
              <w:r w:rsidR="00FE5F39">
                <w:rPr>
                  <w:rFonts w:ascii="Calibri" w:hAnsi="Calibri" w:cs="Calibri"/>
                  <w:color w:val="0F0F0F"/>
                  <w:sz w:val="22"/>
                  <w:szCs w:val="22"/>
                  <w:lang w:eastAsia="en-US"/>
                </w:rPr>
                <w:t>vernietigingstermijn</w:t>
              </w:r>
              <w:r w:rsidR="00FE5F39" w:rsidRPr="00521E85">
                <w:rPr>
                  <w:rFonts w:ascii="Calibri" w:hAnsi="Calibri" w:cs="Calibri"/>
                  <w:color w:val="0F0F0F"/>
                  <w:sz w:val="22"/>
                  <w:szCs w:val="22"/>
                  <w:lang w:eastAsia="en-US"/>
                </w:rPr>
                <w:t xml:space="preserve"> </w:t>
              </w:r>
            </w:ins>
            <w:r w:rsidRPr="00521E85">
              <w:rPr>
                <w:rFonts w:ascii="Calibri" w:hAnsi="Calibri" w:cs="Calibri"/>
                <w:color w:val="0F0F0F"/>
                <w:sz w:val="22"/>
                <w:szCs w:val="22"/>
                <w:lang w:eastAsia="en-US"/>
              </w:rPr>
              <w:t>van</w:t>
            </w:r>
            <w:r w:rsidRPr="00521E85">
              <w:rPr>
                <w:rFonts w:ascii="Calibri" w:hAnsi="Calibri" w:cs="Calibri"/>
                <w:color w:val="0F0F0F"/>
                <w:sz w:val="22"/>
                <w:szCs w:val="22"/>
                <w:lang w:eastAsia="en-US"/>
              </w:rPr>
              <w:fldChar w:fldCharType="end"/>
            </w:r>
          </w:p>
          <w:p w14:paraId="2392540E" w14:textId="1C24B0AD" w:rsidR="0004613B" w:rsidRPr="00521E85" w:rsidRDefault="0004613B"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Element.Name</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ZAAK-INFORMATIEOBJECT-TYPE</w:t>
            </w:r>
            <w:r w:rsidRPr="00521E85">
              <w:rPr>
                <w:rFonts w:ascii="Calibri" w:hAnsi="Calibri" w:cs="Calibri"/>
                <w:color w:val="0F0F0F"/>
                <w:sz w:val="22"/>
                <w:szCs w:val="22"/>
                <w:lang w:eastAsia="en-US"/>
              </w:rPr>
              <w:fldChar w:fldCharType="end"/>
            </w:r>
            <w:r w:rsidRPr="00521E85">
              <w:rPr>
                <w:rFonts w:ascii="Calibri" w:hAnsi="Calibri" w:cs="Calibri"/>
                <w:color w:val="0F0F0F"/>
                <w:sz w:val="22"/>
                <w:szCs w:val="22"/>
                <w:lang w:eastAsia="en-US"/>
              </w:rPr>
              <w:t xml:space="preserve">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ConnTarget.Cardinality</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0..*</w:t>
            </w:r>
            <w:r w:rsidRPr="00521E85">
              <w:rPr>
                <w:rFonts w:ascii="Calibri" w:hAnsi="Calibri" w:cs="Calibri"/>
                <w:color w:val="0F0F0F"/>
                <w:sz w:val="22"/>
                <w:szCs w:val="22"/>
                <w:lang w:eastAsia="en-US"/>
              </w:rPr>
              <w:fldChar w:fldCharType="end"/>
            </w:r>
            <w:r w:rsidRPr="00521E85">
              <w:rPr>
                <w:rFonts w:ascii="Calibri" w:hAnsi="Calibri" w:cs="Calibri"/>
                <w:color w:val="0F0F0F"/>
                <w:sz w:val="22"/>
                <w:szCs w:val="22"/>
                <w:lang w:eastAsia="en-US"/>
              </w:rPr>
              <w:t>]</w:t>
            </w:r>
          </w:p>
        </w:tc>
        <w:tc>
          <w:tcPr>
            <w:tcW w:w="6120" w:type="dxa"/>
            <w:tcBorders>
              <w:top w:val="nil"/>
              <w:left w:val="nil"/>
              <w:bottom w:val="nil"/>
              <w:right w:val="nil"/>
            </w:tcBorders>
          </w:tcPr>
          <w:p w14:paraId="3FAF726E" w14:textId="143243D1" w:rsidR="0004613B" w:rsidRPr="00521E85" w:rsidRDefault="00FE5F39" w:rsidP="0004613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Arial"/>
                <w:color w:val="0F0F0F"/>
                <w:sz w:val="22"/>
                <w:szCs w:val="24"/>
                <w:lang w:eastAsia="en-US"/>
              </w:rPr>
              <w:t>Informatieobjecten</w:t>
            </w:r>
            <w:ins w:id="194" w:author="Arjan Kloosterboer" w:date="2017-09-19T15:33:00Z">
              <w:r>
                <w:rPr>
                  <w:rFonts w:ascii="Calibri" w:hAnsi="Calibri" w:cs="Arial"/>
                  <w:color w:val="0F0F0F"/>
                  <w:sz w:val="22"/>
                  <w:szCs w:val="24"/>
                  <w:lang w:eastAsia="en-US"/>
                </w:rPr>
                <w:t>,</w:t>
              </w:r>
            </w:ins>
            <w:r w:rsidRPr="00BE10FF">
              <w:rPr>
                <w:rFonts w:ascii="Calibri" w:hAnsi="Calibri" w:cs="Arial"/>
                <w:color w:val="0F0F0F"/>
                <w:sz w:val="22"/>
                <w:szCs w:val="24"/>
                <w:lang w:eastAsia="en-US"/>
              </w:rPr>
              <w:t xml:space="preserve"> van een ZAAKINFORMATIEOBJECTTYPE bij zaken van een ZAAKTYPE</w:t>
            </w:r>
            <w:ins w:id="195" w:author="Arjan Kloosterboer" w:date="2017-09-19T15:20:00Z">
              <w:r>
                <w:rPr>
                  <w:rFonts w:ascii="Calibri" w:hAnsi="Calibri" w:cs="Arial"/>
                  <w:color w:val="0F0F0F"/>
                  <w:sz w:val="22"/>
                  <w:szCs w:val="24"/>
                  <w:lang w:eastAsia="en-US"/>
                </w:rPr>
                <w:t xml:space="preserve"> </w:t>
              </w:r>
              <w:r>
                <w:rPr>
                  <w:rFonts w:ascii="Calibri" w:hAnsi="Calibri" w:cs="Calibri"/>
                  <w:color w:val="0F0F0F"/>
                  <w:sz w:val="22"/>
                  <w:szCs w:val="22"/>
                  <w:lang w:eastAsia="en-US"/>
                </w:rPr>
                <w:t>waartoe het RESULTAATTYPE behoort</w:t>
              </w:r>
            </w:ins>
            <w:ins w:id="196" w:author="Arjan Kloosterboer" w:date="2017-09-19T15:33:00Z">
              <w:r>
                <w:rPr>
                  <w:rFonts w:ascii="Calibri" w:hAnsi="Calibri" w:cs="Calibri"/>
                  <w:color w:val="0F0F0F"/>
                  <w:sz w:val="22"/>
                  <w:szCs w:val="22"/>
                  <w:lang w:eastAsia="en-US"/>
                </w:rPr>
                <w:t>,</w:t>
              </w:r>
            </w:ins>
            <w:r w:rsidRPr="00BE10FF">
              <w:rPr>
                <w:rFonts w:ascii="Calibri" w:hAnsi="Calibri" w:cs="Arial"/>
                <w:color w:val="0F0F0F"/>
                <w:sz w:val="22"/>
                <w:szCs w:val="24"/>
                <w:lang w:eastAsia="en-US"/>
              </w:rPr>
              <w:t xml:space="preserve"> waarvan</w:t>
            </w:r>
            <w:ins w:id="197" w:author="Arjan Kloosterboer" w:date="2017-09-19T15:29:00Z">
              <w:r>
                <w:rPr>
                  <w:rFonts w:ascii="Calibri" w:hAnsi="Calibri" w:cs="Arial"/>
                  <w:color w:val="0F0F0F"/>
                  <w:sz w:val="22"/>
                  <w:szCs w:val="24"/>
                  <w:lang w:eastAsia="en-US"/>
                </w:rPr>
                <w:t xml:space="preserve"> de vernietigingstermijn korter is dan </w:t>
              </w:r>
            </w:ins>
            <w:ins w:id="198" w:author="Arjan Kloosterboer" w:date="2017-09-19T15:36:00Z">
              <w:r>
                <w:rPr>
                  <w:rFonts w:ascii="Calibri" w:hAnsi="Calibri" w:cs="Arial"/>
                  <w:color w:val="0F0F0F"/>
                  <w:sz w:val="22"/>
                  <w:szCs w:val="24"/>
                  <w:lang w:eastAsia="en-US"/>
                </w:rPr>
                <w:t xml:space="preserve">de termijn die </w:t>
              </w:r>
            </w:ins>
            <w:ins w:id="199" w:author="Arjan Kloosterboer" w:date="2017-09-19T15:38:00Z">
              <w:r>
                <w:rPr>
                  <w:rFonts w:ascii="Calibri" w:hAnsi="Calibri" w:cs="Arial"/>
                  <w:color w:val="0F0F0F"/>
                  <w:sz w:val="22"/>
                  <w:szCs w:val="24"/>
                  <w:lang w:eastAsia="en-US"/>
                </w:rPr>
                <w:t>gepecificeerd is bij</w:t>
              </w:r>
            </w:ins>
            <w:ins w:id="200" w:author="Arjan Kloosterboer" w:date="2017-09-19T15:36:00Z">
              <w:r>
                <w:rPr>
                  <w:rFonts w:ascii="Calibri" w:hAnsi="Calibri" w:cs="Arial"/>
                  <w:color w:val="0F0F0F"/>
                  <w:sz w:val="22"/>
                  <w:szCs w:val="24"/>
                  <w:lang w:eastAsia="en-US"/>
                </w:rPr>
                <w:t xml:space="preserve"> het </w:t>
              </w:r>
            </w:ins>
            <w:del w:id="201" w:author="Arjan Kloosterboer" w:date="2017-09-19T15:37:00Z">
              <w:r w:rsidRPr="00BE10FF" w:rsidDel="007A60F0">
                <w:rPr>
                  <w:rFonts w:ascii="Calibri" w:hAnsi="Calibri" w:cs="Arial"/>
                  <w:color w:val="0F0F0F"/>
                  <w:sz w:val="22"/>
                  <w:szCs w:val="24"/>
                  <w:lang w:eastAsia="en-US"/>
                </w:rPr>
                <w:delText xml:space="preserve">, op grond van resultaten van een </w:delText>
              </w:r>
            </w:del>
            <w:r w:rsidRPr="00BE10FF">
              <w:rPr>
                <w:rFonts w:ascii="Calibri" w:hAnsi="Calibri" w:cs="Arial"/>
                <w:color w:val="0F0F0F"/>
                <w:sz w:val="22"/>
                <w:szCs w:val="24"/>
                <w:lang w:eastAsia="en-US"/>
              </w:rPr>
              <w:t>RESULTAATTYPE</w:t>
            </w:r>
            <w:del w:id="202" w:author="Arjan Kloosterboer" w:date="2017-09-19T15:37:00Z">
              <w:r w:rsidRPr="00BE10FF" w:rsidDel="007A60F0">
                <w:rPr>
                  <w:rFonts w:ascii="Calibri" w:hAnsi="Calibri" w:cs="Arial"/>
                  <w:color w:val="0F0F0F"/>
                  <w:sz w:val="22"/>
                  <w:szCs w:val="24"/>
                  <w:lang w:eastAsia="en-US"/>
                </w:rPr>
                <w:delText xml:space="preserve"> bij dat ZAAKTYPE,  de archiveringskenmerken afwijken van de archiveringskenmerken van het ZAAKTYPE</w:delText>
              </w:r>
            </w:del>
            <w:r w:rsidRPr="00BE10FF">
              <w:rPr>
                <w:rFonts w:ascii="Calibri" w:hAnsi="Calibri" w:cs="Arial"/>
                <w:color w:val="0F0F0F"/>
                <w:sz w:val="22"/>
                <w:szCs w:val="24"/>
                <w:lang w:eastAsia="en-US"/>
              </w:rPr>
              <w:t>.</w:t>
            </w:r>
          </w:p>
        </w:tc>
      </w:tr>
      <w:tr w:rsidR="00BE58B1" w:rsidRPr="00BE58B1" w14:paraId="38416C07" w14:textId="77777777" w:rsidTr="0004613B">
        <w:trPr>
          <w:trHeight w:hRule="exact" w:val="128"/>
        </w:trPr>
        <w:tc>
          <w:tcPr>
            <w:tcW w:w="450" w:type="dxa"/>
            <w:tcBorders>
              <w:top w:val="nil"/>
              <w:left w:val="nil"/>
              <w:bottom w:val="nil"/>
              <w:right w:val="nil"/>
            </w:tcBorders>
          </w:tcPr>
          <w:p w14:paraId="64B814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4F7EA1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5DB470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D17BB92" w14:textId="77777777" w:rsidTr="0004613B">
        <w:tc>
          <w:tcPr>
            <w:tcW w:w="450" w:type="dxa"/>
            <w:tcBorders>
              <w:top w:val="nil"/>
              <w:left w:val="nil"/>
              <w:bottom w:val="nil"/>
              <w:right w:val="nil"/>
            </w:tcBorders>
          </w:tcPr>
          <w:p w14:paraId="40DA2C1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CDB8A7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D5BAB9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20D331E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12D2CA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dit ZAAKTYPE voordat een resultaat van dit RESULTAATTYPE kan worden gezet.</w:t>
            </w:r>
            <w:r w:rsidRPr="00BE58B1">
              <w:rPr>
                <w:rFonts w:ascii="Arial" w:hAnsi="Arial" w:cs="Arial"/>
                <w:szCs w:val="20"/>
                <w:lang w:val="en-AU" w:eastAsia="en-US"/>
              </w:rPr>
              <w:fldChar w:fldCharType="end"/>
            </w:r>
          </w:p>
        </w:tc>
      </w:tr>
      <w:tr w:rsidR="00BE58B1" w:rsidRPr="00BE58B1" w14:paraId="285F2468" w14:textId="77777777" w:rsidTr="0004613B">
        <w:trPr>
          <w:trHeight w:hRule="exact" w:val="128"/>
        </w:trPr>
        <w:tc>
          <w:tcPr>
            <w:tcW w:w="450" w:type="dxa"/>
            <w:tcBorders>
              <w:top w:val="nil"/>
              <w:left w:val="nil"/>
              <w:bottom w:val="nil"/>
              <w:right w:val="nil"/>
            </w:tcBorders>
          </w:tcPr>
          <w:p w14:paraId="328397E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D670D7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57BC5C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7629A64" w14:textId="77777777" w:rsidTr="0004613B">
        <w:tc>
          <w:tcPr>
            <w:tcW w:w="450" w:type="dxa"/>
            <w:tcBorders>
              <w:top w:val="nil"/>
              <w:left w:val="nil"/>
              <w:bottom w:val="nil"/>
              <w:right w:val="nil"/>
            </w:tcBorders>
          </w:tcPr>
          <w:p w14:paraId="65047DC6"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85A068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0B9043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44E495F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059FD9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INFORMATIEOBJECTTYPEn die verplicht aanwezig moeten zijn in het zaakdossier van ZAAKen van dit ZAAKTYPE voordat een resultaat van dit RESULTAATTYPE kan worden gezet.</w:t>
            </w:r>
            <w:r w:rsidRPr="00BE58B1">
              <w:rPr>
                <w:rFonts w:ascii="Arial" w:hAnsi="Arial" w:cs="Arial"/>
                <w:szCs w:val="20"/>
                <w:lang w:val="en-AU" w:eastAsia="en-US"/>
              </w:rPr>
              <w:fldChar w:fldCharType="end"/>
            </w:r>
          </w:p>
        </w:tc>
      </w:tr>
      <w:tr w:rsidR="00BE58B1" w:rsidRPr="00BE58B1" w14:paraId="03AA748A" w14:textId="77777777" w:rsidTr="0004613B">
        <w:trPr>
          <w:trHeight w:hRule="exact" w:val="128"/>
        </w:trPr>
        <w:tc>
          <w:tcPr>
            <w:tcW w:w="450" w:type="dxa"/>
            <w:tcBorders>
              <w:top w:val="nil"/>
              <w:left w:val="nil"/>
              <w:bottom w:val="nil"/>
              <w:right w:val="nil"/>
            </w:tcBorders>
          </w:tcPr>
          <w:p w14:paraId="4CC9D6E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64731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44EF21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6E573A3" w14:textId="77777777" w:rsidTr="0004613B">
        <w:tc>
          <w:tcPr>
            <w:tcW w:w="450" w:type="dxa"/>
            <w:tcBorders>
              <w:top w:val="nil"/>
              <w:left w:val="nil"/>
              <w:bottom w:val="nil"/>
              <w:right w:val="nil"/>
            </w:tcBorders>
          </w:tcPr>
          <w:p w14:paraId="3D45823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EA2292A" w14:textId="5BF2DD4C" w:rsidR="00BE58B1" w:rsidRPr="00BE58B1" w:rsidDel="00DD2432" w:rsidRDefault="006945D7" w:rsidP="00BE58B1">
            <w:pPr>
              <w:widowControl w:val="0"/>
              <w:autoSpaceDE w:val="0"/>
              <w:autoSpaceDN w:val="0"/>
              <w:adjustRightInd w:val="0"/>
              <w:spacing w:line="240" w:lineRule="auto"/>
              <w:contextualSpacing w:val="0"/>
              <w:rPr>
                <w:del w:id="203" w:author="Arjan Kloosterboer" w:date="2017-08-12T00:04:00Z"/>
                <w:rFonts w:ascii="Calibri" w:hAnsi="Calibri" w:cs="Calibri"/>
                <w:color w:val="0F0F0F"/>
                <w:sz w:val="22"/>
                <w:szCs w:val="22"/>
                <w:lang w:eastAsia="en-US"/>
              </w:rPr>
            </w:pPr>
            <w:del w:id="204" w:author="Arjan Kloosterboer" w:date="2017-08-12T00:04:00Z">
              <w:r w:rsidRPr="00BE58B1" w:rsidDel="00DD2432">
                <w:rPr>
                  <w:rFonts w:ascii="Arial" w:hAnsi="Arial" w:cs="Arial"/>
                  <w:szCs w:val="20"/>
                  <w:lang w:val="en-AU" w:eastAsia="en-US"/>
                </w:rPr>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Element.Name</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RESULTAATTYPE</w:delText>
              </w:r>
              <w:r w:rsidRPr="00BE58B1" w:rsidDel="00DD2432">
                <w:rPr>
                  <w:rFonts w:ascii="Arial" w:hAnsi="Arial" w:cs="Arial"/>
                  <w:szCs w:val="20"/>
                  <w:lang w:val="en-AU"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ConnSource.Cardinality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p w14:paraId="1E120348" w14:textId="350814A2" w:rsidR="00BE58B1" w:rsidRPr="00BE58B1" w:rsidDel="00DD2432" w:rsidRDefault="00BE58B1" w:rsidP="00BE58B1">
            <w:pPr>
              <w:widowControl w:val="0"/>
              <w:autoSpaceDE w:val="0"/>
              <w:autoSpaceDN w:val="0"/>
              <w:adjustRightInd w:val="0"/>
              <w:spacing w:line="240" w:lineRule="auto"/>
              <w:contextualSpacing w:val="0"/>
              <w:rPr>
                <w:del w:id="205" w:author="Arjan Kloosterboer" w:date="2017-08-12T00:04:00Z"/>
                <w:rFonts w:ascii="Calibri" w:hAnsi="Calibri" w:cs="Calibri"/>
                <w:color w:val="0F0F0F"/>
                <w:sz w:val="22"/>
                <w:szCs w:val="22"/>
                <w:lang w:eastAsia="en-US"/>
              </w:rPr>
            </w:pPr>
            <w:del w:id="206" w:author="Arjan Kloosterboer" w:date="2017-08-12T00:04:00Z">
              <w:r w:rsidRPr="00BE58B1" w:rsidDel="00DD2432">
                <w:rPr>
                  <w:rFonts w:ascii="Calibri" w:hAnsi="Calibri" w:cs="Calibri"/>
                  <w:color w:val="0F0F0F"/>
                  <w:sz w:val="22"/>
                  <w:szCs w:val="22"/>
                  <w:lang w:eastAsia="en-US"/>
                </w:rPr>
                <w:delText xml:space="preserve">  </w:delText>
              </w:r>
              <w:r w:rsidR="006945D7" w:rsidRPr="00BE58B1" w:rsidDel="00DD2432">
                <w:rPr>
                  <w:rFonts w:ascii="Calibri" w:hAnsi="Calibri" w:cs="Calibri"/>
                  <w:color w:val="0F0F0F"/>
                  <w:sz w:val="22"/>
                  <w:szCs w:val="22"/>
                  <w:lang w:eastAsia="en-US"/>
                </w:rPr>
                <w:fldChar w:fldCharType="begin" w:fldLock="1"/>
              </w:r>
              <w:r w:rsidRPr="00BE58B1" w:rsidDel="00DD2432">
                <w:rPr>
                  <w:rFonts w:ascii="Calibri" w:hAnsi="Calibri" w:cs="Calibri"/>
                  <w:color w:val="0F0F0F"/>
                  <w:sz w:val="22"/>
                  <w:szCs w:val="22"/>
                  <w:lang w:eastAsia="en-US"/>
                </w:rPr>
                <w:delInstrText>MERGEFIELD Connector.Name</w:delInstrText>
              </w:r>
              <w:r w:rsidR="006945D7" w:rsidRPr="00BE58B1" w:rsidDel="00DD2432">
                <w:rPr>
                  <w:rFonts w:ascii="Calibri" w:hAnsi="Calibri" w:cs="Calibri"/>
                  <w:color w:val="0F0F0F"/>
                  <w:sz w:val="22"/>
                  <w:szCs w:val="22"/>
                  <w:lang w:eastAsia="en-US"/>
                </w:rPr>
                <w:fldChar w:fldCharType="separate"/>
              </w:r>
              <w:r w:rsidRPr="00BE58B1" w:rsidDel="00DD2432">
                <w:rPr>
                  <w:rFonts w:ascii="Calibri" w:hAnsi="Calibri" w:cs="Calibri"/>
                  <w:color w:val="0F0F0F"/>
                  <w:sz w:val="22"/>
                  <w:szCs w:val="22"/>
                  <w:lang w:eastAsia="en-US"/>
                </w:rPr>
                <w:delText>heeft voor Brondatum archiefprocedure relevante</w:delText>
              </w:r>
              <w:r w:rsidR="006945D7" w:rsidRPr="00BE58B1" w:rsidDel="00DD2432">
                <w:rPr>
                  <w:rFonts w:ascii="Calibri" w:hAnsi="Calibri" w:cs="Calibri"/>
                  <w:color w:val="0F0F0F"/>
                  <w:sz w:val="22"/>
                  <w:szCs w:val="22"/>
                  <w:lang w:eastAsia="en-US"/>
                </w:rPr>
                <w:fldChar w:fldCharType="end"/>
              </w:r>
            </w:del>
          </w:p>
          <w:p w14:paraId="34149E86" w14:textId="350C3CBD"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207" w:author="Arjan Kloosterboer" w:date="2017-08-12T00:04:00Z">
              <w:r w:rsidRPr="00BE58B1" w:rsidDel="00DD2432">
                <w:rPr>
                  <w:rFonts w:ascii="Calibri" w:hAnsi="Calibri" w:cs="Calibri"/>
                  <w:color w:val="0F0F0F"/>
                  <w:sz w:val="22"/>
                  <w:szCs w:val="22"/>
                  <w:lang w:eastAsia="en-US"/>
                </w:rPr>
                <w:lastRenderedPageBreak/>
                <w:fldChar w:fldCharType="begin" w:fldLock="1"/>
              </w:r>
              <w:r w:rsidR="00BE58B1" w:rsidRPr="00BE58B1" w:rsidDel="00DD2432">
                <w:rPr>
                  <w:rFonts w:ascii="Calibri" w:hAnsi="Calibri" w:cs="Calibri"/>
                  <w:color w:val="0F0F0F"/>
                  <w:sz w:val="22"/>
                  <w:szCs w:val="22"/>
                  <w:lang w:eastAsia="en-US"/>
                </w:rPr>
                <w:delInstrText>MERGEFIELD Element.Name</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EIGENSCHAP</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 xml:space="preserve">  [</w:delText>
              </w:r>
              <w:r w:rsidRPr="00BE58B1" w:rsidDel="00DD2432">
                <w:rPr>
                  <w:rFonts w:ascii="Calibri" w:hAnsi="Calibri" w:cs="Calibri"/>
                  <w:color w:val="0F0F0F"/>
                  <w:sz w:val="22"/>
                  <w:szCs w:val="22"/>
                  <w:lang w:eastAsia="en-US"/>
                </w:rPr>
                <w:fldChar w:fldCharType="begin" w:fldLock="1"/>
              </w:r>
              <w:r w:rsidR="00BE58B1" w:rsidRPr="00BE58B1" w:rsidDel="00DD2432">
                <w:rPr>
                  <w:rFonts w:ascii="Calibri" w:hAnsi="Calibri" w:cs="Calibri"/>
                  <w:color w:val="0F0F0F"/>
                  <w:sz w:val="22"/>
                  <w:szCs w:val="22"/>
                  <w:lang w:eastAsia="en-US"/>
                </w:rPr>
                <w:delInstrText>MERGEFIELD ConnTarget.Cardinality</w:delInstrText>
              </w:r>
              <w:r w:rsidRPr="00BE58B1" w:rsidDel="00DD2432">
                <w:rPr>
                  <w:rFonts w:ascii="Calibri" w:hAnsi="Calibri" w:cs="Calibri"/>
                  <w:color w:val="0F0F0F"/>
                  <w:sz w:val="22"/>
                  <w:szCs w:val="22"/>
                  <w:lang w:eastAsia="en-US"/>
                </w:rPr>
                <w:fldChar w:fldCharType="separate"/>
              </w:r>
              <w:r w:rsidR="00BE58B1" w:rsidRPr="00BE58B1" w:rsidDel="00DD2432">
                <w:rPr>
                  <w:rFonts w:ascii="Calibri" w:hAnsi="Calibri" w:cs="Calibri"/>
                  <w:color w:val="0F0F0F"/>
                  <w:sz w:val="22"/>
                  <w:szCs w:val="22"/>
                  <w:lang w:eastAsia="en-US"/>
                </w:rPr>
                <w:delText>0..1</w:delText>
              </w:r>
              <w:r w:rsidRPr="00BE58B1" w:rsidDel="00DD2432">
                <w:rPr>
                  <w:rFonts w:ascii="Calibri" w:hAnsi="Calibri" w:cs="Calibri"/>
                  <w:color w:val="0F0F0F"/>
                  <w:sz w:val="22"/>
                  <w:szCs w:val="22"/>
                  <w:lang w:eastAsia="en-US"/>
                </w:rPr>
                <w:fldChar w:fldCharType="end"/>
              </w:r>
              <w:r w:rsidR="00BE58B1" w:rsidRPr="00BE58B1" w:rsidDel="00DD2432">
                <w:rPr>
                  <w:rFonts w:ascii="Calibri" w:hAnsi="Calibri" w:cs="Calibri"/>
                  <w:color w:val="0F0F0F"/>
                  <w:sz w:val="22"/>
                  <w:szCs w:val="22"/>
                  <w:lang w:eastAsia="en-US"/>
                </w:rPr>
                <w:delText>]</w:delText>
              </w:r>
            </w:del>
          </w:p>
        </w:tc>
        <w:tc>
          <w:tcPr>
            <w:tcW w:w="6120" w:type="dxa"/>
            <w:tcBorders>
              <w:top w:val="nil"/>
              <w:left w:val="nil"/>
              <w:bottom w:val="nil"/>
              <w:right w:val="nil"/>
            </w:tcBorders>
          </w:tcPr>
          <w:p w14:paraId="16124B75" w14:textId="460CDB08"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208" w:author="Arjan Kloosterboer" w:date="2017-08-12T00:04:00Z">
              <w:r w:rsidRPr="00BE58B1" w:rsidDel="00DD2432">
                <w:rPr>
                  <w:rFonts w:ascii="Arial" w:hAnsi="Arial" w:cs="Arial"/>
                  <w:szCs w:val="20"/>
                  <w:lang w:val="en-AU" w:eastAsia="en-US"/>
                </w:rPr>
                <w:lastRenderedPageBreak/>
                <w:fldChar w:fldCharType="begin" w:fldLock="1"/>
              </w:r>
              <w:r w:rsidR="00BE58B1" w:rsidRPr="00BE58B1" w:rsidDel="00DD2432">
                <w:rPr>
                  <w:rFonts w:ascii="Arial" w:hAnsi="Arial" w:cs="Arial"/>
                  <w:szCs w:val="20"/>
                  <w:lang w:eastAsia="en-US"/>
                </w:rPr>
                <w:delInstrText xml:space="preserve">MERGEFIELD </w:delInstrText>
              </w:r>
              <w:r w:rsidR="00BE58B1" w:rsidRPr="00BE58B1" w:rsidDel="00DD2432">
                <w:rPr>
                  <w:rFonts w:ascii="Calibri" w:hAnsi="Calibri" w:cs="Calibri"/>
                  <w:color w:val="0F0F0F"/>
                  <w:sz w:val="22"/>
                  <w:szCs w:val="22"/>
                  <w:lang w:eastAsia="en-US"/>
                </w:rPr>
                <w:delInstrText>Connector.Notes</w:delInstrText>
              </w:r>
              <w:r w:rsidRPr="00BE58B1" w:rsidDel="00DD2432">
                <w:rPr>
                  <w:rFonts w:ascii="Arial" w:hAnsi="Arial" w:cs="Arial"/>
                  <w:szCs w:val="20"/>
                  <w:lang w:val="en-AU" w:eastAsia="en-US"/>
                </w:rPr>
                <w:fldChar w:fldCharType="separate"/>
              </w:r>
              <w:r w:rsidR="00BE58B1" w:rsidRPr="00BE58B1" w:rsidDel="00DD2432">
                <w:rPr>
                  <w:rFonts w:ascii="Calibri" w:hAnsi="Calibri" w:cs="Calibri"/>
                  <w:color w:val="0F0F0F"/>
                  <w:sz w:val="22"/>
                  <w:szCs w:val="22"/>
                  <w:lang w:eastAsia="en-US"/>
                </w:rPr>
                <w:delText>De EIGENSCHAP die bepalend is voor het moment waarop de Archiefactietermijn start voor een ZAAK met een resultaat van dit RESULTAATTYPE.</w:delText>
              </w:r>
              <w:r w:rsidRPr="00BE58B1" w:rsidDel="00DD2432">
                <w:rPr>
                  <w:rFonts w:ascii="Arial" w:hAnsi="Arial" w:cs="Arial"/>
                  <w:szCs w:val="20"/>
                  <w:lang w:val="en-AU" w:eastAsia="en-US"/>
                </w:rPr>
                <w:fldChar w:fldCharType="end"/>
              </w:r>
            </w:del>
          </w:p>
        </w:tc>
      </w:tr>
      <w:tr w:rsidR="00B4256D" w:rsidRPr="00BE58B1" w14:paraId="4176409B" w14:textId="77777777" w:rsidTr="0004613B">
        <w:trPr>
          <w:trHeight w:hRule="exact" w:val="144"/>
        </w:trPr>
        <w:tc>
          <w:tcPr>
            <w:tcW w:w="450" w:type="dxa"/>
            <w:tcBorders>
              <w:top w:val="nil"/>
              <w:left w:val="nil"/>
              <w:bottom w:val="nil"/>
              <w:right w:val="nil"/>
            </w:tcBorders>
          </w:tcPr>
          <w:p w14:paraId="3B920D88" w14:textId="77777777" w:rsidR="00B4256D" w:rsidRPr="00BE58B1" w:rsidRDefault="00B4256D"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1DE1A9" w14:textId="77777777" w:rsidR="00B4256D" w:rsidRPr="00876B37" w:rsidRDefault="00B4256D" w:rsidP="00BE58B1">
            <w:pPr>
              <w:widowControl w:val="0"/>
              <w:autoSpaceDE w:val="0"/>
              <w:autoSpaceDN w:val="0"/>
              <w:adjustRightInd w:val="0"/>
              <w:spacing w:line="240" w:lineRule="auto"/>
              <w:contextualSpacing w:val="0"/>
              <w:rPr>
                <w:rFonts w:ascii="Arial" w:hAnsi="Arial" w:cs="Arial"/>
                <w:szCs w:val="20"/>
                <w:lang w:eastAsia="en-US"/>
              </w:rPr>
            </w:pPr>
          </w:p>
        </w:tc>
        <w:tc>
          <w:tcPr>
            <w:tcW w:w="6120" w:type="dxa"/>
            <w:tcBorders>
              <w:top w:val="nil"/>
              <w:left w:val="nil"/>
              <w:bottom w:val="nil"/>
              <w:right w:val="nil"/>
            </w:tcBorders>
          </w:tcPr>
          <w:p w14:paraId="2E6706A2" w14:textId="77777777" w:rsidR="00B4256D" w:rsidRPr="00876B37" w:rsidRDefault="00B4256D" w:rsidP="00BE58B1">
            <w:pPr>
              <w:widowControl w:val="0"/>
              <w:autoSpaceDE w:val="0"/>
              <w:autoSpaceDN w:val="0"/>
              <w:adjustRightInd w:val="0"/>
              <w:spacing w:line="240" w:lineRule="auto"/>
              <w:contextualSpacing w:val="0"/>
              <w:rPr>
                <w:rFonts w:ascii="Arial" w:hAnsi="Arial" w:cs="Arial"/>
                <w:szCs w:val="20"/>
                <w:lang w:eastAsia="en-US"/>
              </w:rPr>
            </w:pPr>
          </w:p>
        </w:tc>
      </w:tr>
      <w:tr w:rsidR="00BE58B1" w:rsidRPr="00BE58B1" w14:paraId="563F42AE" w14:textId="77777777" w:rsidTr="0004613B">
        <w:tc>
          <w:tcPr>
            <w:tcW w:w="450" w:type="dxa"/>
            <w:tcBorders>
              <w:top w:val="nil"/>
              <w:left w:val="nil"/>
              <w:bottom w:val="nil"/>
              <w:right w:val="nil"/>
            </w:tcBorders>
          </w:tcPr>
          <w:p w14:paraId="58A16FE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44DE43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B3874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relevant voor </w:t>
            </w:r>
            <w:r w:rsidR="006945D7" w:rsidRPr="00BE58B1">
              <w:rPr>
                <w:rFonts w:ascii="Calibri" w:hAnsi="Calibri" w:cs="Calibri"/>
                <w:color w:val="0F0F0F"/>
                <w:sz w:val="22"/>
                <w:szCs w:val="22"/>
                <w:lang w:eastAsia="en-US"/>
              </w:rPr>
              <w:fldChar w:fldCharType="end"/>
            </w:r>
          </w:p>
          <w:p w14:paraId="3FCA37A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BC4C17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resultaten van dit RESULTAATTYPE bereikt kunnen worden.</w:t>
            </w:r>
            <w:r w:rsidRPr="00BE58B1">
              <w:rPr>
                <w:rFonts w:ascii="Arial" w:hAnsi="Arial" w:cs="Arial"/>
                <w:szCs w:val="20"/>
                <w:lang w:val="en-AU" w:eastAsia="en-US"/>
              </w:rPr>
              <w:fldChar w:fldCharType="end"/>
            </w:r>
          </w:p>
        </w:tc>
      </w:tr>
      <w:tr w:rsidR="00BE58B1" w:rsidRPr="00BE58B1" w14:paraId="0587E884" w14:textId="77777777" w:rsidTr="0004613B">
        <w:trPr>
          <w:trHeight w:hRule="exact" w:val="128"/>
        </w:trPr>
        <w:tc>
          <w:tcPr>
            <w:tcW w:w="450" w:type="dxa"/>
            <w:tcBorders>
              <w:top w:val="nil"/>
              <w:left w:val="nil"/>
              <w:bottom w:val="nil"/>
              <w:right w:val="nil"/>
            </w:tcBorders>
          </w:tcPr>
          <w:p w14:paraId="53EDF37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AA2D9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48F38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4D7504" w14:textId="77777777" w:rsidTr="0004613B">
        <w:tc>
          <w:tcPr>
            <w:tcW w:w="450" w:type="dxa"/>
            <w:tcBorders>
              <w:top w:val="nil"/>
              <w:left w:val="nil"/>
              <w:bottom w:val="nil"/>
              <w:right w:val="nil"/>
            </w:tcBorders>
          </w:tcPr>
          <w:p w14:paraId="49EFD29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06DCA8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EFEC22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leidt tot</w:t>
            </w:r>
            <w:r w:rsidR="006945D7" w:rsidRPr="00BE58B1">
              <w:rPr>
                <w:rFonts w:ascii="Calibri" w:hAnsi="Calibri" w:cs="Calibri"/>
                <w:color w:val="0F0F0F"/>
                <w:sz w:val="22"/>
                <w:szCs w:val="22"/>
                <w:lang w:eastAsia="en-US"/>
              </w:rPr>
              <w:fldChar w:fldCharType="end"/>
            </w:r>
          </w:p>
          <w:p w14:paraId="6E6B45B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245E0E0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BESLUITTYPE van besluiten die gepaard gaan met resultaten van het RESULTAATTYPE.</w:t>
            </w:r>
            <w:r w:rsidRPr="00BE58B1">
              <w:rPr>
                <w:rFonts w:ascii="Arial" w:hAnsi="Arial" w:cs="Arial"/>
                <w:szCs w:val="20"/>
                <w:lang w:val="en-AU" w:eastAsia="en-US"/>
              </w:rPr>
              <w:fldChar w:fldCharType="end"/>
            </w:r>
          </w:p>
        </w:tc>
      </w:tr>
      <w:tr w:rsidR="00BE58B1" w:rsidRPr="00BE58B1" w14:paraId="6C844C40" w14:textId="77777777" w:rsidTr="0004613B">
        <w:trPr>
          <w:trHeight w:hRule="exact" w:val="128"/>
        </w:trPr>
        <w:tc>
          <w:tcPr>
            <w:tcW w:w="450" w:type="dxa"/>
            <w:tcBorders>
              <w:top w:val="nil"/>
              <w:left w:val="nil"/>
              <w:bottom w:val="nil"/>
              <w:right w:val="nil"/>
            </w:tcBorders>
          </w:tcPr>
          <w:p w14:paraId="018EFD1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58F03C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A911FF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A6E27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750402D3" w14:textId="77777777" w:rsidTr="00874C97">
        <w:tc>
          <w:tcPr>
            <w:tcW w:w="9360" w:type="dxa"/>
            <w:tcBorders>
              <w:top w:val="nil"/>
              <w:left w:val="nil"/>
              <w:bottom w:val="nil"/>
              <w:right w:val="nil"/>
            </w:tcBorders>
          </w:tcPr>
          <w:p w14:paraId="5EE70F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289213A8" w14:textId="516C2990" w:rsidR="007753FD" w:rsidRDefault="00BE58B1" w:rsidP="00BE58B1">
            <w:pPr>
              <w:widowControl w:val="0"/>
              <w:autoSpaceDE w:val="0"/>
              <w:autoSpaceDN w:val="0"/>
              <w:adjustRightInd w:val="0"/>
              <w:spacing w:line="240" w:lineRule="auto"/>
              <w:ind w:left="720"/>
              <w:contextualSpacing w:val="0"/>
              <w:rPr>
                <w:ins w:id="209" w:author="Arjan Kloosterboer" w:date="2017-07-08T23:31:00Z"/>
                <w:rFonts w:ascii="Calibri" w:hAnsi="Calibri" w:cs="Calibri"/>
                <w:color w:val="0F0F0F"/>
                <w:sz w:val="22"/>
                <w:szCs w:val="22"/>
                <w:lang w:eastAsia="en-US"/>
              </w:rPr>
            </w:pPr>
            <w:bookmarkStart w:id="210" w:name="_Hlk490146770"/>
            <w:r w:rsidRPr="00BE58B1">
              <w:rPr>
                <w:rFonts w:ascii="Calibri" w:hAnsi="Calibri" w:cs="Calibri"/>
                <w:color w:val="0F0F0F"/>
                <w:sz w:val="22"/>
                <w:szCs w:val="22"/>
                <w:lang w:eastAsia="en-US"/>
              </w:rPr>
              <w:t>Elke zaak heeft een resultaat. In een aantal gevallen valt dit resultaat samen met een besluit: ‘Evenementenvergunning verleend’, ‘Energiesubsidie geweigerd’, et cetera. Het komt echter ook voor dat zaken worden afgehandeld zonder dat er een besluit wordt genomen. Dit is bijvoorbeeld het geval bij aangiften (geboorte, verhuizing), meldingen (openbare ruimte), maar ook bij het intrekken van een aanvraag. Het resultaat van een zaak is van groot belang voor de archivering</w:t>
            </w:r>
            <w:ins w:id="211" w:author="Arjan Kloosterboer" w:date="2017-07-08T23:26:00Z">
              <w:r w:rsidR="00666F00">
                <w:rPr>
                  <w:rFonts w:ascii="Calibri" w:hAnsi="Calibri" w:cs="Calibri"/>
                  <w:color w:val="0F0F0F"/>
                  <w:sz w:val="22"/>
                  <w:szCs w:val="22"/>
                  <w:lang w:eastAsia="en-US"/>
                </w:rPr>
                <w:t>,</w:t>
              </w:r>
            </w:ins>
            <w:del w:id="212" w:author="Arjan Kloosterboer" w:date="2017-07-08T23:26:00Z">
              <w:r w:rsidRPr="00BE58B1" w:rsidDel="00666F00">
                <w:rPr>
                  <w:rFonts w:ascii="Calibri" w:hAnsi="Calibri" w:cs="Calibri"/>
                  <w:color w:val="0F0F0F"/>
                  <w:sz w:val="22"/>
                  <w:szCs w:val="22"/>
                  <w:lang w:eastAsia="en-US"/>
                </w:rPr>
                <w:delText>:</w:delText>
              </w:r>
            </w:del>
            <w:r w:rsidRPr="00BE58B1">
              <w:rPr>
                <w:rFonts w:ascii="Calibri" w:hAnsi="Calibri" w:cs="Calibri"/>
                <w:color w:val="0F0F0F"/>
                <w:sz w:val="22"/>
                <w:szCs w:val="22"/>
                <w:lang w:eastAsia="en-US"/>
              </w:rPr>
              <w:t xml:space="preserve"> het </w:t>
            </w:r>
            <w:del w:id="213" w:author="Arjan Kloosterboer" w:date="2017-07-08T23:26:00Z">
              <w:r w:rsidRPr="00BE58B1" w:rsidDel="00666F00">
                <w:rPr>
                  <w:rFonts w:ascii="Calibri" w:hAnsi="Calibri" w:cs="Calibri"/>
                  <w:color w:val="0F0F0F"/>
                  <w:sz w:val="22"/>
                  <w:szCs w:val="22"/>
                  <w:lang w:eastAsia="en-US"/>
                </w:rPr>
                <w:delText xml:space="preserve">resultaattype </w:delText>
              </w:r>
            </w:del>
            <w:r w:rsidRPr="00BE58B1">
              <w:rPr>
                <w:rFonts w:ascii="Calibri" w:hAnsi="Calibri" w:cs="Calibri"/>
                <w:color w:val="0F0F0F"/>
                <w:sz w:val="22"/>
                <w:szCs w:val="22"/>
                <w:lang w:eastAsia="en-US"/>
              </w:rPr>
              <w:t xml:space="preserve">bepaalt mede of de zaak en het bijbehorende dossier moeten worden vernietigd </w:t>
            </w:r>
            <w:del w:id="214" w:author="Arjan Kloosterboer" w:date="2017-07-08T23:27:00Z">
              <w:r w:rsidRPr="00BE58B1" w:rsidDel="007753FD">
                <w:rPr>
                  <w:rFonts w:ascii="Calibri" w:hAnsi="Calibri" w:cs="Calibri"/>
                  <w:color w:val="0F0F0F"/>
                  <w:sz w:val="22"/>
                  <w:szCs w:val="22"/>
                  <w:lang w:eastAsia="en-US"/>
                </w:rPr>
                <w:delText xml:space="preserve">(na enige termijn) </w:delText>
              </w:r>
            </w:del>
            <w:r w:rsidRPr="00BE58B1">
              <w:rPr>
                <w:rFonts w:ascii="Calibri" w:hAnsi="Calibri" w:cs="Calibri"/>
                <w:color w:val="0F0F0F"/>
                <w:sz w:val="22"/>
                <w:szCs w:val="22"/>
                <w:lang w:eastAsia="en-US"/>
              </w:rPr>
              <w:t xml:space="preserve">of blijvend bewaard moeten worden </w:t>
            </w:r>
            <w:del w:id="215" w:author="Arjan Kloosterboer" w:date="2017-07-08T23:27:00Z">
              <w:r w:rsidRPr="00BE58B1" w:rsidDel="007753FD">
                <w:rPr>
                  <w:rFonts w:ascii="Calibri" w:hAnsi="Calibri" w:cs="Calibri"/>
                  <w:color w:val="0F0F0F"/>
                  <w:sz w:val="22"/>
                  <w:szCs w:val="22"/>
                  <w:lang w:eastAsia="en-US"/>
                </w:rPr>
                <w:delText>(</w:delText>
              </w:r>
            </w:del>
            <w:r w:rsidRPr="00BE58B1">
              <w:rPr>
                <w:rFonts w:ascii="Calibri" w:hAnsi="Calibri" w:cs="Calibri"/>
                <w:color w:val="0F0F0F"/>
                <w:sz w:val="22"/>
                <w:szCs w:val="22"/>
                <w:lang w:eastAsia="en-US"/>
              </w:rPr>
              <w:t xml:space="preserve">en </w:t>
            </w:r>
            <w:del w:id="216" w:author="Arjan Kloosterboer" w:date="2017-07-08T23:27:00Z">
              <w:r w:rsidRPr="00BE58B1" w:rsidDel="007753FD">
                <w:rPr>
                  <w:rFonts w:ascii="Calibri" w:hAnsi="Calibri" w:cs="Calibri"/>
                  <w:color w:val="0F0F0F"/>
                  <w:sz w:val="22"/>
                  <w:szCs w:val="22"/>
                  <w:lang w:eastAsia="en-US"/>
                </w:rPr>
                <w:delText>na enige</w:delText>
              </w:r>
            </w:del>
            <w:ins w:id="217" w:author="Arjan Kloosterboer" w:date="2017-07-08T23:27:00Z">
              <w:r w:rsidR="007753FD">
                <w:rPr>
                  <w:rFonts w:ascii="Calibri" w:hAnsi="Calibri" w:cs="Calibri"/>
                  <w:color w:val="0F0F0F"/>
                  <w:sz w:val="22"/>
                  <w:szCs w:val="22"/>
                  <w:lang w:eastAsia="en-US"/>
                </w:rPr>
                <w:t>op</w:t>
              </w:r>
            </w:ins>
            <w:r w:rsidRPr="00BE58B1">
              <w:rPr>
                <w:rFonts w:ascii="Calibri" w:hAnsi="Calibri" w:cs="Calibri"/>
                <w:color w:val="0F0F0F"/>
                <w:sz w:val="22"/>
                <w:szCs w:val="22"/>
                <w:lang w:eastAsia="en-US"/>
              </w:rPr>
              <w:t xml:space="preserve"> termijn ‘overgebracht’ </w:t>
            </w:r>
            <w:ins w:id="218" w:author="Arjan Kloosterboer" w:date="2017-07-08T23:27:00Z">
              <w:r w:rsidR="007753FD">
                <w:rPr>
                  <w:rFonts w:ascii="Calibri" w:hAnsi="Calibri" w:cs="Calibri"/>
                  <w:color w:val="0F0F0F"/>
                  <w:sz w:val="22"/>
                  <w:szCs w:val="22"/>
                  <w:lang w:eastAsia="en-US"/>
                </w:rPr>
                <w:t xml:space="preserve">moet </w:t>
              </w:r>
            </w:ins>
            <w:r w:rsidRPr="00BE58B1">
              <w:rPr>
                <w:rFonts w:ascii="Calibri" w:hAnsi="Calibri" w:cs="Calibri"/>
                <w:color w:val="0F0F0F"/>
                <w:sz w:val="22"/>
                <w:szCs w:val="22"/>
                <w:lang w:eastAsia="en-US"/>
              </w:rPr>
              <w:t>worden naar een archiefbewaarplaats</w:t>
            </w:r>
            <w:del w:id="219" w:author="Arjan Kloosterboer" w:date="2017-07-08T23:27:00Z">
              <w:r w:rsidRPr="00BE58B1" w:rsidDel="007753FD">
                <w:rPr>
                  <w:rFonts w:ascii="Calibri" w:hAnsi="Calibri" w:cs="Calibri"/>
                  <w:color w:val="0F0F0F"/>
                  <w:sz w:val="22"/>
                  <w:szCs w:val="22"/>
                  <w:lang w:eastAsia="en-US"/>
                </w:rPr>
                <w:delText>)</w:delText>
              </w:r>
            </w:del>
            <w:ins w:id="220" w:author="Arjan Kloosterboer" w:date="2017-07-08T23:27:00Z">
              <w:r w:rsidR="007753FD">
                <w:rPr>
                  <w:rFonts w:ascii="Calibri" w:hAnsi="Calibri" w:cs="Calibri"/>
                  <w:color w:val="0F0F0F"/>
                  <w:sz w:val="22"/>
                  <w:szCs w:val="22"/>
                  <w:lang w:eastAsia="en-US"/>
                </w:rPr>
                <w:t>, en de termijn waaro</w:t>
              </w:r>
            </w:ins>
            <w:ins w:id="221" w:author="Arjan Kloosterboer" w:date="2017-08-10T16:46:00Z">
              <w:r w:rsidR="00BA303D">
                <w:rPr>
                  <w:rFonts w:ascii="Calibri" w:hAnsi="Calibri" w:cs="Calibri"/>
                  <w:color w:val="0F0F0F"/>
                  <w:sz w:val="22"/>
                  <w:szCs w:val="22"/>
                  <w:lang w:eastAsia="en-US"/>
                </w:rPr>
                <w:t>p</w:t>
              </w:r>
            </w:ins>
            <w:ins w:id="222" w:author="Arjan Kloosterboer" w:date="2017-07-08T23:27:00Z">
              <w:r w:rsidR="007753FD">
                <w:rPr>
                  <w:rFonts w:ascii="Calibri" w:hAnsi="Calibri" w:cs="Calibri"/>
                  <w:color w:val="0F0F0F"/>
                  <w:sz w:val="22"/>
                  <w:szCs w:val="22"/>
                  <w:lang w:eastAsia="en-US"/>
                </w:rPr>
                <w:t xml:space="preserve"> dit plaats moet vinden</w:t>
              </w:r>
            </w:ins>
            <w:r w:rsidRPr="00BE58B1">
              <w:rPr>
                <w:rFonts w:ascii="Calibri" w:hAnsi="Calibri" w:cs="Calibri"/>
                <w:color w:val="0F0F0F"/>
                <w:sz w:val="22"/>
                <w:szCs w:val="22"/>
                <w:lang w:eastAsia="en-US"/>
              </w:rPr>
              <w:t xml:space="preserve">. </w:t>
            </w:r>
            <w:ins w:id="223" w:author="Arjan Kloosterboer" w:date="2017-07-08T23:31:00Z">
              <w:r w:rsidR="007753FD">
                <w:rPr>
                  <w:rFonts w:ascii="Calibri" w:hAnsi="Calibri" w:cs="Calibri"/>
                  <w:color w:val="0F0F0F"/>
                  <w:sz w:val="22"/>
                  <w:szCs w:val="22"/>
                  <w:lang w:eastAsia="en-US"/>
                </w:rPr>
                <w:t>Tevens bepale</w:t>
              </w:r>
            </w:ins>
            <w:ins w:id="224" w:author="Arjan Kloosterboer" w:date="2017-08-10T16:46:00Z">
              <w:r w:rsidR="00BA303D">
                <w:rPr>
                  <w:rFonts w:ascii="Calibri" w:hAnsi="Calibri" w:cs="Calibri"/>
                  <w:color w:val="0F0F0F"/>
                  <w:sz w:val="22"/>
                  <w:szCs w:val="22"/>
                  <w:lang w:eastAsia="en-US"/>
                </w:rPr>
                <w:t>n</w:t>
              </w:r>
            </w:ins>
            <w:ins w:id="225" w:author="Arjan Kloosterboer" w:date="2017-07-08T23:31:00Z">
              <w:r w:rsidR="007753FD">
                <w:rPr>
                  <w:rFonts w:ascii="Calibri" w:hAnsi="Calibri" w:cs="Calibri"/>
                  <w:color w:val="0F0F0F"/>
                  <w:sz w:val="22"/>
                  <w:szCs w:val="22"/>
                  <w:lang w:eastAsia="en-US"/>
                </w:rPr>
                <w:t xml:space="preserve">d is de aard van het object waarop de zaak betrekking heeft. </w:t>
              </w:r>
            </w:ins>
          </w:p>
          <w:p w14:paraId="61577489" w14:textId="6F48A1DD"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Met RESULTAATTYPE worden de mogelijke </w:t>
            </w:r>
            <w:ins w:id="226" w:author="Arjan Kloosterboer" w:date="2017-07-08T23:32:00Z">
              <w:r w:rsidR="007753FD">
                <w:rPr>
                  <w:rFonts w:ascii="Calibri" w:hAnsi="Calibri" w:cs="Calibri"/>
                  <w:color w:val="0F0F0F"/>
                  <w:sz w:val="22"/>
                  <w:szCs w:val="22"/>
                  <w:lang w:eastAsia="en-US"/>
                </w:rPr>
                <w:t xml:space="preserve">combinaties benoemd </w:t>
              </w:r>
            </w:ins>
            <w:ins w:id="227" w:author="Arjan Kloosterboer" w:date="2017-07-08T23:33:00Z">
              <w:r w:rsidR="007753FD">
                <w:rPr>
                  <w:rFonts w:ascii="Calibri" w:hAnsi="Calibri" w:cs="Calibri"/>
                  <w:color w:val="0F0F0F"/>
                  <w:sz w:val="22"/>
                  <w:szCs w:val="22"/>
                  <w:lang w:eastAsia="en-US"/>
                </w:rPr>
                <w:t xml:space="preserve">van </w:t>
              </w:r>
            </w:ins>
            <w:r w:rsidRPr="00BE58B1">
              <w:rPr>
                <w:rFonts w:ascii="Calibri" w:hAnsi="Calibri" w:cs="Calibri"/>
                <w:color w:val="0F0F0F"/>
                <w:sz w:val="22"/>
                <w:szCs w:val="22"/>
                <w:lang w:eastAsia="en-US"/>
              </w:rPr>
              <w:t>resulta</w:t>
            </w:r>
            <w:ins w:id="228" w:author="Arjan Kloosterboer" w:date="2017-07-08T23:34:00Z">
              <w:r w:rsidR="007753FD">
                <w:rPr>
                  <w:rFonts w:ascii="Calibri" w:hAnsi="Calibri" w:cs="Calibri"/>
                  <w:color w:val="0F0F0F"/>
                  <w:sz w:val="22"/>
                  <w:szCs w:val="22"/>
                  <w:lang w:eastAsia="en-US"/>
                </w:rPr>
                <w:t>a</w:t>
              </w:r>
            </w:ins>
            <w:r w:rsidRPr="00BE58B1">
              <w:rPr>
                <w:rFonts w:ascii="Calibri" w:hAnsi="Calibri" w:cs="Calibri"/>
                <w:color w:val="0F0F0F"/>
                <w:sz w:val="22"/>
                <w:szCs w:val="22"/>
                <w:lang w:eastAsia="en-US"/>
              </w:rPr>
              <w:t>t</w:t>
            </w:r>
            <w:ins w:id="229" w:author="Arjan Kloosterboer" w:date="2017-07-08T23:34:00Z">
              <w:r w:rsidR="007753FD">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 xml:space="preserve">en </w:t>
            </w:r>
            <w:ins w:id="230" w:author="Arjan Kloosterboer" w:date="2017-07-08T23:34:00Z">
              <w:r w:rsidR="007753FD">
                <w:rPr>
                  <w:rFonts w:ascii="Calibri" w:hAnsi="Calibri" w:cs="Calibri"/>
                  <w:color w:val="0F0F0F"/>
                  <w:sz w:val="22"/>
                  <w:szCs w:val="22"/>
                  <w:lang w:eastAsia="en-US"/>
                </w:rPr>
                <w:t xml:space="preserve">aard (proces)object </w:t>
              </w:r>
            </w:ins>
            <w:del w:id="231" w:author="Arjan Kloosterboer" w:date="2017-07-08T23:34:00Z">
              <w:r w:rsidRPr="00BE58B1" w:rsidDel="007753FD">
                <w:rPr>
                  <w:rFonts w:ascii="Calibri" w:hAnsi="Calibri" w:cs="Calibri"/>
                  <w:color w:val="0F0F0F"/>
                  <w:sz w:val="22"/>
                  <w:szCs w:val="22"/>
                  <w:lang w:eastAsia="en-US"/>
                </w:rPr>
                <w:delText xml:space="preserve">benoemd </w:delText>
              </w:r>
            </w:del>
            <w:r w:rsidRPr="00BE58B1">
              <w:rPr>
                <w:rFonts w:ascii="Calibri" w:hAnsi="Calibri" w:cs="Calibri"/>
                <w:color w:val="0F0F0F"/>
                <w:sz w:val="22"/>
                <w:szCs w:val="22"/>
                <w:lang w:eastAsia="en-US"/>
              </w:rPr>
              <w:t xml:space="preserve">bij het desbetreffende zaaktype. </w:t>
            </w:r>
            <w:del w:id="232" w:author="Arjan Kloosterboer" w:date="2017-07-08T23:34:00Z">
              <w:r w:rsidRPr="00BE58B1" w:rsidDel="007753FD">
                <w:rPr>
                  <w:rFonts w:ascii="Calibri" w:hAnsi="Calibri" w:cs="Calibri"/>
                  <w:color w:val="0F0F0F"/>
                  <w:sz w:val="22"/>
                  <w:szCs w:val="22"/>
                  <w:lang w:eastAsia="en-US"/>
                </w:rPr>
                <w:delText xml:space="preserve">Daarmee </w:delText>
              </w:r>
            </w:del>
            <w:ins w:id="233" w:author="Arjan Kloosterboer" w:date="2017-07-08T23:34:00Z">
              <w:r w:rsidR="007753FD">
                <w:rPr>
                  <w:rFonts w:ascii="Calibri" w:hAnsi="Calibri" w:cs="Calibri"/>
                  <w:color w:val="0F0F0F"/>
                  <w:sz w:val="22"/>
                  <w:szCs w:val="22"/>
                  <w:lang w:eastAsia="en-US"/>
                </w:rPr>
                <w:t xml:space="preserve">Met elke </w:t>
              </w:r>
            </w:ins>
            <w:ins w:id="234" w:author="Arjan Kloosterboer" w:date="2017-07-08T23:35:00Z">
              <w:r w:rsidR="007753FD">
                <w:rPr>
                  <w:rFonts w:ascii="Calibri" w:hAnsi="Calibri" w:cs="Calibri"/>
                  <w:color w:val="0F0F0F"/>
                  <w:sz w:val="22"/>
                  <w:szCs w:val="22"/>
                  <w:lang w:eastAsia="en-US"/>
                </w:rPr>
                <w:t>c</w:t>
              </w:r>
            </w:ins>
            <w:ins w:id="235" w:author="Arjan Kloosterboer" w:date="2017-07-08T23:34:00Z">
              <w:r w:rsidR="007753FD">
                <w:rPr>
                  <w:rFonts w:ascii="Calibri" w:hAnsi="Calibri" w:cs="Calibri"/>
                  <w:color w:val="0F0F0F"/>
                  <w:sz w:val="22"/>
                  <w:szCs w:val="22"/>
                  <w:lang w:eastAsia="en-US"/>
                </w:rPr>
                <w:t>ombinatie</w:t>
              </w:r>
              <w:r w:rsidR="007753FD" w:rsidRPr="00BE58B1">
                <w:rPr>
                  <w:rFonts w:ascii="Calibri" w:hAnsi="Calibri" w:cs="Calibri"/>
                  <w:color w:val="0F0F0F"/>
                  <w:sz w:val="22"/>
                  <w:szCs w:val="22"/>
                  <w:lang w:eastAsia="en-US"/>
                </w:rPr>
                <w:t xml:space="preserve"> </w:t>
              </w:r>
            </w:ins>
            <w:r w:rsidRPr="00BE58B1">
              <w:rPr>
                <w:rFonts w:ascii="Calibri" w:hAnsi="Calibri" w:cs="Calibri"/>
                <w:color w:val="0F0F0F"/>
                <w:sz w:val="22"/>
                <w:szCs w:val="22"/>
                <w:lang w:eastAsia="en-US"/>
              </w:rPr>
              <w:t>is het archiefregime bepaald voor het gehele zaakdossier: alle informatie over en documenten bij de zaken van het ZAAKTYPE</w:t>
            </w:r>
            <w:ins w:id="236" w:author="Arjan Kloosterboer" w:date="2017-07-08T23:36:00Z">
              <w:r w:rsidR="00B62841">
                <w:rPr>
                  <w:rFonts w:ascii="Calibri" w:hAnsi="Calibri" w:cs="Calibri"/>
                  <w:color w:val="0F0F0F"/>
                  <w:sz w:val="22"/>
                  <w:szCs w:val="22"/>
                  <w:lang w:eastAsia="en-US"/>
                </w:rPr>
                <w:t xml:space="preserve"> met dat resultaattype</w:t>
              </w:r>
            </w:ins>
            <w:r w:rsidRPr="00BE58B1">
              <w:rPr>
                <w:rFonts w:ascii="Calibri" w:hAnsi="Calibri" w:cs="Calibri"/>
                <w:color w:val="0F0F0F"/>
                <w:sz w:val="22"/>
                <w:szCs w:val="22"/>
                <w:lang w:eastAsia="en-US"/>
              </w:rPr>
              <w:t xml:space="preserve">. </w:t>
            </w:r>
          </w:p>
          <w:p w14:paraId="731E85E8" w14:textId="2ED6B7A0" w:rsidR="00B62841" w:rsidRPr="00BE58B1" w:rsidRDefault="00BE58B1" w:rsidP="00662B8B">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del w:id="237" w:author="Arjan Kloosterboer" w:date="2017-07-08T23:36:00Z">
              <w:r w:rsidRPr="00BE58B1" w:rsidDel="00B62841">
                <w:rPr>
                  <w:rFonts w:ascii="Calibri" w:hAnsi="Calibri" w:cs="Calibri"/>
                  <w:color w:val="0F0F0F"/>
                  <w:sz w:val="22"/>
                  <w:szCs w:val="22"/>
                  <w:lang w:eastAsia="en-US"/>
                </w:rPr>
                <w:delText>In uitzonderingsgevallen kan er sprake van zijn dat documenten van een bepaald INFORMATIEOBJECTTYPE in zaakdossiers bij zaken van het ZAAKTYPE een afwijkend archiefregime hebben ten opzichte van het zaakdossier. Privacy-gevoeligheid kan er reden voor zijn om documenten van een ZAAKINFORMATIEOBJECTTYPE eerder te vernietigen dan het zaakdossier als geheel. Specifieke wetgeving, zoals die voor de BAG, leidt er daarentegen toe dat een Omgevingsvergunning (activiteit bouwen) ten eeuwige dage bewaard moet blijven terwijl het zaakdossier na 20 jaar vernietigd dient te worden. De relatiesoort ‘RESULTAATTYPE  bepaalt afwijkend archiefregime van ZAAK-INFORMATIEOBJECT-TYPE’ geeft de mogelijkheid deze uitzonderingsgevallen te documenteren.</w:delText>
              </w:r>
            </w:del>
            <w:bookmarkEnd w:id="210"/>
            <w:ins w:id="238" w:author="Arjan Kloosterboer" w:date="2017-07-08T23:39:00Z">
              <w:r w:rsidR="00B62841">
                <w:rPr>
                  <w:rFonts w:ascii="Calibri" w:hAnsi="Calibri" w:cs="Calibri"/>
                  <w:color w:val="0F0F0F"/>
                  <w:sz w:val="22"/>
                  <w:szCs w:val="22"/>
                  <w:lang w:eastAsia="en-US"/>
                </w:rPr>
                <w:t xml:space="preserve"> </w:t>
              </w:r>
            </w:ins>
          </w:p>
        </w:tc>
      </w:tr>
    </w:tbl>
    <w:p w14:paraId="35ED4812" w14:textId="77777777" w:rsidR="00405EF6" w:rsidRDefault="00405EF6" w:rsidP="00405EF6">
      <w:pPr>
        <w:pStyle w:val="Kop2"/>
        <w:numPr>
          <w:ilvl w:val="0"/>
          <w:numId w:val="0"/>
        </w:numPr>
        <w:ind w:left="851" w:hanging="851"/>
      </w:pPr>
      <w:bookmarkStart w:id="239" w:name="BKM_CE21ADD2_770F_4c29_9776_8E9D744F016C"/>
      <w:bookmarkEnd w:id="239"/>
    </w:p>
    <w:p w14:paraId="6AF2B846"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40" w:name="_Toc517127126"/>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ROLTYPE</w:t>
      </w:r>
      <w:bookmarkEnd w:id="240"/>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6D4F93DA" w14:textId="77777777" w:rsidTr="008628A4">
        <w:trPr>
          <w:trHeight w:val="271"/>
        </w:trPr>
        <w:tc>
          <w:tcPr>
            <w:tcW w:w="2340" w:type="dxa"/>
            <w:gridSpan w:val="2"/>
            <w:tcBorders>
              <w:top w:val="nil"/>
              <w:left w:val="nil"/>
              <w:bottom w:val="nil"/>
              <w:right w:val="nil"/>
            </w:tcBorders>
          </w:tcPr>
          <w:p w14:paraId="7C9438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5D3C4C7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p>
        </w:tc>
      </w:tr>
      <w:tr w:rsidR="00BE58B1" w:rsidRPr="00BE58B1" w14:paraId="63453C6E" w14:textId="77777777" w:rsidTr="008628A4">
        <w:trPr>
          <w:trHeight w:hRule="exact" w:val="128"/>
        </w:trPr>
        <w:tc>
          <w:tcPr>
            <w:tcW w:w="2340" w:type="dxa"/>
            <w:gridSpan w:val="2"/>
            <w:tcBorders>
              <w:top w:val="nil"/>
              <w:left w:val="nil"/>
              <w:bottom w:val="nil"/>
              <w:right w:val="nil"/>
            </w:tcBorders>
          </w:tcPr>
          <w:p w14:paraId="20E80B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116D06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C781DCA" w14:textId="77777777" w:rsidTr="008628A4">
        <w:tc>
          <w:tcPr>
            <w:tcW w:w="2340" w:type="dxa"/>
            <w:gridSpan w:val="2"/>
            <w:tcBorders>
              <w:top w:val="nil"/>
              <w:left w:val="nil"/>
              <w:bottom w:val="nil"/>
              <w:right w:val="nil"/>
            </w:tcBorders>
          </w:tcPr>
          <w:p w14:paraId="722C395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25A02A0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RLT</w:t>
            </w:r>
            <w:r w:rsidRPr="00BE58B1">
              <w:rPr>
                <w:rFonts w:ascii="Arial" w:hAnsi="Arial" w:cs="Arial"/>
                <w:szCs w:val="20"/>
                <w:lang w:val="en-AU" w:eastAsia="en-US"/>
              </w:rPr>
              <w:fldChar w:fldCharType="end"/>
            </w:r>
          </w:p>
        </w:tc>
      </w:tr>
      <w:tr w:rsidR="00BE58B1" w:rsidRPr="00BE58B1" w14:paraId="463AE425" w14:textId="77777777" w:rsidTr="008628A4">
        <w:trPr>
          <w:trHeight w:hRule="exact" w:val="128"/>
        </w:trPr>
        <w:tc>
          <w:tcPr>
            <w:tcW w:w="2340" w:type="dxa"/>
            <w:gridSpan w:val="2"/>
            <w:tcBorders>
              <w:top w:val="nil"/>
              <w:left w:val="nil"/>
              <w:bottom w:val="nil"/>
              <w:right w:val="nil"/>
            </w:tcBorders>
          </w:tcPr>
          <w:p w14:paraId="771B95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83FE4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68DAE5A" w14:textId="77777777" w:rsidTr="008628A4">
        <w:tc>
          <w:tcPr>
            <w:tcW w:w="2340" w:type="dxa"/>
            <w:gridSpan w:val="2"/>
            <w:tcBorders>
              <w:top w:val="nil"/>
              <w:left w:val="nil"/>
              <w:bottom w:val="nil"/>
              <w:right w:val="nil"/>
            </w:tcBorders>
          </w:tcPr>
          <w:p w14:paraId="5C4F49C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68CDB4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6F965C26" w14:textId="77777777" w:rsidTr="008628A4">
        <w:trPr>
          <w:trHeight w:hRule="exact" w:val="128"/>
        </w:trPr>
        <w:tc>
          <w:tcPr>
            <w:tcW w:w="2340" w:type="dxa"/>
            <w:gridSpan w:val="2"/>
            <w:tcBorders>
              <w:top w:val="nil"/>
              <w:left w:val="nil"/>
              <w:bottom w:val="nil"/>
              <w:right w:val="nil"/>
            </w:tcBorders>
          </w:tcPr>
          <w:p w14:paraId="7466869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C471F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962163F" w14:textId="77777777" w:rsidTr="008628A4">
        <w:trPr>
          <w:trHeight w:val="230"/>
        </w:trPr>
        <w:tc>
          <w:tcPr>
            <w:tcW w:w="2340" w:type="dxa"/>
            <w:gridSpan w:val="2"/>
            <w:tcBorders>
              <w:top w:val="nil"/>
              <w:left w:val="nil"/>
              <w:bottom w:val="nil"/>
              <w:right w:val="nil"/>
            </w:tcBorders>
          </w:tcPr>
          <w:p w14:paraId="765A222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ADC1D6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Generieke aanduiding van de aard van een ROL die een BETROKKENE kan uitoefenen in ZAAKen van een ZAAKTYPE.</w:t>
            </w:r>
            <w:r w:rsidRPr="00BE58B1">
              <w:rPr>
                <w:rFonts w:ascii="Arial" w:hAnsi="Arial" w:cs="Arial"/>
                <w:szCs w:val="20"/>
                <w:lang w:val="en-AU" w:eastAsia="en-US"/>
              </w:rPr>
              <w:fldChar w:fldCharType="end"/>
            </w:r>
          </w:p>
        </w:tc>
      </w:tr>
      <w:tr w:rsidR="00BE58B1" w:rsidRPr="00BE58B1" w14:paraId="10FBFDB2" w14:textId="77777777" w:rsidTr="008628A4">
        <w:trPr>
          <w:trHeight w:hRule="exact" w:val="68"/>
        </w:trPr>
        <w:tc>
          <w:tcPr>
            <w:tcW w:w="2340" w:type="dxa"/>
            <w:gridSpan w:val="2"/>
            <w:tcBorders>
              <w:top w:val="nil"/>
              <w:left w:val="nil"/>
              <w:bottom w:val="nil"/>
              <w:right w:val="nil"/>
            </w:tcBorders>
          </w:tcPr>
          <w:p w14:paraId="72FC50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4A9CBC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EE3AFE0" w14:textId="77777777" w:rsidTr="008628A4">
        <w:trPr>
          <w:trHeight w:val="271"/>
        </w:trPr>
        <w:tc>
          <w:tcPr>
            <w:tcW w:w="2340" w:type="dxa"/>
            <w:gridSpan w:val="2"/>
            <w:tcBorders>
              <w:top w:val="nil"/>
              <w:left w:val="nil"/>
              <w:bottom w:val="nil"/>
              <w:right w:val="nil"/>
            </w:tcBorders>
          </w:tcPr>
          <w:p w14:paraId="2E404C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73B2D6B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46A24CD5" w14:textId="77777777" w:rsidTr="008628A4">
        <w:trPr>
          <w:trHeight w:hRule="exact" w:val="128"/>
        </w:trPr>
        <w:tc>
          <w:tcPr>
            <w:tcW w:w="2340" w:type="dxa"/>
            <w:gridSpan w:val="2"/>
            <w:tcBorders>
              <w:top w:val="nil"/>
              <w:left w:val="nil"/>
              <w:bottom w:val="nil"/>
              <w:right w:val="nil"/>
            </w:tcBorders>
          </w:tcPr>
          <w:p w14:paraId="6FDF013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3E50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872C696" w14:textId="77777777" w:rsidTr="008628A4">
        <w:tc>
          <w:tcPr>
            <w:tcW w:w="2340" w:type="dxa"/>
            <w:gridSpan w:val="2"/>
            <w:tcBorders>
              <w:top w:val="nil"/>
              <w:left w:val="nil"/>
              <w:bottom w:val="nil"/>
              <w:right w:val="nil"/>
            </w:tcBorders>
          </w:tcPr>
          <w:p w14:paraId="5B6A72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DB8752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3E937563" w14:textId="77777777" w:rsidTr="008628A4">
        <w:trPr>
          <w:trHeight w:hRule="exact" w:val="128"/>
        </w:trPr>
        <w:tc>
          <w:tcPr>
            <w:tcW w:w="2340" w:type="dxa"/>
            <w:gridSpan w:val="2"/>
            <w:tcBorders>
              <w:top w:val="nil"/>
              <w:left w:val="nil"/>
              <w:bottom w:val="nil"/>
              <w:right w:val="nil"/>
            </w:tcBorders>
          </w:tcPr>
          <w:p w14:paraId="7639408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D6D8B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4DD2459" w14:textId="77777777" w:rsidTr="008628A4">
        <w:tc>
          <w:tcPr>
            <w:tcW w:w="2340" w:type="dxa"/>
            <w:gridSpan w:val="2"/>
            <w:tcBorders>
              <w:top w:val="nil"/>
              <w:left w:val="nil"/>
              <w:bottom w:val="nil"/>
              <w:right w:val="nil"/>
            </w:tcBorders>
          </w:tcPr>
          <w:p w14:paraId="3A0B2A2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595C4C0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de Roltypeomschrijving</w:t>
            </w:r>
          </w:p>
        </w:tc>
      </w:tr>
      <w:tr w:rsidR="00BE58B1" w:rsidRPr="00BE58B1" w14:paraId="20062932" w14:textId="77777777" w:rsidTr="008628A4">
        <w:trPr>
          <w:trHeight w:hRule="exact" w:val="128"/>
        </w:trPr>
        <w:tc>
          <w:tcPr>
            <w:tcW w:w="2340" w:type="dxa"/>
            <w:gridSpan w:val="2"/>
            <w:tcBorders>
              <w:top w:val="nil"/>
              <w:left w:val="nil"/>
              <w:bottom w:val="nil"/>
              <w:right w:val="nil"/>
            </w:tcBorders>
          </w:tcPr>
          <w:p w14:paraId="72C83D9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6EF290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582D0260" w14:textId="77777777" w:rsidTr="008628A4">
        <w:tc>
          <w:tcPr>
            <w:tcW w:w="2340" w:type="dxa"/>
            <w:gridSpan w:val="2"/>
            <w:tcBorders>
              <w:top w:val="nil"/>
              <w:left w:val="nil"/>
              <w:bottom w:val="nil"/>
              <w:right w:val="nil"/>
            </w:tcBorders>
          </w:tcPr>
          <w:p w14:paraId="27671E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3A0475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5094632" w14:textId="77777777" w:rsidTr="008628A4">
        <w:trPr>
          <w:trHeight w:hRule="exact" w:val="128"/>
        </w:trPr>
        <w:tc>
          <w:tcPr>
            <w:tcW w:w="2340" w:type="dxa"/>
            <w:gridSpan w:val="2"/>
            <w:tcBorders>
              <w:top w:val="nil"/>
              <w:left w:val="nil"/>
              <w:bottom w:val="nil"/>
              <w:right w:val="nil"/>
            </w:tcBorders>
          </w:tcPr>
          <w:p w14:paraId="51C111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6D06D9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7A540A2" w14:textId="77777777" w:rsidTr="008628A4">
        <w:trPr>
          <w:trHeight w:hRule="exact" w:val="256"/>
        </w:trPr>
        <w:tc>
          <w:tcPr>
            <w:tcW w:w="2340" w:type="dxa"/>
            <w:gridSpan w:val="2"/>
            <w:tcBorders>
              <w:top w:val="nil"/>
              <w:left w:val="nil"/>
              <w:bottom w:val="nil"/>
              <w:right w:val="nil"/>
            </w:tcBorders>
          </w:tcPr>
          <w:p w14:paraId="3FD6CE3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Kwaliteitsbegrip</w:t>
            </w:r>
          </w:p>
        </w:tc>
        <w:tc>
          <w:tcPr>
            <w:tcW w:w="7020" w:type="dxa"/>
            <w:gridSpan w:val="4"/>
            <w:tcBorders>
              <w:top w:val="nil"/>
              <w:left w:val="nil"/>
              <w:bottom w:val="nil"/>
              <w:right w:val="nil"/>
            </w:tcBorders>
          </w:tcPr>
          <w:p w14:paraId="2EB317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238BFA4" w14:textId="77777777" w:rsidTr="008628A4">
        <w:trPr>
          <w:trHeight w:hRule="exact" w:val="256"/>
        </w:trPr>
        <w:tc>
          <w:tcPr>
            <w:tcW w:w="2340" w:type="dxa"/>
            <w:gridSpan w:val="2"/>
            <w:tcBorders>
              <w:top w:val="nil"/>
              <w:left w:val="nil"/>
              <w:bottom w:val="nil"/>
              <w:right w:val="nil"/>
            </w:tcBorders>
          </w:tcPr>
          <w:p w14:paraId="09AD57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A12E71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871E0F7" w14:textId="77777777" w:rsidTr="008628A4">
        <w:tc>
          <w:tcPr>
            <w:tcW w:w="2340" w:type="dxa"/>
            <w:gridSpan w:val="2"/>
            <w:tcBorders>
              <w:top w:val="nil"/>
              <w:left w:val="nil"/>
              <w:bottom w:val="nil"/>
              <w:right w:val="nil"/>
            </w:tcBorders>
          </w:tcPr>
          <w:p w14:paraId="761CBF5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47E508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3425DE73" w14:textId="77777777" w:rsidTr="008628A4">
        <w:tc>
          <w:tcPr>
            <w:tcW w:w="450" w:type="dxa"/>
            <w:tcBorders>
              <w:top w:val="nil"/>
              <w:left w:val="nil"/>
              <w:bottom w:val="nil"/>
              <w:right w:val="nil"/>
            </w:tcBorders>
          </w:tcPr>
          <w:p w14:paraId="03D0373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41" w:name="BKM_381F336D_8BAB_4f0a_A6CB_596A63FCE22F"/>
          </w:p>
        </w:tc>
        <w:tc>
          <w:tcPr>
            <w:tcW w:w="2790" w:type="dxa"/>
            <w:gridSpan w:val="2"/>
            <w:tcBorders>
              <w:top w:val="nil"/>
              <w:left w:val="nil"/>
              <w:bottom w:val="nil"/>
              <w:right w:val="nil"/>
            </w:tcBorders>
          </w:tcPr>
          <w:p w14:paraId="65E286B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E5685C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1857DE3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7DF4CE8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33A3F61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tr w:rsidR="00BE58B1" w:rsidRPr="00BE58B1" w14:paraId="21AF1659" w14:textId="77777777" w:rsidTr="008628A4">
        <w:tc>
          <w:tcPr>
            <w:tcW w:w="450" w:type="dxa"/>
            <w:tcBorders>
              <w:top w:val="nil"/>
              <w:left w:val="nil"/>
              <w:bottom w:val="nil"/>
              <w:right w:val="nil"/>
            </w:tcBorders>
          </w:tcPr>
          <w:p w14:paraId="2BD3BDC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2" w:name="BKM_FF12C7F2_1F8C_40d1_9E7C_AD14F7900277"/>
            <w:bookmarkEnd w:id="241"/>
          </w:p>
        </w:tc>
        <w:tc>
          <w:tcPr>
            <w:tcW w:w="2790" w:type="dxa"/>
            <w:gridSpan w:val="2"/>
            <w:tcBorders>
              <w:top w:val="nil"/>
              <w:left w:val="nil"/>
              <w:bottom w:val="nil"/>
              <w:right w:val="nil"/>
            </w:tcBorders>
          </w:tcPr>
          <w:p w14:paraId="7524CA5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F7280C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Omschrijving van de aard van de ROL.</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6C26BB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BAB32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42"/>
      </w:tr>
      <w:tr w:rsidR="00BE58B1" w:rsidRPr="00BE58B1" w14:paraId="24A3B9C8" w14:textId="77777777" w:rsidTr="008628A4">
        <w:tc>
          <w:tcPr>
            <w:tcW w:w="450" w:type="dxa"/>
            <w:tcBorders>
              <w:top w:val="nil"/>
              <w:left w:val="nil"/>
              <w:bottom w:val="nil"/>
              <w:right w:val="nil"/>
            </w:tcBorders>
          </w:tcPr>
          <w:p w14:paraId="54F91FA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3" w:name="BKM_4ACF6173_FCE4_42db_834D_06EE7E641838"/>
          </w:p>
        </w:tc>
        <w:tc>
          <w:tcPr>
            <w:tcW w:w="2790" w:type="dxa"/>
            <w:gridSpan w:val="2"/>
            <w:tcBorders>
              <w:top w:val="nil"/>
              <w:left w:val="nil"/>
              <w:bottom w:val="nil"/>
              <w:right w:val="nil"/>
            </w:tcBorders>
          </w:tcPr>
          <w:p w14:paraId="743F78B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2080AA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Algemeen gehanteerde omschrijving van de aard van de ROL.</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98CBB3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6F65EE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43"/>
      </w:tr>
      <w:tr w:rsidR="00BE58B1" w:rsidRPr="00BE58B1" w14:paraId="6AA29DBD" w14:textId="77777777" w:rsidTr="008628A4">
        <w:tc>
          <w:tcPr>
            <w:tcW w:w="450" w:type="dxa"/>
            <w:tcBorders>
              <w:top w:val="nil"/>
              <w:left w:val="nil"/>
              <w:bottom w:val="nil"/>
              <w:right w:val="nil"/>
            </w:tcBorders>
          </w:tcPr>
          <w:p w14:paraId="381AFCC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4" w:name="BKM_71DD9F19_4F71_46ab_A7B7_CCD024C63DC8"/>
          </w:p>
        </w:tc>
        <w:tc>
          <w:tcPr>
            <w:tcW w:w="2790" w:type="dxa"/>
            <w:gridSpan w:val="2"/>
            <w:tcBorders>
              <w:top w:val="nil"/>
              <w:left w:val="nil"/>
              <w:bottom w:val="nil"/>
              <w:right w:val="nil"/>
            </w:tcBorders>
          </w:tcPr>
          <w:p w14:paraId="7E60574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Soort betrokkene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1020C3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(soort) betrokkene die een rol van dit roltype mag uitoefenen.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69BCC3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BE58B1"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1F6F85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bookmarkEnd w:id="244"/>
      </w:tr>
      <w:tr w:rsidR="008628A4" w:rsidRPr="00BE58B1" w14:paraId="12C40139" w14:textId="77777777" w:rsidTr="008628A4">
        <w:tc>
          <w:tcPr>
            <w:tcW w:w="450" w:type="dxa"/>
            <w:tcBorders>
              <w:top w:val="nil"/>
              <w:left w:val="nil"/>
              <w:bottom w:val="nil"/>
              <w:right w:val="nil"/>
            </w:tcBorders>
          </w:tcPr>
          <w:p w14:paraId="7B8A3DF6"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1781290"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Datum begin geldigheid roltype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66CCC17"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datum waarop het ROLTYPE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6DE8DE2"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2F60252"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752C0655" w14:textId="77777777" w:rsidTr="008628A4">
        <w:tc>
          <w:tcPr>
            <w:tcW w:w="450" w:type="dxa"/>
            <w:tcBorders>
              <w:top w:val="nil"/>
              <w:left w:val="nil"/>
              <w:bottom w:val="nil"/>
              <w:right w:val="nil"/>
            </w:tcBorders>
          </w:tcPr>
          <w:p w14:paraId="046F9DBC"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902E75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Datum einde geldigheid roltype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F722810"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datum waarop het ROL</w:t>
            </w:r>
            <w:r w:rsidR="00A77EB5">
              <w:rPr>
                <w:rFonts w:ascii="Calibri" w:hAnsi="Calibri" w:cs="Calibri"/>
                <w:color w:val="0F0F0F"/>
                <w:sz w:val="22"/>
                <w:szCs w:val="22"/>
                <w:lang w:eastAsia="en-US"/>
              </w:rPr>
              <w:t>T</w:t>
            </w:r>
            <w:r w:rsidR="008628A4" w:rsidRPr="00BE58B1">
              <w:rPr>
                <w:rFonts w:ascii="Calibri" w:hAnsi="Calibri" w:cs="Calibri"/>
                <w:color w:val="0F0F0F"/>
                <w:sz w:val="22"/>
                <w:szCs w:val="22"/>
                <w:lang w:eastAsia="en-US"/>
              </w:rPr>
              <w: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977A26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D9E839D"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34FBE51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3DB69FB" w14:textId="77777777" w:rsidTr="00874C97">
        <w:tc>
          <w:tcPr>
            <w:tcW w:w="9360" w:type="dxa"/>
            <w:gridSpan w:val="3"/>
            <w:tcBorders>
              <w:top w:val="nil"/>
              <w:left w:val="nil"/>
              <w:bottom w:val="nil"/>
              <w:right w:val="nil"/>
            </w:tcBorders>
          </w:tcPr>
          <w:p w14:paraId="3E9060B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5DD4A795" w14:textId="77777777" w:rsidTr="00874C97">
        <w:tc>
          <w:tcPr>
            <w:tcW w:w="450" w:type="dxa"/>
            <w:tcBorders>
              <w:top w:val="nil"/>
              <w:left w:val="nil"/>
              <w:bottom w:val="nil"/>
              <w:right w:val="nil"/>
            </w:tcBorders>
          </w:tcPr>
          <w:p w14:paraId="537D94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13BDB0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6F29F2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74143D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38536901" w14:textId="77777777" w:rsidTr="00874C97">
        <w:tc>
          <w:tcPr>
            <w:tcW w:w="450" w:type="dxa"/>
            <w:tcBorders>
              <w:top w:val="nil"/>
              <w:left w:val="nil"/>
              <w:bottom w:val="nil"/>
              <w:right w:val="nil"/>
            </w:tcBorders>
          </w:tcPr>
          <w:p w14:paraId="422DF178"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795697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9FC41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van </w:t>
            </w:r>
            <w:r w:rsidR="006945D7" w:rsidRPr="00BE58B1">
              <w:rPr>
                <w:rFonts w:ascii="Calibri" w:hAnsi="Calibri" w:cs="Calibri"/>
                <w:color w:val="0F0F0F"/>
                <w:sz w:val="22"/>
                <w:szCs w:val="22"/>
                <w:lang w:eastAsia="en-US"/>
              </w:rPr>
              <w:fldChar w:fldCharType="end"/>
            </w:r>
          </w:p>
          <w:p w14:paraId="1D76AAC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C8152D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ROLTYPEn waarin BETROKKENEn een ROL kunnen uitoefenen in ZAAKen van dit ZAAKTYPE.</w:t>
            </w:r>
            <w:r w:rsidRPr="00BE58B1">
              <w:rPr>
                <w:rFonts w:ascii="Arial" w:hAnsi="Arial" w:cs="Arial"/>
                <w:szCs w:val="20"/>
                <w:lang w:val="en-AU" w:eastAsia="en-US"/>
              </w:rPr>
              <w:fldChar w:fldCharType="end"/>
            </w:r>
          </w:p>
        </w:tc>
      </w:tr>
      <w:tr w:rsidR="00BE58B1" w:rsidRPr="00BE58B1" w14:paraId="4D0B056F" w14:textId="77777777" w:rsidTr="00874C97">
        <w:trPr>
          <w:trHeight w:hRule="exact" w:val="128"/>
        </w:trPr>
        <w:tc>
          <w:tcPr>
            <w:tcW w:w="450" w:type="dxa"/>
            <w:tcBorders>
              <w:top w:val="nil"/>
              <w:left w:val="nil"/>
              <w:bottom w:val="nil"/>
              <w:right w:val="nil"/>
            </w:tcBorders>
          </w:tcPr>
          <w:p w14:paraId="72F02B0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2B0437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F196A2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74DE86D" w14:textId="77777777" w:rsidTr="00874C97">
        <w:tc>
          <w:tcPr>
            <w:tcW w:w="450" w:type="dxa"/>
            <w:tcBorders>
              <w:top w:val="nil"/>
              <w:left w:val="nil"/>
              <w:bottom w:val="nil"/>
              <w:right w:val="nil"/>
            </w:tcBorders>
          </w:tcPr>
          <w:p w14:paraId="3ADC4FF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0F3712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064872C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mag zetten</w:t>
            </w:r>
            <w:r w:rsidR="006945D7" w:rsidRPr="00BE58B1">
              <w:rPr>
                <w:rFonts w:ascii="Calibri" w:hAnsi="Calibri" w:cs="Calibri"/>
                <w:color w:val="0F0F0F"/>
                <w:sz w:val="22"/>
                <w:szCs w:val="22"/>
                <w:lang w:eastAsia="en-US"/>
              </w:rPr>
              <w:fldChar w:fldCharType="end"/>
            </w:r>
          </w:p>
          <w:p w14:paraId="246924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STATUSTYPE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0BA54A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STATUSTYPEn die een betrokkene in een rol van dit ROLTYPE mag zetten.</w:t>
            </w:r>
            <w:r w:rsidRPr="00BE58B1">
              <w:rPr>
                <w:rFonts w:ascii="Arial" w:hAnsi="Arial" w:cs="Arial"/>
                <w:szCs w:val="20"/>
                <w:lang w:val="en-AU" w:eastAsia="en-US"/>
              </w:rPr>
              <w:fldChar w:fldCharType="end"/>
            </w:r>
          </w:p>
        </w:tc>
      </w:tr>
      <w:tr w:rsidR="00BE58B1" w:rsidRPr="00BE58B1" w14:paraId="75DFCFF9" w14:textId="77777777" w:rsidTr="00874C97">
        <w:trPr>
          <w:trHeight w:hRule="exact" w:val="128"/>
        </w:trPr>
        <w:tc>
          <w:tcPr>
            <w:tcW w:w="450" w:type="dxa"/>
            <w:tcBorders>
              <w:top w:val="nil"/>
              <w:left w:val="nil"/>
              <w:bottom w:val="nil"/>
              <w:right w:val="nil"/>
            </w:tcBorders>
          </w:tcPr>
          <w:p w14:paraId="42DA772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21955E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1005C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63A83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26B6CBD5" w14:textId="77777777" w:rsidTr="00874C97">
        <w:tc>
          <w:tcPr>
            <w:tcW w:w="9360" w:type="dxa"/>
            <w:tcBorders>
              <w:top w:val="nil"/>
              <w:left w:val="nil"/>
              <w:bottom w:val="nil"/>
              <w:right w:val="nil"/>
            </w:tcBorders>
          </w:tcPr>
          <w:p w14:paraId="2DD9BC2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15139170"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Zowel in de GEMMA-procesarchitectuur, het RGBZ als de ZTC komt het begrip ‘rol’ voor. De interpretatie daarvan hebben we geharmoniseerd.</w:t>
            </w:r>
          </w:p>
          <w:p w14:paraId="2ABF3FCB"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Onder ‘rol’ verstaan we de aard van de bijdrage die een extern persoon, medewerker, afdeling, bedrijf e.d. levert aan de behandeling van een zaak cq. de uitvoering van een bedrijfsproces. Het gaat hierbij om ‘wat’ iemand doet,  niet om ‘wie’ het doet. Het gaat dus niet om functies van medewerkers binnen een organisatie maar om de taken die iemand uitvoert. Een rol kan in praktijksituaties dan ook toegewezen worden aan diverse functionarissen, afdelingen en externen. Ook kan het voor komen dat één medewerker meerdere rollen vervult of dat meerdere medewerkers samen één rol vervullen.</w:t>
            </w:r>
          </w:p>
          <w:p w14:paraId="05FF1AE1"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Rolbenamingen zijn veelal specifiek voor het zaak- of procestype: subsidieaanvrager, inspecteur, juridisch adviseur, vergunningbehandelaar, bezwaarindiener, klager, etcetera. Om bij uitwisseling van zaak- en procesgegevens (binnen en tussen organisaties) te bereiken dat rolbenamingen juist geïnterpreteerd worden, hanteren we generieke rolbenamingen. Per zaaktype en proces kunnen deze verbijzonderd of zelfs uitgesplitst worden naar context-specifieke benamingen. Waar gesproken wordt van ‘zaak’ bedoelen we zowel ‘hoofdzaak’ als ‘deelzaak’.</w:t>
            </w:r>
          </w:p>
        </w:tc>
      </w:tr>
    </w:tbl>
    <w:p w14:paraId="4DB676A8" w14:textId="77777777" w:rsidR="00405EF6" w:rsidRDefault="00405EF6" w:rsidP="00405EF6">
      <w:pPr>
        <w:pStyle w:val="Kop2"/>
        <w:numPr>
          <w:ilvl w:val="0"/>
          <w:numId w:val="0"/>
        </w:numPr>
        <w:ind w:left="851" w:hanging="851"/>
      </w:pPr>
      <w:bookmarkStart w:id="245" w:name="BKM_73A31EB8_35BF_49fc_A212_92EF8A95A902"/>
      <w:bookmarkEnd w:id="245"/>
    </w:p>
    <w:p w14:paraId="6BF2E16C"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46" w:name="_Toc517127127"/>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STATUSTYPE</w:t>
      </w:r>
      <w:bookmarkEnd w:id="246"/>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34D082A1" w14:textId="77777777" w:rsidTr="008628A4">
        <w:trPr>
          <w:trHeight w:val="271"/>
        </w:trPr>
        <w:tc>
          <w:tcPr>
            <w:tcW w:w="2340" w:type="dxa"/>
            <w:gridSpan w:val="2"/>
            <w:tcBorders>
              <w:top w:val="nil"/>
              <w:left w:val="nil"/>
              <w:bottom w:val="nil"/>
              <w:right w:val="nil"/>
            </w:tcBorders>
          </w:tcPr>
          <w:p w14:paraId="5FBED6A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373CDBF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p>
        </w:tc>
      </w:tr>
      <w:tr w:rsidR="00BE58B1" w:rsidRPr="00BE58B1" w14:paraId="0EA10AEC" w14:textId="77777777" w:rsidTr="008628A4">
        <w:trPr>
          <w:trHeight w:hRule="exact" w:val="128"/>
        </w:trPr>
        <w:tc>
          <w:tcPr>
            <w:tcW w:w="2340" w:type="dxa"/>
            <w:gridSpan w:val="2"/>
            <w:tcBorders>
              <w:top w:val="nil"/>
              <w:left w:val="nil"/>
              <w:bottom w:val="nil"/>
              <w:right w:val="nil"/>
            </w:tcBorders>
          </w:tcPr>
          <w:p w14:paraId="3E302EC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7F95C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DF2BFB1" w14:textId="77777777" w:rsidTr="008628A4">
        <w:tc>
          <w:tcPr>
            <w:tcW w:w="2340" w:type="dxa"/>
            <w:gridSpan w:val="2"/>
            <w:tcBorders>
              <w:top w:val="nil"/>
              <w:left w:val="nil"/>
              <w:bottom w:val="nil"/>
              <w:right w:val="nil"/>
            </w:tcBorders>
          </w:tcPr>
          <w:p w14:paraId="532CB2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4BE91F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STT</w:t>
            </w:r>
            <w:r w:rsidRPr="00BE58B1">
              <w:rPr>
                <w:rFonts w:ascii="Arial" w:hAnsi="Arial" w:cs="Arial"/>
                <w:szCs w:val="20"/>
                <w:lang w:val="en-AU" w:eastAsia="en-US"/>
              </w:rPr>
              <w:fldChar w:fldCharType="end"/>
            </w:r>
          </w:p>
        </w:tc>
      </w:tr>
      <w:tr w:rsidR="00BE58B1" w:rsidRPr="00BE58B1" w14:paraId="08DC205E" w14:textId="77777777" w:rsidTr="008628A4">
        <w:trPr>
          <w:trHeight w:hRule="exact" w:val="128"/>
        </w:trPr>
        <w:tc>
          <w:tcPr>
            <w:tcW w:w="2340" w:type="dxa"/>
            <w:gridSpan w:val="2"/>
            <w:tcBorders>
              <w:top w:val="nil"/>
              <w:left w:val="nil"/>
              <w:bottom w:val="nil"/>
              <w:right w:val="nil"/>
            </w:tcBorders>
          </w:tcPr>
          <w:p w14:paraId="74B0D90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8267F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603FE7F" w14:textId="77777777" w:rsidTr="008628A4">
        <w:tc>
          <w:tcPr>
            <w:tcW w:w="2340" w:type="dxa"/>
            <w:gridSpan w:val="2"/>
            <w:tcBorders>
              <w:top w:val="nil"/>
              <w:left w:val="nil"/>
              <w:bottom w:val="nil"/>
              <w:right w:val="nil"/>
            </w:tcBorders>
          </w:tcPr>
          <w:p w14:paraId="7FD2664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45A9969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6CCBCB8A" w14:textId="77777777" w:rsidTr="008628A4">
        <w:trPr>
          <w:trHeight w:hRule="exact" w:val="128"/>
        </w:trPr>
        <w:tc>
          <w:tcPr>
            <w:tcW w:w="2340" w:type="dxa"/>
            <w:gridSpan w:val="2"/>
            <w:tcBorders>
              <w:top w:val="nil"/>
              <w:left w:val="nil"/>
              <w:bottom w:val="nil"/>
              <w:right w:val="nil"/>
            </w:tcBorders>
          </w:tcPr>
          <w:p w14:paraId="3247127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B9C789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26E40F5" w14:textId="77777777" w:rsidTr="008628A4">
        <w:trPr>
          <w:trHeight w:val="230"/>
        </w:trPr>
        <w:tc>
          <w:tcPr>
            <w:tcW w:w="2340" w:type="dxa"/>
            <w:gridSpan w:val="2"/>
            <w:tcBorders>
              <w:top w:val="nil"/>
              <w:left w:val="nil"/>
              <w:bottom w:val="nil"/>
              <w:right w:val="nil"/>
            </w:tcBorders>
          </w:tcPr>
          <w:p w14:paraId="614C697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Definitie</w:t>
            </w:r>
          </w:p>
        </w:tc>
        <w:tc>
          <w:tcPr>
            <w:tcW w:w="7020" w:type="dxa"/>
            <w:gridSpan w:val="4"/>
            <w:tcBorders>
              <w:top w:val="nil"/>
              <w:left w:val="nil"/>
              <w:bottom w:val="nil"/>
              <w:right w:val="nil"/>
            </w:tcBorders>
          </w:tcPr>
          <w:p w14:paraId="4B75D4B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end"/>
            </w:r>
            <w:r w:rsidR="00BE58B1" w:rsidRPr="00BE58B1">
              <w:rPr>
                <w:rFonts w:ascii="Calibri" w:hAnsi="Calibri" w:cs="Calibri"/>
                <w:color w:val="610E6A"/>
                <w:sz w:val="22"/>
                <w:szCs w:val="22"/>
                <w:lang w:eastAsia="en-US"/>
              </w:rPr>
              <w:t>Generieke aanduiding van de aard van een STATUS</w:t>
            </w:r>
          </w:p>
        </w:tc>
      </w:tr>
      <w:tr w:rsidR="00BE58B1" w:rsidRPr="00BE58B1" w14:paraId="09B7ACDD" w14:textId="77777777" w:rsidTr="008628A4">
        <w:trPr>
          <w:trHeight w:hRule="exact" w:val="68"/>
        </w:trPr>
        <w:tc>
          <w:tcPr>
            <w:tcW w:w="2340" w:type="dxa"/>
            <w:gridSpan w:val="2"/>
            <w:tcBorders>
              <w:top w:val="nil"/>
              <w:left w:val="nil"/>
              <w:bottom w:val="nil"/>
              <w:right w:val="nil"/>
            </w:tcBorders>
          </w:tcPr>
          <w:p w14:paraId="5ABEADA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017BC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4F74532" w14:textId="77777777" w:rsidTr="008628A4">
        <w:trPr>
          <w:trHeight w:val="271"/>
        </w:trPr>
        <w:tc>
          <w:tcPr>
            <w:tcW w:w="2340" w:type="dxa"/>
            <w:gridSpan w:val="2"/>
            <w:tcBorders>
              <w:top w:val="nil"/>
              <w:left w:val="nil"/>
              <w:bottom w:val="nil"/>
              <w:right w:val="nil"/>
            </w:tcBorders>
          </w:tcPr>
          <w:p w14:paraId="666F48D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56494C0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22AEE6B6" w14:textId="77777777" w:rsidTr="008628A4">
        <w:trPr>
          <w:trHeight w:hRule="exact" w:val="128"/>
        </w:trPr>
        <w:tc>
          <w:tcPr>
            <w:tcW w:w="2340" w:type="dxa"/>
            <w:gridSpan w:val="2"/>
            <w:tcBorders>
              <w:top w:val="nil"/>
              <w:left w:val="nil"/>
              <w:bottom w:val="nil"/>
              <w:right w:val="nil"/>
            </w:tcBorders>
          </w:tcPr>
          <w:p w14:paraId="2D266B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5E4B98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17EF568" w14:textId="77777777" w:rsidTr="008628A4">
        <w:tc>
          <w:tcPr>
            <w:tcW w:w="2340" w:type="dxa"/>
            <w:gridSpan w:val="2"/>
            <w:tcBorders>
              <w:top w:val="nil"/>
              <w:left w:val="nil"/>
              <w:bottom w:val="nil"/>
              <w:right w:val="nil"/>
            </w:tcBorders>
          </w:tcPr>
          <w:p w14:paraId="2AD5861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5C8626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juni 2008</w:t>
            </w:r>
          </w:p>
        </w:tc>
      </w:tr>
      <w:tr w:rsidR="00BE58B1" w:rsidRPr="00BE58B1" w14:paraId="6DF0E298" w14:textId="77777777" w:rsidTr="008628A4">
        <w:trPr>
          <w:trHeight w:hRule="exact" w:val="128"/>
        </w:trPr>
        <w:tc>
          <w:tcPr>
            <w:tcW w:w="2340" w:type="dxa"/>
            <w:gridSpan w:val="2"/>
            <w:tcBorders>
              <w:top w:val="nil"/>
              <w:left w:val="nil"/>
              <w:bottom w:val="nil"/>
              <w:right w:val="nil"/>
            </w:tcBorders>
          </w:tcPr>
          <w:p w14:paraId="1E995D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CA556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9E30AB8" w14:textId="77777777" w:rsidTr="008628A4">
        <w:tc>
          <w:tcPr>
            <w:tcW w:w="2340" w:type="dxa"/>
            <w:gridSpan w:val="2"/>
            <w:tcBorders>
              <w:top w:val="nil"/>
              <w:left w:val="nil"/>
              <w:bottom w:val="nil"/>
              <w:right w:val="nil"/>
            </w:tcBorders>
          </w:tcPr>
          <w:p w14:paraId="4D31C32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091872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het Statustypevolgnummer</w:t>
            </w:r>
          </w:p>
        </w:tc>
      </w:tr>
      <w:tr w:rsidR="00BE58B1" w:rsidRPr="00BE58B1" w14:paraId="5EBC3728" w14:textId="77777777" w:rsidTr="008628A4">
        <w:trPr>
          <w:trHeight w:hRule="exact" w:val="128"/>
        </w:trPr>
        <w:tc>
          <w:tcPr>
            <w:tcW w:w="2340" w:type="dxa"/>
            <w:gridSpan w:val="2"/>
            <w:tcBorders>
              <w:top w:val="nil"/>
              <w:left w:val="nil"/>
              <w:bottom w:val="nil"/>
              <w:right w:val="nil"/>
            </w:tcBorders>
          </w:tcPr>
          <w:p w14:paraId="661EDA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8B83A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5B9DB005" w14:textId="77777777" w:rsidTr="008628A4">
        <w:tc>
          <w:tcPr>
            <w:tcW w:w="2340" w:type="dxa"/>
            <w:gridSpan w:val="2"/>
            <w:tcBorders>
              <w:top w:val="nil"/>
              <w:left w:val="nil"/>
              <w:bottom w:val="nil"/>
              <w:right w:val="nil"/>
            </w:tcBorders>
          </w:tcPr>
          <w:p w14:paraId="759CD04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1BEFDA7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F4300FF" w14:textId="77777777" w:rsidTr="008628A4">
        <w:trPr>
          <w:trHeight w:hRule="exact" w:val="128"/>
        </w:trPr>
        <w:tc>
          <w:tcPr>
            <w:tcW w:w="2340" w:type="dxa"/>
            <w:gridSpan w:val="2"/>
            <w:tcBorders>
              <w:top w:val="nil"/>
              <w:left w:val="nil"/>
              <w:bottom w:val="nil"/>
              <w:right w:val="nil"/>
            </w:tcBorders>
          </w:tcPr>
          <w:p w14:paraId="4B769C0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04C04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93ECD9D" w14:textId="77777777" w:rsidTr="008628A4">
        <w:trPr>
          <w:trHeight w:hRule="exact" w:val="256"/>
        </w:trPr>
        <w:tc>
          <w:tcPr>
            <w:tcW w:w="2340" w:type="dxa"/>
            <w:gridSpan w:val="2"/>
            <w:tcBorders>
              <w:top w:val="nil"/>
              <w:left w:val="nil"/>
              <w:bottom w:val="nil"/>
              <w:right w:val="nil"/>
            </w:tcBorders>
          </w:tcPr>
          <w:p w14:paraId="6889ED8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0E6B664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C0D038C" w14:textId="77777777" w:rsidTr="008628A4">
        <w:trPr>
          <w:trHeight w:hRule="exact" w:val="256"/>
        </w:trPr>
        <w:tc>
          <w:tcPr>
            <w:tcW w:w="2340" w:type="dxa"/>
            <w:gridSpan w:val="2"/>
            <w:tcBorders>
              <w:top w:val="nil"/>
              <w:left w:val="nil"/>
              <w:bottom w:val="nil"/>
              <w:right w:val="nil"/>
            </w:tcBorders>
          </w:tcPr>
          <w:p w14:paraId="0962DF7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124CE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218A33C" w14:textId="77777777" w:rsidTr="008628A4">
        <w:tc>
          <w:tcPr>
            <w:tcW w:w="2340" w:type="dxa"/>
            <w:gridSpan w:val="2"/>
            <w:tcBorders>
              <w:top w:val="nil"/>
              <w:left w:val="nil"/>
              <w:bottom w:val="nil"/>
              <w:right w:val="nil"/>
            </w:tcBorders>
          </w:tcPr>
          <w:p w14:paraId="4A4DFC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2CD0675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689AA1BE" w14:textId="77777777" w:rsidTr="008628A4">
        <w:tc>
          <w:tcPr>
            <w:tcW w:w="450" w:type="dxa"/>
            <w:tcBorders>
              <w:top w:val="nil"/>
              <w:left w:val="nil"/>
              <w:bottom w:val="nil"/>
              <w:right w:val="nil"/>
            </w:tcBorders>
          </w:tcPr>
          <w:p w14:paraId="163B049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47" w:name="BKM_69F5AA6D_78F1_4204_B4D4_926F57796319"/>
          </w:p>
        </w:tc>
        <w:tc>
          <w:tcPr>
            <w:tcW w:w="2790" w:type="dxa"/>
            <w:gridSpan w:val="2"/>
            <w:tcBorders>
              <w:top w:val="nil"/>
              <w:left w:val="nil"/>
              <w:bottom w:val="nil"/>
              <w:right w:val="nil"/>
            </w:tcBorders>
          </w:tcPr>
          <w:p w14:paraId="712C263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45C2F48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632AE1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7F20FB3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2F519A5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247"/>
      <w:tr w:rsidR="008628A4" w:rsidRPr="00BE58B1" w14:paraId="2EAA95CE" w14:textId="77777777" w:rsidTr="008628A4">
        <w:tc>
          <w:tcPr>
            <w:tcW w:w="450" w:type="dxa"/>
            <w:tcBorders>
              <w:top w:val="nil"/>
              <w:left w:val="nil"/>
              <w:bottom w:val="nil"/>
              <w:right w:val="nil"/>
            </w:tcBorders>
          </w:tcPr>
          <w:p w14:paraId="0F3BE153"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73FE4D4"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93A4AEB"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Een korte, voor de initiator van de zaak relevante, omschrijving van de aard van de STATUS van zaken van een ZAAKTYPE.</w:t>
            </w:r>
          </w:p>
        </w:tc>
        <w:tc>
          <w:tcPr>
            <w:tcW w:w="1080" w:type="dxa"/>
            <w:tcBorders>
              <w:top w:val="nil"/>
              <w:left w:val="nil"/>
              <w:bottom w:val="nil"/>
              <w:right w:val="nil"/>
            </w:tcBorders>
          </w:tcPr>
          <w:p w14:paraId="0C58F22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B4EF21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01E2B838" w14:textId="77777777" w:rsidTr="008628A4">
        <w:tc>
          <w:tcPr>
            <w:tcW w:w="450" w:type="dxa"/>
            <w:tcBorders>
              <w:top w:val="nil"/>
              <w:left w:val="nil"/>
              <w:bottom w:val="nil"/>
              <w:right w:val="nil"/>
            </w:tcBorders>
          </w:tcPr>
          <w:p w14:paraId="6141C8D0"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3C1D09E"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D6D1D4F"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Algemeen gehanteerde omschrijving van de aard van STATUSsen van het STATUSTYPE</w:t>
            </w:r>
          </w:p>
        </w:tc>
        <w:tc>
          <w:tcPr>
            <w:tcW w:w="1080" w:type="dxa"/>
            <w:tcBorders>
              <w:top w:val="nil"/>
              <w:left w:val="nil"/>
              <w:bottom w:val="nil"/>
              <w:right w:val="nil"/>
            </w:tcBorders>
          </w:tcPr>
          <w:p w14:paraId="4E0A265B"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66E55E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3D505954" w14:textId="77777777" w:rsidTr="008628A4">
        <w:tc>
          <w:tcPr>
            <w:tcW w:w="450" w:type="dxa"/>
            <w:tcBorders>
              <w:top w:val="nil"/>
              <w:left w:val="nil"/>
              <w:bottom w:val="nil"/>
              <w:right w:val="nil"/>
            </w:tcBorders>
          </w:tcPr>
          <w:p w14:paraId="71C1F776"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93F4FC6"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Statustypevolgnummer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CE42AAF"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Een volgnummer voor statussen van het STATUSTYPE binnen een zaak.</w:t>
            </w:r>
          </w:p>
        </w:tc>
        <w:tc>
          <w:tcPr>
            <w:tcW w:w="1080" w:type="dxa"/>
            <w:tcBorders>
              <w:top w:val="nil"/>
              <w:left w:val="nil"/>
              <w:bottom w:val="nil"/>
              <w:right w:val="nil"/>
            </w:tcBorders>
          </w:tcPr>
          <w:p w14:paraId="6846478D"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N4</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B33CD1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470FDB7D" w14:textId="77777777" w:rsidTr="008628A4">
        <w:tc>
          <w:tcPr>
            <w:tcW w:w="450" w:type="dxa"/>
            <w:tcBorders>
              <w:top w:val="nil"/>
              <w:left w:val="nil"/>
              <w:bottom w:val="nil"/>
              <w:right w:val="nil"/>
            </w:tcBorders>
          </w:tcPr>
          <w:p w14:paraId="4E7FC128"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6220CF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0D1865">
              <w:rPr>
                <w:rFonts w:ascii="Arial" w:hAnsi="Arial" w:cs="Arial"/>
                <w:szCs w:val="20"/>
                <w:highlight w:val="yellow"/>
                <w:lang w:val="en-AU" w:eastAsia="en-US"/>
              </w:rPr>
              <w:fldChar w:fldCharType="begin" w:fldLock="1"/>
            </w:r>
            <w:r w:rsidR="008628A4" w:rsidRPr="000D1865">
              <w:rPr>
                <w:rFonts w:ascii="Arial" w:hAnsi="Arial" w:cs="Arial"/>
                <w:szCs w:val="20"/>
                <w:highlight w:val="yellow"/>
                <w:lang w:val="en-AU" w:eastAsia="en-US"/>
              </w:rPr>
              <w:instrText xml:space="preserve">MERGEFIELD </w:instrText>
            </w:r>
            <w:r w:rsidR="008628A4" w:rsidRPr="000D1865">
              <w:rPr>
                <w:rFonts w:ascii="Calibri" w:hAnsi="Calibri" w:cs="Calibri"/>
                <w:color w:val="0F0F0F"/>
                <w:sz w:val="22"/>
                <w:szCs w:val="22"/>
                <w:highlight w:val="yellow"/>
                <w:lang w:eastAsia="en-US"/>
              </w:rPr>
              <w:instrText>Att.Name</w:instrText>
            </w:r>
            <w:r w:rsidRPr="000D1865">
              <w:rPr>
                <w:rFonts w:ascii="Arial" w:hAnsi="Arial" w:cs="Arial"/>
                <w:szCs w:val="20"/>
                <w:highlight w:val="yellow"/>
                <w:lang w:val="en-AU" w:eastAsia="en-US"/>
              </w:rPr>
              <w:fldChar w:fldCharType="separate"/>
            </w:r>
            <w:r w:rsidR="008628A4" w:rsidRPr="000D1865">
              <w:rPr>
                <w:rFonts w:ascii="Calibri" w:hAnsi="Calibri" w:cs="Calibri"/>
                <w:color w:val="0F0F0F"/>
                <w:sz w:val="22"/>
                <w:szCs w:val="22"/>
                <w:highlight w:val="yellow"/>
                <w:lang w:eastAsia="en-US"/>
              </w:rPr>
              <w:t>Doorlooptijd status</w:t>
            </w:r>
            <w:r w:rsidRPr="000D1865">
              <w:rPr>
                <w:rFonts w:ascii="Arial" w:hAnsi="Arial" w:cs="Arial"/>
                <w:szCs w:val="20"/>
                <w:highlight w:val="yellow"/>
                <w:lang w:val="en-AU" w:eastAsia="en-US"/>
              </w:rPr>
              <w:fldChar w:fldCharType="end"/>
            </w:r>
          </w:p>
        </w:tc>
        <w:tc>
          <w:tcPr>
            <w:tcW w:w="4230" w:type="dxa"/>
            <w:tcBorders>
              <w:top w:val="nil"/>
              <w:left w:val="nil"/>
              <w:bottom w:val="nil"/>
              <w:right w:val="nil"/>
            </w:tcBorders>
          </w:tcPr>
          <w:p w14:paraId="33588672"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door de zaakbehandelende organisatie(s) gestelde norm voor de doorlooptijd voor het bereiken van statussen van dit STATUSTYPE bij het desbetreffende ZAAKTYPE, vanaf het bereiken van de voorafgaande status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62AA305"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CBCEE55"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0210A0BD" w14:textId="77777777" w:rsidTr="008628A4">
        <w:tc>
          <w:tcPr>
            <w:tcW w:w="450" w:type="dxa"/>
            <w:tcBorders>
              <w:top w:val="nil"/>
              <w:left w:val="nil"/>
              <w:bottom w:val="nil"/>
              <w:right w:val="nil"/>
            </w:tcBorders>
          </w:tcPr>
          <w:p w14:paraId="4664357C"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D649F2E"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Checklistitem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83B65F9" w14:textId="77777777" w:rsidR="008628A4" w:rsidRPr="00BE58B1" w:rsidRDefault="00A77EB5"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Arial"/>
                <w:noProof/>
                <w:color w:val="000000" w:themeColor="text1"/>
                <w:szCs w:val="24"/>
              </w:rPr>
              <w:t>Te controleren aandachtspunt voorafgaand aan het bereiken van een status van het STATUSTYPE</w:t>
            </w:r>
            <w:r w:rsidRPr="007263BF">
              <w:rPr>
                <w:rFonts w:ascii="Arial" w:hAnsi="Arial" w:cs="Arial"/>
                <w:szCs w:val="20"/>
                <w:lang w:eastAsia="en-US"/>
              </w:rPr>
              <w:t>.</w:t>
            </w:r>
          </w:p>
        </w:tc>
        <w:tc>
          <w:tcPr>
            <w:tcW w:w="1080" w:type="dxa"/>
            <w:tcBorders>
              <w:top w:val="nil"/>
              <w:left w:val="nil"/>
              <w:bottom w:val="nil"/>
              <w:right w:val="nil"/>
            </w:tcBorders>
          </w:tcPr>
          <w:p w14:paraId="49C3FF7C"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Checklistitem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F2D25D0"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8628A4" w:rsidRPr="00BE58B1" w14:paraId="70786DB1" w14:textId="77777777" w:rsidTr="008628A4">
        <w:tc>
          <w:tcPr>
            <w:tcW w:w="450" w:type="dxa"/>
            <w:tcBorders>
              <w:top w:val="nil"/>
              <w:left w:val="nil"/>
              <w:bottom w:val="nil"/>
              <w:right w:val="nil"/>
            </w:tcBorders>
          </w:tcPr>
          <w:p w14:paraId="52F33605"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76C42F9"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Itemnaam  </w:t>
            </w:r>
          </w:p>
        </w:tc>
        <w:tc>
          <w:tcPr>
            <w:tcW w:w="4230" w:type="dxa"/>
            <w:tcBorders>
              <w:top w:val="nil"/>
              <w:left w:val="nil"/>
              <w:bottom w:val="nil"/>
              <w:right w:val="nil"/>
            </w:tcBorders>
          </w:tcPr>
          <w:p w14:paraId="6F521D2D"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De betekenisvolle benaming van het checklistitem </w:t>
            </w:r>
          </w:p>
        </w:tc>
        <w:tc>
          <w:tcPr>
            <w:tcW w:w="1080" w:type="dxa"/>
            <w:tcBorders>
              <w:top w:val="nil"/>
              <w:left w:val="nil"/>
              <w:bottom w:val="nil"/>
              <w:right w:val="nil"/>
            </w:tcBorders>
          </w:tcPr>
          <w:p w14:paraId="3C363591"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AN30</w:t>
            </w:r>
          </w:p>
        </w:tc>
        <w:tc>
          <w:tcPr>
            <w:tcW w:w="810" w:type="dxa"/>
            <w:tcBorders>
              <w:top w:val="nil"/>
              <w:left w:val="nil"/>
              <w:bottom w:val="nil"/>
              <w:right w:val="nil"/>
            </w:tcBorders>
          </w:tcPr>
          <w:p w14:paraId="06B1DD03"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8628A4" w:rsidRPr="00BE58B1" w14:paraId="062AD0EB" w14:textId="77777777" w:rsidTr="008628A4">
        <w:tc>
          <w:tcPr>
            <w:tcW w:w="450" w:type="dxa"/>
            <w:tcBorders>
              <w:top w:val="nil"/>
              <w:left w:val="nil"/>
              <w:bottom w:val="nil"/>
              <w:right w:val="nil"/>
            </w:tcBorders>
          </w:tcPr>
          <w:p w14:paraId="57150294"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C10DB87"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Vraagstelling  </w:t>
            </w:r>
          </w:p>
        </w:tc>
        <w:tc>
          <w:tcPr>
            <w:tcW w:w="4230" w:type="dxa"/>
            <w:tcBorders>
              <w:top w:val="nil"/>
              <w:left w:val="nil"/>
              <w:bottom w:val="nil"/>
              <w:right w:val="nil"/>
            </w:tcBorders>
          </w:tcPr>
          <w:p w14:paraId="0DC2BC3D"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Een betekenisvolle vraag waaruit blijkt waarop het aandachtspunt gecontroleerd moet worden. </w:t>
            </w:r>
          </w:p>
        </w:tc>
        <w:tc>
          <w:tcPr>
            <w:tcW w:w="1080" w:type="dxa"/>
            <w:tcBorders>
              <w:top w:val="nil"/>
              <w:left w:val="nil"/>
              <w:bottom w:val="nil"/>
              <w:right w:val="nil"/>
            </w:tcBorders>
          </w:tcPr>
          <w:p w14:paraId="02BC1CBF"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AN255</w:t>
            </w:r>
          </w:p>
        </w:tc>
        <w:tc>
          <w:tcPr>
            <w:tcW w:w="810" w:type="dxa"/>
            <w:tcBorders>
              <w:top w:val="nil"/>
              <w:left w:val="nil"/>
              <w:bottom w:val="nil"/>
              <w:right w:val="nil"/>
            </w:tcBorders>
          </w:tcPr>
          <w:p w14:paraId="05A781CA"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8628A4" w:rsidRPr="00BE58B1" w14:paraId="3DB61E7A" w14:textId="77777777" w:rsidTr="008628A4">
        <w:tc>
          <w:tcPr>
            <w:tcW w:w="450" w:type="dxa"/>
            <w:tcBorders>
              <w:top w:val="nil"/>
              <w:left w:val="nil"/>
              <w:bottom w:val="nil"/>
              <w:right w:val="nil"/>
            </w:tcBorders>
          </w:tcPr>
          <w:p w14:paraId="339D8A20"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DC8B223"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Verplicht  </w:t>
            </w:r>
          </w:p>
        </w:tc>
        <w:tc>
          <w:tcPr>
            <w:tcW w:w="4230" w:type="dxa"/>
            <w:tcBorders>
              <w:top w:val="nil"/>
              <w:left w:val="nil"/>
              <w:bottom w:val="nil"/>
              <w:right w:val="nil"/>
            </w:tcBorders>
          </w:tcPr>
          <w:p w14:paraId="5766CAB8"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Het al dan niet verplicht zijn van controle van het aandachtspunt voorafgaand aan het bereiken van de status van het gerelateerde STATUSTYPE. </w:t>
            </w:r>
          </w:p>
        </w:tc>
        <w:tc>
          <w:tcPr>
            <w:tcW w:w="1080" w:type="dxa"/>
            <w:tcBorders>
              <w:top w:val="nil"/>
              <w:left w:val="nil"/>
              <w:bottom w:val="nil"/>
              <w:right w:val="nil"/>
            </w:tcBorders>
          </w:tcPr>
          <w:p w14:paraId="1D7BE52A"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boolean</w:t>
            </w:r>
          </w:p>
        </w:tc>
        <w:tc>
          <w:tcPr>
            <w:tcW w:w="810" w:type="dxa"/>
            <w:tcBorders>
              <w:top w:val="nil"/>
              <w:left w:val="nil"/>
              <w:bottom w:val="nil"/>
              <w:right w:val="nil"/>
            </w:tcBorders>
          </w:tcPr>
          <w:p w14:paraId="35133A73" w14:textId="77777777" w:rsidR="008628A4" w:rsidRPr="00BE58B1" w:rsidRDefault="008628A4" w:rsidP="00BE58B1">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8628A4" w:rsidRPr="00BE58B1" w14:paraId="07FFB3D6" w14:textId="77777777" w:rsidTr="008628A4">
        <w:tc>
          <w:tcPr>
            <w:tcW w:w="450" w:type="dxa"/>
            <w:tcBorders>
              <w:top w:val="nil"/>
              <w:left w:val="nil"/>
              <w:bottom w:val="nil"/>
              <w:right w:val="nil"/>
            </w:tcBorders>
          </w:tcPr>
          <w:p w14:paraId="0EBBF9DA"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C6CD744"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Toelichting  </w:t>
            </w:r>
          </w:p>
        </w:tc>
        <w:tc>
          <w:tcPr>
            <w:tcW w:w="4230" w:type="dxa"/>
            <w:tcBorders>
              <w:top w:val="nil"/>
              <w:left w:val="nil"/>
              <w:bottom w:val="nil"/>
              <w:right w:val="nil"/>
            </w:tcBorders>
          </w:tcPr>
          <w:p w14:paraId="568B38F3"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Beschrijving van de overwegingen bij het controleren van het aandachtspunt</w:t>
            </w:r>
          </w:p>
        </w:tc>
        <w:tc>
          <w:tcPr>
            <w:tcW w:w="1080" w:type="dxa"/>
            <w:tcBorders>
              <w:top w:val="nil"/>
              <w:left w:val="nil"/>
              <w:bottom w:val="nil"/>
              <w:right w:val="nil"/>
            </w:tcBorders>
          </w:tcPr>
          <w:p w14:paraId="361495AC"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AN1000</w:t>
            </w:r>
          </w:p>
        </w:tc>
        <w:tc>
          <w:tcPr>
            <w:tcW w:w="810" w:type="dxa"/>
            <w:tcBorders>
              <w:top w:val="nil"/>
              <w:left w:val="nil"/>
              <w:bottom w:val="nil"/>
              <w:right w:val="nil"/>
            </w:tcBorders>
          </w:tcPr>
          <w:p w14:paraId="4EBEC7B1" w14:textId="77777777" w:rsidR="008628A4" w:rsidRPr="00BE58B1" w:rsidRDefault="008628A4" w:rsidP="008449F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8628A4" w:rsidRPr="00BE58B1" w14:paraId="113F60E2" w14:textId="77777777" w:rsidTr="008628A4">
        <w:tc>
          <w:tcPr>
            <w:tcW w:w="450" w:type="dxa"/>
            <w:tcBorders>
              <w:top w:val="nil"/>
              <w:left w:val="nil"/>
              <w:bottom w:val="nil"/>
              <w:right w:val="nil"/>
            </w:tcBorders>
          </w:tcPr>
          <w:p w14:paraId="77A2C6BF"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8" w:name="BKM_E40DDE93_3606_4213_A40C_A2DE17EB0995"/>
          </w:p>
        </w:tc>
        <w:tc>
          <w:tcPr>
            <w:tcW w:w="2790" w:type="dxa"/>
            <w:gridSpan w:val="2"/>
            <w:tcBorders>
              <w:top w:val="nil"/>
              <w:left w:val="nil"/>
              <w:bottom w:val="nil"/>
              <w:right w:val="nil"/>
            </w:tcBorders>
          </w:tcPr>
          <w:p w14:paraId="3AAF7B75"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Informeren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9200AE5"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Aanduiding die aangeeft of na het zetten van een STATUS van dit STATUSTYPE de Initiator moet worden geïnformeerd over de statusovergang.</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D4EF9C3"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A1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9D0905F"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48"/>
      </w:tr>
      <w:tr w:rsidR="008628A4" w:rsidRPr="00BE58B1" w14:paraId="2A045BC3" w14:textId="77777777" w:rsidTr="008628A4">
        <w:tc>
          <w:tcPr>
            <w:tcW w:w="450" w:type="dxa"/>
            <w:tcBorders>
              <w:top w:val="nil"/>
              <w:left w:val="nil"/>
              <w:bottom w:val="nil"/>
              <w:right w:val="nil"/>
            </w:tcBorders>
          </w:tcPr>
          <w:p w14:paraId="477485CF"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49" w:name="BKM_7B58213B_A2AF_4150_9BBE_0FE25FA6D258"/>
          </w:p>
        </w:tc>
        <w:tc>
          <w:tcPr>
            <w:tcW w:w="2790" w:type="dxa"/>
            <w:gridSpan w:val="2"/>
            <w:tcBorders>
              <w:top w:val="nil"/>
              <w:left w:val="nil"/>
              <w:bottom w:val="nil"/>
              <w:right w:val="nil"/>
            </w:tcBorders>
          </w:tcPr>
          <w:p w14:paraId="5C3E2985"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Statustekst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7CBAC8E"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De tekst die wordt gebruikt om de Initiator te informeren over het bereiken van een STATUS van dit STATUSTYPE bij het desbetreffende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BA7AA3D"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A3ABA28"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49"/>
      </w:tr>
      <w:tr w:rsidR="008628A4" w:rsidRPr="00BE58B1" w14:paraId="133B3D68" w14:textId="77777777" w:rsidTr="008628A4">
        <w:tc>
          <w:tcPr>
            <w:tcW w:w="450" w:type="dxa"/>
            <w:tcBorders>
              <w:top w:val="nil"/>
              <w:left w:val="nil"/>
              <w:bottom w:val="nil"/>
              <w:right w:val="nil"/>
            </w:tcBorders>
          </w:tcPr>
          <w:p w14:paraId="04410968"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50" w:name="BKM_1E9E4A6C_5EFD_486e_9093_E8A72CA509E0"/>
          </w:p>
        </w:tc>
        <w:tc>
          <w:tcPr>
            <w:tcW w:w="2790" w:type="dxa"/>
            <w:gridSpan w:val="2"/>
            <w:tcBorders>
              <w:top w:val="nil"/>
              <w:left w:val="nil"/>
              <w:bottom w:val="nil"/>
              <w:right w:val="nil"/>
            </w:tcBorders>
          </w:tcPr>
          <w:p w14:paraId="4E128BC9"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8896FEB"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Een eventuele toelichting op dit STATUSTYPE.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B97524E"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73D3C33" w14:textId="77777777" w:rsidR="008628A4"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50"/>
      </w:tr>
      <w:tr w:rsidR="008628A4" w:rsidRPr="00BE58B1" w14:paraId="1A4C0F9C" w14:textId="77777777" w:rsidTr="008628A4">
        <w:tc>
          <w:tcPr>
            <w:tcW w:w="450" w:type="dxa"/>
            <w:tcBorders>
              <w:top w:val="nil"/>
              <w:left w:val="nil"/>
              <w:bottom w:val="nil"/>
              <w:right w:val="nil"/>
            </w:tcBorders>
          </w:tcPr>
          <w:p w14:paraId="62AF8031"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1D5C799"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Datum begin geldigheid statustype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156EC5D"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De datum waarop het STATUSTYPE is ontstaan.</w:t>
            </w:r>
          </w:p>
        </w:tc>
        <w:tc>
          <w:tcPr>
            <w:tcW w:w="1080" w:type="dxa"/>
            <w:tcBorders>
              <w:top w:val="nil"/>
              <w:left w:val="nil"/>
              <w:bottom w:val="nil"/>
              <w:right w:val="nil"/>
            </w:tcBorders>
          </w:tcPr>
          <w:p w14:paraId="7EB64C9A"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2A5B636"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8628A4" w:rsidRPr="00BE58B1" w14:paraId="470E6B2F" w14:textId="77777777" w:rsidTr="008628A4">
        <w:tc>
          <w:tcPr>
            <w:tcW w:w="450" w:type="dxa"/>
            <w:tcBorders>
              <w:top w:val="nil"/>
              <w:left w:val="nil"/>
              <w:bottom w:val="nil"/>
              <w:right w:val="nil"/>
            </w:tcBorders>
          </w:tcPr>
          <w:p w14:paraId="72FF8CEA" w14:textId="77777777" w:rsidR="008628A4" w:rsidRPr="00BE58B1" w:rsidRDefault="008628A4"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0CDE485"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 xml:space="preserve">Datum einde geldigheid </w:t>
            </w:r>
            <w:r w:rsidR="008628A4" w:rsidRPr="00BE58B1">
              <w:rPr>
                <w:rFonts w:ascii="Calibri" w:hAnsi="Calibri" w:cs="Calibri"/>
                <w:color w:val="0F0F0F"/>
                <w:sz w:val="22"/>
                <w:szCs w:val="22"/>
                <w:lang w:eastAsia="en-US"/>
              </w:rPr>
              <w:lastRenderedPageBreak/>
              <w:t>statustype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5C4915F"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lastRenderedPageBreak/>
              <w:fldChar w:fldCharType="begin" w:fldLock="1"/>
            </w:r>
            <w:r w:rsidR="008628A4" w:rsidRPr="00BE58B1">
              <w:rPr>
                <w:rFonts w:ascii="Arial" w:hAnsi="Arial" w:cs="Arial"/>
                <w:szCs w:val="20"/>
                <w:lang w:eastAsia="en-US"/>
              </w:rPr>
              <w:instrText xml:space="preserve">MERGEFIELD </w:instrText>
            </w:r>
            <w:r w:rsidR="008628A4"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8628A4" w:rsidRPr="00BE58B1">
              <w:rPr>
                <w:rFonts w:ascii="Calibri" w:hAnsi="Calibri" w:cs="Calibri"/>
                <w:color w:val="610E6A"/>
                <w:sz w:val="22"/>
                <w:szCs w:val="22"/>
                <w:lang w:eastAsia="en-US"/>
              </w:rPr>
              <w:t xml:space="preserve">De datum waarop het STATUSTYPE is </w:t>
            </w:r>
            <w:r w:rsidR="008628A4" w:rsidRPr="00BE58B1">
              <w:rPr>
                <w:rFonts w:ascii="Calibri" w:hAnsi="Calibri" w:cs="Calibri"/>
                <w:color w:val="610E6A"/>
                <w:sz w:val="22"/>
                <w:szCs w:val="22"/>
                <w:lang w:eastAsia="en-US"/>
              </w:rPr>
              <w:lastRenderedPageBreak/>
              <w:t>opgeheven.</w:t>
            </w:r>
          </w:p>
        </w:tc>
        <w:tc>
          <w:tcPr>
            <w:tcW w:w="1080" w:type="dxa"/>
            <w:tcBorders>
              <w:top w:val="nil"/>
              <w:left w:val="nil"/>
              <w:bottom w:val="nil"/>
              <w:right w:val="nil"/>
            </w:tcBorders>
          </w:tcPr>
          <w:p w14:paraId="61098ED3"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lastRenderedPageBreak/>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8628A4" w:rsidRPr="00BE58B1">
              <w:rPr>
                <w:rFonts w:ascii="Calibri" w:hAnsi="Calibri" w:cs="Calibri"/>
                <w:color w:val="000000"/>
                <w:sz w:val="22"/>
                <w:szCs w:val="22"/>
                <w:lang w:eastAsia="en-US"/>
              </w:rPr>
              <w:t>Onvolledig</w:t>
            </w:r>
            <w:r w:rsidR="008628A4" w:rsidRPr="00BE58B1">
              <w:rPr>
                <w:rFonts w:ascii="Calibri" w:hAnsi="Calibri" w:cs="Calibri"/>
                <w:color w:val="000000"/>
                <w:sz w:val="22"/>
                <w:szCs w:val="22"/>
                <w:lang w:eastAsia="en-US"/>
              </w:rPr>
              <w:lastRenderedPageBreak/>
              <w:t>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6B92006" w14:textId="77777777" w:rsidR="008628A4"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lastRenderedPageBreak/>
              <w:fldChar w:fldCharType="begin" w:fldLock="1"/>
            </w:r>
            <w:r w:rsidR="008628A4" w:rsidRPr="00BE58B1">
              <w:rPr>
                <w:rFonts w:ascii="Arial" w:hAnsi="Arial" w:cs="Arial"/>
                <w:szCs w:val="20"/>
                <w:lang w:val="en-AU" w:eastAsia="en-US"/>
              </w:rPr>
              <w:instrText xml:space="preserve">MERGEFIELD </w:instrText>
            </w:r>
            <w:r w:rsidR="008628A4"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8628A4"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8628A4"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8628A4"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8628A4"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0F32BE3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002B1E9" w14:textId="77777777" w:rsidTr="00874C97">
        <w:tc>
          <w:tcPr>
            <w:tcW w:w="9360" w:type="dxa"/>
            <w:gridSpan w:val="3"/>
            <w:tcBorders>
              <w:top w:val="nil"/>
              <w:left w:val="nil"/>
              <w:bottom w:val="nil"/>
              <w:right w:val="nil"/>
            </w:tcBorders>
          </w:tcPr>
          <w:p w14:paraId="28B8438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69E81F71" w14:textId="77777777" w:rsidTr="00874C97">
        <w:tc>
          <w:tcPr>
            <w:tcW w:w="450" w:type="dxa"/>
            <w:tcBorders>
              <w:top w:val="nil"/>
              <w:left w:val="nil"/>
              <w:bottom w:val="nil"/>
              <w:right w:val="nil"/>
            </w:tcBorders>
          </w:tcPr>
          <w:p w14:paraId="42700FC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601976B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4BEB4FB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D5F3E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7D362B8D" w14:textId="77777777" w:rsidTr="00874C97">
        <w:tc>
          <w:tcPr>
            <w:tcW w:w="450" w:type="dxa"/>
            <w:tcBorders>
              <w:top w:val="nil"/>
              <w:left w:val="nil"/>
              <w:bottom w:val="nil"/>
              <w:right w:val="nil"/>
            </w:tcBorders>
          </w:tcPr>
          <w:p w14:paraId="090B31F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D8839C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E1E57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2D09BE0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9CD1F4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informatieobjecten van de INFORMATIEOBJECTTYPEn van het aan het STATUSTYPE gerelateerde ZAAKTYPE waarvoor geldt dat deze verplicht aanwezig moeten zijn bij een zaak van het gerelateerde ZAAKTYPE voordat de status van dit STATUSTYPE kan worden gezet bij die zaak.</w:t>
            </w:r>
            <w:r w:rsidRPr="00BE58B1">
              <w:rPr>
                <w:rFonts w:ascii="Arial" w:hAnsi="Arial" w:cs="Arial"/>
                <w:szCs w:val="20"/>
                <w:lang w:val="en-AU" w:eastAsia="en-US"/>
              </w:rPr>
              <w:fldChar w:fldCharType="end"/>
            </w:r>
          </w:p>
        </w:tc>
      </w:tr>
      <w:tr w:rsidR="00BE58B1" w:rsidRPr="00BE58B1" w14:paraId="6FCEAE67" w14:textId="77777777" w:rsidTr="00874C97">
        <w:trPr>
          <w:trHeight w:hRule="exact" w:val="128"/>
        </w:trPr>
        <w:tc>
          <w:tcPr>
            <w:tcW w:w="450" w:type="dxa"/>
            <w:tcBorders>
              <w:top w:val="nil"/>
              <w:left w:val="nil"/>
              <w:bottom w:val="nil"/>
              <w:right w:val="nil"/>
            </w:tcBorders>
          </w:tcPr>
          <w:p w14:paraId="2231BFF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99EA81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6A47FF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490CB96" w14:textId="77777777" w:rsidTr="00874C97">
        <w:tc>
          <w:tcPr>
            <w:tcW w:w="450" w:type="dxa"/>
            <w:tcBorders>
              <w:top w:val="nil"/>
              <w:left w:val="nil"/>
              <w:bottom w:val="nil"/>
              <w:right w:val="nil"/>
            </w:tcBorders>
          </w:tcPr>
          <w:p w14:paraId="670586A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A0C6BF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2997E49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verplichte</w:t>
            </w:r>
            <w:r w:rsidR="006945D7" w:rsidRPr="00BE58B1">
              <w:rPr>
                <w:rFonts w:ascii="Calibri" w:hAnsi="Calibri" w:cs="Calibri"/>
                <w:color w:val="0F0F0F"/>
                <w:sz w:val="22"/>
                <w:szCs w:val="22"/>
                <w:lang w:eastAsia="en-US"/>
              </w:rPr>
              <w:fldChar w:fldCharType="end"/>
            </w:r>
          </w:p>
          <w:p w14:paraId="432A1FB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EIGENSCHAP</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210AB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EIGENSCHAPpen die verplicht een waarde moeten hebben gekregen, voordat een STATUS van dit STATUSTYPE kan worden gezet.</w:t>
            </w:r>
            <w:r w:rsidRPr="00BE58B1">
              <w:rPr>
                <w:rFonts w:ascii="Arial" w:hAnsi="Arial" w:cs="Arial"/>
                <w:szCs w:val="20"/>
                <w:lang w:val="en-AU" w:eastAsia="en-US"/>
              </w:rPr>
              <w:fldChar w:fldCharType="end"/>
            </w:r>
          </w:p>
        </w:tc>
      </w:tr>
      <w:tr w:rsidR="00BE58B1" w:rsidRPr="00BE58B1" w14:paraId="696C8690" w14:textId="77777777" w:rsidTr="00874C97">
        <w:trPr>
          <w:trHeight w:hRule="exact" w:val="128"/>
        </w:trPr>
        <w:tc>
          <w:tcPr>
            <w:tcW w:w="450" w:type="dxa"/>
            <w:tcBorders>
              <w:top w:val="nil"/>
              <w:left w:val="nil"/>
              <w:bottom w:val="nil"/>
              <w:right w:val="nil"/>
            </w:tcBorders>
          </w:tcPr>
          <w:p w14:paraId="11DEEAC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FE25B8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9DDB4C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56D1FFB" w14:textId="77777777" w:rsidTr="00874C97">
        <w:tc>
          <w:tcPr>
            <w:tcW w:w="450" w:type="dxa"/>
            <w:tcBorders>
              <w:top w:val="nil"/>
              <w:left w:val="nil"/>
              <w:bottom w:val="nil"/>
              <w:right w:val="nil"/>
            </w:tcBorders>
          </w:tcPr>
          <w:p w14:paraId="03732778"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3BDE24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69FE7F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4F938EF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6AE1044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het ZAAKTYPE voordat een STATUS van dit STATUSTYPE kan worden gezet.</w:t>
            </w:r>
            <w:r w:rsidRPr="00BE58B1">
              <w:rPr>
                <w:rFonts w:ascii="Arial" w:hAnsi="Arial" w:cs="Arial"/>
                <w:szCs w:val="20"/>
                <w:lang w:val="en-AU" w:eastAsia="en-US"/>
              </w:rPr>
              <w:fldChar w:fldCharType="end"/>
            </w:r>
          </w:p>
        </w:tc>
      </w:tr>
      <w:tr w:rsidR="00BE58B1" w:rsidRPr="00BE58B1" w14:paraId="61E927B5" w14:textId="77777777" w:rsidTr="00874C97">
        <w:trPr>
          <w:trHeight w:hRule="exact" w:val="128"/>
        </w:trPr>
        <w:tc>
          <w:tcPr>
            <w:tcW w:w="450" w:type="dxa"/>
            <w:tcBorders>
              <w:top w:val="nil"/>
              <w:left w:val="nil"/>
              <w:bottom w:val="nil"/>
              <w:right w:val="nil"/>
            </w:tcBorders>
          </w:tcPr>
          <w:p w14:paraId="5670CF7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0D364D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8D156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9ED2993" w14:textId="77777777" w:rsidTr="00874C97">
        <w:tc>
          <w:tcPr>
            <w:tcW w:w="450" w:type="dxa"/>
            <w:tcBorders>
              <w:top w:val="nil"/>
              <w:left w:val="nil"/>
              <w:bottom w:val="nil"/>
              <w:right w:val="nil"/>
            </w:tcBorders>
          </w:tcPr>
          <w:p w14:paraId="48A5332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4A753C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2246BF0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0F1A79E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05C38C6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STATUSsen van dit STATUSTYPE bereikt kunnen worden.</w:t>
            </w:r>
            <w:r w:rsidRPr="00BE58B1">
              <w:rPr>
                <w:rFonts w:ascii="Arial" w:hAnsi="Arial" w:cs="Arial"/>
                <w:szCs w:val="20"/>
                <w:lang w:val="en-AU" w:eastAsia="en-US"/>
              </w:rPr>
              <w:fldChar w:fldCharType="end"/>
            </w:r>
          </w:p>
        </w:tc>
      </w:tr>
      <w:tr w:rsidR="00BE58B1" w:rsidRPr="00BE58B1" w14:paraId="3D946720" w14:textId="77777777" w:rsidTr="00874C97">
        <w:trPr>
          <w:trHeight w:hRule="exact" w:val="128"/>
        </w:trPr>
        <w:tc>
          <w:tcPr>
            <w:tcW w:w="450" w:type="dxa"/>
            <w:tcBorders>
              <w:top w:val="nil"/>
              <w:left w:val="nil"/>
              <w:bottom w:val="nil"/>
              <w:right w:val="nil"/>
            </w:tcBorders>
          </w:tcPr>
          <w:p w14:paraId="5A60B90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BA820F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C052CC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736A68D" w14:textId="77777777" w:rsidTr="00874C97">
        <w:tc>
          <w:tcPr>
            <w:tcW w:w="450" w:type="dxa"/>
            <w:tcBorders>
              <w:top w:val="nil"/>
              <w:left w:val="nil"/>
              <w:bottom w:val="nil"/>
              <w:right w:val="nil"/>
            </w:tcBorders>
          </w:tcPr>
          <w:p w14:paraId="0145086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05F04D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84AA91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mag zetten</w:t>
            </w:r>
            <w:r w:rsidR="006945D7" w:rsidRPr="00BE58B1">
              <w:rPr>
                <w:rFonts w:ascii="Calibri" w:hAnsi="Calibri" w:cs="Calibri"/>
                <w:color w:val="0F0F0F"/>
                <w:sz w:val="22"/>
                <w:szCs w:val="22"/>
                <w:lang w:eastAsia="en-US"/>
              </w:rPr>
              <w:fldChar w:fldCharType="end"/>
            </w:r>
          </w:p>
          <w:p w14:paraId="1346BB7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STATUSTYPE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B93913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STATUSTYPEn die een betrokkene in een rol van dit ROLTYPE mag zetten.</w:t>
            </w:r>
            <w:r w:rsidRPr="00BE58B1">
              <w:rPr>
                <w:rFonts w:ascii="Arial" w:hAnsi="Arial" w:cs="Arial"/>
                <w:szCs w:val="20"/>
                <w:lang w:val="en-AU" w:eastAsia="en-US"/>
              </w:rPr>
              <w:fldChar w:fldCharType="end"/>
            </w:r>
          </w:p>
        </w:tc>
      </w:tr>
      <w:tr w:rsidR="00BE58B1" w:rsidRPr="00BE58B1" w14:paraId="4AA79B12" w14:textId="77777777" w:rsidTr="00874C97">
        <w:trPr>
          <w:trHeight w:hRule="exact" w:val="128"/>
        </w:trPr>
        <w:tc>
          <w:tcPr>
            <w:tcW w:w="450" w:type="dxa"/>
            <w:tcBorders>
              <w:top w:val="nil"/>
              <w:left w:val="nil"/>
              <w:bottom w:val="nil"/>
              <w:right w:val="nil"/>
            </w:tcBorders>
          </w:tcPr>
          <w:p w14:paraId="56A0323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AB303E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0AA91C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AF4CD3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15F5162D" w14:textId="77777777" w:rsidTr="00874C97">
        <w:tc>
          <w:tcPr>
            <w:tcW w:w="9360" w:type="dxa"/>
            <w:tcBorders>
              <w:top w:val="nil"/>
              <w:left w:val="nil"/>
              <w:bottom w:val="nil"/>
              <w:right w:val="nil"/>
            </w:tcBorders>
          </w:tcPr>
          <w:p w14:paraId="3C71A25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6E6E3BB2"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Zaken van eenzelfde zaaktype doorlopen alle dezelfde statussen, tenzij de zaak voortijdig beeëindigd wordt. Met STATUSTYPE worden deze statussen benoemd bij het desbetreffende zaaktype. De attribuutsoort ‘Doorlooptijd status’ is niet bedoeld om daarmee voor een individuele zaak de statussen te plannen maar om geïnteresseerden informatie te verschaffen over de termijn waarop normaliter een volgende status bereikt wordt.</w:t>
            </w:r>
          </w:p>
        </w:tc>
      </w:tr>
    </w:tbl>
    <w:p w14:paraId="76606F39" w14:textId="77777777" w:rsidR="00405EF6" w:rsidRDefault="00405EF6" w:rsidP="00405EF6">
      <w:pPr>
        <w:pStyle w:val="Kop2"/>
        <w:numPr>
          <w:ilvl w:val="0"/>
          <w:numId w:val="0"/>
        </w:numPr>
        <w:ind w:left="851" w:hanging="851"/>
      </w:pPr>
      <w:bookmarkStart w:id="251" w:name="BKM_C7EBA464_6EA7_44c0_B88C_A18C0BDF5E58"/>
      <w:bookmarkEnd w:id="251"/>
    </w:p>
    <w:p w14:paraId="6C97C45B"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52" w:name="_Toc517127128"/>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ZAAKOBJECTTYPE</w:t>
      </w:r>
      <w:bookmarkEnd w:id="252"/>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657677A8" w14:textId="77777777" w:rsidTr="00460C9D">
        <w:trPr>
          <w:trHeight w:val="271"/>
        </w:trPr>
        <w:tc>
          <w:tcPr>
            <w:tcW w:w="2340" w:type="dxa"/>
            <w:gridSpan w:val="2"/>
            <w:tcBorders>
              <w:top w:val="nil"/>
              <w:left w:val="nil"/>
              <w:bottom w:val="nil"/>
              <w:right w:val="nil"/>
            </w:tcBorders>
          </w:tcPr>
          <w:p w14:paraId="1554D19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71F880E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ZAAKOBJECTTYPE</w:t>
            </w:r>
            <w:r w:rsidRPr="00BE58B1">
              <w:rPr>
                <w:rFonts w:ascii="Arial" w:hAnsi="Arial" w:cs="Arial"/>
                <w:szCs w:val="20"/>
                <w:lang w:val="en-AU" w:eastAsia="en-US"/>
              </w:rPr>
              <w:fldChar w:fldCharType="end"/>
            </w:r>
          </w:p>
        </w:tc>
      </w:tr>
      <w:tr w:rsidR="00BE58B1" w:rsidRPr="00BE58B1" w14:paraId="2258404C" w14:textId="77777777" w:rsidTr="00460C9D">
        <w:trPr>
          <w:trHeight w:hRule="exact" w:val="128"/>
        </w:trPr>
        <w:tc>
          <w:tcPr>
            <w:tcW w:w="2340" w:type="dxa"/>
            <w:gridSpan w:val="2"/>
            <w:tcBorders>
              <w:top w:val="nil"/>
              <w:left w:val="nil"/>
              <w:bottom w:val="nil"/>
              <w:right w:val="nil"/>
            </w:tcBorders>
          </w:tcPr>
          <w:p w14:paraId="0CD9628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0AA6214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199A7AB" w14:textId="77777777" w:rsidTr="00460C9D">
        <w:tc>
          <w:tcPr>
            <w:tcW w:w="2340" w:type="dxa"/>
            <w:gridSpan w:val="2"/>
            <w:tcBorders>
              <w:top w:val="nil"/>
              <w:left w:val="nil"/>
              <w:bottom w:val="nil"/>
              <w:right w:val="nil"/>
            </w:tcBorders>
          </w:tcPr>
          <w:p w14:paraId="2EA7555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64829BA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ZOT</w:t>
            </w:r>
            <w:r w:rsidRPr="00BE58B1">
              <w:rPr>
                <w:rFonts w:ascii="Arial" w:hAnsi="Arial" w:cs="Arial"/>
                <w:szCs w:val="20"/>
                <w:lang w:val="en-AU" w:eastAsia="en-US"/>
              </w:rPr>
              <w:fldChar w:fldCharType="end"/>
            </w:r>
          </w:p>
        </w:tc>
      </w:tr>
      <w:tr w:rsidR="00BE58B1" w:rsidRPr="00BE58B1" w14:paraId="37FFC510" w14:textId="77777777" w:rsidTr="00460C9D">
        <w:trPr>
          <w:trHeight w:hRule="exact" w:val="128"/>
        </w:trPr>
        <w:tc>
          <w:tcPr>
            <w:tcW w:w="2340" w:type="dxa"/>
            <w:gridSpan w:val="2"/>
            <w:tcBorders>
              <w:top w:val="nil"/>
              <w:left w:val="nil"/>
              <w:bottom w:val="nil"/>
              <w:right w:val="nil"/>
            </w:tcBorders>
          </w:tcPr>
          <w:p w14:paraId="7EC1EA5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048E82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13F1D07" w14:textId="77777777" w:rsidTr="00460C9D">
        <w:tc>
          <w:tcPr>
            <w:tcW w:w="2340" w:type="dxa"/>
            <w:gridSpan w:val="2"/>
            <w:tcBorders>
              <w:top w:val="nil"/>
              <w:left w:val="nil"/>
              <w:bottom w:val="nil"/>
              <w:right w:val="nil"/>
            </w:tcBorders>
          </w:tcPr>
          <w:p w14:paraId="6A37D1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7A80260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6E3BE1D0" w14:textId="77777777" w:rsidTr="00460C9D">
        <w:trPr>
          <w:trHeight w:hRule="exact" w:val="128"/>
        </w:trPr>
        <w:tc>
          <w:tcPr>
            <w:tcW w:w="2340" w:type="dxa"/>
            <w:gridSpan w:val="2"/>
            <w:tcBorders>
              <w:top w:val="nil"/>
              <w:left w:val="nil"/>
              <w:bottom w:val="nil"/>
              <w:right w:val="nil"/>
            </w:tcBorders>
          </w:tcPr>
          <w:p w14:paraId="0D496A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48ADC8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52F50B9" w14:textId="77777777" w:rsidTr="00460C9D">
        <w:trPr>
          <w:trHeight w:val="230"/>
        </w:trPr>
        <w:tc>
          <w:tcPr>
            <w:tcW w:w="2340" w:type="dxa"/>
            <w:gridSpan w:val="2"/>
            <w:tcBorders>
              <w:top w:val="nil"/>
              <w:left w:val="nil"/>
              <w:bottom w:val="nil"/>
              <w:right w:val="nil"/>
            </w:tcBorders>
          </w:tcPr>
          <w:p w14:paraId="0A52EB8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A22D41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objecttypen van objecten waarop een zaak van het ZAAKTYPE betrekking kan hebben.</w:t>
            </w:r>
            <w:r w:rsidRPr="00BE58B1">
              <w:rPr>
                <w:rFonts w:ascii="Arial" w:hAnsi="Arial" w:cs="Arial"/>
                <w:szCs w:val="20"/>
                <w:lang w:val="en-AU" w:eastAsia="en-US"/>
              </w:rPr>
              <w:fldChar w:fldCharType="end"/>
            </w:r>
          </w:p>
        </w:tc>
      </w:tr>
      <w:tr w:rsidR="00BE58B1" w:rsidRPr="00BE58B1" w14:paraId="3F0D0DFF" w14:textId="77777777" w:rsidTr="00460C9D">
        <w:trPr>
          <w:trHeight w:hRule="exact" w:val="68"/>
        </w:trPr>
        <w:tc>
          <w:tcPr>
            <w:tcW w:w="2340" w:type="dxa"/>
            <w:gridSpan w:val="2"/>
            <w:tcBorders>
              <w:top w:val="nil"/>
              <w:left w:val="nil"/>
              <w:bottom w:val="nil"/>
              <w:right w:val="nil"/>
            </w:tcBorders>
          </w:tcPr>
          <w:p w14:paraId="53387EE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96A535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E25BE4A" w14:textId="77777777" w:rsidTr="00460C9D">
        <w:trPr>
          <w:trHeight w:val="271"/>
        </w:trPr>
        <w:tc>
          <w:tcPr>
            <w:tcW w:w="2340" w:type="dxa"/>
            <w:gridSpan w:val="2"/>
            <w:tcBorders>
              <w:top w:val="nil"/>
              <w:left w:val="nil"/>
              <w:bottom w:val="nil"/>
              <w:right w:val="nil"/>
            </w:tcBorders>
          </w:tcPr>
          <w:p w14:paraId="72DEC91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 definitie</w:t>
            </w:r>
          </w:p>
        </w:tc>
        <w:tc>
          <w:tcPr>
            <w:tcW w:w="7020" w:type="dxa"/>
            <w:gridSpan w:val="4"/>
            <w:tcBorders>
              <w:top w:val="nil"/>
              <w:left w:val="nil"/>
              <w:bottom w:val="nil"/>
              <w:right w:val="nil"/>
            </w:tcBorders>
          </w:tcPr>
          <w:p w14:paraId="67D5BFA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55CB149F" w14:textId="77777777" w:rsidTr="00460C9D">
        <w:trPr>
          <w:trHeight w:hRule="exact" w:val="128"/>
        </w:trPr>
        <w:tc>
          <w:tcPr>
            <w:tcW w:w="2340" w:type="dxa"/>
            <w:gridSpan w:val="2"/>
            <w:tcBorders>
              <w:top w:val="nil"/>
              <w:left w:val="nil"/>
              <w:bottom w:val="nil"/>
              <w:right w:val="nil"/>
            </w:tcBorders>
          </w:tcPr>
          <w:p w14:paraId="5901C9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4A9165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8D4AD50" w14:textId="77777777" w:rsidTr="00460C9D">
        <w:tc>
          <w:tcPr>
            <w:tcW w:w="2340" w:type="dxa"/>
            <w:gridSpan w:val="2"/>
            <w:tcBorders>
              <w:top w:val="nil"/>
              <w:left w:val="nil"/>
              <w:bottom w:val="nil"/>
              <w:right w:val="nil"/>
            </w:tcBorders>
          </w:tcPr>
          <w:p w14:paraId="6AE2EB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7B3CB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3C6C159D" w14:textId="77777777" w:rsidTr="00460C9D">
        <w:trPr>
          <w:trHeight w:hRule="exact" w:val="128"/>
        </w:trPr>
        <w:tc>
          <w:tcPr>
            <w:tcW w:w="2340" w:type="dxa"/>
            <w:gridSpan w:val="2"/>
            <w:tcBorders>
              <w:top w:val="nil"/>
              <w:left w:val="nil"/>
              <w:bottom w:val="nil"/>
              <w:right w:val="nil"/>
            </w:tcBorders>
          </w:tcPr>
          <w:p w14:paraId="1209D3C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0EE4C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81C50C8" w14:textId="77777777" w:rsidTr="00460C9D">
        <w:tc>
          <w:tcPr>
            <w:tcW w:w="2340" w:type="dxa"/>
            <w:gridSpan w:val="2"/>
            <w:tcBorders>
              <w:top w:val="nil"/>
              <w:left w:val="nil"/>
              <w:bottom w:val="nil"/>
              <w:right w:val="nil"/>
            </w:tcBorders>
          </w:tcPr>
          <w:p w14:paraId="198608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45EE757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het gerelateerde ZAAKTYPE met het Objecttype</w:t>
            </w:r>
          </w:p>
        </w:tc>
      </w:tr>
      <w:tr w:rsidR="00BE58B1" w:rsidRPr="00BE58B1" w14:paraId="3ECD9FB5" w14:textId="77777777" w:rsidTr="00460C9D">
        <w:trPr>
          <w:trHeight w:hRule="exact" w:val="128"/>
        </w:trPr>
        <w:tc>
          <w:tcPr>
            <w:tcW w:w="2340" w:type="dxa"/>
            <w:gridSpan w:val="2"/>
            <w:tcBorders>
              <w:top w:val="nil"/>
              <w:left w:val="nil"/>
              <w:bottom w:val="nil"/>
              <w:right w:val="nil"/>
            </w:tcBorders>
          </w:tcPr>
          <w:p w14:paraId="2153F59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D01F2D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21888DE0" w14:textId="77777777" w:rsidTr="00460C9D">
        <w:tc>
          <w:tcPr>
            <w:tcW w:w="2340" w:type="dxa"/>
            <w:gridSpan w:val="2"/>
            <w:tcBorders>
              <w:top w:val="nil"/>
              <w:left w:val="nil"/>
              <w:bottom w:val="nil"/>
              <w:right w:val="nil"/>
            </w:tcBorders>
          </w:tcPr>
          <w:p w14:paraId="7174C3C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2787D87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52FE526" w14:textId="77777777" w:rsidTr="00460C9D">
        <w:trPr>
          <w:trHeight w:hRule="exact" w:val="128"/>
        </w:trPr>
        <w:tc>
          <w:tcPr>
            <w:tcW w:w="2340" w:type="dxa"/>
            <w:gridSpan w:val="2"/>
            <w:tcBorders>
              <w:top w:val="nil"/>
              <w:left w:val="nil"/>
              <w:bottom w:val="nil"/>
              <w:right w:val="nil"/>
            </w:tcBorders>
          </w:tcPr>
          <w:p w14:paraId="0EB77DC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06105F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96D4CEB" w14:textId="77777777" w:rsidTr="00460C9D">
        <w:trPr>
          <w:trHeight w:hRule="exact" w:val="256"/>
        </w:trPr>
        <w:tc>
          <w:tcPr>
            <w:tcW w:w="2340" w:type="dxa"/>
            <w:gridSpan w:val="2"/>
            <w:tcBorders>
              <w:top w:val="nil"/>
              <w:left w:val="nil"/>
              <w:bottom w:val="nil"/>
              <w:right w:val="nil"/>
            </w:tcBorders>
          </w:tcPr>
          <w:p w14:paraId="6976B0A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0963EC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00DF4BB" w14:textId="77777777" w:rsidTr="00460C9D">
        <w:trPr>
          <w:trHeight w:hRule="exact" w:val="256"/>
        </w:trPr>
        <w:tc>
          <w:tcPr>
            <w:tcW w:w="2340" w:type="dxa"/>
            <w:gridSpan w:val="2"/>
            <w:tcBorders>
              <w:top w:val="nil"/>
              <w:left w:val="nil"/>
              <w:bottom w:val="nil"/>
              <w:right w:val="nil"/>
            </w:tcBorders>
          </w:tcPr>
          <w:p w14:paraId="512CB26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AC4195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30008B" w14:textId="77777777" w:rsidTr="00460C9D">
        <w:tc>
          <w:tcPr>
            <w:tcW w:w="2340" w:type="dxa"/>
            <w:gridSpan w:val="2"/>
            <w:tcBorders>
              <w:top w:val="nil"/>
              <w:left w:val="nil"/>
              <w:bottom w:val="nil"/>
              <w:right w:val="nil"/>
            </w:tcBorders>
          </w:tcPr>
          <w:p w14:paraId="02726BA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Overzicht attributen</w:t>
            </w:r>
          </w:p>
        </w:tc>
        <w:tc>
          <w:tcPr>
            <w:tcW w:w="7020" w:type="dxa"/>
            <w:gridSpan w:val="4"/>
            <w:tcBorders>
              <w:top w:val="nil"/>
              <w:left w:val="nil"/>
              <w:bottom w:val="nil"/>
              <w:right w:val="nil"/>
            </w:tcBorders>
          </w:tcPr>
          <w:p w14:paraId="7A987E3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71B37AB0" w14:textId="77777777" w:rsidTr="00460C9D">
        <w:tc>
          <w:tcPr>
            <w:tcW w:w="450" w:type="dxa"/>
            <w:tcBorders>
              <w:top w:val="nil"/>
              <w:left w:val="nil"/>
              <w:bottom w:val="nil"/>
              <w:right w:val="nil"/>
            </w:tcBorders>
          </w:tcPr>
          <w:p w14:paraId="1791B42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53" w:name="BKM_9FB2FEB0_E5B0_4372_912A_77983A920272"/>
          </w:p>
        </w:tc>
        <w:tc>
          <w:tcPr>
            <w:tcW w:w="2790" w:type="dxa"/>
            <w:gridSpan w:val="2"/>
            <w:tcBorders>
              <w:top w:val="nil"/>
              <w:left w:val="nil"/>
              <w:bottom w:val="nil"/>
              <w:right w:val="nil"/>
            </w:tcBorders>
          </w:tcPr>
          <w:p w14:paraId="4BBA20D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3E8A2F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65B431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0629DBB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0EDDE55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253"/>
      <w:tr w:rsidR="00460C9D" w:rsidRPr="00BE58B1" w14:paraId="092D24AD" w14:textId="77777777" w:rsidTr="00460C9D">
        <w:tc>
          <w:tcPr>
            <w:tcW w:w="450" w:type="dxa"/>
            <w:tcBorders>
              <w:top w:val="nil"/>
              <w:left w:val="nil"/>
              <w:bottom w:val="nil"/>
              <w:right w:val="nil"/>
            </w:tcBorders>
          </w:tcPr>
          <w:p w14:paraId="0D76B477"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DF5FCE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0F3917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naam van het objecttype waarop zaken van het gerelateerde ZAAKTYPE betrekking hebben.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B21605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A7AEEE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920A291" w14:textId="77777777" w:rsidTr="00460C9D">
        <w:tc>
          <w:tcPr>
            <w:tcW w:w="450" w:type="dxa"/>
            <w:tcBorders>
              <w:top w:val="nil"/>
              <w:left w:val="nil"/>
              <w:bottom w:val="nil"/>
              <w:right w:val="nil"/>
            </w:tcBorders>
          </w:tcPr>
          <w:p w14:paraId="23E4B48D"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54" w:name="BKM_1031253C_5E10_419b_A462_3F8C665A8DF9"/>
          </w:p>
        </w:tc>
        <w:tc>
          <w:tcPr>
            <w:tcW w:w="2790" w:type="dxa"/>
            <w:gridSpan w:val="2"/>
            <w:tcBorders>
              <w:top w:val="nil"/>
              <w:left w:val="nil"/>
              <w:bottom w:val="nil"/>
              <w:right w:val="nil"/>
            </w:tcBorders>
          </w:tcPr>
          <w:p w14:paraId="17EF457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Ander 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5147A6B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Aanduiding waarmee wordt aangegeven of het ZAAKOBJECTTYPE een ander, niet in RSGB en RGBZ voorkomend, objecttype betreft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4D389D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25B719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54"/>
      </w:tr>
      <w:tr w:rsidR="00460C9D" w:rsidRPr="00BE58B1" w14:paraId="08C61D96" w14:textId="77777777" w:rsidTr="00460C9D">
        <w:tc>
          <w:tcPr>
            <w:tcW w:w="450" w:type="dxa"/>
            <w:tcBorders>
              <w:top w:val="nil"/>
              <w:left w:val="nil"/>
              <w:bottom w:val="nil"/>
              <w:right w:val="nil"/>
            </w:tcBorders>
          </w:tcPr>
          <w:p w14:paraId="440954D1"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255" w:name="BKM_2903B772_B5DB_406f_B78C_86F424B1F9BE"/>
          </w:p>
        </w:tc>
        <w:tc>
          <w:tcPr>
            <w:tcW w:w="2790" w:type="dxa"/>
            <w:gridSpan w:val="2"/>
            <w:tcBorders>
              <w:top w:val="nil"/>
              <w:left w:val="nil"/>
              <w:bottom w:val="nil"/>
              <w:right w:val="nil"/>
            </w:tcBorders>
          </w:tcPr>
          <w:p w14:paraId="3507B2FA"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Relatieomschrijving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36A024E"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Omschrijving van de betrekking van het Objecttype op zaken van het gerelateerde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4E729E1"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33E516B"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255"/>
      </w:tr>
      <w:tr w:rsidR="00460C9D" w:rsidRPr="00BE58B1" w14:paraId="7C29DDE8" w14:textId="77777777" w:rsidTr="00460C9D">
        <w:tc>
          <w:tcPr>
            <w:tcW w:w="450" w:type="dxa"/>
            <w:tcBorders>
              <w:top w:val="nil"/>
              <w:left w:val="nil"/>
              <w:bottom w:val="nil"/>
              <w:right w:val="nil"/>
            </w:tcBorders>
          </w:tcPr>
          <w:p w14:paraId="3369C150"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B29DEE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Datum begin geldigheid zaakobjecttype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0597ED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datum waarop het ZAAKOBJECTTYPE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46355B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1DC515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64B14D9" w14:textId="77777777" w:rsidTr="00460C9D">
        <w:tc>
          <w:tcPr>
            <w:tcW w:w="450" w:type="dxa"/>
            <w:tcBorders>
              <w:top w:val="nil"/>
              <w:left w:val="nil"/>
              <w:bottom w:val="nil"/>
              <w:right w:val="nil"/>
            </w:tcBorders>
          </w:tcPr>
          <w:p w14:paraId="6D3302EB"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903E90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Datum einde geldigheid zaakobjecttype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60FB4E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datum waarop het ZAAKOBJECTTYPE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39B78A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E6F7E4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796B9A2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41691A63" w14:textId="77777777" w:rsidTr="00DD2432">
        <w:tc>
          <w:tcPr>
            <w:tcW w:w="9360" w:type="dxa"/>
            <w:gridSpan w:val="3"/>
            <w:tcBorders>
              <w:top w:val="nil"/>
              <w:left w:val="nil"/>
              <w:bottom w:val="nil"/>
              <w:right w:val="nil"/>
            </w:tcBorders>
          </w:tcPr>
          <w:p w14:paraId="3004C0E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6A43022B" w14:textId="77777777" w:rsidTr="00DD2432">
        <w:tc>
          <w:tcPr>
            <w:tcW w:w="450" w:type="dxa"/>
            <w:tcBorders>
              <w:top w:val="nil"/>
              <w:left w:val="nil"/>
              <w:bottom w:val="nil"/>
              <w:right w:val="nil"/>
            </w:tcBorders>
          </w:tcPr>
          <w:p w14:paraId="782611D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6787690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50D612F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3FA2F94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255189D2" w14:textId="77777777" w:rsidTr="00DD2432">
        <w:tc>
          <w:tcPr>
            <w:tcW w:w="450" w:type="dxa"/>
            <w:tcBorders>
              <w:top w:val="nil"/>
              <w:left w:val="nil"/>
              <w:bottom w:val="nil"/>
              <w:right w:val="nil"/>
            </w:tcBorders>
          </w:tcPr>
          <w:p w14:paraId="27B72DD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966ABD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32DAE7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12F36433"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E57B1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het ZAAKTYPE voordat een STATUS van dit STATUSTYPE kan worden gezet.</w:t>
            </w:r>
            <w:r w:rsidRPr="00BE58B1">
              <w:rPr>
                <w:rFonts w:ascii="Arial" w:hAnsi="Arial" w:cs="Arial"/>
                <w:szCs w:val="20"/>
                <w:lang w:val="en-AU" w:eastAsia="en-US"/>
              </w:rPr>
              <w:fldChar w:fldCharType="end"/>
            </w:r>
          </w:p>
        </w:tc>
      </w:tr>
      <w:tr w:rsidR="00BE58B1" w:rsidRPr="00BE58B1" w14:paraId="5813938A" w14:textId="77777777" w:rsidTr="00DD2432">
        <w:trPr>
          <w:trHeight w:hRule="exact" w:val="128"/>
        </w:trPr>
        <w:tc>
          <w:tcPr>
            <w:tcW w:w="450" w:type="dxa"/>
            <w:tcBorders>
              <w:top w:val="nil"/>
              <w:left w:val="nil"/>
              <w:bottom w:val="nil"/>
              <w:right w:val="nil"/>
            </w:tcBorders>
          </w:tcPr>
          <w:p w14:paraId="4421040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A41FA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05E98A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EAD86FE" w14:textId="77777777" w:rsidTr="00DD2432">
        <w:tc>
          <w:tcPr>
            <w:tcW w:w="450" w:type="dxa"/>
            <w:tcBorders>
              <w:top w:val="nil"/>
              <w:left w:val="nil"/>
              <w:bottom w:val="nil"/>
              <w:right w:val="nil"/>
            </w:tcBorders>
          </w:tcPr>
          <w:p w14:paraId="020FF08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88BF56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C52B3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heeft verplichte </w:t>
            </w:r>
            <w:r w:rsidR="006945D7" w:rsidRPr="00BE58B1">
              <w:rPr>
                <w:rFonts w:ascii="Calibri" w:hAnsi="Calibri" w:cs="Calibri"/>
                <w:color w:val="0F0F0F"/>
                <w:sz w:val="22"/>
                <w:szCs w:val="22"/>
                <w:lang w:eastAsia="en-US"/>
              </w:rPr>
              <w:fldChar w:fldCharType="end"/>
            </w:r>
          </w:p>
          <w:p w14:paraId="3BAD19B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AC0BA0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ZAAKOBJECTTYPEn die verplicht gerelateerd moeten zijn aan ZAAKen van dit ZAAKTYPE voordat een resultaat van dit RESULTAATTYPE kan worden gezet.</w:t>
            </w:r>
            <w:r w:rsidRPr="00BE58B1">
              <w:rPr>
                <w:rFonts w:ascii="Arial" w:hAnsi="Arial" w:cs="Arial"/>
                <w:szCs w:val="20"/>
                <w:lang w:val="en-AU" w:eastAsia="en-US"/>
              </w:rPr>
              <w:fldChar w:fldCharType="end"/>
            </w:r>
          </w:p>
        </w:tc>
      </w:tr>
      <w:tr w:rsidR="00EF7848" w:rsidRPr="00BE58B1" w14:paraId="27C571CF" w14:textId="77777777" w:rsidTr="00DD2432">
        <w:trPr>
          <w:trHeight w:hRule="exact" w:val="144"/>
        </w:trPr>
        <w:tc>
          <w:tcPr>
            <w:tcW w:w="450" w:type="dxa"/>
            <w:tcBorders>
              <w:top w:val="nil"/>
              <w:left w:val="nil"/>
              <w:bottom w:val="nil"/>
              <w:right w:val="nil"/>
            </w:tcBorders>
          </w:tcPr>
          <w:p w14:paraId="7220A034" w14:textId="77777777" w:rsidR="00EF7848" w:rsidRPr="00BE58B1" w:rsidRDefault="00EF7848"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8AED43D" w14:textId="77777777" w:rsidR="00EF7848" w:rsidRPr="00876B37" w:rsidRDefault="00EF7848" w:rsidP="00BE58B1">
            <w:pPr>
              <w:widowControl w:val="0"/>
              <w:autoSpaceDE w:val="0"/>
              <w:autoSpaceDN w:val="0"/>
              <w:adjustRightInd w:val="0"/>
              <w:spacing w:line="240" w:lineRule="auto"/>
              <w:contextualSpacing w:val="0"/>
              <w:rPr>
                <w:rFonts w:ascii="Arial" w:hAnsi="Arial" w:cs="Arial"/>
                <w:szCs w:val="20"/>
                <w:lang w:eastAsia="en-US"/>
              </w:rPr>
            </w:pPr>
          </w:p>
        </w:tc>
        <w:tc>
          <w:tcPr>
            <w:tcW w:w="6120" w:type="dxa"/>
            <w:tcBorders>
              <w:top w:val="nil"/>
              <w:left w:val="nil"/>
              <w:bottom w:val="nil"/>
              <w:right w:val="nil"/>
            </w:tcBorders>
          </w:tcPr>
          <w:p w14:paraId="161110FD" w14:textId="77777777" w:rsidR="00EF7848" w:rsidRPr="00876B37" w:rsidRDefault="00EF7848" w:rsidP="00BE58B1">
            <w:pPr>
              <w:widowControl w:val="0"/>
              <w:autoSpaceDE w:val="0"/>
              <w:autoSpaceDN w:val="0"/>
              <w:adjustRightInd w:val="0"/>
              <w:spacing w:line="240" w:lineRule="auto"/>
              <w:contextualSpacing w:val="0"/>
              <w:rPr>
                <w:rFonts w:ascii="Arial" w:hAnsi="Arial" w:cs="Arial"/>
                <w:szCs w:val="20"/>
                <w:lang w:eastAsia="en-US"/>
              </w:rPr>
            </w:pPr>
          </w:p>
        </w:tc>
      </w:tr>
      <w:tr w:rsidR="00BE58B1" w:rsidRPr="00BE58B1" w14:paraId="338ED9CD" w14:textId="77777777" w:rsidTr="00DD2432">
        <w:tc>
          <w:tcPr>
            <w:tcW w:w="450" w:type="dxa"/>
            <w:tcBorders>
              <w:top w:val="nil"/>
              <w:left w:val="nil"/>
              <w:bottom w:val="nil"/>
              <w:right w:val="nil"/>
            </w:tcBorders>
          </w:tcPr>
          <w:p w14:paraId="5EA0A61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0FA4C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732496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relevant voor</w:t>
            </w:r>
            <w:r w:rsidR="006945D7" w:rsidRPr="00BE58B1">
              <w:rPr>
                <w:rFonts w:ascii="Calibri" w:hAnsi="Calibri" w:cs="Calibri"/>
                <w:color w:val="0F0F0F"/>
                <w:sz w:val="22"/>
                <w:szCs w:val="22"/>
                <w:lang w:eastAsia="en-US"/>
              </w:rPr>
              <w:fldChar w:fldCharType="end"/>
            </w:r>
          </w:p>
          <w:p w14:paraId="5F35E03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0E746A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Zaken van het ZAAKTYPE waarvoor objecten van dit ZAAKOBJECTTYPE relevant zijn.</w:t>
            </w:r>
            <w:r w:rsidRPr="00BE58B1">
              <w:rPr>
                <w:rFonts w:ascii="Arial" w:hAnsi="Arial" w:cs="Arial"/>
                <w:szCs w:val="20"/>
                <w:lang w:val="en-AU" w:eastAsia="en-US"/>
              </w:rPr>
              <w:fldChar w:fldCharType="end"/>
            </w:r>
          </w:p>
        </w:tc>
      </w:tr>
      <w:tr w:rsidR="00BE58B1" w:rsidRPr="00BE58B1" w14:paraId="5C54A7CB" w14:textId="77777777" w:rsidTr="00DD2432">
        <w:trPr>
          <w:trHeight w:hRule="exact" w:val="128"/>
        </w:trPr>
        <w:tc>
          <w:tcPr>
            <w:tcW w:w="450" w:type="dxa"/>
            <w:tcBorders>
              <w:top w:val="nil"/>
              <w:left w:val="nil"/>
              <w:bottom w:val="nil"/>
              <w:right w:val="nil"/>
            </w:tcBorders>
          </w:tcPr>
          <w:p w14:paraId="0A46527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6D71D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59ABD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6B5F66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609E4338" w14:textId="77777777" w:rsidTr="00874C97">
        <w:tc>
          <w:tcPr>
            <w:tcW w:w="9360" w:type="dxa"/>
            <w:tcBorders>
              <w:top w:val="nil"/>
              <w:left w:val="nil"/>
              <w:bottom w:val="nil"/>
              <w:right w:val="nil"/>
            </w:tcBorders>
          </w:tcPr>
          <w:p w14:paraId="7DBBB2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24AB741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Een zaak kan op ‘van alles en nog wat’ betrekking hebben. </w:t>
            </w:r>
          </w:p>
          <w:p w14:paraId="60928E6B"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Voor zover dit voorkomens (objecten) van de in het RSGB of RGBZ onderscheiden objecttypen betreft, wordt met ZAAKOBJECTTYPE gespecificeerd op welke van de RSGB- en/of RGBZ-objecttypen zaken van het gerelateerde ZAAKTYPE betrekking kunnen hebben. </w:t>
            </w:r>
          </w:p>
          <w:p w14:paraId="716E91C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Voor zover het andere objecten betreft, wordt met ZAAKOBJECTTYPE gespecificeerd welke andere typen objecten dit betreft.</w:t>
            </w:r>
          </w:p>
          <w:p w14:paraId="39DCA477"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p>
        </w:tc>
      </w:tr>
    </w:tbl>
    <w:p w14:paraId="32859AF4" w14:textId="77777777" w:rsidR="00405EF6" w:rsidRDefault="00405EF6" w:rsidP="00405EF6">
      <w:pPr>
        <w:pStyle w:val="Kop2"/>
        <w:numPr>
          <w:ilvl w:val="0"/>
          <w:numId w:val="0"/>
        </w:numPr>
        <w:ind w:left="851" w:hanging="851"/>
      </w:pPr>
      <w:bookmarkStart w:id="256" w:name="BKM_27665DCB_2D97_4f1e_A03D_B3A3D809AF69"/>
      <w:bookmarkEnd w:id="256"/>
    </w:p>
    <w:p w14:paraId="4A9653CA" w14:textId="77777777" w:rsidR="00BE58B1" w:rsidRPr="00BE58B1" w:rsidRDefault="006945D7" w:rsidP="00BE58B1">
      <w:pPr>
        <w:pStyle w:val="Kop2"/>
      </w:pPr>
      <w:r w:rsidRPr="00BE58B1">
        <w:fldChar w:fldCharType="begin" w:fldLock="1"/>
      </w:r>
      <w:r w:rsidR="00BE58B1" w:rsidRPr="00BE58B1">
        <w:instrText>MERGEFIELD Element.Stereotype</w:instrText>
      </w:r>
      <w:r w:rsidRPr="00BE58B1">
        <w:fldChar w:fldCharType="separate"/>
      </w:r>
      <w:bookmarkStart w:id="257" w:name="_Toc517127129"/>
      <w:r w:rsidR="00024915">
        <w:t>Objecttype</w:t>
      </w:r>
      <w:r w:rsidRPr="00BE58B1">
        <w:fldChar w:fldCharType="end"/>
      </w:r>
      <w:r w:rsidR="00BE58B1" w:rsidRPr="00BE58B1">
        <w:t xml:space="preserve"> </w:t>
      </w:r>
      <w:r w:rsidRPr="00BE58B1">
        <w:fldChar w:fldCharType="begin" w:fldLock="1"/>
      </w:r>
      <w:r w:rsidR="00BE58B1" w:rsidRPr="00BE58B1">
        <w:instrText>MERGEFIELD Element.Name</w:instrText>
      </w:r>
      <w:r w:rsidRPr="00BE58B1">
        <w:fldChar w:fldCharType="separate"/>
      </w:r>
      <w:r w:rsidR="00BE58B1" w:rsidRPr="00BE58B1">
        <w:t>ZAAKTYPE</w:t>
      </w:r>
      <w:bookmarkEnd w:id="257"/>
      <w:r w:rsidRPr="00BE58B1">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E58B1" w:rsidRPr="00BE58B1" w14:paraId="4229CA7B" w14:textId="77777777" w:rsidTr="00460C9D">
        <w:trPr>
          <w:trHeight w:val="271"/>
        </w:trPr>
        <w:tc>
          <w:tcPr>
            <w:tcW w:w="2340" w:type="dxa"/>
            <w:gridSpan w:val="2"/>
            <w:tcBorders>
              <w:top w:val="nil"/>
              <w:left w:val="nil"/>
              <w:bottom w:val="nil"/>
              <w:right w:val="nil"/>
            </w:tcBorders>
          </w:tcPr>
          <w:p w14:paraId="04193B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Naam</w:t>
            </w:r>
          </w:p>
        </w:tc>
        <w:tc>
          <w:tcPr>
            <w:tcW w:w="7020" w:type="dxa"/>
            <w:gridSpan w:val="4"/>
            <w:tcBorders>
              <w:top w:val="nil"/>
              <w:left w:val="nil"/>
              <w:bottom w:val="nil"/>
              <w:right w:val="nil"/>
            </w:tcBorders>
          </w:tcPr>
          <w:p w14:paraId="5706FD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p>
        </w:tc>
      </w:tr>
      <w:tr w:rsidR="00BE58B1" w:rsidRPr="00BE58B1" w14:paraId="6A25EE57" w14:textId="77777777" w:rsidTr="00460C9D">
        <w:trPr>
          <w:trHeight w:hRule="exact" w:val="128"/>
        </w:trPr>
        <w:tc>
          <w:tcPr>
            <w:tcW w:w="2340" w:type="dxa"/>
            <w:gridSpan w:val="2"/>
            <w:tcBorders>
              <w:top w:val="nil"/>
              <w:left w:val="nil"/>
              <w:bottom w:val="nil"/>
              <w:right w:val="nil"/>
            </w:tcBorders>
          </w:tcPr>
          <w:p w14:paraId="5849B5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1EBD95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962DD96" w14:textId="77777777" w:rsidTr="00460C9D">
        <w:tc>
          <w:tcPr>
            <w:tcW w:w="2340" w:type="dxa"/>
            <w:gridSpan w:val="2"/>
            <w:tcBorders>
              <w:top w:val="nil"/>
              <w:left w:val="nil"/>
              <w:bottom w:val="nil"/>
              <w:right w:val="nil"/>
            </w:tcBorders>
          </w:tcPr>
          <w:p w14:paraId="4C355D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364D953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Element.Alias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ZKT</w:t>
            </w:r>
            <w:r w:rsidRPr="00BE58B1">
              <w:rPr>
                <w:rFonts w:ascii="Arial" w:hAnsi="Arial" w:cs="Arial"/>
                <w:szCs w:val="20"/>
                <w:lang w:val="en-AU" w:eastAsia="en-US"/>
              </w:rPr>
              <w:fldChar w:fldCharType="end"/>
            </w:r>
          </w:p>
        </w:tc>
      </w:tr>
      <w:tr w:rsidR="00BE58B1" w:rsidRPr="00BE58B1" w14:paraId="53175596" w14:textId="77777777" w:rsidTr="00460C9D">
        <w:trPr>
          <w:trHeight w:hRule="exact" w:val="128"/>
        </w:trPr>
        <w:tc>
          <w:tcPr>
            <w:tcW w:w="2340" w:type="dxa"/>
            <w:gridSpan w:val="2"/>
            <w:tcBorders>
              <w:top w:val="nil"/>
              <w:left w:val="nil"/>
              <w:bottom w:val="nil"/>
              <w:right w:val="nil"/>
            </w:tcBorders>
          </w:tcPr>
          <w:p w14:paraId="40DBA59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56BC95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0EDC867" w14:textId="77777777" w:rsidTr="00460C9D">
        <w:tc>
          <w:tcPr>
            <w:tcW w:w="2340" w:type="dxa"/>
            <w:gridSpan w:val="2"/>
            <w:tcBorders>
              <w:top w:val="nil"/>
              <w:left w:val="nil"/>
              <w:bottom w:val="nil"/>
              <w:right w:val="nil"/>
            </w:tcBorders>
          </w:tcPr>
          <w:p w14:paraId="413B2C9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Herkomst</w:t>
            </w:r>
          </w:p>
        </w:tc>
        <w:tc>
          <w:tcPr>
            <w:tcW w:w="7020" w:type="dxa"/>
            <w:gridSpan w:val="4"/>
            <w:tcBorders>
              <w:top w:val="nil"/>
              <w:left w:val="nil"/>
              <w:bottom w:val="nil"/>
              <w:right w:val="nil"/>
            </w:tcBorders>
          </w:tcPr>
          <w:p w14:paraId="16297EA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w:t>
            </w:r>
          </w:p>
        </w:tc>
      </w:tr>
      <w:tr w:rsidR="00BE58B1" w:rsidRPr="00BE58B1" w14:paraId="7A602CA4" w14:textId="77777777" w:rsidTr="00460C9D">
        <w:trPr>
          <w:trHeight w:hRule="exact" w:val="128"/>
        </w:trPr>
        <w:tc>
          <w:tcPr>
            <w:tcW w:w="2340" w:type="dxa"/>
            <w:gridSpan w:val="2"/>
            <w:tcBorders>
              <w:top w:val="nil"/>
              <w:left w:val="nil"/>
              <w:bottom w:val="nil"/>
              <w:right w:val="nil"/>
            </w:tcBorders>
          </w:tcPr>
          <w:p w14:paraId="4D2E068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9BD9DE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0AA84A4D" w14:textId="77777777" w:rsidTr="00460C9D">
        <w:trPr>
          <w:trHeight w:val="230"/>
        </w:trPr>
        <w:tc>
          <w:tcPr>
            <w:tcW w:w="2340" w:type="dxa"/>
            <w:gridSpan w:val="2"/>
            <w:tcBorders>
              <w:top w:val="nil"/>
              <w:left w:val="nil"/>
              <w:bottom w:val="nil"/>
              <w:right w:val="nil"/>
            </w:tcBorders>
          </w:tcPr>
          <w:p w14:paraId="569D7B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7299A051" w14:textId="1AFEFF9D" w:rsidR="00BE58B1" w:rsidRPr="0096248B"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del w:id="258" w:author="Arjan Kloosterboer" w:date="2018-05-23T12:52:00Z">
              <w:r w:rsidRPr="00BE58B1" w:rsidDel="006942DD">
                <w:rPr>
                  <w:rFonts w:ascii="Arial" w:hAnsi="Arial" w:cs="Arial"/>
                  <w:szCs w:val="20"/>
                  <w:lang w:val="en-AU" w:eastAsia="en-US"/>
                </w:rPr>
                <w:fldChar w:fldCharType="begin" w:fldLock="1"/>
              </w:r>
              <w:r w:rsidR="00BE58B1" w:rsidRPr="00BE58B1" w:rsidDel="006942DD">
                <w:rPr>
                  <w:rFonts w:ascii="Arial" w:hAnsi="Arial" w:cs="Arial"/>
                  <w:szCs w:val="20"/>
                  <w:lang w:eastAsia="en-US"/>
                </w:rPr>
                <w:delInstrText xml:space="preserve">MERGEFIELD </w:delInstrText>
              </w:r>
              <w:r w:rsidR="00BE58B1" w:rsidRPr="00BE58B1" w:rsidDel="006942DD">
                <w:rPr>
                  <w:rFonts w:ascii="Calibri" w:hAnsi="Calibri" w:cs="Calibri"/>
                  <w:color w:val="0F0F0F"/>
                  <w:sz w:val="22"/>
                  <w:szCs w:val="22"/>
                  <w:lang w:eastAsia="en-US"/>
                </w:rPr>
                <w:delInstrText>Element.Notes</w:delInstrText>
              </w:r>
              <w:r w:rsidRPr="00BE58B1" w:rsidDel="006942DD">
                <w:rPr>
                  <w:rFonts w:ascii="Arial" w:hAnsi="Arial" w:cs="Arial"/>
                  <w:szCs w:val="20"/>
                  <w:lang w:val="en-AU" w:eastAsia="en-US"/>
                </w:rPr>
                <w:fldChar w:fldCharType="separate"/>
              </w:r>
              <w:r w:rsidR="00BE58B1" w:rsidRPr="00BE58B1" w:rsidDel="006942DD">
                <w:rPr>
                  <w:rFonts w:ascii="Calibri" w:hAnsi="Calibri" w:cs="Calibri"/>
                  <w:color w:val="0F0F0F"/>
                  <w:sz w:val="22"/>
                  <w:szCs w:val="22"/>
                  <w:lang w:eastAsia="en-US"/>
                </w:rPr>
                <w:delText>Het geheel van karakteristieke eigenschappen van zaken van eenzelfde soort</w:delText>
              </w:r>
              <w:r w:rsidRPr="00BE58B1" w:rsidDel="006942DD">
                <w:rPr>
                  <w:rFonts w:ascii="Arial" w:hAnsi="Arial" w:cs="Arial"/>
                  <w:szCs w:val="20"/>
                  <w:lang w:val="en-AU" w:eastAsia="en-US"/>
                </w:rPr>
                <w:fldChar w:fldCharType="end"/>
              </w:r>
            </w:del>
            <w:ins w:id="259" w:author="Arjan Kloosterboer" w:date="2018-05-23T12:52:00Z">
              <w:r w:rsidR="0096248B" w:rsidRPr="0096248B">
                <w:rPr>
                  <w:rFonts w:ascii="Arial" w:hAnsi="Arial" w:cs="Arial"/>
                  <w:szCs w:val="20"/>
                  <w:lang w:eastAsia="en-US"/>
                </w:rPr>
                <w:t>Specificatie van de wijze van besturing van, en vast te leggen informatie over een bedrijfsproces dat als zaak uitgevoerd wordt.</w:t>
              </w:r>
            </w:ins>
          </w:p>
        </w:tc>
      </w:tr>
      <w:tr w:rsidR="00BE58B1" w:rsidRPr="00BE58B1" w14:paraId="6F8737F0" w14:textId="77777777" w:rsidTr="00460C9D">
        <w:trPr>
          <w:trHeight w:hRule="exact" w:val="68"/>
        </w:trPr>
        <w:tc>
          <w:tcPr>
            <w:tcW w:w="2340" w:type="dxa"/>
            <w:gridSpan w:val="2"/>
            <w:tcBorders>
              <w:top w:val="nil"/>
              <w:left w:val="nil"/>
              <w:bottom w:val="nil"/>
              <w:right w:val="nil"/>
            </w:tcBorders>
          </w:tcPr>
          <w:p w14:paraId="75371DA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E79538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CAEA0DD" w14:textId="77777777" w:rsidTr="00460C9D">
        <w:trPr>
          <w:trHeight w:val="271"/>
        </w:trPr>
        <w:tc>
          <w:tcPr>
            <w:tcW w:w="2340" w:type="dxa"/>
            <w:gridSpan w:val="2"/>
            <w:tcBorders>
              <w:top w:val="nil"/>
              <w:left w:val="nil"/>
              <w:bottom w:val="nil"/>
              <w:right w:val="nil"/>
            </w:tcBorders>
          </w:tcPr>
          <w:p w14:paraId="3179EBB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lastRenderedPageBreak/>
              <w:t>Herkomst definitie</w:t>
            </w:r>
          </w:p>
        </w:tc>
        <w:tc>
          <w:tcPr>
            <w:tcW w:w="7020" w:type="dxa"/>
            <w:gridSpan w:val="4"/>
            <w:tcBorders>
              <w:top w:val="nil"/>
              <w:left w:val="nil"/>
              <w:bottom w:val="nil"/>
              <w:right w:val="nil"/>
            </w:tcBorders>
          </w:tcPr>
          <w:p w14:paraId="2D54E3A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KING o.b.v. RGBZ</w:t>
            </w:r>
          </w:p>
        </w:tc>
      </w:tr>
      <w:tr w:rsidR="00BE58B1" w:rsidRPr="00BE58B1" w14:paraId="3EEF37A6" w14:textId="77777777" w:rsidTr="00460C9D">
        <w:trPr>
          <w:trHeight w:hRule="exact" w:val="128"/>
        </w:trPr>
        <w:tc>
          <w:tcPr>
            <w:tcW w:w="2340" w:type="dxa"/>
            <w:gridSpan w:val="2"/>
            <w:tcBorders>
              <w:top w:val="nil"/>
              <w:left w:val="nil"/>
              <w:bottom w:val="nil"/>
              <w:right w:val="nil"/>
            </w:tcBorders>
          </w:tcPr>
          <w:p w14:paraId="425E094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C972E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ED80B3A" w14:textId="77777777" w:rsidTr="00460C9D">
        <w:tc>
          <w:tcPr>
            <w:tcW w:w="2340" w:type="dxa"/>
            <w:gridSpan w:val="2"/>
            <w:tcBorders>
              <w:top w:val="nil"/>
              <w:left w:val="nil"/>
              <w:bottom w:val="nil"/>
              <w:right w:val="nil"/>
            </w:tcBorders>
          </w:tcPr>
          <w:p w14:paraId="7A36AC1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Datum opname</w:t>
            </w:r>
          </w:p>
        </w:tc>
        <w:tc>
          <w:tcPr>
            <w:tcW w:w="7020" w:type="dxa"/>
            <w:gridSpan w:val="4"/>
            <w:tcBorders>
              <w:top w:val="nil"/>
              <w:left w:val="nil"/>
              <w:bottom w:val="nil"/>
              <w:right w:val="nil"/>
            </w:tcBorders>
          </w:tcPr>
          <w:p w14:paraId="1E744DC4"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1 juli 2012</w:t>
            </w:r>
          </w:p>
        </w:tc>
      </w:tr>
      <w:tr w:rsidR="00BE58B1" w:rsidRPr="00BE58B1" w14:paraId="7E2584DA" w14:textId="77777777" w:rsidTr="00460C9D">
        <w:trPr>
          <w:trHeight w:hRule="exact" w:val="128"/>
        </w:trPr>
        <w:tc>
          <w:tcPr>
            <w:tcW w:w="2340" w:type="dxa"/>
            <w:gridSpan w:val="2"/>
            <w:tcBorders>
              <w:top w:val="nil"/>
              <w:left w:val="nil"/>
              <w:bottom w:val="nil"/>
              <w:right w:val="nil"/>
            </w:tcBorders>
          </w:tcPr>
          <w:p w14:paraId="7133A4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540B32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2A51B41" w14:textId="77777777" w:rsidTr="00460C9D">
        <w:tc>
          <w:tcPr>
            <w:tcW w:w="2340" w:type="dxa"/>
            <w:gridSpan w:val="2"/>
            <w:tcBorders>
              <w:top w:val="nil"/>
              <w:left w:val="nil"/>
              <w:bottom w:val="nil"/>
              <w:right w:val="nil"/>
            </w:tcBorders>
          </w:tcPr>
          <w:p w14:paraId="0066AD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Unieke aanduiding</w:t>
            </w:r>
          </w:p>
        </w:tc>
        <w:tc>
          <w:tcPr>
            <w:tcW w:w="7020" w:type="dxa"/>
            <w:gridSpan w:val="4"/>
            <w:tcBorders>
              <w:top w:val="nil"/>
              <w:left w:val="nil"/>
              <w:bottom w:val="nil"/>
              <w:right w:val="nil"/>
            </w:tcBorders>
          </w:tcPr>
          <w:p w14:paraId="7E1765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Combinatie van de unieke aanduiding van CATALOGUS met Zaaktype-identificatie</w:t>
            </w:r>
          </w:p>
        </w:tc>
      </w:tr>
      <w:tr w:rsidR="00BE58B1" w:rsidRPr="00BE58B1" w14:paraId="7B8467AE" w14:textId="77777777" w:rsidTr="00460C9D">
        <w:trPr>
          <w:trHeight w:hRule="exact" w:val="128"/>
        </w:trPr>
        <w:tc>
          <w:tcPr>
            <w:tcW w:w="2340" w:type="dxa"/>
            <w:gridSpan w:val="2"/>
            <w:tcBorders>
              <w:top w:val="nil"/>
              <w:left w:val="nil"/>
              <w:bottom w:val="nil"/>
              <w:right w:val="nil"/>
            </w:tcBorders>
          </w:tcPr>
          <w:p w14:paraId="731380AD"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4E3C548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383C3764" w14:textId="77777777" w:rsidTr="00460C9D">
        <w:tc>
          <w:tcPr>
            <w:tcW w:w="2340" w:type="dxa"/>
            <w:gridSpan w:val="2"/>
            <w:tcBorders>
              <w:top w:val="nil"/>
              <w:left w:val="nil"/>
              <w:bottom w:val="nil"/>
              <w:right w:val="nil"/>
            </w:tcBorders>
          </w:tcPr>
          <w:p w14:paraId="218A82D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Populatie</w:t>
            </w:r>
          </w:p>
        </w:tc>
        <w:tc>
          <w:tcPr>
            <w:tcW w:w="7020" w:type="dxa"/>
            <w:gridSpan w:val="4"/>
            <w:tcBorders>
              <w:top w:val="nil"/>
              <w:left w:val="nil"/>
              <w:bottom w:val="nil"/>
              <w:right w:val="nil"/>
            </w:tcBorders>
          </w:tcPr>
          <w:p w14:paraId="59CA12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3247EF5B" w14:textId="77777777" w:rsidTr="00460C9D">
        <w:trPr>
          <w:trHeight w:hRule="exact" w:val="128"/>
        </w:trPr>
        <w:tc>
          <w:tcPr>
            <w:tcW w:w="2340" w:type="dxa"/>
            <w:gridSpan w:val="2"/>
            <w:tcBorders>
              <w:top w:val="nil"/>
              <w:left w:val="nil"/>
              <w:bottom w:val="nil"/>
              <w:right w:val="nil"/>
            </w:tcBorders>
          </w:tcPr>
          <w:p w14:paraId="7925D36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B2C6C6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D300501" w14:textId="77777777" w:rsidTr="00460C9D">
        <w:trPr>
          <w:trHeight w:hRule="exact" w:val="256"/>
        </w:trPr>
        <w:tc>
          <w:tcPr>
            <w:tcW w:w="2340" w:type="dxa"/>
            <w:gridSpan w:val="2"/>
            <w:tcBorders>
              <w:top w:val="nil"/>
              <w:left w:val="nil"/>
              <w:bottom w:val="nil"/>
              <w:right w:val="nil"/>
            </w:tcBorders>
          </w:tcPr>
          <w:p w14:paraId="0CB64F8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Kwaliteitsbegrip</w:t>
            </w:r>
          </w:p>
        </w:tc>
        <w:tc>
          <w:tcPr>
            <w:tcW w:w="7020" w:type="dxa"/>
            <w:gridSpan w:val="4"/>
            <w:tcBorders>
              <w:top w:val="nil"/>
              <w:left w:val="nil"/>
              <w:bottom w:val="nil"/>
              <w:right w:val="nil"/>
            </w:tcBorders>
          </w:tcPr>
          <w:p w14:paraId="49159CD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F258667" w14:textId="77777777" w:rsidTr="00460C9D">
        <w:trPr>
          <w:trHeight w:hRule="exact" w:val="256"/>
        </w:trPr>
        <w:tc>
          <w:tcPr>
            <w:tcW w:w="2340" w:type="dxa"/>
            <w:gridSpan w:val="2"/>
            <w:tcBorders>
              <w:top w:val="nil"/>
              <w:left w:val="nil"/>
              <w:bottom w:val="nil"/>
              <w:right w:val="nil"/>
            </w:tcBorders>
          </w:tcPr>
          <w:p w14:paraId="163CEA1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9ECDEA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7429728" w14:textId="77777777" w:rsidTr="00460C9D">
        <w:tc>
          <w:tcPr>
            <w:tcW w:w="2340" w:type="dxa"/>
            <w:gridSpan w:val="2"/>
            <w:tcBorders>
              <w:top w:val="nil"/>
              <w:left w:val="nil"/>
              <w:bottom w:val="nil"/>
              <w:right w:val="nil"/>
            </w:tcBorders>
          </w:tcPr>
          <w:p w14:paraId="6DA1F4E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Overzicht attributen</w:t>
            </w:r>
          </w:p>
        </w:tc>
        <w:tc>
          <w:tcPr>
            <w:tcW w:w="7020" w:type="dxa"/>
            <w:gridSpan w:val="4"/>
            <w:tcBorders>
              <w:top w:val="nil"/>
              <w:left w:val="nil"/>
              <w:bottom w:val="nil"/>
              <w:right w:val="nil"/>
            </w:tcBorders>
          </w:tcPr>
          <w:p w14:paraId="793E54A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r>
      <w:tr w:rsidR="00BE58B1" w:rsidRPr="00BE58B1" w14:paraId="15FECC6D" w14:textId="77777777" w:rsidTr="00460C9D">
        <w:tc>
          <w:tcPr>
            <w:tcW w:w="450" w:type="dxa"/>
            <w:tcBorders>
              <w:top w:val="nil"/>
              <w:left w:val="nil"/>
              <w:bottom w:val="nil"/>
              <w:right w:val="nil"/>
            </w:tcBorders>
          </w:tcPr>
          <w:p w14:paraId="00ADC98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260" w:name="BKM_33509138_91B8_4ba1_AEA5_64EE84D7E840"/>
          </w:p>
        </w:tc>
        <w:tc>
          <w:tcPr>
            <w:tcW w:w="2790" w:type="dxa"/>
            <w:gridSpan w:val="2"/>
            <w:tcBorders>
              <w:top w:val="nil"/>
              <w:left w:val="nil"/>
              <w:bottom w:val="nil"/>
              <w:right w:val="nil"/>
            </w:tcBorders>
          </w:tcPr>
          <w:p w14:paraId="2619EE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4BEEF51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93DBBF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Formaat</w:t>
            </w:r>
          </w:p>
        </w:tc>
        <w:tc>
          <w:tcPr>
            <w:tcW w:w="810" w:type="dxa"/>
            <w:tcBorders>
              <w:top w:val="nil"/>
              <w:left w:val="nil"/>
              <w:bottom w:val="nil"/>
              <w:right w:val="nil"/>
            </w:tcBorders>
          </w:tcPr>
          <w:p w14:paraId="4061399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Kardi-</w:t>
            </w:r>
          </w:p>
          <w:p w14:paraId="6CEB328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naliteit</w:t>
            </w:r>
          </w:p>
        </w:tc>
      </w:tr>
      <w:bookmarkEnd w:id="260"/>
      <w:tr w:rsidR="00460C9D" w:rsidRPr="00BE58B1" w14:paraId="62DF507D" w14:textId="77777777" w:rsidTr="00460C9D">
        <w:tc>
          <w:tcPr>
            <w:tcW w:w="450" w:type="dxa"/>
            <w:tcBorders>
              <w:top w:val="nil"/>
              <w:left w:val="nil"/>
              <w:bottom w:val="nil"/>
              <w:right w:val="nil"/>
            </w:tcBorders>
          </w:tcPr>
          <w:p w14:paraId="6AF52179"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91221C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Zaaktype-identificatie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7A6D53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Unieke identificatie van het ZAAKTYPE binnen de CATALOGUS waarin het ZAAKTYPE voorkomt.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64D82F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N5</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6A6AA4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BBAC1E6" w14:textId="77777777" w:rsidTr="00460C9D">
        <w:tc>
          <w:tcPr>
            <w:tcW w:w="450" w:type="dxa"/>
            <w:tcBorders>
              <w:top w:val="nil"/>
              <w:left w:val="nil"/>
              <w:bottom w:val="nil"/>
              <w:right w:val="nil"/>
            </w:tcBorders>
          </w:tcPr>
          <w:p w14:paraId="2C1FBE6D"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8D92E7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Zaaktype-omschrijving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ED8876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0C9D" w:rsidRPr="00BE58B1">
              <w:rPr>
                <w:rFonts w:ascii="Calibri" w:hAnsi="Calibri" w:cs="Calibri"/>
                <w:color w:val="610E6A"/>
                <w:sz w:val="22"/>
                <w:szCs w:val="22"/>
                <w:lang w:eastAsia="en-US"/>
              </w:rPr>
              <w:t>Omschrijving van de aard van ZAAKen van het ZAAKTYPE.</w:t>
            </w:r>
          </w:p>
        </w:tc>
        <w:tc>
          <w:tcPr>
            <w:tcW w:w="1080" w:type="dxa"/>
            <w:tcBorders>
              <w:top w:val="nil"/>
              <w:left w:val="nil"/>
              <w:bottom w:val="nil"/>
              <w:right w:val="nil"/>
            </w:tcBorders>
          </w:tcPr>
          <w:p w14:paraId="73CEB9FA"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CC1A3EE"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360F05D" w14:textId="77777777" w:rsidTr="00460C9D">
        <w:tc>
          <w:tcPr>
            <w:tcW w:w="450" w:type="dxa"/>
            <w:tcBorders>
              <w:top w:val="nil"/>
              <w:left w:val="nil"/>
              <w:bottom w:val="nil"/>
              <w:right w:val="nil"/>
            </w:tcBorders>
          </w:tcPr>
          <w:p w14:paraId="16AD3F4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60DBB6"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Zaaktype-omschrijving generiek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1D99DF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0C9D" w:rsidRPr="00BE58B1">
              <w:rPr>
                <w:rFonts w:ascii="Calibri" w:hAnsi="Calibri" w:cs="Calibri"/>
                <w:color w:val="610E6A"/>
                <w:sz w:val="22"/>
                <w:szCs w:val="22"/>
                <w:lang w:eastAsia="en-US"/>
              </w:rPr>
              <w:t>Algemeen gehanteerde omschrijving van de aard van ZAAKen van het ZAAKTYPE</w:t>
            </w:r>
          </w:p>
        </w:tc>
        <w:tc>
          <w:tcPr>
            <w:tcW w:w="1080" w:type="dxa"/>
            <w:tcBorders>
              <w:top w:val="nil"/>
              <w:left w:val="nil"/>
              <w:bottom w:val="nil"/>
              <w:right w:val="nil"/>
            </w:tcBorders>
          </w:tcPr>
          <w:p w14:paraId="648D3C0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 w:val="22"/>
                <w:szCs w:val="22"/>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944E70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22AAEA63" w14:textId="77777777" w:rsidTr="00460C9D">
        <w:tc>
          <w:tcPr>
            <w:tcW w:w="450" w:type="dxa"/>
            <w:tcBorders>
              <w:top w:val="nil"/>
              <w:left w:val="nil"/>
              <w:bottom w:val="nil"/>
              <w:right w:val="nil"/>
            </w:tcBorders>
          </w:tcPr>
          <w:p w14:paraId="38F1BEF5"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37860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Zaakcategorie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61ECB1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Typering van de aard van ZAAKen van het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662CCF6"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75DC066"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57F1500E" w14:textId="77777777" w:rsidTr="00460C9D">
        <w:tc>
          <w:tcPr>
            <w:tcW w:w="450" w:type="dxa"/>
            <w:tcBorders>
              <w:top w:val="nil"/>
              <w:left w:val="nil"/>
              <w:bottom w:val="nil"/>
              <w:right w:val="nil"/>
            </w:tcBorders>
          </w:tcPr>
          <w:p w14:paraId="11EEAFEF"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CE020B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Doel</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D54E65A"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omschrijving van hetgeen beoogd is te bereiken met een zaak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D15CF8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8C851A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6AB9F11" w14:textId="77777777" w:rsidTr="00460C9D">
        <w:tc>
          <w:tcPr>
            <w:tcW w:w="450" w:type="dxa"/>
            <w:tcBorders>
              <w:top w:val="nil"/>
              <w:left w:val="nil"/>
              <w:bottom w:val="nil"/>
              <w:right w:val="nil"/>
            </w:tcBorders>
          </w:tcPr>
          <w:p w14:paraId="5F990180"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BDB723B"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Aanleiding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CB9F608"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omschrijving van de gebeurtenis die leidt tot het starten van een ZAAK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5207E61"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A9D1140" w14:textId="77777777" w:rsidR="00460C9D"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611E33C5" w14:textId="77777777" w:rsidTr="00460C9D">
        <w:tc>
          <w:tcPr>
            <w:tcW w:w="450" w:type="dxa"/>
            <w:tcBorders>
              <w:top w:val="nil"/>
              <w:left w:val="nil"/>
              <w:bottom w:val="nil"/>
              <w:right w:val="nil"/>
            </w:tcBorders>
          </w:tcPr>
          <w:p w14:paraId="0102085A"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607088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Toelichting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6DE5CB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eventuele toelichting op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B969BB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BE1664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2E37A5AB" w14:textId="77777777" w:rsidTr="00460C9D">
        <w:tc>
          <w:tcPr>
            <w:tcW w:w="450" w:type="dxa"/>
            <w:tcBorders>
              <w:top w:val="nil"/>
              <w:left w:val="nil"/>
              <w:bottom w:val="nil"/>
              <w:right w:val="nil"/>
            </w:tcBorders>
          </w:tcPr>
          <w:p w14:paraId="5EB4F551"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F33FBB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Indicatie Intern of Extern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684C8CC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Een aanduiding waarmee onderscheid wordt gemaakt tussen ZAAKTYPEn die Intern respectievelijk Extern geïnitieerd worden.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BC153F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AN6</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22BFAC0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22DF4E85" w14:textId="77777777" w:rsidTr="00460C9D">
        <w:tc>
          <w:tcPr>
            <w:tcW w:w="450" w:type="dxa"/>
            <w:tcBorders>
              <w:top w:val="nil"/>
              <w:left w:val="nil"/>
              <w:bottom w:val="nil"/>
              <w:right w:val="nil"/>
            </w:tcBorders>
          </w:tcPr>
          <w:p w14:paraId="27DB672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71097A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Handeling initiator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2960D9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Werkwoord dat hoort bij de handeling die de initiator verricht bij dit zaaktype. Meestal 'aanvragen', 'indienen' of 'melden'.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1194881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A34B3B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AA687EE" w14:textId="77777777" w:rsidTr="00460C9D">
        <w:tc>
          <w:tcPr>
            <w:tcW w:w="450" w:type="dxa"/>
            <w:tcBorders>
              <w:top w:val="nil"/>
              <w:left w:val="nil"/>
              <w:bottom w:val="nil"/>
              <w:right w:val="nil"/>
            </w:tcBorders>
          </w:tcPr>
          <w:p w14:paraId="6BD4126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1D26A8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Onderwerp</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04CD18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Het onderwerp van ZAAKen van dit ZAAKTYPE. In veel gevallen nauw gerelateerd aan de product- of dienstnaam uit de Producten- en Dienstencatalogus (PDC). Bijvoorbeeld: 'Evenementenvergunning', 'Geboorte', 'Klacht'.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5E0EC26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AN80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7455A4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A13DAAF" w14:textId="77777777" w:rsidTr="00460C9D">
        <w:tc>
          <w:tcPr>
            <w:tcW w:w="450" w:type="dxa"/>
            <w:tcBorders>
              <w:top w:val="nil"/>
              <w:left w:val="nil"/>
              <w:bottom w:val="nil"/>
              <w:right w:val="nil"/>
            </w:tcBorders>
          </w:tcPr>
          <w:p w14:paraId="21B9796C"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373F468"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Handeling behandelaar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274214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Werkwoord dat hoort bij de handeling die de behandelaar verricht bij het afdoen van ZAAKen van dit ZAAKTYPE. Meestal 'behandelen', 'uitvoeren', 'vaststellen' of 'onderhouden'.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C2CB4E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A249FD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6BDF6FFD" w14:textId="77777777" w:rsidTr="00460C9D">
        <w:tc>
          <w:tcPr>
            <w:tcW w:w="450" w:type="dxa"/>
            <w:tcBorders>
              <w:top w:val="nil"/>
              <w:left w:val="nil"/>
              <w:bottom w:val="nil"/>
              <w:right w:val="nil"/>
            </w:tcBorders>
          </w:tcPr>
          <w:p w14:paraId="26B94989"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46DE11"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D0FDB">
              <w:rPr>
                <w:rFonts w:ascii="Arial" w:hAnsi="Arial" w:cs="Arial"/>
                <w:szCs w:val="20"/>
                <w:highlight w:val="yellow"/>
                <w:lang w:val="en-AU" w:eastAsia="en-US"/>
              </w:rPr>
              <w:fldChar w:fldCharType="begin" w:fldLock="1"/>
            </w:r>
            <w:r w:rsidR="00460C9D" w:rsidRPr="00BD0FDB">
              <w:rPr>
                <w:rFonts w:ascii="Arial" w:hAnsi="Arial" w:cs="Arial"/>
                <w:szCs w:val="20"/>
                <w:highlight w:val="yellow"/>
                <w:lang w:val="en-AU" w:eastAsia="en-US"/>
              </w:rPr>
              <w:instrText xml:space="preserve">MERGEFIELD </w:instrText>
            </w:r>
            <w:r w:rsidR="00460C9D" w:rsidRPr="00BD0FDB">
              <w:rPr>
                <w:rFonts w:ascii="Calibri" w:hAnsi="Calibri" w:cs="Calibri"/>
                <w:color w:val="0F0F0F"/>
                <w:sz w:val="22"/>
                <w:szCs w:val="22"/>
                <w:highlight w:val="yellow"/>
                <w:lang w:eastAsia="en-US"/>
              </w:rPr>
              <w:instrText>Att.Name</w:instrText>
            </w:r>
            <w:r w:rsidRPr="00BD0FDB">
              <w:rPr>
                <w:rFonts w:ascii="Arial" w:hAnsi="Arial" w:cs="Arial"/>
                <w:szCs w:val="20"/>
                <w:highlight w:val="yellow"/>
                <w:lang w:val="en-AU" w:eastAsia="en-US"/>
              </w:rPr>
              <w:fldChar w:fldCharType="separate"/>
            </w:r>
            <w:r w:rsidR="00460C9D" w:rsidRPr="00BD0FDB">
              <w:rPr>
                <w:rFonts w:ascii="Calibri" w:hAnsi="Calibri" w:cs="Calibri"/>
                <w:color w:val="0F0F0F"/>
                <w:sz w:val="22"/>
                <w:szCs w:val="22"/>
                <w:highlight w:val="yellow"/>
                <w:lang w:eastAsia="en-US"/>
              </w:rPr>
              <w:t>Doorlooptijd behandeling</w:t>
            </w:r>
            <w:r w:rsidRPr="00BD0FDB">
              <w:rPr>
                <w:rFonts w:ascii="Arial" w:hAnsi="Arial" w:cs="Arial"/>
                <w:szCs w:val="20"/>
                <w:highlight w:val="yellow"/>
                <w:lang w:val="en-AU" w:eastAsia="en-US"/>
              </w:rPr>
              <w:fldChar w:fldCharType="end"/>
            </w:r>
          </w:p>
        </w:tc>
        <w:tc>
          <w:tcPr>
            <w:tcW w:w="4230" w:type="dxa"/>
            <w:tcBorders>
              <w:top w:val="nil"/>
              <w:left w:val="nil"/>
              <w:bottom w:val="nil"/>
              <w:right w:val="nil"/>
            </w:tcBorders>
          </w:tcPr>
          <w:p w14:paraId="12C20F1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periode waarbinnen volgens wet- en regelgeving een ZAAK van het ZAAKTYPE afgerond dient te zijn.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39C9A1D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751E58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E1F1A9F" w14:textId="77777777" w:rsidTr="00460C9D">
        <w:tc>
          <w:tcPr>
            <w:tcW w:w="450" w:type="dxa"/>
            <w:tcBorders>
              <w:top w:val="nil"/>
              <w:left w:val="nil"/>
              <w:bottom w:val="nil"/>
              <w:right w:val="nil"/>
            </w:tcBorders>
          </w:tcPr>
          <w:p w14:paraId="75D83817"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2ECBBE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0D1865">
              <w:rPr>
                <w:rFonts w:ascii="Arial" w:hAnsi="Arial" w:cs="Arial"/>
                <w:szCs w:val="20"/>
                <w:highlight w:val="yellow"/>
                <w:lang w:val="en-AU" w:eastAsia="en-US"/>
              </w:rPr>
              <w:fldChar w:fldCharType="begin" w:fldLock="1"/>
            </w:r>
            <w:r w:rsidR="00460C9D" w:rsidRPr="000D1865">
              <w:rPr>
                <w:rFonts w:ascii="Arial" w:hAnsi="Arial" w:cs="Arial"/>
                <w:szCs w:val="20"/>
                <w:highlight w:val="yellow"/>
                <w:lang w:val="en-AU" w:eastAsia="en-US"/>
              </w:rPr>
              <w:instrText xml:space="preserve">MERGEFIELD </w:instrText>
            </w:r>
            <w:r w:rsidR="00460C9D" w:rsidRPr="000D1865">
              <w:rPr>
                <w:rFonts w:ascii="Calibri" w:hAnsi="Calibri" w:cs="Calibri"/>
                <w:color w:val="0F0F0F"/>
                <w:sz w:val="22"/>
                <w:szCs w:val="22"/>
                <w:highlight w:val="yellow"/>
                <w:lang w:eastAsia="en-US"/>
              </w:rPr>
              <w:instrText>Att.Name</w:instrText>
            </w:r>
            <w:r w:rsidRPr="000D1865">
              <w:rPr>
                <w:rFonts w:ascii="Arial" w:hAnsi="Arial" w:cs="Arial"/>
                <w:szCs w:val="20"/>
                <w:highlight w:val="yellow"/>
                <w:lang w:val="en-AU" w:eastAsia="en-US"/>
              </w:rPr>
              <w:fldChar w:fldCharType="separate"/>
            </w:r>
            <w:r w:rsidR="00460C9D" w:rsidRPr="000D1865">
              <w:rPr>
                <w:rFonts w:ascii="Calibri" w:hAnsi="Calibri" w:cs="Calibri"/>
                <w:color w:val="0F0F0F"/>
                <w:sz w:val="22"/>
                <w:szCs w:val="22"/>
                <w:highlight w:val="yellow"/>
                <w:lang w:eastAsia="en-US"/>
              </w:rPr>
              <w:t>Servicenorm behandeling</w:t>
            </w:r>
            <w:r w:rsidRPr="000D1865">
              <w:rPr>
                <w:rFonts w:ascii="Arial" w:hAnsi="Arial" w:cs="Arial"/>
                <w:szCs w:val="20"/>
                <w:highlight w:val="yellow"/>
                <w:lang w:val="en-AU" w:eastAsia="en-US"/>
              </w:rPr>
              <w:fldChar w:fldCharType="end"/>
            </w:r>
          </w:p>
        </w:tc>
        <w:tc>
          <w:tcPr>
            <w:tcW w:w="4230" w:type="dxa"/>
            <w:tcBorders>
              <w:top w:val="nil"/>
              <w:left w:val="nil"/>
              <w:bottom w:val="nil"/>
              <w:right w:val="nil"/>
            </w:tcBorders>
          </w:tcPr>
          <w:p w14:paraId="4EF03B0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periode waarbinnen verwacht wordt dat een ZAAK van het ZAAKTYPE afgerond wordt conform de geldende servicenormen van de zaakbehandelende organisatie(s).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115F774"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2C3018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3EAE660F" w14:textId="77777777" w:rsidTr="00460C9D">
        <w:tc>
          <w:tcPr>
            <w:tcW w:w="450" w:type="dxa"/>
            <w:tcBorders>
              <w:top w:val="nil"/>
              <w:left w:val="nil"/>
              <w:bottom w:val="nil"/>
              <w:right w:val="nil"/>
            </w:tcBorders>
          </w:tcPr>
          <w:p w14:paraId="4A4D199B"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ADC32F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Opschorting/aanhouding mogelijk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C9BF789"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Aanduiding die aangeeft of ZAAKen van dit ZAAKTYPE kunnen worden opgeschort en/of aangehouden.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6741963"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EFEC3E7"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04A24F1E" w14:textId="77777777" w:rsidTr="00460C9D">
        <w:tc>
          <w:tcPr>
            <w:tcW w:w="450" w:type="dxa"/>
            <w:tcBorders>
              <w:top w:val="nil"/>
              <w:left w:val="nil"/>
              <w:bottom w:val="nil"/>
              <w:right w:val="nil"/>
            </w:tcBorders>
          </w:tcPr>
          <w:p w14:paraId="438E3214"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12400E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Verlenging mogelijk</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D44983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Aanduiding die aangeeft of de Doorlooptijd behandeling van ZAAKen van dit ZAAKTYPE kan worden verlengd.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B90ED3E"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A1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1EA4D40"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72A6DCE2" w14:textId="77777777" w:rsidTr="00460C9D">
        <w:tc>
          <w:tcPr>
            <w:tcW w:w="450" w:type="dxa"/>
            <w:tcBorders>
              <w:top w:val="nil"/>
              <w:left w:val="nil"/>
              <w:bottom w:val="nil"/>
              <w:right w:val="nil"/>
            </w:tcBorders>
          </w:tcPr>
          <w:p w14:paraId="61C1F495"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8D0EB4B"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Verlengingstermijn</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1DF7D0E"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termijn in dagen waarmee de Doorlooptijd behandeling van ZAAKen van dit ZAAKTYPE kan worden verlengd.</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5CD4FA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Cs w:val="20"/>
                <w:lang w:eastAsia="en-US"/>
              </w:rPr>
              <w:t>N3</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074F9FB" w14:textId="3E048B0C"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del w:id="261" w:author="Arjan Kloosterboer" w:date="2018-05-23T14:39:00Z">
              <w:r w:rsidRPr="00BE58B1" w:rsidDel="00013B94">
                <w:rPr>
                  <w:rFonts w:ascii="Arial" w:hAnsi="Arial" w:cs="Arial"/>
                  <w:szCs w:val="20"/>
                  <w:lang w:val="en-AU" w:eastAsia="en-US"/>
                </w:rPr>
                <w:fldChar w:fldCharType="begin" w:fldLock="1"/>
              </w:r>
              <w:r w:rsidR="00460C9D" w:rsidRPr="00BE58B1" w:rsidDel="00013B94">
                <w:rPr>
                  <w:rFonts w:ascii="Arial" w:hAnsi="Arial" w:cs="Arial"/>
                  <w:szCs w:val="20"/>
                  <w:lang w:val="en-AU" w:eastAsia="en-US"/>
                </w:rPr>
                <w:delInstrText xml:space="preserve">MERGEFIELD </w:delInstrText>
              </w:r>
              <w:r w:rsidR="00460C9D" w:rsidRPr="00BE58B1" w:rsidDel="00013B94">
                <w:rPr>
                  <w:rFonts w:ascii="Calibri" w:hAnsi="Calibri" w:cs="Calibri"/>
                  <w:color w:val="0F0F0F"/>
                  <w:sz w:val="22"/>
                  <w:szCs w:val="22"/>
                  <w:lang w:eastAsia="en-US"/>
                </w:rPr>
                <w:delInstrText>Att.LowerBound</w:delInstrText>
              </w:r>
              <w:r w:rsidRPr="00BE58B1" w:rsidDel="00013B94">
                <w:rPr>
                  <w:rFonts w:ascii="Arial" w:hAnsi="Arial" w:cs="Arial"/>
                  <w:szCs w:val="20"/>
                  <w:lang w:val="en-AU" w:eastAsia="en-US"/>
                </w:rPr>
                <w:fldChar w:fldCharType="separate"/>
              </w:r>
              <w:r w:rsidR="00460C9D" w:rsidRPr="00BE58B1" w:rsidDel="00013B94">
                <w:rPr>
                  <w:rFonts w:ascii="Calibri" w:hAnsi="Calibri" w:cs="Calibri"/>
                  <w:color w:val="0F0F0F"/>
                  <w:sz w:val="22"/>
                  <w:szCs w:val="22"/>
                  <w:lang w:eastAsia="en-US"/>
                </w:rPr>
                <w:delText>1</w:delText>
              </w:r>
              <w:r w:rsidRPr="00BE58B1" w:rsidDel="00013B94">
                <w:rPr>
                  <w:rFonts w:ascii="Arial" w:hAnsi="Arial" w:cs="Arial"/>
                  <w:szCs w:val="20"/>
                  <w:lang w:val="en-AU" w:eastAsia="en-US"/>
                </w:rPr>
                <w:fldChar w:fldCharType="end"/>
              </w:r>
              <w:r w:rsidR="00460C9D" w:rsidRPr="00BE58B1" w:rsidDel="00013B94">
                <w:rPr>
                  <w:rFonts w:ascii="Calibri" w:hAnsi="Calibri" w:cs="Calibri"/>
                  <w:color w:val="0F0F0F"/>
                  <w:sz w:val="22"/>
                  <w:szCs w:val="22"/>
                  <w:lang w:eastAsia="en-US"/>
                </w:rPr>
                <w:delText xml:space="preserve"> </w:delText>
              </w:r>
            </w:del>
            <w:ins w:id="262" w:author="Arjan Kloosterboer" w:date="2018-05-23T14:39:00Z">
              <w:r w:rsidR="00013B94">
                <w:rPr>
                  <w:rFonts w:ascii="Arial" w:hAnsi="Arial" w:cs="Arial"/>
                  <w:szCs w:val="20"/>
                  <w:lang w:val="en-AU" w:eastAsia="en-US"/>
                </w:rPr>
                <w:t>0</w:t>
              </w:r>
              <w:r w:rsidR="00013B94" w:rsidRPr="00BE58B1">
                <w:rPr>
                  <w:rFonts w:ascii="Calibri" w:hAnsi="Calibri" w:cs="Calibri"/>
                  <w:color w:val="0F0F0F"/>
                  <w:sz w:val="22"/>
                  <w:szCs w:val="22"/>
                  <w:lang w:eastAsia="en-US"/>
                </w:rPr>
                <w:t xml:space="preserve"> </w:t>
              </w:r>
            </w:ins>
            <w:r w:rsidR="00460C9D"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60C9D" w:rsidRPr="00BE58B1" w14:paraId="46A355A2" w14:textId="77777777" w:rsidTr="00460C9D">
        <w:tc>
          <w:tcPr>
            <w:tcW w:w="450" w:type="dxa"/>
            <w:tcBorders>
              <w:top w:val="nil"/>
              <w:left w:val="nil"/>
              <w:bottom w:val="nil"/>
              <w:right w:val="nil"/>
            </w:tcBorders>
          </w:tcPr>
          <w:p w14:paraId="0674CDFB" w14:textId="77777777"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0EBDAC"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Trefwoord</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28F3EC2"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00460C9D" w:rsidRPr="00BE58B1">
              <w:rPr>
                <w:rFonts w:ascii="Calibri" w:hAnsi="Calibri" w:cs="Calibri"/>
                <w:color w:val="610E6A"/>
                <w:sz w:val="22"/>
                <w:szCs w:val="22"/>
                <w:lang w:eastAsia="en-US"/>
              </w:rPr>
              <w:t>Een trefwoord waarmee ZAAKen van het ZAAKTYPE kunnen worden gekarakteriseerd.</w:t>
            </w:r>
          </w:p>
        </w:tc>
        <w:tc>
          <w:tcPr>
            <w:tcW w:w="1080" w:type="dxa"/>
            <w:tcBorders>
              <w:top w:val="nil"/>
              <w:left w:val="nil"/>
              <w:bottom w:val="nil"/>
              <w:right w:val="nil"/>
            </w:tcBorders>
          </w:tcPr>
          <w:p w14:paraId="3C67790F"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00460C9D" w:rsidRPr="00BE58B1">
              <w:rPr>
                <w:rFonts w:ascii="Calibri" w:hAnsi="Calibri" w:cs="Calibri"/>
                <w:color w:val="000000"/>
                <w:sz w:val="22"/>
                <w:szCs w:val="22"/>
                <w:lang w:eastAsia="en-US"/>
              </w:rPr>
              <w:t>AN30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89C1375" w14:textId="77777777"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EF7848" w:rsidRPr="00BE58B1" w14:paraId="7E1A115D" w14:textId="77777777" w:rsidTr="00460C9D">
        <w:tc>
          <w:tcPr>
            <w:tcW w:w="450" w:type="dxa"/>
            <w:tcBorders>
              <w:top w:val="nil"/>
              <w:left w:val="nil"/>
              <w:bottom w:val="nil"/>
              <w:right w:val="nil"/>
            </w:tcBorders>
          </w:tcPr>
          <w:p w14:paraId="0318F16F" w14:textId="77777777" w:rsidR="00EF7848" w:rsidRPr="00BE58B1" w:rsidRDefault="00EF7848"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EF2F109"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3" w:author="A.C. Kloosterboer" w:date="2016-10-05T14:49:00Z">
              <w:r w:rsidRPr="001746BB">
                <w:rPr>
                  <w:rFonts w:ascii="Calibri" w:hAnsi="Calibri" w:cs="Calibri"/>
                  <w:color w:val="0F0F0F"/>
                  <w:sz w:val="22"/>
                  <w:szCs w:val="22"/>
                  <w:lang w:eastAsia="en-US"/>
                </w:rPr>
                <w:t>Selectielijst-procestype</w:t>
              </w:r>
            </w:ins>
          </w:p>
        </w:tc>
        <w:tc>
          <w:tcPr>
            <w:tcW w:w="4230" w:type="dxa"/>
            <w:tcBorders>
              <w:top w:val="nil"/>
              <w:left w:val="nil"/>
              <w:bottom w:val="nil"/>
              <w:right w:val="nil"/>
            </w:tcBorders>
          </w:tcPr>
          <w:p w14:paraId="7915CB92" w14:textId="0DD453F3" w:rsidR="00EF7848" w:rsidRPr="001746BB" w:rsidRDefault="00E12AEA"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4" w:author="Arjan Kloosterboer" w:date="2017-09-18T16:17:00Z">
              <w:r w:rsidRPr="00E12AEA">
                <w:rPr>
                  <w:rFonts w:ascii="Calibri" w:hAnsi="Calibri" w:cs="Calibri"/>
                  <w:color w:val="0F0F0F"/>
                  <w:sz w:val="22"/>
                  <w:szCs w:val="22"/>
                  <w:lang w:eastAsia="en-US"/>
                </w:rPr>
                <w:t>Een vanuit archiveringsoptiek onderkende groep processen met dezelfde kenmerken.</w:t>
              </w:r>
            </w:ins>
          </w:p>
        </w:tc>
        <w:tc>
          <w:tcPr>
            <w:tcW w:w="1080" w:type="dxa"/>
            <w:tcBorders>
              <w:top w:val="nil"/>
              <w:left w:val="nil"/>
              <w:bottom w:val="nil"/>
              <w:right w:val="nil"/>
            </w:tcBorders>
          </w:tcPr>
          <w:p w14:paraId="542FA722"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5" w:author="A.C. Kloosterboer" w:date="2016-10-05T14:49:00Z">
              <w:r w:rsidRPr="001746BB">
                <w:rPr>
                  <w:rFonts w:ascii="Calibri" w:hAnsi="Calibri" w:cs="Calibri"/>
                  <w:color w:val="0F0F0F"/>
                  <w:sz w:val="22"/>
                  <w:szCs w:val="22"/>
                  <w:lang w:eastAsia="en-US"/>
                </w:rPr>
                <w:t>groep</w:t>
              </w:r>
            </w:ins>
          </w:p>
        </w:tc>
        <w:tc>
          <w:tcPr>
            <w:tcW w:w="810" w:type="dxa"/>
            <w:tcBorders>
              <w:top w:val="nil"/>
              <w:left w:val="nil"/>
              <w:bottom w:val="nil"/>
              <w:right w:val="nil"/>
            </w:tcBorders>
          </w:tcPr>
          <w:p w14:paraId="432BB05F" w14:textId="6E3D533C"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66" w:author="A.C. Kloosterboer" w:date="2016-10-05T14:50:00Z">
              <w:r w:rsidRPr="001746BB">
                <w:rPr>
                  <w:rFonts w:ascii="Calibri" w:hAnsi="Calibri" w:cs="Calibri"/>
                  <w:color w:val="0F0F0F"/>
                  <w:sz w:val="22"/>
                  <w:szCs w:val="22"/>
                  <w:lang w:eastAsia="en-US"/>
                </w:rPr>
                <w:t xml:space="preserve">0 </w:t>
              </w:r>
              <w:del w:id="267" w:author="Arjan Kloosterboer" w:date="2017-09-18T16:09:00Z">
                <w:r w:rsidRPr="001746BB" w:rsidDel="00996214">
                  <w:rPr>
                    <w:rFonts w:ascii="Calibri" w:hAnsi="Calibri" w:cs="Calibri"/>
                    <w:color w:val="0F0F0F"/>
                    <w:sz w:val="22"/>
                    <w:szCs w:val="22"/>
                    <w:lang w:eastAsia="en-US"/>
                  </w:rPr>
                  <w:delText>-</w:delText>
                </w:r>
              </w:del>
              <w:r w:rsidRPr="001746BB">
                <w:rPr>
                  <w:rFonts w:ascii="Calibri" w:hAnsi="Calibri" w:cs="Calibri"/>
                  <w:color w:val="0F0F0F"/>
                  <w:sz w:val="22"/>
                  <w:szCs w:val="22"/>
                  <w:lang w:eastAsia="en-US"/>
                </w:rPr>
                <w:t xml:space="preserve"> </w:t>
              </w:r>
            </w:ins>
            <w:ins w:id="268" w:author="Arjan Kloosterboer" w:date="2017-09-18T16:09:00Z">
              <w:r w:rsidR="00996214">
                <w:rPr>
                  <w:rFonts w:ascii="Calibri" w:hAnsi="Calibri" w:cs="Calibri"/>
                  <w:color w:val="0F0F0F"/>
                  <w:sz w:val="22"/>
                  <w:szCs w:val="22"/>
                  <w:lang w:eastAsia="en-US"/>
                </w:rPr>
                <w:t>N</w:t>
              </w:r>
            </w:ins>
          </w:p>
        </w:tc>
      </w:tr>
      <w:tr w:rsidR="00EF7848" w:rsidRPr="00BE58B1" w14:paraId="59D6D4FA" w14:textId="77777777" w:rsidTr="00460C9D">
        <w:tc>
          <w:tcPr>
            <w:tcW w:w="450" w:type="dxa"/>
            <w:tcBorders>
              <w:top w:val="nil"/>
              <w:left w:val="nil"/>
              <w:bottom w:val="nil"/>
              <w:right w:val="nil"/>
            </w:tcBorders>
          </w:tcPr>
          <w:p w14:paraId="4919095B" w14:textId="77777777" w:rsidR="00EF7848" w:rsidRPr="00BE58B1"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88C98A"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69" w:author="A.C. Kloosterboer" w:date="2016-10-05T14:50:00Z">
              <w:r w:rsidRPr="001746BB">
                <w:rPr>
                  <w:rFonts w:ascii="Calibri" w:hAnsi="Calibri" w:cs="Calibri"/>
                  <w:color w:val="0F0F0F"/>
                  <w:sz w:val="22"/>
                  <w:szCs w:val="22"/>
                  <w:lang w:eastAsia="en-US"/>
                </w:rPr>
                <w:t>- Naam</w:t>
              </w:r>
            </w:ins>
          </w:p>
        </w:tc>
        <w:tc>
          <w:tcPr>
            <w:tcW w:w="4230" w:type="dxa"/>
            <w:tcBorders>
              <w:top w:val="nil"/>
              <w:left w:val="nil"/>
              <w:bottom w:val="nil"/>
              <w:right w:val="nil"/>
            </w:tcBorders>
          </w:tcPr>
          <w:p w14:paraId="7AA89908" w14:textId="64148028" w:rsidR="00EF7848" w:rsidRPr="001746BB" w:rsidRDefault="00953FDC"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0" w:author="A.C. Kloosterboer" w:date="2016-10-05T21:37:00Z">
              <w:r w:rsidRPr="001746BB">
                <w:rPr>
                  <w:rFonts w:ascii="Calibri" w:hAnsi="Calibri" w:cs="Calibri"/>
                  <w:color w:val="0F0F0F"/>
                  <w:sz w:val="22"/>
                  <w:szCs w:val="22"/>
                  <w:lang w:eastAsia="en-US"/>
                </w:rPr>
                <w:t>Benaming van het selectielijst-procestype.</w:t>
              </w:r>
            </w:ins>
          </w:p>
        </w:tc>
        <w:tc>
          <w:tcPr>
            <w:tcW w:w="1080" w:type="dxa"/>
            <w:tcBorders>
              <w:top w:val="nil"/>
              <w:left w:val="nil"/>
              <w:bottom w:val="nil"/>
              <w:right w:val="nil"/>
            </w:tcBorders>
          </w:tcPr>
          <w:p w14:paraId="3103C94F" w14:textId="596BF609" w:rsidR="00EF7848" w:rsidRPr="001746BB" w:rsidRDefault="00953FDC"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1" w:author="A.C. Kloosterboer" w:date="2016-10-05T21:37:00Z">
              <w:r w:rsidRPr="001746BB">
                <w:rPr>
                  <w:rFonts w:ascii="Calibri" w:hAnsi="Calibri" w:cs="Calibri"/>
                  <w:color w:val="0F0F0F"/>
                  <w:sz w:val="22"/>
                  <w:szCs w:val="22"/>
                  <w:lang w:eastAsia="en-US"/>
                </w:rPr>
                <w:t>AN40</w:t>
              </w:r>
            </w:ins>
          </w:p>
        </w:tc>
        <w:tc>
          <w:tcPr>
            <w:tcW w:w="810" w:type="dxa"/>
            <w:tcBorders>
              <w:top w:val="nil"/>
              <w:left w:val="nil"/>
              <w:bottom w:val="nil"/>
              <w:right w:val="nil"/>
            </w:tcBorders>
          </w:tcPr>
          <w:p w14:paraId="794EA9D9"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2" w:author="A.C. Kloosterboer" w:date="2016-10-05T14:56:00Z">
              <w:r w:rsidRPr="001746BB">
                <w:rPr>
                  <w:rFonts w:ascii="Calibri" w:hAnsi="Calibri" w:cs="Calibri"/>
                  <w:color w:val="0F0F0F"/>
                  <w:sz w:val="22"/>
                  <w:szCs w:val="22"/>
                  <w:lang w:eastAsia="en-US"/>
                </w:rPr>
                <w:t>1 - 1</w:t>
              </w:r>
            </w:ins>
          </w:p>
        </w:tc>
      </w:tr>
      <w:tr w:rsidR="00EF7848" w:rsidRPr="00BE58B1" w14:paraId="49A9CD89" w14:textId="77777777" w:rsidTr="00460C9D">
        <w:tc>
          <w:tcPr>
            <w:tcW w:w="450" w:type="dxa"/>
            <w:tcBorders>
              <w:top w:val="nil"/>
              <w:left w:val="nil"/>
              <w:bottom w:val="nil"/>
              <w:right w:val="nil"/>
            </w:tcBorders>
          </w:tcPr>
          <w:p w14:paraId="21B5716F" w14:textId="77777777" w:rsidR="00EF7848" w:rsidRPr="00BE58B1"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8CD7768"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3" w:author="A.C. Kloosterboer" w:date="2016-10-05T14:50:00Z">
              <w:r w:rsidRPr="001746BB">
                <w:rPr>
                  <w:rFonts w:ascii="Calibri" w:hAnsi="Calibri" w:cs="Calibri"/>
                  <w:color w:val="0F0F0F"/>
                  <w:sz w:val="22"/>
                  <w:szCs w:val="22"/>
                  <w:lang w:eastAsia="en-US"/>
                </w:rPr>
                <w:t>- Nummer</w:t>
              </w:r>
            </w:ins>
          </w:p>
        </w:tc>
        <w:tc>
          <w:tcPr>
            <w:tcW w:w="4230" w:type="dxa"/>
            <w:tcBorders>
              <w:top w:val="nil"/>
              <w:left w:val="nil"/>
              <w:bottom w:val="nil"/>
              <w:right w:val="nil"/>
            </w:tcBorders>
          </w:tcPr>
          <w:p w14:paraId="0D6AA095" w14:textId="3AEABEB8" w:rsidR="00EF7848" w:rsidRPr="001746BB" w:rsidRDefault="00953FDC"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4" w:author="A.C. Kloosterboer" w:date="2016-10-05T21:39:00Z">
              <w:r w:rsidRPr="001746BB">
                <w:rPr>
                  <w:rFonts w:ascii="Calibri" w:hAnsi="Calibri" w:cs="Calibri"/>
                  <w:color w:val="0F0F0F"/>
                  <w:sz w:val="22"/>
                  <w:szCs w:val="22"/>
                  <w:lang w:eastAsia="en-US"/>
                </w:rPr>
                <w:t>Nummer van het selectielijst-procestype.</w:t>
              </w:r>
            </w:ins>
          </w:p>
        </w:tc>
        <w:tc>
          <w:tcPr>
            <w:tcW w:w="1080" w:type="dxa"/>
            <w:tcBorders>
              <w:top w:val="nil"/>
              <w:left w:val="nil"/>
              <w:bottom w:val="nil"/>
              <w:right w:val="nil"/>
            </w:tcBorders>
          </w:tcPr>
          <w:p w14:paraId="4E9F38C3" w14:textId="1343E869" w:rsidR="00EF7848" w:rsidRPr="001746BB" w:rsidRDefault="00081B0F"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5" w:author="Arjan Kloosterboer" w:date="2017-08-10T15:57:00Z">
              <w:r>
                <w:rPr>
                  <w:rFonts w:ascii="Calibri" w:hAnsi="Calibri" w:cs="Calibri"/>
                  <w:color w:val="0F0F0F"/>
                  <w:sz w:val="22"/>
                  <w:szCs w:val="22"/>
                  <w:lang w:eastAsia="en-US"/>
                </w:rPr>
                <w:t>N2</w:t>
              </w:r>
            </w:ins>
          </w:p>
        </w:tc>
        <w:tc>
          <w:tcPr>
            <w:tcW w:w="810" w:type="dxa"/>
            <w:tcBorders>
              <w:top w:val="nil"/>
              <w:left w:val="nil"/>
              <w:bottom w:val="nil"/>
              <w:right w:val="nil"/>
            </w:tcBorders>
          </w:tcPr>
          <w:p w14:paraId="4D51795D" w14:textId="77777777" w:rsidR="00EF7848" w:rsidRPr="001746BB" w:rsidRDefault="00EF7848" w:rsidP="00EF7848">
            <w:pPr>
              <w:widowControl w:val="0"/>
              <w:autoSpaceDE w:val="0"/>
              <w:autoSpaceDN w:val="0"/>
              <w:adjustRightInd w:val="0"/>
              <w:spacing w:line="240" w:lineRule="auto"/>
              <w:contextualSpacing w:val="0"/>
              <w:rPr>
                <w:rFonts w:ascii="Calibri" w:hAnsi="Calibri" w:cs="Calibri"/>
                <w:color w:val="0F0F0F"/>
                <w:sz w:val="22"/>
                <w:szCs w:val="22"/>
                <w:lang w:eastAsia="en-US"/>
              </w:rPr>
            </w:pPr>
            <w:ins w:id="276" w:author="A.C. Kloosterboer" w:date="2016-10-05T14:56:00Z">
              <w:r w:rsidRPr="001746BB">
                <w:rPr>
                  <w:rFonts w:ascii="Calibri" w:hAnsi="Calibri" w:cs="Calibri"/>
                  <w:color w:val="0F0F0F"/>
                  <w:sz w:val="22"/>
                  <w:szCs w:val="22"/>
                  <w:lang w:eastAsia="en-US"/>
                </w:rPr>
                <w:t>1 - 1</w:t>
              </w:r>
            </w:ins>
          </w:p>
        </w:tc>
      </w:tr>
      <w:tr w:rsidR="00EF7848" w:rsidRPr="00BE58B1" w14:paraId="7E8A049B" w14:textId="77777777" w:rsidTr="00460C9D">
        <w:tc>
          <w:tcPr>
            <w:tcW w:w="450" w:type="dxa"/>
            <w:tcBorders>
              <w:top w:val="nil"/>
              <w:left w:val="nil"/>
              <w:bottom w:val="nil"/>
              <w:right w:val="nil"/>
            </w:tcBorders>
          </w:tcPr>
          <w:p w14:paraId="123ED810" w14:textId="77777777" w:rsidR="00EF7848" w:rsidRPr="00BE58B1" w:rsidRDefault="00EF7848"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F3A8BE"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77" w:author="A.C. Kloosterboer" w:date="2016-10-05T14:50:00Z">
              <w:r w:rsidRPr="001746BB">
                <w:rPr>
                  <w:rFonts w:ascii="Calibri" w:hAnsi="Calibri" w:cs="Calibri"/>
                  <w:color w:val="0F0F0F"/>
                  <w:sz w:val="22"/>
                  <w:szCs w:val="22"/>
                  <w:lang w:eastAsia="en-US"/>
                </w:rPr>
                <w:t>- Procesobjecttype</w:t>
              </w:r>
            </w:ins>
          </w:p>
        </w:tc>
        <w:tc>
          <w:tcPr>
            <w:tcW w:w="4230" w:type="dxa"/>
            <w:tcBorders>
              <w:top w:val="nil"/>
              <w:left w:val="nil"/>
              <w:bottom w:val="nil"/>
              <w:right w:val="nil"/>
            </w:tcBorders>
          </w:tcPr>
          <w:p w14:paraId="119D4D14" w14:textId="60E84D1E" w:rsidR="00EF7848" w:rsidRPr="001746BB" w:rsidRDefault="00953FDC"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78" w:author="A.C. Kloosterboer" w:date="2016-10-05T21:33:00Z">
              <w:r w:rsidRPr="001746BB">
                <w:rPr>
                  <w:rFonts w:ascii="Calibri" w:hAnsi="Calibri" w:cs="Calibri"/>
                  <w:color w:val="0F0F0F"/>
                  <w:sz w:val="22"/>
                  <w:szCs w:val="22"/>
                  <w:lang w:eastAsia="en-US"/>
                </w:rPr>
                <w:t xml:space="preserve">Het </w:t>
              </w:r>
            </w:ins>
            <w:ins w:id="279" w:author="A.C. Kloosterboer" w:date="2016-10-06T22:21:00Z">
              <w:r w:rsidR="005A18B9" w:rsidRPr="005A18B9">
                <w:rPr>
                  <w:rFonts w:ascii="Calibri" w:hAnsi="Calibri" w:cs="Calibri"/>
                  <w:color w:val="0F0F0F"/>
                  <w:sz w:val="22"/>
                  <w:szCs w:val="22"/>
                  <w:lang w:eastAsia="en-US"/>
                </w:rPr>
                <w:t xml:space="preserve">onderwerp waarop </w:t>
              </w:r>
            </w:ins>
            <w:ins w:id="280" w:author="A.C. Kloosterboer" w:date="2016-10-06T22:22:00Z">
              <w:r w:rsidR="005A18B9">
                <w:rPr>
                  <w:rFonts w:ascii="Calibri" w:hAnsi="Calibri" w:cs="Calibri"/>
                  <w:color w:val="0F0F0F"/>
                  <w:sz w:val="22"/>
                  <w:szCs w:val="22"/>
                  <w:lang w:eastAsia="en-US"/>
                </w:rPr>
                <w:t>het selectielijst-procestype</w:t>
              </w:r>
            </w:ins>
            <w:ins w:id="281" w:author="A.C. Kloosterboer" w:date="2016-10-06T22:21:00Z">
              <w:r w:rsidR="005A18B9" w:rsidRPr="005A18B9">
                <w:rPr>
                  <w:rFonts w:ascii="Calibri" w:hAnsi="Calibri" w:cs="Calibri"/>
                  <w:color w:val="0F0F0F"/>
                  <w:sz w:val="22"/>
                  <w:szCs w:val="22"/>
                  <w:lang w:eastAsia="en-US"/>
                </w:rPr>
                <w:t xml:space="preserve"> betrekking heeft</w:t>
              </w:r>
            </w:ins>
            <w:ins w:id="282" w:author="A.C. Kloosterboer" w:date="2016-10-05T21:33:00Z">
              <w:r w:rsidRPr="001746BB">
                <w:rPr>
                  <w:rFonts w:ascii="Calibri" w:hAnsi="Calibri" w:cs="Calibri"/>
                  <w:color w:val="0F0F0F"/>
                  <w:sz w:val="22"/>
                  <w:szCs w:val="22"/>
                  <w:lang w:eastAsia="en-US"/>
                </w:rPr>
                <w:t>.</w:t>
              </w:r>
            </w:ins>
          </w:p>
        </w:tc>
        <w:tc>
          <w:tcPr>
            <w:tcW w:w="1080" w:type="dxa"/>
            <w:tcBorders>
              <w:top w:val="nil"/>
              <w:left w:val="nil"/>
              <w:bottom w:val="nil"/>
              <w:right w:val="nil"/>
            </w:tcBorders>
          </w:tcPr>
          <w:p w14:paraId="5AA2B9C0" w14:textId="4A27FE48" w:rsidR="00EF7848" w:rsidRPr="001746BB" w:rsidRDefault="00953FDC"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83" w:author="A.C. Kloosterboer" w:date="2016-10-05T21:34:00Z">
              <w:r w:rsidRPr="001746BB">
                <w:rPr>
                  <w:rFonts w:ascii="Calibri" w:hAnsi="Calibri" w:cs="Calibri"/>
                  <w:color w:val="0F0F0F"/>
                  <w:sz w:val="22"/>
                  <w:szCs w:val="22"/>
                  <w:lang w:eastAsia="en-US"/>
                </w:rPr>
                <w:t>AN80</w:t>
              </w:r>
            </w:ins>
          </w:p>
        </w:tc>
        <w:tc>
          <w:tcPr>
            <w:tcW w:w="810" w:type="dxa"/>
            <w:tcBorders>
              <w:top w:val="nil"/>
              <w:left w:val="nil"/>
              <w:bottom w:val="nil"/>
              <w:right w:val="nil"/>
            </w:tcBorders>
          </w:tcPr>
          <w:p w14:paraId="2FBCF183" w14:textId="77777777" w:rsidR="00EF7848" w:rsidRPr="001746BB" w:rsidRDefault="00EF7848"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84" w:author="A.C. Kloosterboer" w:date="2016-10-05T14:56:00Z">
              <w:r w:rsidRPr="001746BB">
                <w:rPr>
                  <w:rFonts w:ascii="Calibri" w:hAnsi="Calibri" w:cs="Calibri"/>
                  <w:color w:val="0F0F0F"/>
                  <w:sz w:val="22"/>
                  <w:szCs w:val="22"/>
                  <w:lang w:eastAsia="en-US"/>
                </w:rPr>
                <w:t>1 - 1</w:t>
              </w:r>
            </w:ins>
          </w:p>
        </w:tc>
      </w:tr>
      <w:tr w:rsidR="002D5369" w:rsidRPr="00BE58B1" w14:paraId="79A035D0" w14:textId="77777777" w:rsidTr="00460C9D">
        <w:tc>
          <w:tcPr>
            <w:tcW w:w="450" w:type="dxa"/>
            <w:tcBorders>
              <w:top w:val="nil"/>
              <w:left w:val="nil"/>
              <w:bottom w:val="nil"/>
              <w:right w:val="nil"/>
            </w:tcBorders>
          </w:tcPr>
          <w:p w14:paraId="1FEB9526" w14:textId="77777777" w:rsidR="002D5369" w:rsidRPr="00BE58B1" w:rsidRDefault="002D5369"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BC59A70" w14:textId="4B1A7CC9"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85" w:author="Arjan Kloosterboer" w:date="2017-09-18T16:51:00Z">
              <w:r>
                <w:rPr>
                  <w:rFonts w:ascii="Calibri" w:hAnsi="Calibri" w:cs="Calibri"/>
                  <w:color w:val="0F0F0F"/>
                  <w:sz w:val="22"/>
                  <w:szCs w:val="22"/>
                  <w:lang w:eastAsia="en-US"/>
                </w:rPr>
                <w:t>- Selectielijst-omschrijving</w:t>
              </w:r>
            </w:ins>
          </w:p>
        </w:tc>
        <w:tc>
          <w:tcPr>
            <w:tcW w:w="4230" w:type="dxa"/>
            <w:tcBorders>
              <w:top w:val="nil"/>
              <w:left w:val="nil"/>
              <w:bottom w:val="nil"/>
              <w:right w:val="nil"/>
            </w:tcBorders>
          </w:tcPr>
          <w:p w14:paraId="56C2870A" w14:textId="7287248B"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86" w:author="Arjan Kloosterboer" w:date="2017-09-18T16:51:00Z">
              <w:r w:rsidRPr="002D5369">
                <w:rPr>
                  <w:rFonts w:ascii="Calibri" w:hAnsi="Calibri" w:cs="Calibri"/>
                  <w:color w:val="0F0F0F"/>
                  <w:sz w:val="22"/>
                  <w:szCs w:val="22"/>
                  <w:lang w:eastAsia="en-US"/>
                </w:rPr>
                <w:t xml:space="preserve">Benaming en versie-aanduiding van de selectielijst </w:t>
              </w:r>
            </w:ins>
            <w:ins w:id="287" w:author="Arjan Kloosterboer" w:date="2017-09-18T17:00:00Z">
              <w:r w:rsidR="00863E44">
                <w:rPr>
                  <w:rFonts w:ascii="Calibri" w:hAnsi="Calibri" w:cs="Calibri"/>
                  <w:color w:val="0F0F0F"/>
                  <w:sz w:val="22"/>
                  <w:szCs w:val="22"/>
                  <w:lang w:eastAsia="en-US"/>
                </w:rPr>
                <w:t xml:space="preserve">archiefbescheiden </w:t>
              </w:r>
            </w:ins>
            <w:ins w:id="288" w:author="Arjan Kloosterboer" w:date="2017-09-18T16:51:00Z">
              <w:r w:rsidRPr="002D5369">
                <w:rPr>
                  <w:rFonts w:ascii="Calibri" w:hAnsi="Calibri" w:cs="Calibri"/>
                  <w:color w:val="0F0F0F"/>
                  <w:sz w:val="22"/>
                  <w:szCs w:val="22"/>
                  <w:lang w:eastAsia="en-US"/>
                </w:rPr>
                <w:t>waaraan het procestype is ontleend.</w:t>
              </w:r>
            </w:ins>
          </w:p>
        </w:tc>
        <w:tc>
          <w:tcPr>
            <w:tcW w:w="1080" w:type="dxa"/>
            <w:tcBorders>
              <w:top w:val="nil"/>
              <w:left w:val="nil"/>
              <w:bottom w:val="nil"/>
              <w:right w:val="nil"/>
            </w:tcBorders>
          </w:tcPr>
          <w:p w14:paraId="7FC367FD" w14:textId="1830DED8"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89" w:author="Arjan Kloosterboer" w:date="2017-09-18T16:51:00Z">
              <w:r>
                <w:rPr>
                  <w:rFonts w:ascii="Calibri" w:hAnsi="Calibri" w:cs="Calibri"/>
                  <w:color w:val="0F0F0F"/>
                  <w:sz w:val="22"/>
                  <w:szCs w:val="22"/>
                  <w:lang w:eastAsia="en-US"/>
                </w:rPr>
                <w:t>AN80</w:t>
              </w:r>
            </w:ins>
          </w:p>
        </w:tc>
        <w:tc>
          <w:tcPr>
            <w:tcW w:w="810" w:type="dxa"/>
            <w:tcBorders>
              <w:top w:val="nil"/>
              <w:left w:val="nil"/>
              <w:bottom w:val="nil"/>
              <w:right w:val="nil"/>
            </w:tcBorders>
          </w:tcPr>
          <w:p w14:paraId="0679618E" w14:textId="229A6547" w:rsidR="002D5369" w:rsidRPr="001746BB" w:rsidRDefault="002D5369"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ins w:id="290" w:author="Arjan Kloosterboer" w:date="2017-09-18T16:51:00Z">
              <w:r>
                <w:rPr>
                  <w:rFonts w:ascii="Calibri" w:hAnsi="Calibri" w:cs="Calibri"/>
                  <w:color w:val="0F0F0F"/>
                  <w:sz w:val="22"/>
                  <w:szCs w:val="22"/>
                  <w:lang w:eastAsia="en-US"/>
                </w:rPr>
                <w:t>1 - 1</w:t>
              </w:r>
            </w:ins>
          </w:p>
        </w:tc>
      </w:tr>
      <w:tr w:rsidR="00460C9D" w:rsidRPr="00BE58B1" w14:paraId="38CBCA7B" w14:textId="489406B9" w:rsidTr="00460C9D">
        <w:tc>
          <w:tcPr>
            <w:tcW w:w="450" w:type="dxa"/>
            <w:tcBorders>
              <w:top w:val="nil"/>
              <w:left w:val="nil"/>
              <w:bottom w:val="nil"/>
              <w:right w:val="nil"/>
            </w:tcBorders>
          </w:tcPr>
          <w:p w14:paraId="0FDF9C3B" w14:textId="4A9D0115" w:rsidR="00460C9D" w:rsidRPr="00BE58B1" w:rsidRDefault="00460C9D"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07948E5" w14:textId="03391134"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Archiefclassificatie</w:t>
            </w:r>
            <w:del w:id="291" w:author="Arjan Kloosterboer" w:date="2017-08-10T16:18:00Z">
              <w:r w:rsidR="00460C9D" w:rsidRPr="00BE58B1" w:rsidDel="001E37B7">
                <w:rPr>
                  <w:rFonts w:ascii="Calibri" w:hAnsi="Calibri" w:cs="Calibri"/>
                  <w:color w:val="0F0F0F"/>
                  <w:sz w:val="22"/>
                  <w:szCs w:val="22"/>
                  <w:lang w:eastAsia="en-US"/>
                </w:rPr>
                <w:delText>code</w:delText>
              </w:r>
            </w:del>
            <w:r w:rsidRPr="00BE58B1">
              <w:rPr>
                <w:rFonts w:ascii="Arial" w:hAnsi="Arial" w:cs="Arial"/>
                <w:szCs w:val="20"/>
                <w:lang w:val="en-AU" w:eastAsia="en-US"/>
              </w:rPr>
              <w:fldChar w:fldCharType="end"/>
            </w:r>
          </w:p>
        </w:tc>
        <w:tc>
          <w:tcPr>
            <w:tcW w:w="4230" w:type="dxa"/>
            <w:tcBorders>
              <w:top w:val="nil"/>
              <w:left w:val="nil"/>
              <w:bottom w:val="nil"/>
              <w:right w:val="nil"/>
            </w:tcBorders>
          </w:tcPr>
          <w:p w14:paraId="17EE3B48" w14:textId="720B8A76"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eastAsia="en-US"/>
              </w:rPr>
              <w:instrText xml:space="preserve">MERGEFIELD </w:instrText>
            </w:r>
            <w:r w:rsidR="00460C9D"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De systematische identificatie van zaakdossiers van dit ZAAKTYPE overeenkomstig logisch gestructureerde conventies, methoden en procedureregels.</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964F493" w14:textId="1A5EE626" w:rsidR="00460C9D" w:rsidRPr="00BE58B1" w:rsidRDefault="006945D7" w:rsidP="008449F3">
            <w:pPr>
              <w:widowControl w:val="0"/>
              <w:autoSpaceDE w:val="0"/>
              <w:autoSpaceDN w:val="0"/>
              <w:adjustRightInd w:val="0"/>
              <w:spacing w:line="240" w:lineRule="auto"/>
              <w:contextualSpacing w:val="0"/>
              <w:rPr>
                <w:rFonts w:ascii="Calibri" w:hAnsi="Calibri" w:cs="Calibri"/>
                <w:color w:val="000000"/>
                <w:szCs w:val="20"/>
                <w:lang w:eastAsia="en-US"/>
              </w:rPr>
            </w:pPr>
            <w:del w:id="292" w:author="Arjan Kloosterboer" w:date="2017-08-10T16:18:00Z">
              <w:r w:rsidRPr="00BE58B1" w:rsidDel="001E37B7">
                <w:rPr>
                  <w:rFonts w:ascii="Arial" w:hAnsi="Arial" w:cs="Arial"/>
                  <w:szCs w:val="20"/>
                  <w:lang w:val="en-AU" w:eastAsia="en-US"/>
                </w:rPr>
                <w:fldChar w:fldCharType="begin" w:fldLock="1"/>
              </w:r>
              <w:r w:rsidR="00460C9D" w:rsidRPr="00BE58B1" w:rsidDel="001E37B7">
                <w:rPr>
                  <w:rFonts w:ascii="Arial" w:hAnsi="Arial" w:cs="Arial"/>
                  <w:szCs w:val="20"/>
                  <w:lang w:val="en-AU" w:eastAsia="en-US"/>
                </w:rPr>
                <w:delInstrText xml:space="preserve">MERGEFIELD </w:delInstrText>
              </w:r>
              <w:r w:rsidR="00460C9D" w:rsidRPr="00BE58B1" w:rsidDel="001E37B7">
                <w:rPr>
                  <w:rFonts w:ascii="Calibri" w:hAnsi="Calibri" w:cs="Calibri"/>
                  <w:color w:val="000000"/>
                  <w:szCs w:val="20"/>
                  <w:lang w:eastAsia="en-US"/>
                </w:rPr>
                <w:delInstrText>Att.Type</w:delInstrText>
              </w:r>
              <w:r w:rsidRPr="00BE58B1" w:rsidDel="001E37B7">
                <w:rPr>
                  <w:rFonts w:ascii="Arial" w:hAnsi="Arial" w:cs="Arial"/>
                  <w:szCs w:val="20"/>
                  <w:lang w:val="en-AU" w:eastAsia="en-US"/>
                </w:rPr>
                <w:fldChar w:fldCharType="separate"/>
              </w:r>
              <w:r w:rsidR="00460C9D" w:rsidRPr="00BE58B1" w:rsidDel="001E37B7">
                <w:rPr>
                  <w:rFonts w:ascii="Calibri" w:hAnsi="Calibri" w:cs="Calibri"/>
                  <w:color w:val="000000"/>
                  <w:szCs w:val="20"/>
                  <w:lang w:eastAsia="en-US"/>
                </w:rPr>
                <w:delText>AN20</w:delText>
              </w:r>
              <w:r w:rsidRPr="00BE58B1" w:rsidDel="001E37B7">
                <w:rPr>
                  <w:rFonts w:ascii="Arial" w:hAnsi="Arial" w:cs="Arial"/>
                  <w:szCs w:val="20"/>
                  <w:lang w:val="en-AU" w:eastAsia="en-US"/>
                </w:rPr>
                <w:fldChar w:fldCharType="end"/>
              </w:r>
            </w:del>
            <w:ins w:id="293" w:author="Arjan Kloosterboer" w:date="2017-08-10T16:18:00Z">
              <w:r w:rsidR="001E37B7">
                <w:rPr>
                  <w:rFonts w:ascii="Arial" w:hAnsi="Arial" w:cs="Arial"/>
                  <w:szCs w:val="20"/>
                  <w:lang w:val="en-AU" w:eastAsia="en-US"/>
                </w:rPr>
                <w:t>groep</w:t>
              </w:r>
            </w:ins>
          </w:p>
        </w:tc>
        <w:tc>
          <w:tcPr>
            <w:tcW w:w="810" w:type="dxa"/>
            <w:tcBorders>
              <w:top w:val="nil"/>
              <w:left w:val="nil"/>
              <w:bottom w:val="nil"/>
              <w:right w:val="nil"/>
            </w:tcBorders>
          </w:tcPr>
          <w:p w14:paraId="210786D1" w14:textId="7CBF0E49" w:rsidR="00460C9D" w:rsidRPr="00BE58B1"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460C9D" w:rsidRPr="00BE58B1">
              <w:rPr>
                <w:rFonts w:ascii="Arial" w:hAnsi="Arial" w:cs="Arial"/>
                <w:szCs w:val="20"/>
                <w:lang w:val="en-AU" w:eastAsia="en-US"/>
              </w:rPr>
              <w:instrText xml:space="preserve">MERGEFIELD </w:instrText>
            </w:r>
            <w:r w:rsidR="00460C9D"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00460C9D"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00460C9D"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00460C9D"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00460C9D"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3B21A2A0" w14:textId="77777777" w:rsidTr="00460C9D">
        <w:tc>
          <w:tcPr>
            <w:tcW w:w="450" w:type="dxa"/>
            <w:tcBorders>
              <w:top w:val="nil"/>
              <w:left w:val="nil"/>
              <w:bottom w:val="nil"/>
              <w:right w:val="nil"/>
            </w:tcBorders>
          </w:tcPr>
          <w:p w14:paraId="6B91191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87DB991" w14:textId="7F874893" w:rsidR="004B2A43" w:rsidRPr="00A37DB4" w:rsidRDefault="00E7261C"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94" w:author="A.C. Kloosterboer" w:date="2017-01-11T15:12:00Z">
              <w:r>
                <w:rPr>
                  <w:rFonts w:ascii="Calibri" w:hAnsi="Calibri" w:cs="Calibri"/>
                  <w:color w:val="0F0F0F"/>
                  <w:sz w:val="22"/>
                  <w:szCs w:val="22"/>
                  <w:lang w:eastAsia="en-US"/>
                </w:rPr>
                <w:t xml:space="preserve">- </w:t>
              </w:r>
            </w:ins>
            <w:ins w:id="295" w:author="A.C. Kloosterboer" w:date="2017-01-11T10:41:00Z">
              <w:r w:rsidR="004B2A43" w:rsidRPr="00A37DB4">
                <w:rPr>
                  <w:rFonts w:ascii="Calibri" w:hAnsi="Calibri" w:cs="Calibri"/>
                  <w:color w:val="0F0F0F"/>
                  <w:sz w:val="22"/>
                  <w:szCs w:val="22"/>
                  <w:lang w:eastAsia="en-US"/>
                </w:rPr>
                <w:t>Indicatie</w:t>
              </w:r>
            </w:ins>
            <w:ins w:id="296" w:author="Arjan Kloosterboer" w:date="2017-08-14T11:16:00Z">
              <w:r w:rsidR="00F46301">
                <w:rPr>
                  <w:rFonts w:ascii="Calibri" w:hAnsi="Calibri" w:cs="Calibri"/>
                  <w:color w:val="0F0F0F"/>
                  <w:sz w:val="22"/>
                  <w:szCs w:val="22"/>
                  <w:lang w:eastAsia="en-US"/>
                </w:rPr>
                <w:t xml:space="preserve"> ZTC</w:t>
              </w:r>
            </w:ins>
          </w:p>
        </w:tc>
        <w:tc>
          <w:tcPr>
            <w:tcW w:w="4230" w:type="dxa"/>
            <w:tcBorders>
              <w:top w:val="nil"/>
              <w:left w:val="nil"/>
              <w:bottom w:val="nil"/>
              <w:right w:val="nil"/>
            </w:tcBorders>
          </w:tcPr>
          <w:p w14:paraId="4A44BA87" w14:textId="2D1F441C" w:rsidR="004B2A43" w:rsidRPr="00A37DB4" w:rsidRDefault="00A37DB4"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297" w:author="A.C. Kloosterboer" w:date="2017-01-11T15:05:00Z">
              <w:r w:rsidRPr="00A37DB4">
                <w:rPr>
                  <w:rFonts w:ascii="Calibri" w:hAnsi="Calibri" w:cs="Calibri"/>
                  <w:color w:val="0F0F0F"/>
                  <w:sz w:val="22"/>
                  <w:szCs w:val="22"/>
                  <w:lang w:eastAsia="en-US"/>
                </w:rPr>
                <w:t>Aanduiding of de zaaktypecatalogus waarvan het zaaktype deel uit maakt, gehanteerd wordt als archiefclassificatiestelsel.</w:t>
              </w:r>
            </w:ins>
          </w:p>
        </w:tc>
        <w:tc>
          <w:tcPr>
            <w:tcW w:w="1080" w:type="dxa"/>
            <w:tcBorders>
              <w:top w:val="nil"/>
              <w:left w:val="nil"/>
              <w:bottom w:val="nil"/>
              <w:right w:val="nil"/>
            </w:tcBorders>
          </w:tcPr>
          <w:p w14:paraId="49B4B87D" w14:textId="3D4DD6BD" w:rsidR="004B2A43" w:rsidRPr="004B2A43" w:rsidRDefault="004B2A43" w:rsidP="004B2A43">
            <w:pPr>
              <w:widowControl w:val="0"/>
              <w:autoSpaceDE w:val="0"/>
              <w:autoSpaceDN w:val="0"/>
              <w:adjustRightInd w:val="0"/>
              <w:spacing w:line="240" w:lineRule="auto"/>
              <w:contextualSpacing w:val="0"/>
              <w:rPr>
                <w:rFonts w:ascii="Arial" w:hAnsi="Arial" w:cs="Arial"/>
                <w:szCs w:val="20"/>
                <w:lang w:eastAsia="en-US"/>
              </w:rPr>
            </w:pPr>
            <w:ins w:id="298" w:author="A.C. Kloosterboer" w:date="2017-01-11T10:41:00Z">
              <w:r>
                <w:rPr>
                  <w:rFonts w:ascii="Arial" w:hAnsi="Arial" w:cs="Arial"/>
                  <w:szCs w:val="20"/>
                  <w:lang w:eastAsia="en-US"/>
                </w:rPr>
                <w:t>INDIC</w:t>
              </w:r>
            </w:ins>
          </w:p>
        </w:tc>
        <w:tc>
          <w:tcPr>
            <w:tcW w:w="810" w:type="dxa"/>
            <w:tcBorders>
              <w:top w:val="nil"/>
              <w:left w:val="nil"/>
              <w:bottom w:val="nil"/>
              <w:right w:val="nil"/>
            </w:tcBorders>
          </w:tcPr>
          <w:p w14:paraId="35167F62" w14:textId="0F377937" w:rsidR="004B2A43" w:rsidRPr="00BE58B1" w:rsidRDefault="004B2A43" w:rsidP="004B2A43">
            <w:pPr>
              <w:widowControl w:val="0"/>
              <w:autoSpaceDE w:val="0"/>
              <w:autoSpaceDN w:val="0"/>
              <w:adjustRightInd w:val="0"/>
              <w:spacing w:line="240" w:lineRule="auto"/>
              <w:contextualSpacing w:val="0"/>
              <w:rPr>
                <w:rFonts w:ascii="Arial" w:hAnsi="Arial" w:cs="Arial"/>
                <w:szCs w:val="20"/>
                <w:lang w:val="en-AU" w:eastAsia="en-US"/>
              </w:rPr>
            </w:pPr>
            <w:ins w:id="299" w:author="A.C. Kloosterboer" w:date="2017-01-11T10:41:00Z">
              <w:r>
                <w:rPr>
                  <w:rFonts w:ascii="Arial" w:hAnsi="Arial" w:cs="Arial"/>
                  <w:szCs w:val="20"/>
                  <w:lang w:val="en-AU" w:eastAsia="en-US"/>
                </w:rPr>
                <w:t>1 - 1</w:t>
              </w:r>
            </w:ins>
          </w:p>
        </w:tc>
      </w:tr>
      <w:tr w:rsidR="004B2A43" w:rsidRPr="00BE58B1" w14:paraId="61CCD6E6" w14:textId="77777777" w:rsidTr="00460C9D">
        <w:tc>
          <w:tcPr>
            <w:tcW w:w="450" w:type="dxa"/>
            <w:tcBorders>
              <w:top w:val="nil"/>
              <w:left w:val="nil"/>
              <w:bottom w:val="nil"/>
              <w:right w:val="nil"/>
            </w:tcBorders>
          </w:tcPr>
          <w:p w14:paraId="5B01AAF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A0960E2" w14:textId="5F37E7B2" w:rsidR="004B2A43" w:rsidRPr="00A37DB4" w:rsidRDefault="00E7261C"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300" w:author="A.C. Kloosterboer" w:date="2017-01-11T15:13:00Z">
              <w:r>
                <w:rPr>
                  <w:rFonts w:ascii="Calibri" w:hAnsi="Calibri" w:cs="Calibri"/>
                  <w:color w:val="0F0F0F"/>
                  <w:sz w:val="22"/>
                  <w:szCs w:val="22"/>
                  <w:lang w:eastAsia="en-US"/>
                </w:rPr>
                <w:t xml:space="preserve">- </w:t>
              </w:r>
            </w:ins>
            <w:ins w:id="301" w:author="A.C. Kloosterboer" w:date="2017-01-11T10:41:00Z">
              <w:r w:rsidR="004B2A43" w:rsidRPr="00A37DB4">
                <w:rPr>
                  <w:rFonts w:ascii="Calibri" w:hAnsi="Calibri" w:cs="Calibri"/>
                  <w:color w:val="0F0F0F"/>
                  <w:sz w:val="22"/>
                  <w:szCs w:val="22"/>
                  <w:lang w:eastAsia="en-US"/>
                </w:rPr>
                <w:t>Bron</w:t>
              </w:r>
            </w:ins>
          </w:p>
        </w:tc>
        <w:tc>
          <w:tcPr>
            <w:tcW w:w="4230" w:type="dxa"/>
            <w:tcBorders>
              <w:top w:val="nil"/>
              <w:left w:val="nil"/>
              <w:bottom w:val="nil"/>
              <w:right w:val="nil"/>
            </w:tcBorders>
          </w:tcPr>
          <w:p w14:paraId="04D6A80E" w14:textId="1116D692" w:rsidR="004B2A43" w:rsidRPr="00A37DB4" w:rsidRDefault="00A37DB4"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302" w:author="A.C. Kloosterboer" w:date="2017-01-11T15:06:00Z">
              <w:r w:rsidRPr="00A37DB4">
                <w:rPr>
                  <w:rFonts w:ascii="Calibri" w:hAnsi="Calibri" w:cs="Calibri"/>
                  <w:color w:val="0F0F0F"/>
                  <w:sz w:val="22"/>
                  <w:szCs w:val="22"/>
                  <w:lang w:eastAsia="en-US"/>
                </w:rPr>
                <w:t>Naam en versie van het gehanteerde classificatieschema.</w:t>
              </w:r>
            </w:ins>
          </w:p>
        </w:tc>
        <w:tc>
          <w:tcPr>
            <w:tcW w:w="1080" w:type="dxa"/>
            <w:tcBorders>
              <w:top w:val="nil"/>
              <w:left w:val="nil"/>
              <w:bottom w:val="nil"/>
              <w:right w:val="nil"/>
            </w:tcBorders>
          </w:tcPr>
          <w:p w14:paraId="39F9CE6B" w14:textId="35E2B538" w:rsidR="004B2A43" w:rsidRPr="004B2A43" w:rsidRDefault="004B2A43" w:rsidP="004B2A43">
            <w:pPr>
              <w:widowControl w:val="0"/>
              <w:autoSpaceDE w:val="0"/>
              <w:autoSpaceDN w:val="0"/>
              <w:adjustRightInd w:val="0"/>
              <w:spacing w:line="240" w:lineRule="auto"/>
              <w:contextualSpacing w:val="0"/>
              <w:rPr>
                <w:rFonts w:ascii="Arial" w:hAnsi="Arial" w:cs="Arial"/>
                <w:szCs w:val="20"/>
                <w:lang w:eastAsia="en-US"/>
              </w:rPr>
            </w:pPr>
            <w:ins w:id="303" w:author="A.C. Kloosterboer" w:date="2017-01-11T10:42:00Z">
              <w:r>
                <w:rPr>
                  <w:rFonts w:ascii="Arial" w:hAnsi="Arial" w:cs="Arial"/>
                  <w:szCs w:val="20"/>
                  <w:lang w:val="en-AU" w:eastAsia="en-US"/>
                </w:rPr>
                <w:t>AN200</w:t>
              </w:r>
            </w:ins>
          </w:p>
        </w:tc>
        <w:tc>
          <w:tcPr>
            <w:tcW w:w="810" w:type="dxa"/>
            <w:tcBorders>
              <w:top w:val="nil"/>
              <w:left w:val="nil"/>
              <w:bottom w:val="nil"/>
              <w:right w:val="nil"/>
            </w:tcBorders>
          </w:tcPr>
          <w:p w14:paraId="3F70B497" w14:textId="6676012D" w:rsidR="004B2A43" w:rsidRPr="00BE58B1" w:rsidRDefault="004B2A43" w:rsidP="004B2A43">
            <w:pPr>
              <w:widowControl w:val="0"/>
              <w:autoSpaceDE w:val="0"/>
              <w:autoSpaceDN w:val="0"/>
              <w:adjustRightInd w:val="0"/>
              <w:spacing w:line="240" w:lineRule="auto"/>
              <w:contextualSpacing w:val="0"/>
              <w:rPr>
                <w:rFonts w:ascii="Arial" w:hAnsi="Arial" w:cs="Arial"/>
                <w:szCs w:val="20"/>
                <w:lang w:val="en-AU" w:eastAsia="en-US"/>
              </w:rPr>
            </w:pPr>
            <w:ins w:id="304" w:author="A.C. Kloosterboer" w:date="2017-01-11T10:42:00Z">
              <w:r>
                <w:rPr>
                  <w:rFonts w:ascii="Arial" w:hAnsi="Arial" w:cs="Arial"/>
                  <w:szCs w:val="20"/>
                  <w:lang w:val="en-AU" w:eastAsia="en-US"/>
                </w:rPr>
                <w:t>1 - 1</w:t>
              </w:r>
            </w:ins>
          </w:p>
        </w:tc>
      </w:tr>
      <w:tr w:rsidR="004B2A43" w:rsidRPr="00BE58B1" w14:paraId="732480F6" w14:textId="77777777" w:rsidTr="00460C9D">
        <w:tc>
          <w:tcPr>
            <w:tcW w:w="450" w:type="dxa"/>
            <w:tcBorders>
              <w:top w:val="nil"/>
              <w:left w:val="nil"/>
              <w:bottom w:val="nil"/>
              <w:right w:val="nil"/>
            </w:tcBorders>
          </w:tcPr>
          <w:p w14:paraId="3A3F1A5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1E33CFA" w14:textId="1FA778A9" w:rsidR="004B2A43" w:rsidRPr="00A37DB4" w:rsidRDefault="00E7261C"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305" w:author="A.C. Kloosterboer" w:date="2017-01-11T15:13:00Z">
              <w:r>
                <w:rPr>
                  <w:rFonts w:ascii="Calibri" w:hAnsi="Calibri" w:cs="Calibri"/>
                  <w:color w:val="0F0F0F"/>
                  <w:sz w:val="22"/>
                  <w:szCs w:val="22"/>
                  <w:lang w:eastAsia="en-US"/>
                </w:rPr>
                <w:t xml:space="preserve">- </w:t>
              </w:r>
            </w:ins>
            <w:ins w:id="306" w:author="A.C. Kloosterboer" w:date="2017-01-11T10:41:00Z">
              <w:r w:rsidR="004B2A43" w:rsidRPr="00A37DB4">
                <w:rPr>
                  <w:rFonts w:ascii="Calibri" w:hAnsi="Calibri" w:cs="Calibri"/>
                  <w:color w:val="0F0F0F"/>
                  <w:sz w:val="22"/>
                  <w:szCs w:val="22"/>
                  <w:lang w:eastAsia="en-US"/>
                </w:rPr>
                <w:t>Code</w:t>
              </w:r>
            </w:ins>
          </w:p>
        </w:tc>
        <w:tc>
          <w:tcPr>
            <w:tcW w:w="4230" w:type="dxa"/>
            <w:tcBorders>
              <w:top w:val="nil"/>
              <w:left w:val="nil"/>
              <w:bottom w:val="nil"/>
              <w:right w:val="nil"/>
            </w:tcBorders>
          </w:tcPr>
          <w:p w14:paraId="25A6F879" w14:textId="61D4FE28" w:rsidR="004B2A43" w:rsidRPr="00A37DB4" w:rsidRDefault="00A37DB4"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ins w:id="307" w:author="A.C. Kloosterboer" w:date="2017-01-11T15:07:00Z">
              <w:r w:rsidRPr="00A37DB4">
                <w:rPr>
                  <w:rFonts w:ascii="Calibri" w:hAnsi="Calibri" w:cs="Calibri"/>
                  <w:color w:val="0F0F0F"/>
                  <w:sz w:val="22"/>
                  <w:szCs w:val="22"/>
                  <w:lang w:eastAsia="en-US"/>
                </w:rPr>
                <w:t>De codering uit het geldende classificatieschema waaronder zaakdossiers van het ZAAKTYPE geklasseerd worden.</w:t>
              </w:r>
            </w:ins>
          </w:p>
        </w:tc>
        <w:tc>
          <w:tcPr>
            <w:tcW w:w="1080" w:type="dxa"/>
            <w:tcBorders>
              <w:top w:val="nil"/>
              <w:left w:val="nil"/>
              <w:bottom w:val="nil"/>
              <w:right w:val="nil"/>
            </w:tcBorders>
          </w:tcPr>
          <w:p w14:paraId="1196EF89" w14:textId="554EFA63" w:rsidR="004B2A43" w:rsidRPr="004B2A43" w:rsidRDefault="004B2A43" w:rsidP="004B2A43">
            <w:pPr>
              <w:widowControl w:val="0"/>
              <w:autoSpaceDE w:val="0"/>
              <w:autoSpaceDN w:val="0"/>
              <w:adjustRightInd w:val="0"/>
              <w:spacing w:line="240" w:lineRule="auto"/>
              <w:contextualSpacing w:val="0"/>
              <w:rPr>
                <w:rFonts w:ascii="Arial" w:hAnsi="Arial" w:cs="Arial"/>
                <w:szCs w:val="20"/>
                <w:lang w:eastAsia="en-US"/>
              </w:rPr>
            </w:pPr>
            <w:ins w:id="308" w:author="A.C. Kloosterboer" w:date="2017-01-11T10:42:00Z">
              <w:r>
                <w:rPr>
                  <w:rFonts w:ascii="Arial" w:hAnsi="Arial" w:cs="Arial"/>
                  <w:szCs w:val="20"/>
                  <w:lang w:val="en-AU" w:eastAsia="en-US"/>
                </w:rPr>
                <w:t>AN20</w:t>
              </w:r>
            </w:ins>
          </w:p>
        </w:tc>
        <w:tc>
          <w:tcPr>
            <w:tcW w:w="810" w:type="dxa"/>
            <w:tcBorders>
              <w:top w:val="nil"/>
              <w:left w:val="nil"/>
              <w:bottom w:val="nil"/>
              <w:right w:val="nil"/>
            </w:tcBorders>
          </w:tcPr>
          <w:p w14:paraId="6670095F" w14:textId="7858BD27" w:rsidR="004B2A43" w:rsidRPr="00BE58B1" w:rsidRDefault="004B2A43" w:rsidP="004B2A43">
            <w:pPr>
              <w:widowControl w:val="0"/>
              <w:autoSpaceDE w:val="0"/>
              <w:autoSpaceDN w:val="0"/>
              <w:adjustRightInd w:val="0"/>
              <w:spacing w:line="240" w:lineRule="auto"/>
              <w:contextualSpacing w:val="0"/>
              <w:rPr>
                <w:rFonts w:ascii="Arial" w:hAnsi="Arial" w:cs="Arial"/>
                <w:szCs w:val="20"/>
                <w:lang w:val="en-AU" w:eastAsia="en-US"/>
              </w:rPr>
            </w:pPr>
            <w:ins w:id="309" w:author="A.C. Kloosterboer" w:date="2017-01-11T10:42:00Z">
              <w:r>
                <w:rPr>
                  <w:rFonts w:ascii="Arial" w:hAnsi="Arial" w:cs="Arial"/>
                  <w:szCs w:val="20"/>
                  <w:lang w:val="en-AU" w:eastAsia="en-US"/>
                </w:rPr>
                <w:t>1 - 1</w:t>
              </w:r>
            </w:ins>
          </w:p>
        </w:tc>
      </w:tr>
      <w:tr w:rsidR="004B2A43" w:rsidRPr="00BE58B1" w14:paraId="66FF918A" w14:textId="77777777" w:rsidTr="00460C9D">
        <w:tc>
          <w:tcPr>
            <w:tcW w:w="450" w:type="dxa"/>
            <w:tcBorders>
              <w:top w:val="nil"/>
              <w:left w:val="nil"/>
              <w:bottom w:val="nil"/>
              <w:right w:val="nil"/>
            </w:tcBorders>
          </w:tcPr>
          <w:p w14:paraId="7D23A04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5AC7DA1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Vertrouwelijkheidaanduiding</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005B32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Aanduiding van de mate waarin zaakdossiers van ZAAKen van dit ZAAKTYPE voor de openbaarheid bestemd zijn.</w:t>
            </w:r>
          </w:p>
          <w:p w14:paraId="35B6344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end"/>
            </w:r>
          </w:p>
        </w:tc>
        <w:tc>
          <w:tcPr>
            <w:tcW w:w="1080" w:type="dxa"/>
            <w:tcBorders>
              <w:top w:val="nil"/>
              <w:left w:val="nil"/>
              <w:bottom w:val="nil"/>
              <w:right w:val="nil"/>
            </w:tcBorders>
          </w:tcPr>
          <w:p w14:paraId="2A01987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AN20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A41BD1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7E829CE6" w14:textId="77777777" w:rsidTr="00460C9D">
        <w:tc>
          <w:tcPr>
            <w:tcW w:w="450" w:type="dxa"/>
            <w:tcBorders>
              <w:top w:val="nil"/>
              <w:left w:val="nil"/>
              <w:bottom w:val="nil"/>
              <w:right w:val="nil"/>
            </w:tcBorders>
          </w:tcPr>
          <w:p w14:paraId="757F3CD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D4DD88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Verantwoordelijke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E7967F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end"/>
            </w:r>
            <w:r w:rsidRPr="00BE58B1">
              <w:rPr>
                <w:rFonts w:ascii="Calibri" w:hAnsi="Calibri" w:cs="Calibri"/>
                <w:color w:val="000000"/>
                <w:sz w:val="22"/>
                <w:szCs w:val="22"/>
                <w:lang w:eastAsia="en-US"/>
              </w:rPr>
              <w:t>De (soort) organisatorische eenheid  of (functie van) medewerker die verantwoordelijk is voor de uitvoering van zaken van het ZAAKTYPE.</w:t>
            </w:r>
          </w:p>
        </w:tc>
        <w:tc>
          <w:tcPr>
            <w:tcW w:w="1080" w:type="dxa"/>
            <w:tcBorders>
              <w:top w:val="nil"/>
              <w:left w:val="nil"/>
              <w:bottom w:val="nil"/>
              <w:right w:val="nil"/>
            </w:tcBorders>
          </w:tcPr>
          <w:p w14:paraId="329691A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 w:val="22"/>
                <w:szCs w:val="22"/>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 w:val="22"/>
                <w:szCs w:val="22"/>
                <w:lang w:eastAsia="en-US"/>
              </w:rPr>
              <w:t>AN50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55D7C9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4847F4C6" w14:textId="77777777" w:rsidTr="00460C9D">
        <w:tc>
          <w:tcPr>
            <w:tcW w:w="450" w:type="dxa"/>
            <w:tcBorders>
              <w:top w:val="nil"/>
              <w:left w:val="nil"/>
              <w:bottom w:val="nil"/>
              <w:right w:val="nil"/>
            </w:tcBorders>
          </w:tcPr>
          <w:p w14:paraId="73CA2C2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0" w:name="BKM_D3F770C1_F9B8_4c13_9B92_898F2020BB9A"/>
          </w:p>
        </w:tc>
        <w:tc>
          <w:tcPr>
            <w:tcW w:w="2790" w:type="dxa"/>
            <w:gridSpan w:val="2"/>
            <w:tcBorders>
              <w:top w:val="nil"/>
              <w:left w:val="nil"/>
              <w:bottom w:val="nil"/>
              <w:right w:val="nil"/>
            </w:tcBorders>
          </w:tcPr>
          <w:p w14:paraId="2E0C8CB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Publicatie-indicatie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2800DE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Aanduiding of (het starten van) een ZAAK van dit ZAAKTYPE gepubliceerd moet worden.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5A1DED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5DEF818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10"/>
      </w:tr>
      <w:tr w:rsidR="004B2A43" w:rsidRPr="00BE58B1" w14:paraId="2A14BD90" w14:textId="77777777" w:rsidTr="00460C9D">
        <w:tc>
          <w:tcPr>
            <w:tcW w:w="450" w:type="dxa"/>
            <w:tcBorders>
              <w:top w:val="nil"/>
              <w:left w:val="nil"/>
              <w:bottom w:val="nil"/>
              <w:right w:val="nil"/>
            </w:tcBorders>
          </w:tcPr>
          <w:p w14:paraId="0B8631A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2B0EA9"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Publicatietekst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CDE381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generieke tekst van de publicatie van ZAAKen van dit ZAAKTYPE.</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6419D9B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AN1000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EC3014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4DC9803B" w14:textId="77777777" w:rsidTr="00460C9D">
        <w:tc>
          <w:tcPr>
            <w:tcW w:w="450" w:type="dxa"/>
            <w:tcBorders>
              <w:top w:val="nil"/>
              <w:left w:val="nil"/>
              <w:bottom w:val="nil"/>
              <w:right w:val="nil"/>
            </w:tcBorders>
          </w:tcPr>
          <w:p w14:paraId="78B8FCB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BC3527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Product/Dienst</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F40822B"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Calibri"/>
                <w:noProof/>
                <w:color w:val="0F0F0F"/>
              </w:rPr>
              <w:t>Het product of de dienst die door ZAAKen van dit ZAAKTYPE wordt voortgebracht.</w:t>
            </w:r>
          </w:p>
        </w:tc>
        <w:tc>
          <w:tcPr>
            <w:tcW w:w="1080" w:type="dxa"/>
            <w:tcBorders>
              <w:top w:val="nil"/>
              <w:left w:val="nil"/>
              <w:bottom w:val="nil"/>
              <w:right w:val="nil"/>
            </w:tcBorders>
          </w:tcPr>
          <w:p w14:paraId="28CE6FB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Product/Dienst</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12A1370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4B2A43" w:rsidRPr="00BE58B1" w14:paraId="717CB94D" w14:textId="77777777" w:rsidTr="00460C9D">
        <w:tc>
          <w:tcPr>
            <w:tcW w:w="450" w:type="dxa"/>
            <w:tcBorders>
              <w:top w:val="nil"/>
              <w:left w:val="nil"/>
              <w:bottom w:val="nil"/>
              <w:right w:val="nil"/>
            </w:tcBorders>
          </w:tcPr>
          <w:p w14:paraId="46492C1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02DC507"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76EC6060"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product of de dienst.</w:t>
            </w:r>
          </w:p>
        </w:tc>
        <w:tc>
          <w:tcPr>
            <w:tcW w:w="1080" w:type="dxa"/>
            <w:tcBorders>
              <w:top w:val="nil"/>
              <w:left w:val="nil"/>
              <w:bottom w:val="nil"/>
              <w:right w:val="nil"/>
            </w:tcBorders>
          </w:tcPr>
          <w:p w14:paraId="653A43F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074EB4D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400BAF0D" w14:textId="77777777" w:rsidTr="00460C9D">
        <w:tc>
          <w:tcPr>
            <w:tcW w:w="450" w:type="dxa"/>
            <w:tcBorders>
              <w:top w:val="nil"/>
              <w:left w:val="nil"/>
              <w:bottom w:val="nil"/>
              <w:right w:val="nil"/>
            </w:tcBorders>
          </w:tcPr>
          <w:p w14:paraId="58DDC25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E74ADA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Link  </w:t>
            </w:r>
          </w:p>
        </w:tc>
        <w:tc>
          <w:tcPr>
            <w:tcW w:w="4230" w:type="dxa"/>
            <w:tcBorders>
              <w:top w:val="nil"/>
              <w:left w:val="nil"/>
              <w:bottom w:val="nil"/>
              <w:right w:val="nil"/>
            </w:tcBorders>
          </w:tcPr>
          <w:p w14:paraId="6D371F7B"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 xml:space="preserve">De URL naar de beschrijving van het product of de dienst. </w:t>
            </w:r>
          </w:p>
        </w:tc>
        <w:tc>
          <w:tcPr>
            <w:tcW w:w="1080" w:type="dxa"/>
            <w:tcBorders>
              <w:top w:val="nil"/>
              <w:left w:val="nil"/>
              <w:bottom w:val="nil"/>
              <w:right w:val="nil"/>
            </w:tcBorders>
          </w:tcPr>
          <w:p w14:paraId="76BFB1E2"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anyURL</w:t>
            </w:r>
          </w:p>
        </w:tc>
        <w:tc>
          <w:tcPr>
            <w:tcW w:w="810" w:type="dxa"/>
            <w:tcBorders>
              <w:top w:val="nil"/>
              <w:left w:val="nil"/>
              <w:bottom w:val="nil"/>
              <w:right w:val="nil"/>
            </w:tcBorders>
          </w:tcPr>
          <w:p w14:paraId="33182336"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B2A43" w:rsidRPr="00BE58B1" w14:paraId="75C09943" w14:textId="77777777" w:rsidTr="00460C9D">
        <w:tc>
          <w:tcPr>
            <w:tcW w:w="450" w:type="dxa"/>
            <w:tcBorders>
              <w:top w:val="nil"/>
              <w:left w:val="nil"/>
              <w:bottom w:val="nil"/>
              <w:right w:val="nil"/>
            </w:tcBorders>
          </w:tcPr>
          <w:p w14:paraId="1B4756C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AD9981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Formulier</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28AD7FBB"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Calibri"/>
                <w:noProof/>
                <w:color w:val="0F0F0F"/>
              </w:rPr>
              <w:t xml:space="preserve">Het formulier dat ZAAKen van dit </w:t>
            </w:r>
            <w:r w:rsidRPr="005B0BF0">
              <w:rPr>
                <w:rFonts w:cs="Calibri"/>
                <w:noProof/>
                <w:color w:val="0F0F0F"/>
              </w:rPr>
              <w:lastRenderedPageBreak/>
              <w:t>ZAAKTYPE initieert.</w:t>
            </w:r>
          </w:p>
        </w:tc>
        <w:tc>
          <w:tcPr>
            <w:tcW w:w="1080" w:type="dxa"/>
            <w:tcBorders>
              <w:top w:val="nil"/>
              <w:left w:val="nil"/>
              <w:bottom w:val="nil"/>
              <w:right w:val="nil"/>
            </w:tcBorders>
          </w:tcPr>
          <w:p w14:paraId="2309F1B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lastRenderedPageBreak/>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Formulier</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4F89D51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4B2A43" w:rsidRPr="00BE58B1" w14:paraId="2B13393F" w14:textId="77777777" w:rsidTr="00460C9D">
        <w:tc>
          <w:tcPr>
            <w:tcW w:w="450" w:type="dxa"/>
            <w:tcBorders>
              <w:top w:val="nil"/>
              <w:left w:val="nil"/>
              <w:bottom w:val="nil"/>
              <w:right w:val="nil"/>
            </w:tcBorders>
          </w:tcPr>
          <w:p w14:paraId="78C48B3C"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71E6C38"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552A57B7"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formulier.</w:t>
            </w:r>
          </w:p>
        </w:tc>
        <w:tc>
          <w:tcPr>
            <w:tcW w:w="1080" w:type="dxa"/>
            <w:tcBorders>
              <w:top w:val="nil"/>
              <w:left w:val="nil"/>
              <w:bottom w:val="nil"/>
              <w:right w:val="nil"/>
            </w:tcBorders>
          </w:tcPr>
          <w:p w14:paraId="5473EA3C"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7DEDE91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67B97AEF" w14:textId="77777777" w:rsidTr="00460C9D">
        <w:tc>
          <w:tcPr>
            <w:tcW w:w="450" w:type="dxa"/>
            <w:tcBorders>
              <w:top w:val="nil"/>
              <w:left w:val="nil"/>
              <w:bottom w:val="nil"/>
              <w:right w:val="nil"/>
            </w:tcBorders>
          </w:tcPr>
          <w:p w14:paraId="1B87FA5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9B5D8E"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Link  </w:t>
            </w:r>
          </w:p>
        </w:tc>
        <w:tc>
          <w:tcPr>
            <w:tcW w:w="4230" w:type="dxa"/>
            <w:tcBorders>
              <w:top w:val="nil"/>
              <w:left w:val="nil"/>
              <w:bottom w:val="nil"/>
              <w:right w:val="nil"/>
            </w:tcBorders>
          </w:tcPr>
          <w:p w14:paraId="4560DFC9"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URL naar het formulier.</w:t>
            </w:r>
          </w:p>
        </w:tc>
        <w:tc>
          <w:tcPr>
            <w:tcW w:w="1080" w:type="dxa"/>
            <w:tcBorders>
              <w:top w:val="nil"/>
              <w:left w:val="nil"/>
              <w:bottom w:val="nil"/>
              <w:right w:val="nil"/>
            </w:tcBorders>
          </w:tcPr>
          <w:p w14:paraId="3075FBA3"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anyURL</w:t>
            </w:r>
          </w:p>
        </w:tc>
        <w:tc>
          <w:tcPr>
            <w:tcW w:w="810" w:type="dxa"/>
            <w:tcBorders>
              <w:top w:val="nil"/>
              <w:left w:val="nil"/>
              <w:bottom w:val="nil"/>
              <w:right w:val="nil"/>
            </w:tcBorders>
          </w:tcPr>
          <w:p w14:paraId="394358FC"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B2A43" w:rsidRPr="00BE58B1" w14:paraId="5F251877" w14:textId="77777777" w:rsidTr="00460C9D">
        <w:tc>
          <w:tcPr>
            <w:tcW w:w="450" w:type="dxa"/>
            <w:tcBorders>
              <w:top w:val="nil"/>
              <w:left w:val="nil"/>
              <w:bottom w:val="nil"/>
              <w:right w:val="nil"/>
            </w:tcBorders>
          </w:tcPr>
          <w:p w14:paraId="51AE164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E99EB3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Referentieproces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1E0E6F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Verwijzing naar een gelijknamig groepattribuutsoort.</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C09204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Referentieproces</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527B3B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r w:rsidR="004B2A43" w:rsidRPr="00BE58B1" w14:paraId="5051B0E1" w14:textId="77777777" w:rsidTr="00460C9D">
        <w:tc>
          <w:tcPr>
            <w:tcW w:w="450" w:type="dxa"/>
            <w:tcBorders>
              <w:top w:val="nil"/>
              <w:left w:val="nil"/>
              <w:bottom w:val="nil"/>
              <w:right w:val="nil"/>
            </w:tcBorders>
          </w:tcPr>
          <w:p w14:paraId="2D28698B"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265CAF2"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Link  </w:t>
            </w:r>
          </w:p>
        </w:tc>
        <w:tc>
          <w:tcPr>
            <w:tcW w:w="4230" w:type="dxa"/>
            <w:tcBorders>
              <w:top w:val="nil"/>
              <w:left w:val="nil"/>
              <w:bottom w:val="nil"/>
              <w:right w:val="nil"/>
            </w:tcBorders>
          </w:tcPr>
          <w:p w14:paraId="16276A67"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URL naar de beschrijving van het Referentieproces.</w:t>
            </w:r>
          </w:p>
        </w:tc>
        <w:tc>
          <w:tcPr>
            <w:tcW w:w="1080" w:type="dxa"/>
            <w:tcBorders>
              <w:top w:val="nil"/>
              <w:left w:val="nil"/>
              <w:bottom w:val="nil"/>
              <w:right w:val="nil"/>
            </w:tcBorders>
          </w:tcPr>
          <w:p w14:paraId="0129A5A6"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anyURL</w:t>
            </w:r>
          </w:p>
        </w:tc>
        <w:tc>
          <w:tcPr>
            <w:tcW w:w="810" w:type="dxa"/>
            <w:tcBorders>
              <w:top w:val="nil"/>
              <w:left w:val="nil"/>
              <w:bottom w:val="nil"/>
              <w:right w:val="nil"/>
            </w:tcBorders>
          </w:tcPr>
          <w:p w14:paraId="35C48C93"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0 - 1</w:t>
            </w:r>
          </w:p>
        </w:tc>
      </w:tr>
      <w:tr w:rsidR="004B2A43" w:rsidRPr="00BE58B1" w14:paraId="1787E660" w14:textId="77777777" w:rsidTr="00460C9D">
        <w:tc>
          <w:tcPr>
            <w:tcW w:w="450" w:type="dxa"/>
            <w:tcBorders>
              <w:top w:val="nil"/>
              <w:left w:val="nil"/>
              <w:bottom w:val="nil"/>
              <w:right w:val="nil"/>
            </w:tcBorders>
          </w:tcPr>
          <w:p w14:paraId="68FB85F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145074CF"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Naam  </w:t>
            </w:r>
          </w:p>
        </w:tc>
        <w:tc>
          <w:tcPr>
            <w:tcW w:w="4230" w:type="dxa"/>
            <w:tcBorders>
              <w:top w:val="nil"/>
              <w:left w:val="nil"/>
              <w:bottom w:val="nil"/>
              <w:right w:val="nil"/>
            </w:tcBorders>
          </w:tcPr>
          <w:p w14:paraId="6D9DF5A0"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naam van het Referentieproces.</w:t>
            </w:r>
          </w:p>
        </w:tc>
        <w:tc>
          <w:tcPr>
            <w:tcW w:w="1080" w:type="dxa"/>
            <w:tcBorders>
              <w:top w:val="nil"/>
              <w:left w:val="nil"/>
              <w:bottom w:val="nil"/>
              <w:right w:val="nil"/>
            </w:tcBorders>
          </w:tcPr>
          <w:p w14:paraId="5FE4DF74"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6A5D475F"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61617462" w14:textId="77777777" w:rsidTr="00460C9D">
        <w:tc>
          <w:tcPr>
            <w:tcW w:w="450" w:type="dxa"/>
            <w:tcBorders>
              <w:top w:val="nil"/>
              <w:left w:val="nil"/>
              <w:bottom w:val="nil"/>
              <w:right w:val="nil"/>
            </w:tcBorders>
          </w:tcPr>
          <w:p w14:paraId="539DA2B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177A53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Verantwoordingsrelatie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609EFF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relatie tussen ZAAKen van dit ZAAKTYPE en de beleidsmatige en/of financiële verantwoording.</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646DCE7"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AN40</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795300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N</w:t>
            </w:r>
            <w:r w:rsidRPr="00BE58B1">
              <w:rPr>
                <w:rFonts w:ascii="Calibri" w:hAnsi="Calibri" w:cs="Calibri"/>
                <w:color w:val="0F0F0F"/>
                <w:sz w:val="22"/>
                <w:szCs w:val="22"/>
                <w:lang w:eastAsia="en-US"/>
              </w:rPr>
              <w:fldChar w:fldCharType="end"/>
            </w:r>
          </w:p>
        </w:tc>
      </w:tr>
      <w:tr w:rsidR="004B2A43" w:rsidRPr="00BE58B1" w14:paraId="0A9C0F8D" w14:textId="77777777" w:rsidTr="00460C9D">
        <w:tc>
          <w:tcPr>
            <w:tcW w:w="450" w:type="dxa"/>
            <w:tcBorders>
              <w:top w:val="nil"/>
              <w:left w:val="nil"/>
              <w:bottom w:val="nil"/>
              <w:right w:val="nil"/>
            </w:tcBorders>
          </w:tcPr>
          <w:p w14:paraId="72BAB1A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1" w:name="BKM_04C2101C_5B4A_412a_8B6D_9336B52437DD"/>
          </w:p>
        </w:tc>
        <w:tc>
          <w:tcPr>
            <w:tcW w:w="2790" w:type="dxa"/>
            <w:gridSpan w:val="2"/>
            <w:tcBorders>
              <w:top w:val="nil"/>
              <w:left w:val="nil"/>
              <w:bottom w:val="nil"/>
              <w:right w:val="nil"/>
            </w:tcBorders>
          </w:tcPr>
          <w:p w14:paraId="7F3D927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Broncatalogus</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7829519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Calibri"/>
                <w:noProof/>
                <w:color w:val="0F0F0F"/>
              </w:rPr>
              <w:t>De CATALOGUS waaraan het ZAAKTYPE is ontleend.</w:t>
            </w:r>
          </w:p>
        </w:tc>
        <w:tc>
          <w:tcPr>
            <w:tcW w:w="1080" w:type="dxa"/>
            <w:tcBorders>
              <w:top w:val="nil"/>
              <w:left w:val="nil"/>
              <w:bottom w:val="nil"/>
              <w:right w:val="nil"/>
            </w:tcBorders>
          </w:tcPr>
          <w:p w14:paraId="642D31F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Broncatalogus</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34E32F58"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11"/>
      </w:tr>
      <w:tr w:rsidR="004B2A43" w:rsidRPr="00BE58B1" w14:paraId="5EAC2D32" w14:textId="77777777" w:rsidTr="00460C9D">
        <w:tc>
          <w:tcPr>
            <w:tcW w:w="450" w:type="dxa"/>
            <w:tcBorders>
              <w:top w:val="nil"/>
              <w:left w:val="nil"/>
              <w:bottom w:val="nil"/>
              <w:right w:val="nil"/>
            </w:tcBorders>
          </w:tcPr>
          <w:p w14:paraId="200D39C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366DC7C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Domein  </w:t>
            </w:r>
          </w:p>
        </w:tc>
        <w:tc>
          <w:tcPr>
            <w:tcW w:w="4230" w:type="dxa"/>
            <w:tcBorders>
              <w:top w:val="nil"/>
              <w:left w:val="nil"/>
              <w:bottom w:val="nil"/>
              <w:right w:val="nil"/>
            </w:tcBorders>
          </w:tcPr>
          <w:p w14:paraId="2C950FC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domein van de CATALOGUS waaraan het ZAAKTYPE is ontleend.</w:t>
            </w:r>
          </w:p>
        </w:tc>
        <w:tc>
          <w:tcPr>
            <w:tcW w:w="1080" w:type="dxa"/>
            <w:tcBorders>
              <w:top w:val="nil"/>
              <w:left w:val="nil"/>
              <w:bottom w:val="nil"/>
              <w:right w:val="nil"/>
            </w:tcBorders>
          </w:tcPr>
          <w:p w14:paraId="6D8A3461"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AN30</w:t>
            </w:r>
          </w:p>
        </w:tc>
        <w:tc>
          <w:tcPr>
            <w:tcW w:w="810" w:type="dxa"/>
            <w:tcBorders>
              <w:top w:val="nil"/>
              <w:left w:val="nil"/>
              <w:bottom w:val="nil"/>
              <w:right w:val="nil"/>
            </w:tcBorders>
          </w:tcPr>
          <w:p w14:paraId="6A086233"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54594825" w14:textId="77777777" w:rsidTr="00460C9D">
        <w:tc>
          <w:tcPr>
            <w:tcW w:w="450" w:type="dxa"/>
            <w:tcBorders>
              <w:top w:val="nil"/>
              <w:left w:val="nil"/>
              <w:bottom w:val="nil"/>
              <w:right w:val="nil"/>
            </w:tcBorders>
          </w:tcPr>
          <w:p w14:paraId="0E4EBBDF"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7D8A1248"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RSIN  </w:t>
            </w:r>
          </w:p>
        </w:tc>
        <w:tc>
          <w:tcPr>
            <w:tcW w:w="4230" w:type="dxa"/>
            <w:tcBorders>
              <w:top w:val="nil"/>
              <w:left w:val="nil"/>
              <w:bottom w:val="nil"/>
              <w:right w:val="nil"/>
            </w:tcBorders>
          </w:tcPr>
          <w:p w14:paraId="34EC3DCE"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Het RSIN van de INGESCHREVEN NIET-NATUURLIJK PERSOON die beheerder is van de CATALOGUS waaraan het ZAAKTYPE is ontleend.</w:t>
            </w:r>
          </w:p>
        </w:tc>
        <w:tc>
          <w:tcPr>
            <w:tcW w:w="1080" w:type="dxa"/>
            <w:tcBorders>
              <w:top w:val="nil"/>
              <w:left w:val="nil"/>
              <w:bottom w:val="nil"/>
              <w:right w:val="nil"/>
            </w:tcBorders>
          </w:tcPr>
          <w:p w14:paraId="660BE62B"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N9</w:t>
            </w:r>
          </w:p>
        </w:tc>
        <w:tc>
          <w:tcPr>
            <w:tcW w:w="810" w:type="dxa"/>
            <w:tcBorders>
              <w:top w:val="nil"/>
              <w:left w:val="nil"/>
              <w:bottom w:val="nil"/>
              <w:right w:val="nil"/>
            </w:tcBorders>
          </w:tcPr>
          <w:p w14:paraId="7189F3C2"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2F4452D2" w14:textId="77777777" w:rsidTr="00460C9D">
        <w:tc>
          <w:tcPr>
            <w:tcW w:w="450" w:type="dxa"/>
            <w:tcBorders>
              <w:top w:val="nil"/>
              <w:left w:val="nil"/>
              <w:bottom w:val="nil"/>
              <w:right w:val="nil"/>
            </w:tcBorders>
          </w:tcPr>
          <w:p w14:paraId="00319839"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2" w:name="BKM_08284A5F_50A8_4e18_8F49_A2872DDCCE13"/>
          </w:p>
        </w:tc>
        <w:tc>
          <w:tcPr>
            <w:tcW w:w="2790" w:type="dxa"/>
            <w:gridSpan w:val="2"/>
            <w:tcBorders>
              <w:top w:val="nil"/>
              <w:left w:val="nil"/>
              <w:bottom w:val="nil"/>
              <w:right w:val="nil"/>
            </w:tcBorders>
          </w:tcPr>
          <w:p w14:paraId="09A981F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Bronzaaktype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46EB067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B0BF0">
              <w:rPr>
                <w:rFonts w:cs="Arial"/>
                <w:noProof/>
                <w:color w:val="0F0F0F"/>
                <w:szCs w:val="24"/>
              </w:rPr>
              <w:t>Het zaaktype binnen de CATALOGUS waaraan dit ZAAKTYPE is ontleend.</w:t>
            </w:r>
          </w:p>
        </w:tc>
        <w:tc>
          <w:tcPr>
            <w:tcW w:w="1080" w:type="dxa"/>
            <w:tcBorders>
              <w:top w:val="nil"/>
              <w:left w:val="nil"/>
              <w:bottom w:val="nil"/>
              <w:right w:val="nil"/>
            </w:tcBorders>
          </w:tcPr>
          <w:p w14:paraId="416309F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Bronzaaktype</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0F82FD8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12"/>
      </w:tr>
      <w:tr w:rsidR="004B2A43" w:rsidRPr="00BE58B1" w14:paraId="3ACC7319" w14:textId="77777777" w:rsidTr="00460C9D">
        <w:tc>
          <w:tcPr>
            <w:tcW w:w="450" w:type="dxa"/>
            <w:tcBorders>
              <w:top w:val="nil"/>
              <w:left w:val="nil"/>
              <w:bottom w:val="nil"/>
              <w:right w:val="nil"/>
            </w:tcBorders>
          </w:tcPr>
          <w:p w14:paraId="6B2A200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A1B68EF"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Zaaktype-identificatie  </w:t>
            </w:r>
          </w:p>
        </w:tc>
        <w:tc>
          <w:tcPr>
            <w:tcW w:w="4230" w:type="dxa"/>
            <w:tcBorders>
              <w:top w:val="nil"/>
              <w:left w:val="nil"/>
              <w:bottom w:val="nil"/>
              <w:right w:val="nil"/>
            </w:tcBorders>
          </w:tcPr>
          <w:p w14:paraId="18958240"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Zaaktype-identificatie van het bronzaaktype binnen de CATALOGUS.</w:t>
            </w:r>
          </w:p>
        </w:tc>
        <w:tc>
          <w:tcPr>
            <w:tcW w:w="1080" w:type="dxa"/>
            <w:tcBorders>
              <w:top w:val="nil"/>
              <w:left w:val="nil"/>
              <w:bottom w:val="nil"/>
              <w:right w:val="nil"/>
            </w:tcBorders>
          </w:tcPr>
          <w:p w14:paraId="3AB29A88"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N5</w:t>
            </w:r>
          </w:p>
        </w:tc>
        <w:tc>
          <w:tcPr>
            <w:tcW w:w="810" w:type="dxa"/>
            <w:tcBorders>
              <w:top w:val="nil"/>
              <w:left w:val="nil"/>
              <w:bottom w:val="nil"/>
              <w:right w:val="nil"/>
            </w:tcBorders>
          </w:tcPr>
          <w:p w14:paraId="70DF1F9B"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54906491" w14:textId="77777777" w:rsidTr="00460C9D">
        <w:tc>
          <w:tcPr>
            <w:tcW w:w="450" w:type="dxa"/>
            <w:tcBorders>
              <w:top w:val="nil"/>
              <w:left w:val="nil"/>
              <w:bottom w:val="nil"/>
              <w:right w:val="nil"/>
            </w:tcBorders>
          </w:tcPr>
          <w:p w14:paraId="50684E3D"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4C8E50ED"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 xml:space="preserve">- Zaaktype-omschrijving  </w:t>
            </w:r>
          </w:p>
        </w:tc>
        <w:tc>
          <w:tcPr>
            <w:tcW w:w="4230" w:type="dxa"/>
            <w:tcBorders>
              <w:top w:val="nil"/>
              <w:left w:val="nil"/>
              <w:bottom w:val="nil"/>
              <w:right w:val="nil"/>
            </w:tcBorders>
          </w:tcPr>
          <w:p w14:paraId="0AC37AF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eastAsia="en-US"/>
              </w:rPr>
            </w:pPr>
            <w:r w:rsidRPr="00BE58B1">
              <w:rPr>
                <w:rFonts w:ascii="Calibri" w:hAnsi="Calibri" w:cs="Arial"/>
                <w:color w:val="000000"/>
                <w:sz w:val="22"/>
                <w:szCs w:val="20"/>
                <w:lang w:eastAsia="en-US"/>
              </w:rPr>
              <w:t>De Zaaktype-omschrijving van het bronzaaktype, zoals gehanteerd in de Broncatalogus.</w:t>
            </w:r>
          </w:p>
        </w:tc>
        <w:tc>
          <w:tcPr>
            <w:tcW w:w="1080" w:type="dxa"/>
            <w:tcBorders>
              <w:top w:val="nil"/>
              <w:left w:val="nil"/>
              <w:bottom w:val="nil"/>
              <w:right w:val="nil"/>
            </w:tcBorders>
          </w:tcPr>
          <w:p w14:paraId="08518B5C"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AN80</w:t>
            </w:r>
          </w:p>
        </w:tc>
        <w:tc>
          <w:tcPr>
            <w:tcW w:w="810" w:type="dxa"/>
            <w:tcBorders>
              <w:top w:val="nil"/>
              <w:left w:val="nil"/>
              <w:bottom w:val="nil"/>
              <w:right w:val="nil"/>
            </w:tcBorders>
          </w:tcPr>
          <w:p w14:paraId="3B5C074A" w14:textId="77777777" w:rsidR="004B2A43" w:rsidRPr="00BE58B1" w:rsidRDefault="004B2A43" w:rsidP="004B2A43">
            <w:pPr>
              <w:widowControl w:val="0"/>
              <w:autoSpaceDE w:val="0"/>
              <w:autoSpaceDN w:val="0"/>
              <w:adjustRightInd w:val="0"/>
              <w:spacing w:line="240" w:lineRule="auto"/>
              <w:contextualSpacing w:val="0"/>
              <w:rPr>
                <w:rFonts w:ascii="Calibri" w:hAnsi="Calibri" w:cs="Arial"/>
                <w:color w:val="000000"/>
                <w:sz w:val="22"/>
                <w:szCs w:val="20"/>
                <w:lang w:val="en-AU" w:eastAsia="en-US"/>
              </w:rPr>
            </w:pPr>
            <w:r w:rsidRPr="00BE58B1">
              <w:rPr>
                <w:rFonts w:ascii="Calibri" w:hAnsi="Calibri" w:cs="Arial"/>
                <w:color w:val="000000"/>
                <w:sz w:val="22"/>
                <w:szCs w:val="20"/>
                <w:lang w:val="en-AU" w:eastAsia="en-US"/>
              </w:rPr>
              <w:t>1 - 1</w:t>
            </w:r>
          </w:p>
        </w:tc>
      </w:tr>
      <w:tr w:rsidR="004B2A43" w:rsidRPr="00BE58B1" w14:paraId="75867DA8" w14:textId="77777777" w:rsidTr="00460C9D">
        <w:tc>
          <w:tcPr>
            <w:tcW w:w="450" w:type="dxa"/>
            <w:tcBorders>
              <w:top w:val="nil"/>
              <w:left w:val="nil"/>
              <w:bottom w:val="nil"/>
              <w:right w:val="nil"/>
            </w:tcBorders>
          </w:tcPr>
          <w:p w14:paraId="426F01D7"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3" w:name="BKM_FFA56773_7F30_4e9c_8911_7C7E2B647357"/>
          </w:p>
        </w:tc>
        <w:tc>
          <w:tcPr>
            <w:tcW w:w="2790" w:type="dxa"/>
            <w:gridSpan w:val="2"/>
            <w:tcBorders>
              <w:top w:val="nil"/>
              <w:left w:val="nil"/>
              <w:bottom w:val="nil"/>
              <w:right w:val="nil"/>
            </w:tcBorders>
          </w:tcPr>
          <w:p w14:paraId="37A675E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begin geldigheid zaaktype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08065F9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ZAAKTYPE is ontstaan.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778CCAB6"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F49992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13"/>
      </w:tr>
      <w:tr w:rsidR="004B2A43" w:rsidRPr="00BE58B1" w14:paraId="10A9B219" w14:textId="77777777" w:rsidTr="00460C9D">
        <w:tc>
          <w:tcPr>
            <w:tcW w:w="450" w:type="dxa"/>
            <w:tcBorders>
              <w:top w:val="nil"/>
              <w:left w:val="nil"/>
              <w:bottom w:val="nil"/>
              <w:right w:val="nil"/>
            </w:tcBorders>
          </w:tcPr>
          <w:p w14:paraId="438F914A"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14" w:name="BKM_A470E3E4_EF73_4929_9F63_9109437C232B"/>
          </w:p>
        </w:tc>
        <w:tc>
          <w:tcPr>
            <w:tcW w:w="2790" w:type="dxa"/>
            <w:gridSpan w:val="2"/>
            <w:tcBorders>
              <w:top w:val="nil"/>
              <w:left w:val="nil"/>
              <w:bottom w:val="nil"/>
              <w:right w:val="nil"/>
            </w:tcBorders>
          </w:tcPr>
          <w:p w14:paraId="75C59614"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Versiedatum</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381B6112"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de (gewijzigde) kenmerken van het ZAAKTYPE geldig zijn geworden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0D67C749"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Datum (jjjjmmdd)</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6154E388"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1</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bookmarkEnd w:id="314"/>
      </w:tr>
      <w:tr w:rsidR="004B2A43" w:rsidRPr="00BE58B1" w14:paraId="05CA2018" w14:textId="77777777" w:rsidTr="00460C9D">
        <w:tc>
          <w:tcPr>
            <w:tcW w:w="450" w:type="dxa"/>
            <w:tcBorders>
              <w:top w:val="nil"/>
              <w:left w:val="nil"/>
              <w:bottom w:val="nil"/>
              <w:right w:val="nil"/>
            </w:tcBorders>
          </w:tcPr>
          <w:p w14:paraId="59222CD1"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0F1E2F90"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Att.Name</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Datum einde geldigheid zaaktype</w:t>
            </w:r>
            <w:r w:rsidRPr="00BE58B1">
              <w:rPr>
                <w:rFonts w:ascii="Arial" w:hAnsi="Arial" w:cs="Arial"/>
                <w:szCs w:val="20"/>
                <w:lang w:val="en-AU" w:eastAsia="en-US"/>
              </w:rPr>
              <w:fldChar w:fldCharType="end"/>
            </w:r>
          </w:p>
        </w:tc>
        <w:tc>
          <w:tcPr>
            <w:tcW w:w="4230" w:type="dxa"/>
            <w:tcBorders>
              <w:top w:val="nil"/>
              <w:left w:val="nil"/>
              <w:bottom w:val="nil"/>
              <w:right w:val="nil"/>
            </w:tcBorders>
          </w:tcPr>
          <w:p w14:paraId="14134E6E"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eastAsia="en-US"/>
              </w:rPr>
              <w:instrText xml:space="preserve">MERGEFIELD </w:instrText>
            </w:r>
            <w:r w:rsidRPr="00BE58B1">
              <w:rPr>
                <w:rFonts w:ascii="Calibri" w:hAnsi="Calibri" w:cs="Calibri"/>
                <w:color w:val="0F0F0F"/>
                <w:sz w:val="22"/>
                <w:szCs w:val="22"/>
                <w:lang w:eastAsia="en-US"/>
              </w:rPr>
              <w:instrText>Att.Notes</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De datum waarop het ZAAKTYPE is opgeheven.</w:t>
            </w:r>
            <w:r w:rsidRPr="00BE58B1">
              <w:rPr>
                <w:rFonts w:ascii="Arial" w:hAnsi="Arial" w:cs="Arial"/>
                <w:szCs w:val="20"/>
                <w:lang w:val="en-AU" w:eastAsia="en-US"/>
              </w:rPr>
              <w:fldChar w:fldCharType="end"/>
            </w:r>
          </w:p>
        </w:tc>
        <w:tc>
          <w:tcPr>
            <w:tcW w:w="1080" w:type="dxa"/>
            <w:tcBorders>
              <w:top w:val="nil"/>
              <w:left w:val="nil"/>
              <w:bottom w:val="nil"/>
              <w:right w:val="nil"/>
            </w:tcBorders>
          </w:tcPr>
          <w:p w14:paraId="43B47E65"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00000"/>
                <w:szCs w:val="20"/>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00000"/>
                <w:szCs w:val="20"/>
                <w:lang w:eastAsia="en-US"/>
              </w:rPr>
              <w:instrText>Att.Type</w:instrText>
            </w:r>
            <w:r w:rsidRPr="00BE58B1">
              <w:rPr>
                <w:rFonts w:ascii="Arial" w:hAnsi="Arial" w:cs="Arial"/>
                <w:szCs w:val="20"/>
                <w:lang w:val="en-AU" w:eastAsia="en-US"/>
              </w:rPr>
              <w:fldChar w:fldCharType="separate"/>
            </w:r>
            <w:r w:rsidRPr="00BE58B1">
              <w:rPr>
                <w:rFonts w:ascii="Calibri" w:hAnsi="Calibri" w:cs="Calibri"/>
                <w:color w:val="000000"/>
                <w:szCs w:val="20"/>
                <w:lang w:eastAsia="en-US"/>
              </w:rPr>
              <w:t>OnvolledigeDatum</w:t>
            </w:r>
            <w:r w:rsidRPr="00BE58B1">
              <w:rPr>
                <w:rFonts w:ascii="Arial" w:hAnsi="Arial" w:cs="Arial"/>
                <w:szCs w:val="20"/>
                <w:lang w:val="en-AU" w:eastAsia="en-US"/>
              </w:rPr>
              <w:fldChar w:fldCharType="end"/>
            </w:r>
          </w:p>
        </w:tc>
        <w:tc>
          <w:tcPr>
            <w:tcW w:w="810" w:type="dxa"/>
            <w:tcBorders>
              <w:top w:val="nil"/>
              <w:left w:val="nil"/>
              <w:bottom w:val="nil"/>
              <w:right w:val="nil"/>
            </w:tcBorders>
          </w:tcPr>
          <w:p w14:paraId="7E61B783" w14:textId="77777777" w:rsidR="004B2A43" w:rsidRPr="00BE58B1" w:rsidRDefault="004B2A43" w:rsidP="004B2A4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Pr="00BE58B1">
              <w:rPr>
                <w:rFonts w:ascii="Arial" w:hAnsi="Arial" w:cs="Arial"/>
                <w:szCs w:val="20"/>
                <w:lang w:val="en-AU" w:eastAsia="en-US"/>
              </w:rPr>
              <w:instrText xml:space="preserve">MERGEFIELD </w:instrText>
            </w:r>
            <w:r w:rsidRPr="00BE58B1">
              <w:rPr>
                <w:rFonts w:ascii="Calibri" w:hAnsi="Calibri" w:cs="Calibri"/>
                <w:color w:val="0F0F0F"/>
                <w:sz w:val="22"/>
                <w:szCs w:val="22"/>
                <w:lang w:eastAsia="en-US"/>
              </w:rPr>
              <w:instrText>Att.LowerBound</w:instrText>
            </w:r>
            <w:r w:rsidRPr="00BE58B1">
              <w:rPr>
                <w:rFonts w:ascii="Arial" w:hAnsi="Arial" w:cs="Arial"/>
                <w:szCs w:val="20"/>
                <w:lang w:val="en-AU" w:eastAsia="en-US"/>
              </w:rPr>
              <w:fldChar w:fldCharType="separate"/>
            </w:r>
            <w:r w:rsidRPr="00BE58B1">
              <w:rPr>
                <w:rFonts w:ascii="Calibri" w:hAnsi="Calibri" w:cs="Calibri"/>
                <w:color w:val="0F0F0F"/>
                <w:sz w:val="22"/>
                <w:szCs w:val="22"/>
                <w:lang w:eastAsia="en-US"/>
              </w:rPr>
              <w:t>0</w:t>
            </w:r>
            <w:r w:rsidRPr="00BE58B1">
              <w:rPr>
                <w:rFonts w:ascii="Arial" w:hAnsi="Arial" w:cs="Arial"/>
                <w:szCs w:val="20"/>
                <w:lang w:val="en-AU" w:eastAsia="en-US"/>
              </w:rPr>
              <w:fldChar w:fldCharType="end"/>
            </w:r>
            <w:r w:rsidRPr="00BE58B1">
              <w:rPr>
                <w:rFonts w:ascii="Calibri" w:hAnsi="Calibri" w:cs="Calibri"/>
                <w:color w:val="0F0F0F"/>
                <w:sz w:val="22"/>
                <w:szCs w:val="22"/>
                <w:lang w:eastAsia="en-US"/>
              </w:rPr>
              <w:t xml:space="preserve"> - </w:t>
            </w:r>
            <w:r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Att.UpperBound</w:instrText>
            </w:r>
            <w:r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p>
        </w:tc>
      </w:tr>
    </w:tbl>
    <w:p w14:paraId="363DE3C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E58B1" w:rsidRPr="00BE58B1" w14:paraId="18539661" w14:textId="77777777" w:rsidTr="00874C97">
        <w:tc>
          <w:tcPr>
            <w:tcW w:w="9360" w:type="dxa"/>
            <w:gridSpan w:val="3"/>
            <w:tcBorders>
              <w:top w:val="nil"/>
              <w:left w:val="nil"/>
              <w:bottom w:val="nil"/>
              <w:right w:val="nil"/>
            </w:tcBorders>
          </w:tcPr>
          <w:p w14:paraId="7F591A5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b/>
                <w:bCs/>
                <w:color w:val="0F0F0F"/>
                <w:sz w:val="22"/>
                <w:szCs w:val="22"/>
                <w:lang w:eastAsia="en-US"/>
              </w:rPr>
              <w:t>Overzicht relaties</w:t>
            </w:r>
          </w:p>
        </w:tc>
      </w:tr>
      <w:tr w:rsidR="00BE58B1" w:rsidRPr="00BE58B1" w14:paraId="33AD2B7D" w14:textId="77777777" w:rsidTr="00874C97">
        <w:tc>
          <w:tcPr>
            <w:tcW w:w="450" w:type="dxa"/>
            <w:tcBorders>
              <w:top w:val="nil"/>
              <w:left w:val="nil"/>
              <w:bottom w:val="nil"/>
              <w:right w:val="nil"/>
            </w:tcBorders>
          </w:tcPr>
          <w:p w14:paraId="59BCD1F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3BCEE8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BE58B1">
              <w:rPr>
                <w:rFonts w:ascii="Calibri" w:hAnsi="Calibri" w:cs="Calibri"/>
                <w:i/>
                <w:iCs/>
                <w:color w:val="0F0F0F"/>
                <w:sz w:val="22"/>
                <w:szCs w:val="22"/>
                <w:lang w:eastAsia="en-US"/>
              </w:rPr>
              <w:t>Relatienaam met</w:t>
            </w:r>
          </w:p>
          <w:p w14:paraId="0BA97BA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7FF9F80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i/>
                <w:iCs/>
                <w:color w:val="0F0F0F"/>
                <w:sz w:val="22"/>
                <w:szCs w:val="22"/>
                <w:lang w:eastAsia="en-US"/>
              </w:rPr>
              <w:t>Definitie</w:t>
            </w:r>
          </w:p>
        </w:tc>
      </w:tr>
      <w:tr w:rsidR="00BE58B1" w:rsidRPr="00BE58B1" w14:paraId="3E895F72" w14:textId="77777777" w:rsidTr="00874C97">
        <w:tc>
          <w:tcPr>
            <w:tcW w:w="450" w:type="dxa"/>
            <w:tcBorders>
              <w:top w:val="nil"/>
              <w:left w:val="nil"/>
              <w:bottom w:val="nil"/>
              <w:right w:val="nil"/>
            </w:tcBorders>
          </w:tcPr>
          <w:p w14:paraId="156A397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72C83D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1CBC77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gerelateerd</w:t>
            </w:r>
            <w:r w:rsidR="006945D7" w:rsidRPr="00BE58B1">
              <w:rPr>
                <w:rFonts w:ascii="Calibri" w:hAnsi="Calibri" w:cs="Calibri"/>
                <w:color w:val="0F0F0F"/>
                <w:sz w:val="22"/>
                <w:szCs w:val="22"/>
                <w:lang w:eastAsia="en-US"/>
              </w:rPr>
              <w:fldChar w:fldCharType="end"/>
            </w:r>
          </w:p>
          <w:p w14:paraId="31B02F0C"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F099AE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 xml:space="preserve">De ZAAKTYPEn van zaken die relevant zijn voor zaken van dit ZAAKTYPE. </w:t>
            </w:r>
            <w:r w:rsidRPr="00BE58B1">
              <w:rPr>
                <w:rFonts w:ascii="Arial" w:hAnsi="Arial" w:cs="Arial"/>
                <w:szCs w:val="20"/>
                <w:lang w:val="en-AU" w:eastAsia="en-US"/>
              </w:rPr>
              <w:fldChar w:fldCharType="end"/>
            </w:r>
          </w:p>
        </w:tc>
      </w:tr>
      <w:tr w:rsidR="00BE58B1" w:rsidRPr="00BE58B1" w14:paraId="3FA64705" w14:textId="77777777" w:rsidTr="00874C97">
        <w:trPr>
          <w:trHeight w:hRule="exact" w:val="128"/>
        </w:trPr>
        <w:tc>
          <w:tcPr>
            <w:tcW w:w="450" w:type="dxa"/>
            <w:tcBorders>
              <w:top w:val="nil"/>
              <w:left w:val="nil"/>
              <w:bottom w:val="nil"/>
              <w:right w:val="nil"/>
            </w:tcBorders>
          </w:tcPr>
          <w:p w14:paraId="371F8117"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EA81FA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22D4254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12E09C4A" w14:textId="77777777" w:rsidTr="00874C97">
        <w:tc>
          <w:tcPr>
            <w:tcW w:w="450" w:type="dxa"/>
            <w:tcBorders>
              <w:top w:val="nil"/>
              <w:left w:val="nil"/>
              <w:bottom w:val="nil"/>
              <w:right w:val="nil"/>
            </w:tcBorders>
          </w:tcPr>
          <w:p w14:paraId="68FF4FD3"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5A636A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48B9F2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2B665A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INFORMATIEOBJECTTYPE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0AB336D"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INFORMATIEOBJECTTYPEn die relevant kunnen zijn voor ZAAKen van dit ZAAKTYPE.</w:t>
            </w:r>
            <w:r w:rsidRPr="00BE58B1">
              <w:rPr>
                <w:rFonts w:ascii="Arial" w:hAnsi="Arial" w:cs="Arial"/>
                <w:szCs w:val="20"/>
                <w:lang w:val="en-AU" w:eastAsia="en-US"/>
              </w:rPr>
              <w:fldChar w:fldCharType="end"/>
            </w:r>
          </w:p>
        </w:tc>
      </w:tr>
      <w:tr w:rsidR="00BE58B1" w:rsidRPr="00BE58B1" w14:paraId="6FEAB45A" w14:textId="77777777" w:rsidTr="00874C97">
        <w:trPr>
          <w:trHeight w:hRule="exact" w:val="128"/>
        </w:trPr>
        <w:tc>
          <w:tcPr>
            <w:tcW w:w="450" w:type="dxa"/>
            <w:tcBorders>
              <w:top w:val="nil"/>
              <w:left w:val="nil"/>
              <w:bottom w:val="nil"/>
              <w:right w:val="nil"/>
            </w:tcBorders>
          </w:tcPr>
          <w:p w14:paraId="4DD8857E"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6861EF9"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625EF50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01AEEFF" w14:textId="77777777" w:rsidTr="00874C97">
        <w:tc>
          <w:tcPr>
            <w:tcW w:w="450" w:type="dxa"/>
            <w:tcBorders>
              <w:top w:val="nil"/>
              <w:left w:val="nil"/>
              <w:bottom w:val="nil"/>
              <w:right w:val="nil"/>
            </w:tcBorders>
          </w:tcPr>
          <w:p w14:paraId="1A15E45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4E5E35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124FD64E"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heeft relevant</w:t>
            </w:r>
            <w:r w:rsidR="006945D7" w:rsidRPr="00BE58B1">
              <w:rPr>
                <w:rFonts w:ascii="Calibri" w:hAnsi="Calibri" w:cs="Calibri"/>
                <w:color w:val="0F0F0F"/>
                <w:sz w:val="22"/>
                <w:szCs w:val="22"/>
                <w:lang w:eastAsia="en-US"/>
              </w:rPr>
              <w:fldChar w:fldCharType="end"/>
            </w:r>
          </w:p>
          <w:p w14:paraId="1BDD235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BESLUITTYPE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0DA077A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BESLUITTYPEn die relevant kunnen zijn voor ZAAKen van dit ZAAKTYPE</w:t>
            </w:r>
            <w:r w:rsidRPr="00BE58B1">
              <w:rPr>
                <w:rFonts w:ascii="Arial" w:hAnsi="Arial" w:cs="Arial"/>
                <w:szCs w:val="20"/>
                <w:lang w:val="en-AU" w:eastAsia="en-US"/>
              </w:rPr>
              <w:fldChar w:fldCharType="end"/>
            </w:r>
          </w:p>
        </w:tc>
      </w:tr>
      <w:tr w:rsidR="00BE58B1" w:rsidRPr="00BE58B1" w14:paraId="7E9358CB" w14:textId="77777777" w:rsidTr="00874C97">
        <w:trPr>
          <w:trHeight w:hRule="exact" w:val="128"/>
        </w:trPr>
        <w:tc>
          <w:tcPr>
            <w:tcW w:w="450" w:type="dxa"/>
            <w:tcBorders>
              <w:top w:val="nil"/>
              <w:left w:val="nil"/>
              <w:bottom w:val="nil"/>
              <w:right w:val="nil"/>
            </w:tcBorders>
          </w:tcPr>
          <w:p w14:paraId="044FA8B9"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F086CE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1463CB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4720D2D8" w14:textId="77777777" w:rsidTr="00874C97">
        <w:tc>
          <w:tcPr>
            <w:tcW w:w="450" w:type="dxa"/>
            <w:tcBorders>
              <w:top w:val="nil"/>
              <w:left w:val="nil"/>
              <w:bottom w:val="nil"/>
              <w:right w:val="nil"/>
            </w:tcBorders>
          </w:tcPr>
          <w:p w14:paraId="75C265AC"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DC35B8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0A9A9D5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deelzaaktype van </w:t>
            </w:r>
            <w:r w:rsidR="006945D7" w:rsidRPr="00BE58B1">
              <w:rPr>
                <w:rFonts w:ascii="Calibri" w:hAnsi="Calibri" w:cs="Calibri"/>
                <w:color w:val="0F0F0F"/>
                <w:sz w:val="22"/>
                <w:szCs w:val="22"/>
                <w:lang w:eastAsia="en-US"/>
              </w:rPr>
              <w:fldChar w:fldCharType="end"/>
            </w:r>
          </w:p>
          <w:p w14:paraId="6891CF0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CC0AFB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ZAAKTYPEn (van de hoofdzaken) waaronder ZAAKen van dit ZAAKTYPE als deelzaak kunnen voorkomen.</w:t>
            </w:r>
            <w:r w:rsidRPr="00BE58B1">
              <w:rPr>
                <w:rFonts w:ascii="Arial" w:hAnsi="Arial" w:cs="Arial"/>
                <w:szCs w:val="20"/>
                <w:lang w:val="en-AU" w:eastAsia="en-US"/>
              </w:rPr>
              <w:fldChar w:fldCharType="end"/>
            </w:r>
          </w:p>
        </w:tc>
      </w:tr>
      <w:tr w:rsidR="00BE58B1" w:rsidRPr="00BE58B1" w14:paraId="21C3B321" w14:textId="77777777" w:rsidTr="00874C97">
        <w:trPr>
          <w:trHeight w:hRule="exact" w:val="128"/>
        </w:trPr>
        <w:tc>
          <w:tcPr>
            <w:tcW w:w="450" w:type="dxa"/>
            <w:tcBorders>
              <w:top w:val="nil"/>
              <w:left w:val="nil"/>
              <w:bottom w:val="nil"/>
              <w:right w:val="nil"/>
            </w:tcBorders>
          </w:tcPr>
          <w:p w14:paraId="5145957D"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584C14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00F713EA"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357B2A2" w14:textId="77777777" w:rsidTr="00874C97">
        <w:tc>
          <w:tcPr>
            <w:tcW w:w="450" w:type="dxa"/>
            <w:tcBorders>
              <w:top w:val="nil"/>
              <w:left w:val="nil"/>
              <w:bottom w:val="nil"/>
              <w:right w:val="nil"/>
            </w:tcBorders>
          </w:tcPr>
          <w:p w14:paraId="6BBBB887"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1BA2F996"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ZAAKOBJECTTYPE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564DA5F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relevant voor</w:t>
            </w:r>
            <w:r w:rsidR="006945D7" w:rsidRPr="00BE58B1">
              <w:rPr>
                <w:rFonts w:ascii="Calibri" w:hAnsi="Calibri" w:cs="Calibri"/>
                <w:color w:val="0F0F0F"/>
                <w:sz w:val="22"/>
                <w:szCs w:val="22"/>
                <w:lang w:eastAsia="en-US"/>
              </w:rPr>
              <w:fldChar w:fldCharType="end"/>
            </w:r>
          </w:p>
          <w:p w14:paraId="7BE4D09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14232539"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Zaken van het ZAAKTYPE waarvoor objecten van dit ZAAKOBJECTTYPE relevant zijn.</w:t>
            </w:r>
            <w:r w:rsidRPr="00BE58B1">
              <w:rPr>
                <w:rFonts w:ascii="Arial" w:hAnsi="Arial" w:cs="Arial"/>
                <w:szCs w:val="20"/>
                <w:lang w:val="en-AU" w:eastAsia="en-US"/>
              </w:rPr>
              <w:fldChar w:fldCharType="end"/>
            </w:r>
          </w:p>
        </w:tc>
      </w:tr>
      <w:tr w:rsidR="00BE58B1" w:rsidRPr="00BE58B1" w14:paraId="58AFCFEA" w14:textId="77777777" w:rsidTr="00874C97">
        <w:trPr>
          <w:trHeight w:hRule="exact" w:val="128"/>
        </w:trPr>
        <w:tc>
          <w:tcPr>
            <w:tcW w:w="450" w:type="dxa"/>
            <w:tcBorders>
              <w:top w:val="nil"/>
              <w:left w:val="nil"/>
              <w:bottom w:val="nil"/>
              <w:right w:val="nil"/>
            </w:tcBorders>
          </w:tcPr>
          <w:p w14:paraId="766CA9C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1BAD2B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3733C8E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785EB714" w14:textId="77777777" w:rsidTr="00874C97">
        <w:tc>
          <w:tcPr>
            <w:tcW w:w="450" w:type="dxa"/>
            <w:tcBorders>
              <w:top w:val="nil"/>
              <w:left w:val="nil"/>
              <w:bottom w:val="nil"/>
              <w:right w:val="nil"/>
            </w:tcBorders>
          </w:tcPr>
          <w:p w14:paraId="6BC8171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62B2B2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RESULTAATTYPE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7122F71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relevant voor </w:t>
            </w:r>
            <w:r w:rsidR="006945D7" w:rsidRPr="00BE58B1">
              <w:rPr>
                <w:rFonts w:ascii="Calibri" w:hAnsi="Calibri" w:cs="Calibri"/>
                <w:color w:val="0F0F0F"/>
                <w:sz w:val="22"/>
                <w:szCs w:val="22"/>
                <w:lang w:eastAsia="en-US"/>
              </w:rPr>
              <w:fldChar w:fldCharType="end"/>
            </w:r>
          </w:p>
          <w:p w14:paraId="656E26AA"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4DCE2498"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resultaten van dit RESULTAATTYPE bereikt kunnen worden.</w:t>
            </w:r>
            <w:r w:rsidRPr="00BE58B1">
              <w:rPr>
                <w:rFonts w:ascii="Arial" w:hAnsi="Arial" w:cs="Arial"/>
                <w:szCs w:val="20"/>
                <w:lang w:val="en-AU" w:eastAsia="en-US"/>
              </w:rPr>
              <w:fldChar w:fldCharType="end"/>
            </w:r>
          </w:p>
        </w:tc>
      </w:tr>
      <w:tr w:rsidR="00BE58B1" w:rsidRPr="00BE58B1" w14:paraId="331C49CC" w14:textId="77777777" w:rsidTr="00874C97">
        <w:trPr>
          <w:trHeight w:hRule="exact" w:val="128"/>
        </w:trPr>
        <w:tc>
          <w:tcPr>
            <w:tcW w:w="450" w:type="dxa"/>
            <w:tcBorders>
              <w:top w:val="nil"/>
              <w:left w:val="nil"/>
              <w:bottom w:val="nil"/>
              <w:right w:val="nil"/>
            </w:tcBorders>
          </w:tcPr>
          <w:p w14:paraId="64A26EA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467AF3C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5E6D23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E6E56DC" w14:textId="77777777" w:rsidTr="00874C97">
        <w:tc>
          <w:tcPr>
            <w:tcW w:w="450" w:type="dxa"/>
            <w:tcBorders>
              <w:top w:val="nil"/>
              <w:left w:val="nil"/>
              <w:bottom w:val="nil"/>
              <w:right w:val="nil"/>
            </w:tcBorders>
          </w:tcPr>
          <w:p w14:paraId="5F47F6A4"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6CDE21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EIGENSCHAP</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0..*</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0368925C"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5DC397C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3A1BA21"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de ZAAKen waarvoor deze EIGENSCHAP van belang is.</w:t>
            </w:r>
            <w:r w:rsidRPr="00BE58B1">
              <w:rPr>
                <w:rFonts w:ascii="Arial" w:hAnsi="Arial" w:cs="Arial"/>
                <w:szCs w:val="20"/>
                <w:lang w:val="en-AU" w:eastAsia="en-US"/>
              </w:rPr>
              <w:fldChar w:fldCharType="end"/>
            </w:r>
          </w:p>
        </w:tc>
      </w:tr>
      <w:tr w:rsidR="00BE58B1" w:rsidRPr="00BE58B1" w14:paraId="3C40F776" w14:textId="77777777" w:rsidTr="00874C97">
        <w:trPr>
          <w:trHeight w:hRule="exact" w:val="128"/>
        </w:trPr>
        <w:tc>
          <w:tcPr>
            <w:tcW w:w="450" w:type="dxa"/>
            <w:tcBorders>
              <w:top w:val="nil"/>
              <w:left w:val="nil"/>
              <w:bottom w:val="nil"/>
              <w:right w:val="nil"/>
            </w:tcBorders>
          </w:tcPr>
          <w:p w14:paraId="4A070BB7"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B59448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7AA58DE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6FFD3307" w14:textId="77777777" w:rsidTr="00874C97">
        <w:tc>
          <w:tcPr>
            <w:tcW w:w="450" w:type="dxa"/>
            <w:tcBorders>
              <w:top w:val="nil"/>
              <w:left w:val="nil"/>
              <w:bottom w:val="nil"/>
              <w:right w:val="nil"/>
            </w:tcBorders>
          </w:tcPr>
          <w:p w14:paraId="23623420"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9766354"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ROLTYPE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1DCD4DBB"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 xml:space="preserve">is van </w:t>
            </w:r>
            <w:r w:rsidR="006945D7" w:rsidRPr="00BE58B1">
              <w:rPr>
                <w:rFonts w:ascii="Calibri" w:hAnsi="Calibri" w:cs="Calibri"/>
                <w:color w:val="0F0F0F"/>
                <w:sz w:val="22"/>
                <w:szCs w:val="22"/>
                <w:lang w:eastAsia="en-US"/>
              </w:rPr>
              <w:fldChar w:fldCharType="end"/>
            </w:r>
          </w:p>
          <w:p w14:paraId="682BCBF5"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733C6BB7"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ROLTYPEn waarin BETROKKENEn een ROL kunnen uitoefenen in ZAAKen van dit ZAAKTYPE.</w:t>
            </w:r>
            <w:r w:rsidRPr="00BE58B1">
              <w:rPr>
                <w:rFonts w:ascii="Arial" w:hAnsi="Arial" w:cs="Arial"/>
                <w:szCs w:val="20"/>
                <w:lang w:val="en-AU" w:eastAsia="en-US"/>
              </w:rPr>
              <w:fldChar w:fldCharType="end"/>
            </w:r>
          </w:p>
        </w:tc>
      </w:tr>
      <w:tr w:rsidR="00BE58B1" w:rsidRPr="00BE58B1" w14:paraId="1D1CC39E" w14:textId="77777777" w:rsidTr="00874C97">
        <w:trPr>
          <w:trHeight w:hRule="exact" w:val="128"/>
        </w:trPr>
        <w:tc>
          <w:tcPr>
            <w:tcW w:w="450" w:type="dxa"/>
            <w:tcBorders>
              <w:top w:val="nil"/>
              <w:left w:val="nil"/>
              <w:bottom w:val="nil"/>
              <w:right w:val="nil"/>
            </w:tcBorders>
          </w:tcPr>
          <w:p w14:paraId="5F9B94F1"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EADD61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DFA0EF6"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2A19C8BF" w14:textId="77777777" w:rsidTr="00874C97">
        <w:tc>
          <w:tcPr>
            <w:tcW w:w="450" w:type="dxa"/>
            <w:tcBorders>
              <w:top w:val="nil"/>
              <w:left w:val="nil"/>
              <w:bottom w:val="nil"/>
              <w:right w:val="nil"/>
            </w:tcBorders>
          </w:tcPr>
          <w:p w14:paraId="73894C7A"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7547DA7B"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val="en-AU"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STATUSTYPE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60958BC1"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is van</w:t>
            </w:r>
            <w:r w:rsidR="006945D7" w:rsidRPr="00BE58B1">
              <w:rPr>
                <w:rFonts w:ascii="Calibri" w:hAnsi="Calibri" w:cs="Calibri"/>
                <w:color w:val="0F0F0F"/>
                <w:sz w:val="22"/>
                <w:szCs w:val="22"/>
                <w:lang w:eastAsia="en-US"/>
              </w:rPr>
              <w:fldChar w:fldCharType="end"/>
            </w:r>
          </w:p>
          <w:p w14:paraId="641F5AAE"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ZAAKTYPE</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21E6B0C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Het ZAAKTYPE van ZAAKen waarin STATUSsen van dit STATUSTYPE bereikt kunnen worden.</w:t>
            </w:r>
            <w:r w:rsidRPr="00BE58B1">
              <w:rPr>
                <w:rFonts w:ascii="Arial" w:hAnsi="Arial" w:cs="Arial"/>
                <w:szCs w:val="20"/>
                <w:lang w:val="en-AU" w:eastAsia="en-US"/>
              </w:rPr>
              <w:fldChar w:fldCharType="end"/>
            </w:r>
          </w:p>
        </w:tc>
      </w:tr>
      <w:tr w:rsidR="00BE58B1" w:rsidRPr="00BE58B1" w14:paraId="0B2CB0DF" w14:textId="77777777" w:rsidTr="00874C97">
        <w:trPr>
          <w:trHeight w:hRule="exact" w:val="128"/>
        </w:trPr>
        <w:tc>
          <w:tcPr>
            <w:tcW w:w="450" w:type="dxa"/>
            <w:tcBorders>
              <w:top w:val="nil"/>
              <w:left w:val="nil"/>
              <w:bottom w:val="nil"/>
              <w:right w:val="nil"/>
            </w:tcBorders>
          </w:tcPr>
          <w:p w14:paraId="3A370F2B"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D4DBEE8"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AA1C5C3"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BE58B1" w:rsidRPr="00BE58B1" w14:paraId="57D67F6C" w14:textId="77777777" w:rsidTr="00874C97">
        <w:tc>
          <w:tcPr>
            <w:tcW w:w="450" w:type="dxa"/>
            <w:tcBorders>
              <w:top w:val="nil"/>
              <w:left w:val="nil"/>
              <w:bottom w:val="nil"/>
              <w:right w:val="nil"/>
            </w:tcBorders>
          </w:tcPr>
          <w:p w14:paraId="4C8A051F"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5F3533F"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Element.Name</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ZAAKTYPE</w:t>
            </w:r>
            <w:r w:rsidRPr="00BE58B1">
              <w:rPr>
                <w:rFonts w:ascii="Arial" w:hAnsi="Arial" w:cs="Arial"/>
                <w:szCs w:val="20"/>
                <w:lang w:val="en-AU"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ConnSource.Cardinality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p w14:paraId="42CD81B0"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  </w:t>
            </w:r>
            <w:r w:rsidR="006945D7" w:rsidRPr="00BE58B1">
              <w:rPr>
                <w:rFonts w:ascii="Calibri" w:hAnsi="Calibri" w:cs="Calibri"/>
                <w:color w:val="0F0F0F"/>
                <w:sz w:val="22"/>
                <w:szCs w:val="22"/>
                <w:lang w:eastAsia="en-US"/>
              </w:rPr>
              <w:fldChar w:fldCharType="begin" w:fldLock="1"/>
            </w:r>
            <w:r w:rsidRPr="00BE58B1">
              <w:rPr>
                <w:rFonts w:ascii="Calibri" w:hAnsi="Calibri" w:cs="Calibri"/>
                <w:color w:val="0F0F0F"/>
                <w:sz w:val="22"/>
                <w:szCs w:val="22"/>
                <w:lang w:eastAsia="en-US"/>
              </w:rPr>
              <w:instrText>MERGEFIELD Connector.Name</w:instrText>
            </w:r>
            <w:r w:rsidR="006945D7" w:rsidRPr="00BE58B1">
              <w:rPr>
                <w:rFonts w:ascii="Calibri" w:hAnsi="Calibri" w:cs="Calibri"/>
                <w:color w:val="0F0F0F"/>
                <w:sz w:val="22"/>
                <w:szCs w:val="22"/>
                <w:lang w:eastAsia="en-US"/>
              </w:rPr>
              <w:fldChar w:fldCharType="separate"/>
            </w:r>
            <w:r w:rsidRPr="00BE58B1">
              <w:rPr>
                <w:rFonts w:ascii="Calibri" w:hAnsi="Calibri" w:cs="Calibri"/>
                <w:color w:val="0F0F0F"/>
                <w:sz w:val="22"/>
                <w:szCs w:val="22"/>
                <w:lang w:eastAsia="en-US"/>
              </w:rPr>
              <w:t>maakt deel uit van</w:t>
            </w:r>
            <w:r w:rsidR="006945D7" w:rsidRPr="00BE58B1">
              <w:rPr>
                <w:rFonts w:ascii="Calibri" w:hAnsi="Calibri" w:cs="Calibri"/>
                <w:color w:val="0F0F0F"/>
                <w:sz w:val="22"/>
                <w:szCs w:val="22"/>
                <w:lang w:eastAsia="en-US"/>
              </w:rPr>
              <w:fldChar w:fldCharType="end"/>
            </w:r>
          </w:p>
          <w:p w14:paraId="60F502B2"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Element.Name</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CATALOGUS</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 xml:space="preserve">  [</w:t>
            </w:r>
            <w:r w:rsidRPr="00BE58B1">
              <w:rPr>
                <w:rFonts w:ascii="Calibri" w:hAnsi="Calibri" w:cs="Calibri"/>
                <w:color w:val="0F0F0F"/>
                <w:sz w:val="22"/>
                <w:szCs w:val="22"/>
                <w:lang w:eastAsia="en-US"/>
              </w:rPr>
              <w:fldChar w:fldCharType="begin" w:fldLock="1"/>
            </w:r>
            <w:r w:rsidR="00BE58B1" w:rsidRPr="00BE58B1">
              <w:rPr>
                <w:rFonts w:ascii="Calibri" w:hAnsi="Calibri" w:cs="Calibri"/>
                <w:color w:val="0F0F0F"/>
                <w:sz w:val="22"/>
                <w:szCs w:val="22"/>
                <w:lang w:eastAsia="en-US"/>
              </w:rPr>
              <w:instrText>MERGEFIELD ConnTarget.Cardinality</w:instrText>
            </w:r>
            <w:r w:rsidRPr="00BE58B1">
              <w:rPr>
                <w:rFonts w:ascii="Calibri" w:hAnsi="Calibri" w:cs="Calibri"/>
                <w:color w:val="0F0F0F"/>
                <w:sz w:val="22"/>
                <w:szCs w:val="22"/>
                <w:lang w:eastAsia="en-US"/>
              </w:rPr>
              <w:fldChar w:fldCharType="separate"/>
            </w:r>
            <w:r w:rsidR="00BE58B1" w:rsidRPr="00BE58B1">
              <w:rPr>
                <w:rFonts w:ascii="Calibri" w:hAnsi="Calibri" w:cs="Calibri"/>
                <w:color w:val="0F0F0F"/>
                <w:sz w:val="22"/>
                <w:szCs w:val="22"/>
                <w:lang w:eastAsia="en-US"/>
              </w:rPr>
              <w:t>1</w:t>
            </w:r>
            <w:r w:rsidRPr="00BE58B1">
              <w:rPr>
                <w:rFonts w:ascii="Calibri" w:hAnsi="Calibri" w:cs="Calibri"/>
                <w:color w:val="0F0F0F"/>
                <w:sz w:val="22"/>
                <w:szCs w:val="22"/>
                <w:lang w:eastAsia="en-US"/>
              </w:rPr>
              <w:fldChar w:fldCharType="end"/>
            </w:r>
            <w:r w:rsidR="00BE58B1" w:rsidRPr="00BE58B1">
              <w:rPr>
                <w:rFonts w:ascii="Calibri" w:hAnsi="Calibri" w:cs="Calibri"/>
                <w:color w:val="0F0F0F"/>
                <w:sz w:val="22"/>
                <w:szCs w:val="22"/>
                <w:lang w:eastAsia="en-US"/>
              </w:rPr>
              <w:t>]</w:t>
            </w:r>
          </w:p>
        </w:tc>
        <w:tc>
          <w:tcPr>
            <w:tcW w:w="6120" w:type="dxa"/>
            <w:tcBorders>
              <w:top w:val="nil"/>
              <w:left w:val="nil"/>
              <w:bottom w:val="nil"/>
              <w:right w:val="nil"/>
            </w:tcBorders>
          </w:tcPr>
          <w:p w14:paraId="327544A0" w14:textId="77777777" w:rsidR="00BE58B1" w:rsidRPr="00BE58B1" w:rsidRDefault="006945D7"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58B1">
              <w:rPr>
                <w:rFonts w:ascii="Arial" w:hAnsi="Arial" w:cs="Arial"/>
                <w:szCs w:val="20"/>
                <w:lang w:val="en-AU" w:eastAsia="en-US"/>
              </w:rPr>
              <w:fldChar w:fldCharType="begin" w:fldLock="1"/>
            </w:r>
            <w:r w:rsidR="00BE58B1" w:rsidRPr="00BE58B1">
              <w:rPr>
                <w:rFonts w:ascii="Arial" w:hAnsi="Arial" w:cs="Arial"/>
                <w:szCs w:val="20"/>
                <w:lang w:eastAsia="en-US"/>
              </w:rPr>
              <w:instrText xml:space="preserve">MERGEFIELD </w:instrText>
            </w:r>
            <w:r w:rsidR="00BE58B1" w:rsidRPr="00BE58B1">
              <w:rPr>
                <w:rFonts w:ascii="Calibri" w:hAnsi="Calibri" w:cs="Calibri"/>
                <w:color w:val="0F0F0F"/>
                <w:sz w:val="22"/>
                <w:szCs w:val="22"/>
                <w:lang w:eastAsia="en-US"/>
              </w:rPr>
              <w:instrText>Connector.Notes</w:instrText>
            </w:r>
            <w:r w:rsidRPr="00BE58B1">
              <w:rPr>
                <w:rFonts w:ascii="Arial" w:hAnsi="Arial" w:cs="Arial"/>
                <w:szCs w:val="20"/>
                <w:lang w:val="en-AU" w:eastAsia="en-US"/>
              </w:rPr>
              <w:fldChar w:fldCharType="separate"/>
            </w:r>
            <w:r w:rsidR="00BE58B1" w:rsidRPr="00BE58B1">
              <w:rPr>
                <w:rFonts w:ascii="Calibri" w:hAnsi="Calibri" w:cs="Calibri"/>
                <w:color w:val="0F0F0F"/>
                <w:sz w:val="22"/>
                <w:szCs w:val="22"/>
                <w:lang w:eastAsia="en-US"/>
              </w:rPr>
              <w:t>De CATALOGUS waartoe dit ZAAKTYPE behoort.</w:t>
            </w:r>
            <w:r w:rsidRPr="00BE58B1">
              <w:rPr>
                <w:rFonts w:ascii="Arial" w:hAnsi="Arial" w:cs="Arial"/>
                <w:szCs w:val="20"/>
                <w:lang w:val="en-AU" w:eastAsia="en-US"/>
              </w:rPr>
              <w:fldChar w:fldCharType="end"/>
            </w:r>
          </w:p>
        </w:tc>
      </w:tr>
      <w:tr w:rsidR="00BE58B1" w:rsidRPr="00BE58B1" w14:paraId="55EDC849" w14:textId="77777777" w:rsidTr="00874C97">
        <w:trPr>
          <w:trHeight w:hRule="exact" w:val="128"/>
        </w:trPr>
        <w:tc>
          <w:tcPr>
            <w:tcW w:w="450" w:type="dxa"/>
            <w:tcBorders>
              <w:top w:val="nil"/>
              <w:left w:val="nil"/>
              <w:bottom w:val="nil"/>
              <w:right w:val="nil"/>
            </w:tcBorders>
          </w:tcPr>
          <w:p w14:paraId="5AE32F25" w14:textId="77777777" w:rsidR="00BE58B1" w:rsidRPr="00BE58B1" w:rsidRDefault="00BE58B1" w:rsidP="00BE58B1">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58948145"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430244F"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E296D57"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color w:val="0F0F0F"/>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E58B1" w:rsidRPr="00BE58B1" w14:paraId="4A955216" w14:textId="77777777" w:rsidTr="00874C97">
        <w:tc>
          <w:tcPr>
            <w:tcW w:w="9360" w:type="dxa"/>
            <w:tcBorders>
              <w:top w:val="nil"/>
              <w:left w:val="nil"/>
              <w:bottom w:val="nil"/>
              <w:right w:val="nil"/>
            </w:tcBorders>
          </w:tcPr>
          <w:p w14:paraId="36546DC2" w14:textId="77777777" w:rsidR="00BE58B1" w:rsidRPr="00BE58B1" w:rsidRDefault="00BE58B1" w:rsidP="00BE58B1">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BE58B1">
              <w:rPr>
                <w:rFonts w:ascii="Calibri" w:hAnsi="Calibri" w:cs="Calibri"/>
                <w:b/>
                <w:bCs/>
                <w:color w:val="0F0F0F"/>
                <w:sz w:val="22"/>
                <w:szCs w:val="22"/>
                <w:lang w:eastAsia="en-US"/>
              </w:rPr>
              <w:t>Toelichting objecttype</w:t>
            </w:r>
          </w:p>
          <w:p w14:paraId="60038C6F"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 xml:space="preserve">Het betreft de indeling of groepering van zaken naar hun aard, zoals “Behandelen aanvraag bouwvergunning” en “Behandelen aanvraag ontheffing parkeren”. Wat in een individueel geval een zaak is, waar die begint en waar die eindigt, wordt bekeken vanuit het perspectief van de initiator van de zaak (burger, bedrijf, medewerker, etc.). Het traject van (aan)vraag cq. aanleiding voor de zaak tot en met de levering van de producten/of diensten die een passend antwoord vormen op die aanleiding, bepaalt de omvang en afbakening van de zaak en daarmee van het zaaktype. Hiermee komt de afbakening van een zaaktype overeen met een bedrijfsproces: ‘van klant tot klant’. Dit betekent ondermeer dat onderdelen van bedrijfsprocessen geen zelfstandige zaken vormen. Het betekent ook dat een aanleiding die niet leidt tot de start van de uitvoering van een bedrijfsproces, niet leidt tot een zaak (deze wordt behandeld in het kader van een reeds lopende zaak). </w:t>
            </w:r>
          </w:p>
          <w:p w14:paraId="032F59D1" w14:textId="77777777" w:rsidR="00BE58B1" w:rsidRPr="00BE58B1" w:rsidRDefault="00BE58B1" w:rsidP="00BE58B1">
            <w:pPr>
              <w:widowControl w:val="0"/>
              <w:autoSpaceDE w:val="0"/>
              <w:autoSpaceDN w:val="0"/>
              <w:adjustRightInd w:val="0"/>
              <w:spacing w:line="240" w:lineRule="auto"/>
              <w:ind w:left="720"/>
              <w:contextualSpacing w:val="0"/>
              <w:rPr>
                <w:rFonts w:ascii="Calibri" w:hAnsi="Calibri" w:cs="Calibri"/>
                <w:color w:val="0F0F0F"/>
                <w:sz w:val="22"/>
                <w:szCs w:val="22"/>
                <w:lang w:eastAsia="en-US"/>
              </w:rPr>
            </w:pPr>
            <w:r w:rsidRPr="00BE58B1">
              <w:rPr>
                <w:rFonts w:ascii="Calibri" w:hAnsi="Calibri" w:cs="Calibri"/>
                <w:color w:val="0F0F0F"/>
                <w:sz w:val="22"/>
                <w:szCs w:val="22"/>
                <w:lang w:eastAsia="en-US"/>
              </w:rPr>
              <w:t>Zie ook de toelichtingen bij de relatiesoorten ‘ZAAKTYPE  is deelzaaktype van ZAAKTYPE’ en ‘ZAAKTYPE heeft gerelateerd ZAAKTYPE’ voor wat betreft zaaktypen van deelzaken respectievelijk gerelateerde zaken.</w:t>
            </w:r>
          </w:p>
        </w:tc>
        <w:bookmarkEnd w:id="35"/>
        <w:bookmarkEnd w:id="36"/>
      </w:tr>
    </w:tbl>
    <w:p w14:paraId="5D7AE172" w14:textId="77777777" w:rsidR="00BE58B1" w:rsidRDefault="00BE58B1" w:rsidP="00FB34D2">
      <w:r w:rsidRPr="00BE58B1">
        <w:rPr>
          <w:rFonts w:ascii="Arial" w:hAnsi="Arial" w:cs="Arial"/>
          <w:color w:val="0F0F0F"/>
          <w:szCs w:val="20"/>
          <w:lang w:eastAsia="en-US"/>
        </w:rPr>
        <w:br w:type="page"/>
      </w:r>
    </w:p>
    <w:p w14:paraId="4E27BFE2" w14:textId="77743443" w:rsidR="00506586" w:rsidRDefault="00506586" w:rsidP="00506586">
      <w:pPr>
        <w:pStyle w:val="Kop1"/>
      </w:pPr>
      <w:bookmarkStart w:id="315" w:name="_Toc517127130"/>
      <w:r w:rsidRPr="00506586">
        <w:lastRenderedPageBreak/>
        <w:t>Relatieklassen</w:t>
      </w:r>
      <w:bookmarkEnd w:id="315"/>
    </w:p>
    <w:p w14:paraId="65F92966" w14:textId="44834045" w:rsidR="00D23827" w:rsidRDefault="00D23827" w:rsidP="00506586">
      <w:pPr>
        <w:rPr>
          <w:rFonts w:eastAsia="Batang"/>
        </w:rPr>
      </w:pPr>
      <w:r w:rsidRPr="00D23827">
        <w:rPr>
          <w:rFonts w:eastAsia="Batang"/>
        </w:rPr>
        <w:t>In dit hoofdstuk specificeren we de onderscheiden Relatieklassen. Zie de inleidende tekst van hoofdstuk</w:t>
      </w:r>
      <w:r w:rsidR="001B5558">
        <w:rPr>
          <w:rFonts w:eastAsia="Batang"/>
        </w:rPr>
        <w:t xml:space="preserve"> </w:t>
      </w:r>
      <w:r w:rsidR="006945D7">
        <w:rPr>
          <w:rFonts w:eastAsia="Batang"/>
        </w:rPr>
        <w:fldChar w:fldCharType="begin"/>
      </w:r>
      <w:r w:rsidR="001B5558">
        <w:rPr>
          <w:rFonts w:eastAsia="Batang"/>
        </w:rPr>
        <w:instrText xml:space="preserve"> REF _Ref391366719 \r \h </w:instrText>
      </w:r>
      <w:r w:rsidR="006945D7">
        <w:rPr>
          <w:rFonts w:eastAsia="Batang"/>
        </w:rPr>
      </w:r>
      <w:r w:rsidR="006945D7">
        <w:rPr>
          <w:rFonts w:eastAsia="Batang"/>
        </w:rPr>
        <w:fldChar w:fldCharType="separate"/>
      </w:r>
      <w:r w:rsidR="00D712C9">
        <w:rPr>
          <w:rFonts w:eastAsia="Batang"/>
        </w:rPr>
        <w:t>3</w:t>
      </w:r>
      <w:r w:rsidR="006945D7">
        <w:rPr>
          <w:rFonts w:eastAsia="Batang"/>
        </w:rPr>
        <w:fldChar w:fldCharType="end"/>
      </w:r>
      <w:r w:rsidRPr="00D23827">
        <w:rPr>
          <w:rFonts w:eastAsia="Batang"/>
        </w:rPr>
        <w:t xml:space="preserve"> voor de betekenis van de aspecten waarnaar de relatieklassen gespecificeerd zijn.</w:t>
      </w:r>
    </w:p>
    <w:p w14:paraId="22B62844" w14:textId="77777777" w:rsidR="00D23827" w:rsidRDefault="00D23827" w:rsidP="00506586">
      <w:pPr>
        <w:rPr>
          <w:rFonts w:eastAsia="Batang"/>
        </w:rPr>
      </w:pPr>
    </w:p>
    <w:bookmarkStart w:id="316" w:name="BKM_971A39CC_00BE_48f2_94A9_1208EF24DADD"/>
    <w:bookmarkStart w:id="317" w:name="Relatieklasse"/>
    <w:bookmarkStart w:id="318" w:name="BKM_EEEC8C17_55C2_456f_A473_97911DCD45D3"/>
    <w:p w14:paraId="413375FF" w14:textId="77777777" w:rsidR="001B5558" w:rsidRPr="001B5558" w:rsidRDefault="006945D7" w:rsidP="001B5558">
      <w:pPr>
        <w:pStyle w:val="Kop2"/>
      </w:pPr>
      <w:r w:rsidRPr="001B5558">
        <w:fldChar w:fldCharType="begin" w:fldLock="1"/>
      </w:r>
      <w:r w:rsidR="001B5558" w:rsidRPr="001B5558">
        <w:instrText>MERGEFIELD Element.Stereotype</w:instrText>
      </w:r>
      <w:r w:rsidRPr="001B5558">
        <w:fldChar w:fldCharType="separate"/>
      </w:r>
      <w:bookmarkStart w:id="319" w:name="_Toc517127131"/>
      <w:r w:rsidR="00024915">
        <w:t>Relatieklasse</w:t>
      </w:r>
      <w:r w:rsidRPr="001B5558">
        <w:fldChar w:fldCharType="end"/>
      </w:r>
      <w:r w:rsidR="001B5558" w:rsidRPr="001B5558">
        <w:t xml:space="preserve"> </w:t>
      </w:r>
      <w:r w:rsidRPr="001B5558">
        <w:fldChar w:fldCharType="begin" w:fldLock="1"/>
      </w:r>
      <w:r w:rsidR="001B5558" w:rsidRPr="001B5558">
        <w:instrText>MERGEFIELD Element.Name</w:instrText>
      </w:r>
      <w:r w:rsidRPr="001B5558">
        <w:fldChar w:fldCharType="separate"/>
      </w:r>
      <w:r w:rsidR="001B5558" w:rsidRPr="001B5558">
        <w:t>ZAAK-INFORMATIEOBJECT-TYPE</w:t>
      </w:r>
      <w:bookmarkEnd w:id="319"/>
      <w:r w:rsidRPr="001B5558">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B5558" w:rsidRPr="001B5558" w14:paraId="4AA95310" w14:textId="77777777" w:rsidTr="00F4632C">
        <w:tc>
          <w:tcPr>
            <w:tcW w:w="2340" w:type="dxa"/>
            <w:gridSpan w:val="2"/>
            <w:tcBorders>
              <w:top w:val="nil"/>
              <w:left w:val="nil"/>
              <w:bottom w:val="nil"/>
              <w:right w:val="nil"/>
            </w:tcBorders>
          </w:tcPr>
          <w:p w14:paraId="6E428170" w14:textId="77777777" w:rsidR="001B5558" w:rsidRPr="001B5558" w:rsidRDefault="001B5558" w:rsidP="001B5558">
            <w:pPr>
              <w:autoSpaceDE w:val="0"/>
              <w:autoSpaceDN w:val="0"/>
              <w:adjustRightInd w:val="0"/>
              <w:spacing w:after="200" w:line="276" w:lineRule="auto"/>
              <w:contextualSpacing w:val="0"/>
              <w:rPr>
                <w:rFonts w:ascii="Calibri" w:hAnsi="Calibri" w:cs="Calibri"/>
                <w:b/>
                <w:bCs/>
                <w:color w:val="000000"/>
                <w:sz w:val="22"/>
                <w:szCs w:val="22"/>
                <w:lang w:eastAsia="en-US"/>
              </w:rPr>
            </w:pPr>
            <w:r w:rsidRPr="001B5558">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086CA2AC"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00000"/>
                <w:sz w:val="22"/>
                <w:szCs w:val="22"/>
                <w:lang w:eastAsia="en-US"/>
              </w:rPr>
              <w:instrText>Element.Name</w:instrText>
            </w:r>
            <w:r w:rsidRPr="001B5558">
              <w:rPr>
                <w:rFonts w:ascii="Arial" w:hAnsi="Arial" w:cs="Arial"/>
                <w:szCs w:val="20"/>
                <w:lang w:val="en-AU" w:eastAsia="en-US"/>
              </w:rPr>
              <w:fldChar w:fldCharType="separate"/>
            </w:r>
            <w:r w:rsidR="001B5558" w:rsidRPr="001B5558">
              <w:rPr>
                <w:rFonts w:ascii="Calibri" w:hAnsi="Calibri" w:cs="Calibri"/>
                <w:color w:val="000000"/>
                <w:sz w:val="22"/>
                <w:szCs w:val="22"/>
                <w:lang w:eastAsia="en-US"/>
              </w:rPr>
              <w:t>ZAAK-INFORMATIEOBJECT-TYPE</w:t>
            </w:r>
            <w:r w:rsidRPr="001B5558">
              <w:rPr>
                <w:rFonts w:ascii="Arial" w:hAnsi="Arial" w:cs="Arial"/>
                <w:szCs w:val="20"/>
                <w:lang w:val="en-AU" w:eastAsia="en-US"/>
              </w:rPr>
              <w:fldChar w:fldCharType="end"/>
            </w:r>
          </w:p>
        </w:tc>
      </w:tr>
      <w:tr w:rsidR="001B5558" w:rsidRPr="001B5558" w14:paraId="29424CF9" w14:textId="77777777" w:rsidTr="00F4632C">
        <w:trPr>
          <w:trHeight w:hRule="exact" w:val="128"/>
        </w:trPr>
        <w:tc>
          <w:tcPr>
            <w:tcW w:w="2340" w:type="dxa"/>
            <w:gridSpan w:val="2"/>
            <w:tcBorders>
              <w:top w:val="nil"/>
              <w:left w:val="nil"/>
              <w:bottom w:val="nil"/>
              <w:right w:val="nil"/>
            </w:tcBorders>
          </w:tcPr>
          <w:p w14:paraId="5CE45797"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F012056"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6C691990" w14:textId="77777777" w:rsidTr="00F4632C">
        <w:tc>
          <w:tcPr>
            <w:tcW w:w="2340" w:type="dxa"/>
            <w:gridSpan w:val="2"/>
            <w:tcBorders>
              <w:top w:val="nil"/>
              <w:left w:val="nil"/>
              <w:bottom w:val="nil"/>
              <w:right w:val="nil"/>
            </w:tcBorders>
          </w:tcPr>
          <w:p w14:paraId="6F8FBC1A"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783034DE"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Element.Alias</w:instrText>
            </w:r>
            <w:r w:rsidRPr="001B5558">
              <w:rPr>
                <w:rFonts w:ascii="Arial" w:hAnsi="Arial" w:cs="Arial"/>
                <w:szCs w:val="20"/>
                <w:lang w:val="en-AU" w:eastAsia="en-US"/>
              </w:rPr>
              <w:fldChar w:fldCharType="end"/>
            </w:r>
          </w:p>
        </w:tc>
      </w:tr>
      <w:tr w:rsidR="001B5558" w:rsidRPr="001B5558" w14:paraId="4D4CB841" w14:textId="77777777" w:rsidTr="00F4632C">
        <w:trPr>
          <w:trHeight w:hRule="exact" w:val="128"/>
        </w:trPr>
        <w:tc>
          <w:tcPr>
            <w:tcW w:w="2340" w:type="dxa"/>
            <w:gridSpan w:val="2"/>
            <w:tcBorders>
              <w:top w:val="nil"/>
              <w:left w:val="nil"/>
              <w:bottom w:val="nil"/>
              <w:right w:val="nil"/>
            </w:tcBorders>
          </w:tcPr>
          <w:p w14:paraId="17069F54"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41B104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3B95F415" w14:textId="77777777" w:rsidTr="00F4632C">
        <w:trPr>
          <w:trHeight w:val="230"/>
        </w:trPr>
        <w:tc>
          <w:tcPr>
            <w:tcW w:w="2340" w:type="dxa"/>
            <w:gridSpan w:val="2"/>
            <w:tcBorders>
              <w:top w:val="nil"/>
              <w:left w:val="nil"/>
              <w:bottom w:val="nil"/>
              <w:right w:val="nil"/>
            </w:tcBorders>
          </w:tcPr>
          <w:p w14:paraId="134579A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6B587539"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Element.Notes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Kenmerken van de relatie ZAAKTYPE heeft relevante INFORMATIEOBJECTTYPEn.</w:t>
            </w:r>
            <w:r w:rsidRPr="001B5558">
              <w:rPr>
                <w:rFonts w:ascii="Arial" w:hAnsi="Arial" w:cs="Arial"/>
                <w:szCs w:val="20"/>
                <w:lang w:val="en-AU" w:eastAsia="en-US"/>
              </w:rPr>
              <w:fldChar w:fldCharType="end"/>
            </w:r>
          </w:p>
        </w:tc>
      </w:tr>
      <w:tr w:rsidR="001B5558" w:rsidRPr="001B5558" w14:paraId="4BEF4890" w14:textId="77777777" w:rsidTr="00F4632C">
        <w:trPr>
          <w:trHeight w:val="230"/>
        </w:trPr>
        <w:tc>
          <w:tcPr>
            <w:tcW w:w="2340" w:type="dxa"/>
            <w:gridSpan w:val="2"/>
            <w:tcBorders>
              <w:top w:val="nil"/>
              <w:left w:val="nil"/>
              <w:bottom w:val="nil"/>
              <w:right w:val="nil"/>
            </w:tcBorders>
          </w:tcPr>
          <w:p w14:paraId="02C1A48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9D14274"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66451038" w14:textId="77777777" w:rsidTr="00F4632C">
        <w:trPr>
          <w:trHeight w:val="230"/>
        </w:trPr>
        <w:tc>
          <w:tcPr>
            <w:tcW w:w="2340" w:type="dxa"/>
            <w:gridSpan w:val="2"/>
            <w:tcBorders>
              <w:top w:val="nil"/>
              <w:left w:val="nil"/>
              <w:bottom w:val="nil"/>
              <w:right w:val="nil"/>
            </w:tcBorders>
          </w:tcPr>
          <w:p w14:paraId="35BFA6C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146E4B22"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7ADE4D82" w14:textId="77777777" w:rsidTr="00F4632C">
        <w:tc>
          <w:tcPr>
            <w:tcW w:w="450" w:type="dxa"/>
            <w:tcBorders>
              <w:top w:val="nil"/>
              <w:left w:val="nil"/>
              <w:bottom w:val="nil"/>
              <w:right w:val="nil"/>
            </w:tcBorders>
          </w:tcPr>
          <w:p w14:paraId="028C2F61"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20" w:name="BKM_74BBA22E_C09F_4fed_992A_504BB92BAD52"/>
          </w:p>
        </w:tc>
        <w:tc>
          <w:tcPr>
            <w:tcW w:w="2790" w:type="dxa"/>
            <w:gridSpan w:val="2"/>
            <w:tcBorders>
              <w:top w:val="nil"/>
              <w:left w:val="nil"/>
              <w:bottom w:val="nil"/>
              <w:right w:val="nil"/>
            </w:tcBorders>
          </w:tcPr>
          <w:p w14:paraId="57025974"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102EA05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67CA1B5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Formaat</w:t>
            </w:r>
          </w:p>
        </w:tc>
        <w:tc>
          <w:tcPr>
            <w:tcW w:w="810" w:type="dxa"/>
            <w:tcBorders>
              <w:top w:val="nil"/>
              <w:left w:val="nil"/>
              <w:bottom w:val="nil"/>
              <w:right w:val="nil"/>
            </w:tcBorders>
          </w:tcPr>
          <w:p w14:paraId="4F87F4D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1B5558">
              <w:rPr>
                <w:rFonts w:ascii="Calibri" w:hAnsi="Calibri" w:cs="Calibri"/>
                <w:i/>
                <w:iCs/>
                <w:color w:val="0F0F0F"/>
                <w:sz w:val="22"/>
                <w:szCs w:val="22"/>
                <w:lang w:eastAsia="en-US"/>
              </w:rPr>
              <w:t>Kardi-</w:t>
            </w:r>
          </w:p>
          <w:p w14:paraId="2DC85E81"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naliteit</w:t>
            </w:r>
          </w:p>
        </w:tc>
      </w:tr>
      <w:tr w:rsidR="001B5558" w:rsidRPr="001B5558" w14:paraId="275C0D9B" w14:textId="77777777" w:rsidTr="00F4632C">
        <w:tc>
          <w:tcPr>
            <w:tcW w:w="450" w:type="dxa"/>
            <w:tcBorders>
              <w:top w:val="nil"/>
              <w:left w:val="nil"/>
              <w:bottom w:val="nil"/>
              <w:right w:val="nil"/>
            </w:tcBorders>
          </w:tcPr>
          <w:p w14:paraId="3D505B7A"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21" w:name="BKM_70B42FB6_DEBC_46ab_9D85_A2097590D0AE"/>
            <w:bookmarkEnd w:id="320"/>
          </w:p>
        </w:tc>
        <w:tc>
          <w:tcPr>
            <w:tcW w:w="2790" w:type="dxa"/>
            <w:gridSpan w:val="2"/>
            <w:tcBorders>
              <w:top w:val="nil"/>
              <w:left w:val="nil"/>
              <w:bottom w:val="nil"/>
              <w:right w:val="nil"/>
            </w:tcBorders>
          </w:tcPr>
          <w:p w14:paraId="4ED23CD9"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Volgnummer</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72752F64"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Uniek volgnummer van het ZAAK-INFORMATIEOBJECT-TYPE binnen het ZAAKTYPE.</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14A7F203"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N3</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09FC191C"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1</w:t>
            </w:r>
            <w:r w:rsidRPr="001B5558">
              <w:rPr>
                <w:rFonts w:ascii="Arial" w:hAnsi="Arial" w:cs="Arial"/>
                <w:szCs w:val="20"/>
                <w:lang w:val="en-AU" w:eastAsia="en-US"/>
              </w:rPr>
              <w:fldChar w:fldCharType="end"/>
            </w:r>
            <w:r w:rsidR="001B5558"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1B5558"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1B5558"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bookmarkEnd w:id="321"/>
      </w:tr>
      <w:tr w:rsidR="00F4632C" w:rsidRPr="001B5558" w14:paraId="63354988" w14:textId="77777777" w:rsidTr="00F4632C">
        <w:tc>
          <w:tcPr>
            <w:tcW w:w="450" w:type="dxa"/>
            <w:tcBorders>
              <w:top w:val="nil"/>
              <w:left w:val="nil"/>
              <w:bottom w:val="nil"/>
              <w:right w:val="nil"/>
            </w:tcBorders>
          </w:tcPr>
          <w:p w14:paraId="1182C343" w14:textId="77777777" w:rsidR="00F4632C" w:rsidRPr="001B5558" w:rsidRDefault="00F4632C"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0898D8C"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val="en-AU" w:eastAsia="en-US"/>
              </w:rPr>
              <w:instrText xml:space="preserve">MERGEFIELD </w:instrText>
            </w:r>
            <w:r w:rsidR="00F4632C"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Richting</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18081425"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eastAsia="en-US"/>
              </w:rPr>
              <w:instrText xml:space="preserve">MERGEFIELD </w:instrText>
            </w:r>
            <w:r w:rsidR="00F4632C"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Aanduiding van de richting van informatieobjecten van het gerelateerde INFORMATIEOBJECTTYPE bij zaken van het gerelateerde ZAAKTYPE.</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08F99295"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val="en-AU" w:eastAsia="en-US"/>
              </w:rPr>
              <w:instrText xml:space="preserve">MERGEFIELD </w:instrText>
            </w:r>
            <w:r w:rsidR="00F4632C"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AN20</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69790803" w14:textId="77777777" w:rsidR="00F4632C" w:rsidRPr="001B5558" w:rsidRDefault="006945D7" w:rsidP="008449F3">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F4632C" w:rsidRPr="001B5558">
              <w:rPr>
                <w:rFonts w:ascii="Arial" w:hAnsi="Arial" w:cs="Arial"/>
                <w:szCs w:val="20"/>
                <w:lang w:val="en-AU" w:eastAsia="en-US"/>
              </w:rPr>
              <w:instrText xml:space="preserve">MERGEFIELD </w:instrText>
            </w:r>
            <w:r w:rsidR="00F4632C"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F4632C" w:rsidRPr="001B5558">
              <w:rPr>
                <w:rFonts w:ascii="Calibri" w:hAnsi="Calibri" w:cs="Calibri"/>
                <w:color w:val="0F0F0F"/>
                <w:sz w:val="22"/>
                <w:szCs w:val="22"/>
                <w:lang w:eastAsia="en-US"/>
              </w:rPr>
              <w:t>1</w:t>
            </w:r>
            <w:r w:rsidRPr="001B5558">
              <w:rPr>
                <w:rFonts w:ascii="Arial" w:hAnsi="Arial" w:cs="Arial"/>
                <w:szCs w:val="20"/>
                <w:lang w:val="en-AU" w:eastAsia="en-US"/>
              </w:rPr>
              <w:fldChar w:fldCharType="end"/>
            </w:r>
            <w:r w:rsidR="00F4632C"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F4632C"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F4632C"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tr>
    </w:tbl>
    <w:p w14:paraId="0E52DC92"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00000"/>
          <w:szCs w:val="20"/>
          <w:lang w:eastAsia="en-US"/>
        </w:rPr>
      </w:pPr>
    </w:p>
    <w:tbl>
      <w:tblPr>
        <w:tblW w:w="9360" w:type="dxa"/>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1B5558" w:rsidRPr="001B5558" w14:paraId="2AB55C03" w14:textId="77777777" w:rsidTr="00D47549">
        <w:tc>
          <w:tcPr>
            <w:tcW w:w="9360" w:type="dxa"/>
            <w:gridSpan w:val="3"/>
            <w:tcBorders>
              <w:top w:val="nil"/>
              <w:left w:val="nil"/>
              <w:bottom w:val="nil"/>
              <w:right w:val="nil"/>
            </w:tcBorders>
          </w:tcPr>
          <w:p w14:paraId="1BE491AD"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Overzicht relaties</w:t>
            </w:r>
          </w:p>
        </w:tc>
      </w:tr>
      <w:tr w:rsidR="001B5558" w:rsidRPr="001B5558" w14:paraId="1BB2B896" w14:textId="77777777" w:rsidTr="00D47549">
        <w:tc>
          <w:tcPr>
            <w:tcW w:w="450" w:type="dxa"/>
            <w:tcBorders>
              <w:top w:val="nil"/>
              <w:left w:val="nil"/>
              <w:bottom w:val="nil"/>
              <w:right w:val="nil"/>
            </w:tcBorders>
          </w:tcPr>
          <w:p w14:paraId="0A97A17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p>
        </w:tc>
        <w:tc>
          <w:tcPr>
            <w:tcW w:w="2790" w:type="dxa"/>
            <w:tcBorders>
              <w:top w:val="nil"/>
              <w:left w:val="nil"/>
              <w:bottom w:val="nil"/>
              <w:right w:val="nil"/>
            </w:tcBorders>
          </w:tcPr>
          <w:p w14:paraId="761A9C9C"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1B5558">
              <w:rPr>
                <w:rFonts w:ascii="Calibri" w:hAnsi="Calibri" w:cs="Calibri"/>
                <w:i/>
                <w:iCs/>
                <w:color w:val="0F0F0F"/>
                <w:sz w:val="22"/>
                <w:szCs w:val="22"/>
                <w:lang w:eastAsia="en-US"/>
              </w:rPr>
              <w:t>Relatienaam met</w:t>
            </w:r>
          </w:p>
          <w:p w14:paraId="75F6FDF6"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kardinaliteiten</w:t>
            </w:r>
          </w:p>
        </w:tc>
        <w:tc>
          <w:tcPr>
            <w:tcW w:w="6120" w:type="dxa"/>
            <w:tcBorders>
              <w:top w:val="nil"/>
              <w:left w:val="nil"/>
              <w:bottom w:val="nil"/>
              <w:right w:val="nil"/>
            </w:tcBorders>
          </w:tcPr>
          <w:p w14:paraId="1F79B8C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Definitie</w:t>
            </w:r>
          </w:p>
        </w:tc>
      </w:tr>
      <w:tr w:rsidR="001B5558" w:rsidRPr="001B5558" w14:paraId="3604FBD6" w14:textId="77777777" w:rsidTr="00D47549">
        <w:tc>
          <w:tcPr>
            <w:tcW w:w="450" w:type="dxa"/>
            <w:tcBorders>
              <w:top w:val="nil"/>
              <w:left w:val="nil"/>
              <w:bottom w:val="nil"/>
              <w:right w:val="nil"/>
            </w:tcBorders>
          </w:tcPr>
          <w:p w14:paraId="3260037F" w14:textId="77777777" w:rsidR="001B5558" w:rsidRPr="001B5558" w:rsidRDefault="001B5558" w:rsidP="001B5558">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2872F109" w14:textId="2B41E790"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u w:color="000000"/>
                <w:lang w:eastAsia="en-US"/>
              </w:rPr>
              <w:instrText>Element.Name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u w:color="000000"/>
                <w:lang w:eastAsia="en-US"/>
              </w:rPr>
              <w:t>RESULTAATTYPE</w:t>
            </w:r>
            <w:r w:rsidRPr="001B5558">
              <w:rPr>
                <w:rFonts w:ascii="Arial" w:hAnsi="Arial" w:cs="Arial"/>
                <w:szCs w:val="20"/>
                <w:lang w:val="en-AU" w:eastAsia="en-US"/>
              </w:rPr>
              <w:fldChar w:fldCharType="end"/>
            </w:r>
            <w:r w:rsidR="001B5558"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001B5558" w:rsidRPr="001B5558">
              <w:rPr>
                <w:rFonts w:ascii="Calibri" w:hAnsi="Calibri" w:cs="Calibri"/>
                <w:color w:val="0F0F0F"/>
                <w:sz w:val="22"/>
                <w:szCs w:val="22"/>
                <w:u w:color="000000"/>
                <w:lang w:eastAsia="en-US"/>
              </w:rPr>
              <w:instrText>MERGEFIELD ConnSource.Cardinality</w:instrText>
            </w:r>
            <w:r w:rsidRPr="001B5558">
              <w:rPr>
                <w:rFonts w:ascii="Calibri" w:hAnsi="Calibri" w:cs="Calibri"/>
                <w:color w:val="0F0F0F"/>
                <w:sz w:val="22"/>
                <w:szCs w:val="22"/>
                <w:u w:color="000000"/>
                <w:lang w:eastAsia="en-US"/>
              </w:rPr>
              <w:fldChar w:fldCharType="separate"/>
            </w:r>
            <w:r w:rsidR="001B5558"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001B5558" w:rsidRPr="001B5558">
              <w:rPr>
                <w:rFonts w:ascii="Calibri" w:hAnsi="Calibri" w:cs="Calibri"/>
                <w:color w:val="0F0F0F"/>
                <w:sz w:val="22"/>
                <w:szCs w:val="22"/>
                <w:u w:color="000000"/>
                <w:lang w:eastAsia="en-US"/>
              </w:rPr>
              <w:t>]</w:t>
            </w:r>
          </w:p>
          <w:p w14:paraId="5C95AE33" w14:textId="2154F452"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t xml:space="preserve">  </w:t>
            </w:r>
            <w:r w:rsidR="006945D7"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Connector.Name</w:instrText>
            </w:r>
            <w:r w:rsidR="006945D7"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bepaalt afwijkend</w:t>
            </w:r>
            <w:ins w:id="322" w:author="Arjan Kloosterboer" w:date="2017-09-19T15:46:00Z">
              <w:r w:rsidR="00FE5F39">
                <w:rPr>
                  <w:rFonts w:ascii="Calibri" w:hAnsi="Calibri" w:cs="Calibri"/>
                  <w:color w:val="0F0F0F"/>
                  <w:sz w:val="22"/>
                  <w:szCs w:val="22"/>
                  <w:u w:color="000000"/>
                  <w:lang w:eastAsia="en-US"/>
                </w:rPr>
                <w:t>e</w:t>
              </w:r>
            </w:ins>
            <w:r w:rsidRPr="001B5558">
              <w:rPr>
                <w:rFonts w:ascii="Calibri" w:hAnsi="Calibri" w:cs="Calibri"/>
                <w:color w:val="0F0F0F"/>
                <w:sz w:val="22"/>
                <w:szCs w:val="22"/>
                <w:u w:color="000000"/>
                <w:lang w:eastAsia="en-US"/>
              </w:rPr>
              <w:t xml:space="preserve"> </w:t>
            </w:r>
            <w:del w:id="323" w:author="Arjan Kloosterboer" w:date="2017-09-19T15:46:00Z">
              <w:r w:rsidRPr="001B5558" w:rsidDel="00FE5F39">
                <w:rPr>
                  <w:rFonts w:ascii="Calibri" w:hAnsi="Calibri" w:cs="Calibri"/>
                  <w:color w:val="0F0F0F"/>
                  <w:sz w:val="22"/>
                  <w:szCs w:val="22"/>
                  <w:u w:color="000000"/>
                  <w:lang w:eastAsia="en-US"/>
                </w:rPr>
                <w:delText xml:space="preserve">archiefregime </w:delText>
              </w:r>
            </w:del>
            <w:ins w:id="324" w:author="Arjan Kloosterboer" w:date="2017-09-19T15:46:00Z">
              <w:r w:rsidR="00FE5F39">
                <w:rPr>
                  <w:rFonts w:ascii="Calibri" w:hAnsi="Calibri" w:cs="Calibri"/>
                  <w:color w:val="0F0F0F"/>
                  <w:sz w:val="22"/>
                  <w:szCs w:val="22"/>
                  <w:u w:color="000000"/>
                  <w:lang w:eastAsia="en-US"/>
                </w:rPr>
                <w:t>vernietigingstermijn</w:t>
              </w:r>
              <w:r w:rsidR="00FE5F39" w:rsidRPr="001B5558">
                <w:rPr>
                  <w:rFonts w:ascii="Calibri" w:hAnsi="Calibri" w:cs="Calibri"/>
                  <w:color w:val="0F0F0F"/>
                  <w:sz w:val="22"/>
                  <w:szCs w:val="22"/>
                  <w:u w:color="000000"/>
                  <w:lang w:eastAsia="en-US"/>
                </w:rPr>
                <w:t xml:space="preserve"> </w:t>
              </w:r>
            </w:ins>
            <w:r w:rsidRPr="001B5558">
              <w:rPr>
                <w:rFonts w:ascii="Calibri" w:hAnsi="Calibri" w:cs="Calibri"/>
                <w:color w:val="0F0F0F"/>
                <w:sz w:val="22"/>
                <w:szCs w:val="22"/>
                <w:u w:color="000000"/>
                <w:lang w:eastAsia="en-US"/>
              </w:rPr>
              <w:t>van</w:t>
            </w:r>
            <w:r w:rsidR="006945D7" w:rsidRPr="001B5558">
              <w:rPr>
                <w:rFonts w:ascii="Calibri" w:hAnsi="Calibri" w:cs="Calibri"/>
                <w:color w:val="0F0F0F"/>
                <w:sz w:val="22"/>
                <w:szCs w:val="22"/>
                <w:u w:color="000000"/>
                <w:lang w:eastAsia="en-US"/>
              </w:rPr>
              <w:fldChar w:fldCharType="end"/>
            </w:r>
          </w:p>
          <w:p w14:paraId="7548C2C0" w14:textId="016F3661"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fldChar w:fldCharType="begin" w:fldLock="1"/>
            </w:r>
            <w:r w:rsidR="001B5558" w:rsidRPr="001B5558">
              <w:rPr>
                <w:rFonts w:ascii="Calibri" w:hAnsi="Calibri" w:cs="Calibri"/>
                <w:color w:val="0F0F0F"/>
                <w:sz w:val="22"/>
                <w:szCs w:val="22"/>
                <w:u w:color="000000"/>
                <w:lang w:eastAsia="en-US"/>
              </w:rPr>
              <w:instrText>MERGEFIELD Element.Name</w:instrText>
            </w:r>
            <w:r w:rsidRPr="001B5558">
              <w:rPr>
                <w:rFonts w:ascii="Calibri" w:hAnsi="Calibri" w:cs="Calibri"/>
                <w:color w:val="0F0F0F"/>
                <w:sz w:val="22"/>
                <w:szCs w:val="22"/>
                <w:u w:color="000000"/>
                <w:lang w:eastAsia="en-US"/>
              </w:rPr>
              <w:fldChar w:fldCharType="separate"/>
            </w:r>
            <w:r w:rsidR="001B5558" w:rsidRPr="001B5558">
              <w:rPr>
                <w:rFonts w:ascii="Calibri" w:hAnsi="Calibri" w:cs="Calibri"/>
                <w:color w:val="0F0F0F"/>
                <w:sz w:val="22"/>
                <w:szCs w:val="22"/>
                <w:u w:color="000000"/>
                <w:lang w:eastAsia="en-US"/>
              </w:rPr>
              <w:t>ZAAK-INFORMATIEOBJECT-TYPE</w:t>
            </w:r>
            <w:r w:rsidRPr="001B5558">
              <w:rPr>
                <w:rFonts w:ascii="Calibri" w:hAnsi="Calibri" w:cs="Calibri"/>
                <w:color w:val="0F0F0F"/>
                <w:sz w:val="22"/>
                <w:szCs w:val="22"/>
                <w:u w:color="000000"/>
                <w:lang w:eastAsia="en-US"/>
              </w:rPr>
              <w:fldChar w:fldCharType="end"/>
            </w:r>
            <w:r w:rsidR="001B5558"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001B5558" w:rsidRPr="001B5558">
              <w:rPr>
                <w:rFonts w:ascii="Calibri" w:hAnsi="Calibri" w:cs="Calibri"/>
                <w:color w:val="0F0F0F"/>
                <w:sz w:val="22"/>
                <w:szCs w:val="22"/>
                <w:u w:color="000000"/>
                <w:lang w:eastAsia="en-US"/>
              </w:rPr>
              <w:instrText>MERGEFIELD ConnTarget.Cardinality</w:instrText>
            </w:r>
            <w:r w:rsidRPr="001B5558">
              <w:rPr>
                <w:rFonts w:ascii="Calibri" w:hAnsi="Calibri" w:cs="Calibri"/>
                <w:color w:val="0F0F0F"/>
                <w:sz w:val="22"/>
                <w:szCs w:val="22"/>
                <w:u w:color="000000"/>
                <w:lang w:eastAsia="en-US"/>
              </w:rPr>
              <w:fldChar w:fldCharType="separate"/>
            </w:r>
            <w:r w:rsidR="001B5558"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001B5558" w:rsidRPr="001B5558">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036432FE" w14:textId="27AB9AB1" w:rsidR="001B5558" w:rsidRPr="001B5558" w:rsidRDefault="00FE5F39"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Arial"/>
                <w:color w:val="0F0F0F"/>
                <w:sz w:val="22"/>
                <w:szCs w:val="24"/>
                <w:lang w:eastAsia="en-US"/>
              </w:rPr>
              <w:t>Informatieobjecten</w:t>
            </w:r>
            <w:ins w:id="325" w:author="Arjan Kloosterboer" w:date="2017-09-19T15:33:00Z">
              <w:r>
                <w:rPr>
                  <w:rFonts w:ascii="Calibri" w:hAnsi="Calibri" w:cs="Arial"/>
                  <w:color w:val="0F0F0F"/>
                  <w:sz w:val="22"/>
                  <w:szCs w:val="24"/>
                  <w:lang w:eastAsia="en-US"/>
                </w:rPr>
                <w:t>,</w:t>
              </w:r>
            </w:ins>
            <w:r w:rsidRPr="00BE10FF">
              <w:rPr>
                <w:rFonts w:ascii="Calibri" w:hAnsi="Calibri" w:cs="Arial"/>
                <w:color w:val="0F0F0F"/>
                <w:sz w:val="22"/>
                <w:szCs w:val="24"/>
                <w:lang w:eastAsia="en-US"/>
              </w:rPr>
              <w:t xml:space="preserve"> van een ZAAKINFORMATIEOBJECTTYPE bij zaken van een ZAAKTYPE</w:t>
            </w:r>
            <w:ins w:id="326" w:author="Arjan Kloosterboer" w:date="2017-09-19T15:20:00Z">
              <w:r>
                <w:rPr>
                  <w:rFonts w:ascii="Calibri" w:hAnsi="Calibri" w:cs="Arial"/>
                  <w:color w:val="0F0F0F"/>
                  <w:sz w:val="22"/>
                  <w:szCs w:val="24"/>
                  <w:lang w:eastAsia="en-US"/>
                </w:rPr>
                <w:t xml:space="preserve"> </w:t>
              </w:r>
              <w:r>
                <w:rPr>
                  <w:rFonts w:ascii="Calibri" w:hAnsi="Calibri" w:cs="Calibri"/>
                  <w:color w:val="0F0F0F"/>
                  <w:sz w:val="22"/>
                  <w:szCs w:val="22"/>
                  <w:lang w:eastAsia="en-US"/>
                </w:rPr>
                <w:t>waartoe het RESULTAATTYPE behoort</w:t>
              </w:r>
            </w:ins>
            <w:ins w:id="327" w:author="Arjan Kloosterboer" w:date="2017-09-19T15:33:00Z">
              <w:r>
                <w:rPr>
                  <w:rFonts w:ascii="Calibri" w:hAnsi="Calibri" w:cs="Calibri"/>
                  <w:color w:val="0F0F0F"/>
                  <w:sz w:val="22"/>
                  <w:szCs w:val="22"/>
                  <w:lang w:eastAsia="en-US"/>
                </w:rPr>
                <w:t>,</w:t>
              </w:r>
            </w:ins>
            <w:r w:rsidRPr="00BE10FF">
              <w:rPr>
                <w:rFonts w:ascii="Calibri" w:hAnsi="Calibri" w:cs="Arial"/>
                <w:color w:val="0F0F0F"/>
                <w:sz w:val="22"/>
                <w:szCs w:val="24"/>
                <w:lang w:eastAsia="en-US"/>
              </w:rPr>
              <w:t xml:space="preserve"> waarvan</w:t>
            </w:r>
            <w:ins w:id="328" w:author="Arjan Kloosterboer" w:date="2017-09-19T15:29:00Z">
              <w:r>
                <w:rPr>
                  <w:rFonts w:ascii="Calibri" w:hAnsi="Calibri" w:cs="Arial"/>
                  <w:color w:val="0F0F0F"/>
                  <w:sz w:val="22"/>
                  <w:szCs w:val="24"/>
                  <w:lang w:eastAsia="en-US"/>
                </w:rPr>
                <w:t xml:space="preserve"> de vernietigingstermijn korter is dan </w:t>
              </w:r>
            </w:ins>
            <w:ins w:id="329" w:author="Arjan Kloosterboer" w:date="2017-09-19T15:36:00Z">
              <w:r>
                <w:rPr>
                  <w:rFonts w:ascii="Calibri" w:hAnsi="Calibri" w:cs="Arial"/>
                  <w:color w:val="0F0F0F"/>
                  <w:sz w:val="22"/>
                  <w:szCs w:val="24"/>
                  <w:lang w:eastAsia="en-US"/>
                </w:rPr>
                <w:t xml:space="preserve">de termijn die </w:t>
              </w:r>
            </w:ins>
            <w:ins w:id="330" w:author="Arjan Kloosterboer" w:date="2017-09-19T15:38:00Z">
              <w:r>
                <w:rPr>
                  <w:rFonts w:ascii="Calibri" w:hAnsi="Calibri" w:cs="Arial"/>
                  <w:color w:val="0F0F0F"/>
                  <w:sz w:val="22"/>
                  <w:szCs w:val="24"/>
                  <w:lang w:eastAsia="en-US"/>
                </w:rPr>
                <w:t>gepecificeerd is bij</w:t>
              </w:r>
            </w:ins>
            <w:ins w:id="331" w:author="Arjan Kloosterboer" w:date="2017-09-19T15:36:00Z">
              <w:r>
                <w:rPr>
                  <w:rFonts w:ascii="Calibri" w:hAnsi="Calibri" w:cs="Arial"/>
                  <w:color w:val="0F0F0F"/>
                  <w:sz w:val="22"/>
                  <w:szCs w:val="24"/>
                  <w:lang w:eastAsia="en-US"/>
                </w:rPr>
                <w:t xml:space="preserve"> het </w:t>
              </w:r>
            </w:ins>
            <w:del w:id="332" w:author="Arjan Kloosterboer" w:date="2017-09-19T15:37:00Z">
              <w:r w:rsidRPr="00BE10FF" w:rsidDel="007A60F0">
                <w:rPr>
                  <w:rFonts w:ascii="Calibri" w:hAnsi="Calibri" w:cs="Arial"/>
                  <w:color w:val="0F0F0F"/>
                  <w:sz w:val="22"/>
                  <w:szCs w:val="24"/>
                  <w:lang w:eastAsia="en-US"/>
                </w:rPr>
                <w:delText xml:space="preserve">, op grond van resultaten van een </w:delText>
              </w:r>
            </w:del>
            <w:r w:rsidRPr="00BE10FF">
              <w:rPr>
                <w:rFonts w:ascii="Calibri" w:hAnsi="Calibri" w:cs="Arial"/>
                <w:color w:val="0F0F0F"/>
                <w:sz w:val="22"/>
                <w:szCs w:val="24"/>
                <w:lang w:eastAsia="en-US"/>
              </w:rPr>
              <w:t>RESULTAATTYPE</w:t>
            </w:r>
            <w:del w:id="333" w:author="Arjan Kloosterboer" w:date="2017-09-19T15:37:00Z">
              <w:r w:rsidRPr="00BE10FF" w:rsidDel="007A60F0">
                <w:rPr>
                  <w:rFonts w:ascii="Calibri" w:hAnsi="Calibri" w:cs="Arial"/>
                  <w:color w:val="0F0F0F"/>
                  <w:sz w:val="22"/>
                  <w:szCs w:val="24"/>
                  <w:lang w:eastAsia="en-US"/>
                </w:rPr>
                <w:delText xml:space="preserve"> bij dat ZAAKTYPE,  de archiveringskenmerken afwijken van de archiveringskenmerken van het ZAAKTYPE</w:delText>
              </w:r>
            </w:del>
            <w:r w:rsidRPr="00BE10FF">
              <w:rPr>
                <w:rFonts w:ascii="Calibri" w:hAnsi="Calibri" w:cs="Arial"/>
                <w:color w:val="0F0F0F"/>
                <w:sz w:val="22"/>
                <w:szCs w:val="24"/>
                <w:lang w:eastAsia="en-US"/>
              </w:rPr>
              <w:t>.</w:t>
            </w:r>
          </w:p>
        </w:tc>
      </w:tr>
      <w:tr w:rsidR="001B5558" w:rsidRPr="001B5558" w14:paraId="2C23B1B1" w14:textId="77777777" w:rsidTr="00D47549">
        <w:trPr>
          <w:trHeight w:hRule="exact" w:val="128"/>
        </w:trPr>
        <w:tc>
          <w:tcPr>
            <w:tcW w:w="450" w:type="dxa"/>
            <w:tcBorders>
              <w:top w:val="nil"/>
              <w:left w:val="nil"/>
              <w:bottom w:val="nil"/>
              <w:right w:val="nil"/>
            </w:tcBorders>
          </w:tcPr>
          <w:p w14:paraId="783E181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00000"/>
                <w:sz w:val="22"/>
                <w:szCs w:val="22"/>
                <w:highlight w:val="yellow"/>
                <w:u w:color="000000"/>
                <w:shd w:val="clear" w:color="auto" w:fill="FFFF80"/>
                <w:lang w:eastAsia="en-US"/>
              </w:rPr>
            </w:pPr>
          </w:p>
        </w:tc>
        <w:tc>
          <w:tcPr>
            <w:tcW w:w="2790" w:type="dxa"/>
            <w:tcBorders>
              <w:top w:val="nil"/>
              <w:left w:val="nil"/>
              <w:bottom w:val="nil"/>
              <w:right w:val="nil"/>
            </w:tcBorders>
          </w:tcPr>
          <w:p w14:paraId="012FBC13"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1F4EC68C"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bookmarkEnd w:id="316"/>
      <w:tr w:rsidR="00D47549" w:rsidRPr="001B5558" w14:paraId="5C125EE7" w14:textId="77777777" w:rsidTr="00D47549">
        <w:tc>
          <w:tcPr>
            <w:tcW w:w="450" w:type="dxa"/>
            <w:tcBorders>
              <w:top w:val="nil"/>
              <w:left w:val="nil"/>
              <w:bottom w:val="nil"/>
              <w:right w:val="nil"/>
            </w:tcBorders>
          </w:tcPr>
          <w:p w14:paraId="7064A78E"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07CE962"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u w:color="000000"/>
                <w:lang w:eastAsia="en-US"/>
              </w:rPr>
              <w:instrText>Element.Name</w:instrText>
            </w:r>
            <w:r w:rsidRPr="001B5558">
              <w:rPr>
                <w:rFonts w:ascii="Arial" w:hAnsi="Arial" w:cs="Arial"/>
                <w:szCs w:val="20"/>
                <w:lang w:val="en-AU" w:eastAsia="en-US"/>
              </w:rPr>
              <w:fldChar w:fldCharType="separate"/>
            </w:r>
            <w:r w:rsidRPr="001B5558">
              <w:rPr>
                <w:rFonts w:ascii="Calibri" w:hAnsi="Calibri" w:cs="Calibri"/>
                <w:color w:val="0F0F0F"/>
                <w:sz w:val="22"/>
                <w:szCs w:val="22"/>
                <w:u w:color="000000"/>
                <w:lang w:eastAsia="en-US"/>
              </w:rPr>
              <w:t>STATUSTYPE</w:t>
            </w:r>
            <w:r w:rsidRPr="001B5558">
              <w:rPr>
                <w:rFonts w:ascii="Arial" w:hAnsi="Arial" w:cs="Arial"/>
                <w:szCs w:val="20"/>
                <w:lang w:val="en-AU"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ConnSource.Cardinality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0..1</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p w14:paraId="33124153"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Connector.Name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 xml:space="preserve">heeft verplichte </w:t>
            </w:r>
            <w:r w:rsidRPr="001B5558">
              <w:rPr>
                <w:rFonts w:ascii="Calibri" w:hAnsi="Calibri" w:cs="Calibri"/>
                <w:color w:val="0F0F0F"/>
                <w:sz w:val="22"/>
                <w:szCs w:val="22"/>
                <w:u w:color="000000"/>
                <w:lang w:eastAsia="en-US"/>
              </w:rPr>
              <w:fldChar w:fldCharType="end"/>
            </w:r>
          </w:p>
          <w:p w14:paraId="5E60D622"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Element.Name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ZAAK-INFORMATIEOBJECT-TYPE</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ConnTarget.Cardinality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4403AD0B"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lang w:eastAsia="en-US"/>
              </w:rPr>
              <w:instrText>Connector.Notes</w:instrText>
            </w:r>
            <w:r w:rsidRPr="001B5558">
              <w:rPr>
                <w:rFonts w:ascii="Arial" w:hAnsi="Arial" w:cs="Arial"/>
                <w:szCs w:val="20"/>
                <w:lang w:val="en-AU" w:eastAsia="en-US"/>
              </w:rPr>
              <w:fldChar w:fldCharType="separate"/>
            </w:r>
            <w:r w:rsidRPr="001B5558">
              <w:rPr>
                <w:rFonts w:ascii="Calibri" w:hAnsi="Calibri" w:cs="Calibri"/>
                <w:color w:val="0F0F0F"/>
                <w:sz w:val="22"/>
                <w:szCs w:val="22"/>
                <w:lang w:eastAsia="en-US"/>
              </w:rPr>
              <w:t>De informatieobjecten van de INFORMATIEOBJECTTYPEn van het aan het STATUSTYPE gerelateerde ZAAKTYPE waarvoor geldt dat deze verplicht aanwezig moeten zijn bij een zaak van het gerelateerde ZAAKTYPE voordat de status van dit STATUSTYPE kan worden gezet bij die zaak.</w:t>
            </w:r>
            <w:r w:rsidRPr="001B5558">
              <w:rPr>
                <w:rFonts w:ascii="Arial" w:hAnsi="Arial" w:cs="Arial"/>
                <w:szCs w:val="20"/>
                <w:lang w:val="en-AU" w:eastAsia="en-US"/>
              </w:rPr>
              <w:fldChar w:fldCharType="end"/>
            </w:r>
          </w:p>
        </w:tc>
      </w:tr>
      <w:tr w:rsidR="00D47549" w:rsidRPr="001B5558" w14:paraId="5BB1144C" w14:textId="77777777" w:rsidTr="00D47549">
        <w:trPr>
          <w:trHeight w:hRule="exact" w:val="128"/>
        </w:trPr>
        <w:tc>
          <w:tcPr>
            <w:tcW w:w="450" w:type="dxa"/>
            <w:tcBorders>
              <w:top w:val="nil"/>
              <w:left w:val="nil"/>
              <w:bottom w:val="nil"/>
              <w:right w:val="nil"/>
            </w:tcBorders>
          </w:tcPr>
          <w:p w14:paraId="47CFB0F0"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05C3CC0B"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43778834"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D47549" w:rsidRPr="001B5558" w14:paraId="2ACC1D1D" w14:textId="77777777" w:rsidTr="00D47549">
        <w:tc>
          <w:tcPr>
            <w:tcW w:w="450" w:type="dxa"/>
            <w:tcBorders>
              <w:top w:val="nil"/>
              <w:left w:val="nil"/>
              <w:bottom w:val="nil"/>
              <w:right w:val="nil"/>
            </w:tcBorders>
          </w:tcPr>
          <w:p w14:paraId="3364868B"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328A61A8"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u w:color="000000"/>
                <w:lang w:eastAsia="en-US"/>
              </w:rPr>
              <w:instrText>Element.Name</w:instrText>
            </w:r>
            <w:r w:rsidRPr="001B5558">
              <w:rPr>
                <w:rFonts w:ascii="Arial" w:hAnsi="Arial" w:cs="Arial"/>
                <w:szCs w:val="20"/>
                <w:lang w:val="en-AU" w:eastAsia="en-US"/>
              </w:rPr>
              <w:fldChar w:fldCharType="separate"/>
            </w:r>
            <w:r w:rsidRPr="001B5558">
              <w:rPr>
                <w:rFonts w:ascii="Calibri" w:hAnsi="Calibri" w:cs="Calibri"/>
                <w:color w:val="0F0F0F"/>
                <w:sz w:val="22"/>
                <w:szCs w:val="22"/>
                <w:u w:color="000000"/>
                <w:lang w:eastAsia="en-US"/>
              </w:rPr>
              <w:t>RESULTAATTYPE</w:t>
            </w:r>
            <w:r w:rsidRPr="001B5558">
              <w:rPr>
                <w:rFonts w:ascii="Arial" w:hAnsi="Arial" w:cs="Arial"/>
                <w:szCs w:val="20"/>
                <w:lang w:val="en-AU"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ConnSource.Cardinality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p w14:paraId="01D137BC"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Connector.Name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 xml:space="preserve">heeft verplichte </w:t>
            </w:r>
            <w:r w:rsidRPr="001B5558">
              <w:rPr>
                <w:rFonts w:ascii="Calibri" w:hAnsi="Calibri" w:cs="Calibri"/>
                <w:color w:val="0F0F0F"/>
                <w:sz w:val="22"/>
                <w:szCs w:val="22"/>
                <w:u w:color="000000"/>
                <w:lang w:eastAsia="en-US"/>
              </w:rPr>
              <w:fldChar w:fldCharType="end"/>
            </w:r>
          </w:p>
          <w:p w14:paraId="5253E8A2"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u w:color="000000"/>
                <w:lang w:eastAsia="en-US"/>
              </w:rPr>
            </w:pP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Element.Name</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ZAAK-INFORMATIEOBJECT-TYPE</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 xml:space="preserve">  [</w:t>
            </w:r>
            <w:r w:rsidRPr="001B5558">
              <w:rPr>
                <w:rFonts w:ascii="Calibri" w:hAnsi="Calibri" w:cs="Calibri"/>
                <w:color w:val="0F0F0F"/>
                <w:sz w:val="22"/>
                <w:szCs w:val="22"/>
                <w:u w:color="000000"/>
                <w:lang w:eastAsia="en-US"/>
              </w:rPr>
              <w:fldChar w:fldCharType="begin" w:fldLock="1"/>
            </w:r>
            <w:r w:rsidRPr="001B5558">
              <w:rPr>
                <w:rFonts w:ascii="Calibri" w:hAnsi="Calibri" w:cs="Calibri"/>
                <w:color w:val="0F0F0F"/>
                <w:sz w:val="22"/>
                <w:szCs w:val="22"/>
                <w:u w:color="000000"/>
                <w:lang w:eastAsia="en-US"/>
              </w:rPr>
              <w:instrText>MERGEFIELD ConnTarget.Cardinality</w:instrText>
            </w:r>
            <w:r w:rsidRPr="001B5558">
              <w:rPr>
                <w:rFonts w:ascii="Calibri" w:hAnsi="Calibri" w:cs="Calibri"/>
                <w:color w:val="0F0F0F"/>
                <w:sz w:val="22"/>
                <w:szCs w:val="22"/>
                <w:u w:color="000000"/>
                <w:lang w:eastAsia="en-US"/>
              </w:rPr>
              <w:fldChar w:fldCharType="separate"/>
            </w:r>
            <w:r w:rsidRPr="001B5558">
              <w:rPr>
                <w:rFonts w:ascii="Calibri" w:hAnsi="Calibri" w:cs="Calibri"/>
                <w:color w:val="0F0F0F"/>
                <w:sz w:val="22"/>
                <w:szCs w:val="22"/>
                <w:u w:color="000000"/>
                <w:lang w:eastAsia="en-US"/>
              </w:rPr>
              <w:t>0..*</w:t>
            </w:r>
            <w:r w:rsidRPr="001B5558">
              <w:rPr>
                <w:rFonts w:ascii="Calibri" w:hAnsi="Calibri" w:cs="Calibri"/>
                <w:color w:val="0F0F0F"/>
                <w:sz w:val="22"/>
                <w:szCs w:val="22"/>
                <w:u w:color="000000"/>
                <w:lang w:eastAsia="en-US"/>
              </w:rPr>
              <w:fldChar w:fldCharType="end"/>
            </w:r>
            <w:r w:rsidRPr="001B5558">
              <w:rPr>
                <w:rFonts w:ascii="Calibri" w:hAnsi="Calibri" w:cs="Calibri"/>
                <w:color w:val="0F0F0F"/>
                <w:sz w:val="22"/>
                <w:szCs w:val="22"/>
                <w:u w:color="000000"/>
                <w:lang w:eastAsia="en-US"/>
              </w:rPr>
              <w:t>]</w:t>
            </w:r>
          </w:p>
        </w:tc>
        <w:tc>
          <w:tcPr>
            <w:tcW w:w="6120" w:type="dxa"/>
            <w:tcBorders>
              <w:top w:val="nil"/>
              <w:left w:val="nil"/>
              <w:bottom w:val="nil"/>
              <w:right w:val="nil"/>
            </w:tcBorders>
          </w:tcPr>
          <w:p w14:paraId="781077AD"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Pr="001B5558">
              <w:rPr>
                <w:rFonts w:ascii="Arial" w:hAnsi="Arial" w:cs="Arial"/>
                <w:szCs w:val="20"/>
                <w:lang w:eastAsia="en-US"/>
              </w:rPr>
              <w:instrText xml:space="preserve">MERGEFIELD </w:instrText>
            </w:r>
            <w:r w:rsidRPr="001B5558">
              <w:rPr>
                <w:rFonts w:ascii="Calibri" w:hAnsi="Calibri" w:cs="Calibri"/>
                <w:color w:val="0F0F0F"/>
                <w:sz w:val="22"/>
                <w:szCs w:val="22"/>
                <w:lang w:eastAsia="en-US"/>
              </w:rPr>
              <w:instrText>Connector.Notes</w:instrText>
            </w:r>
            <w:r w:rsidRPr="001B5558">
              <w:rPr>
                <w:rFonts w:ascii="Arial" w:hAnsi="Arial" w:cs="Arial"/>
                <w:szCs w:val="20"/>
                <w:lang w:val="en-AU" w:eastAsia="en-US"/>
              </w:rPr>
              <w:fldChar w:fldCharType="separate"/>
            </w:r>
            <w:r w:rsidRPr="001B5558">
              <w:rPr>
                <w:rFonts w:ascii="Calibri" w:hAnsi="Calibri" w:cs="Calibri"/>
                <w:color w:val="0F0F0F"/>
                <w:sz w:val="22"/>
                <w:szCs w:val="22"/>
                <w:lang w:eastAsia="en-US"/>
              </w:rPr>
              <w:t>De INFORMATIEOBJECTTYPEn die verplicht aanwezig moeten zijn in het zaakdossier van ZAAKen van dit ZAAKTYPE voordat een resultaat van dit RESULTAATTYPE kan worden gezet.</w:t>
            </w:r>
            <w:r w:rsidRPr="001B5558">
              <w:rPr>
                <w:rFonts w:ascii="Arial" w:hAnsi="Arial" w:cs="Arial"/>
                <w:szCs w:val="20"/>
                <w:lang w:val="en-AU" w:eastAsia="en-US"/>
              </w:rPr>
              <w:fldChar w:fldCharType="end"/>
            </w:r>
          </w:p>
        </w:tc>
      </w:tr>
      <w:tr w:rsidR="00D47549" w:rsidRPr="001B5558" w14:paraId="30CFB8A4" w14:textId="77777777" w:rsidTr="00D47549">
        <w:trPr>
          <w:trHeight w:hRule="exact" w:val="128"/>
        </w:trPr>
        <w:tc>
          <w:tcPr>
            <w:tcW w:w="450" w:type="dxa"/>
            <w:tcBorders>
              <w:top w:val="nil"/>
              <w:left w:val="nil"/>
              <w:bottom w:val="nil"/>
              <w:right w:val="nil"/>
            </w:tcBorders>
          </w:tcPr>
          <w:p w14:paraId="73859F59" w14:textId="77777777" w:rsidR="00D47549" w:rsidRPr="001B5558" w:rsidRDefault="00D47549" w:rsidP="00D47549">
            <w:pPr>
              <w:widowControl w:val="0"/>
              <w:autoSpaceDE w:val="0"/>
              <w:autoSpaceDN w:val="0"/>
              <w:adjustRightInd w:val="0"/>
              <w:spacing w:line="240" w:lineRule="auto"/>
              <w:contextualSpacing w:val="0"/>
              <w:rPr>
                <w:rFonts w:ascii="Lucida Sans" w:hAnsi="Lucida Sans" w:cs="Lucida Sans"/>
                <w:b/>
                <w:bCs/>
                <w:color w:val="000000"/>
                <w:sz w:val="16"/>
                <w:szCs w:val="16"/>
                <w:highlight w:val="yellow"/>
                <w:u w:color="000000"/>
                <w:shd w:val="clear" w:color="auto" w:fill="FFFF80"/>
                <w:lang w:eastAsia="en-US"/>
              </w:rPr>
            </w:pPr>
          </w:p>
        </w:tc>
        <w:tc>
          <w:tcPr>
            <w:tcW w:w="2790" w:type="dxa"/>
            <w:tcBorders>
              <w:top w:val="nil"/>
              <w:left w:val="nil"/>
              <w:bottom w:val="nil"/>
              <w:right w:val="nil"/>
            </w:tcBorders>
          </w:tcPr>
          <w:p w14:paraId="683F13EA"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6120" w:type="dxa"/>
            <w:tcBorders>
              <w:top w:val="nil"/>
              <w:left w:val="nil"/>
              <w:bottom w:val="nil"/>
              <w:right w:val="nil"/>
            </w:tcBorders>
          </w:tcPr>
          <w:p w14:paraId="56EBD824" w14:textId="77777777" w:rsidR="00D47549" w:rsidRPr="001B5558" w:rsidRDefault="00D47549" w:rsidP="00D47549">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BEB4412" w14:textId="77777777" w:rsidR="00024915" w:rsidRPr="00024915" w:rsidRDefault="00024915" w:rsidP="00331417">
      <w:bookmarkStart w:id="334" w:name="BKM_703BA05E_203A_49a3_AC5A_BBD6ACEF8235"/>
      <w:r>
        <w:br w:type="page"/>
      </w:r>
    </w:p>
    <w:bookmarkStart w:id="335" w:name="BKM_B9734938_9CA2_4c2e_8B5A_A32BB02A9512"/>
    <w:bookmarkEnd w:id="334"/>
    <w:p w14:paraId="34FBA4E5" w14:textId="77777777" w:rsidR="008D00E3" w:rsidRPr="00521E85" w:rsidRDefault="008D00E3" w:rsidP="008D00E3">
      <w:pPr>
        <w:pStyle w:val="Kop2"/>
      </w:pPr>
      <w:r w:rsidRPr="00521E85">
        <w:lastRenderedPageBreak/>
        <w:fldChar w:fldCharType="begin" w:fldLock="1"/>
      </w:r>
      <w:r w:rsidRPr="00521E85">
        <w:instrText>MERGEFIELD Element.Stereotype</w:instrText>
      </w:r>
      <w:r w:rsidRPr="00521E85">
        <w:fldChar w:fldCharType="separate"/>
      </w:r>
      <w:bookmarkStart w:id="336" w:name="_Toc517127132"/>
      <w:r w:rsidRPr="00521E85">
        <w:t>Relatieklasse</w:t>
      </w:r>
      <w:r w:rsidRPr="00521E85">
        <w:fldChar w:fldCharType="end"/>
      </w:r>
      <w:r w:rsidRPr="00521E85">
        <w:t xml:space="preserve"> </w:t>
      </w:r>
      <w:r w:rsidRPr="00521E85">
        <w:fldChar w:fldCharType="begin" w:fldLock="1"/>
      </w:r>
      <w:r w:rsidRPr="00521E85">
        <w:instrText>MERGEFIELD Element.Name</w:instrText>
      </w:r>
      <w:r w:rsidRPr="00521E85">
        <w:fldChar w:fldCharType="separate"/>
      </w:r>
      <w:r w:rsidRPr="00521E85">
        <w:t>ZAAK-INFORMATIEOBJECT-TYPE ARCHIEFREGIME</w:t>
      </w:r>
      <w:bookmarkEnd w:id="336"/>
      <w:r w:rsidRPr="00521E85">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8D00E3" w:rsidRPr="00521E85" w14:paraId="07411AF2" w14:textId="77777777" w:rsidTr="001746BB">
        <w:tc>
          <w:tcPr>
            <w:tcW w:w="2340" w:type="dxa"/>
            <w:gridSpan w:val="2"/>
            <w:tcBorders>
              <w:top w:val="nil"/>
              <w:left w:val="nil"/>
              <w:bottom w:val="nil"/>
              <w:right w:val="nil"/>
            </w:tcBorders>
          </w:tcPr>
          <w:p w14:paraId="34F1ACAD" w14:textId="77777777" w:rsidR="008D00E3" w:rsidRPr="00521E85" w:rsidRDefault="008D00E3" w:rsidP="001746BB">
            <w:pPr>
              <w:autoSpaceDE w:val="0"/>
              <w:autoSpaceDN w:val="0"/>
              <w:adjustRightInd w:val="0"/>
              <w:spacing w:after="200" w:line="276" w:lineRule="auto"/>
              <w:contextualSpacing w:val="0"/>
              <w:rPr>
                <w:rFonts w:ascii="Calibri" w:hAnsi="Calibri" w:cs="Calibri"/>
                <w:b/>
                <w:bCs/>
                <w:color w:val="000000"/>
                <w:sz w:val="22"/>
                <w:szCs w:val="22"/>
                <w:lang w:eastAsia="en-US"/>
              </w:rPr>
            </w:pPr>
            <w:r w:rsidRPr="00521E85">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367A2744" w14:textId="1DC618EC" w:rsidR="008D00E3" w:rsidRPr="00521E85" w:rsidRDefault="008D00E3" w:rsidP="001746B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00000"/>
                <w:sz w:val="22"/>
                <w:szCs w:val="22"/>
                <w:lang w:eastAsia="en-US"/>
              </w:rPr>
              <w:instrText>Element.Name</w:instrText>
            </w:r>
            <w:r w:rsidRPr="00521E85">
              <w:rPr>
                <w:rFonts w:ascii="Arial" w:hAnsi="Arial" w:cs="Arial"/>
                <w:szCs w:val="20"/>
                <w:lang w:val="en-AU" w:eastAsia="en-US"/>
              </w:rPr>
              <w:fldChar w:fldCharType="separate"/>
            </w:r>
            <w:r w:rsidR="00F76CF5">
              <w:rPr>
                <w:rFonts w:ascii="Calibri" w:hAnsi="Calibri" w:cs="Calibri"/>
                <w:color w:val="000000"/>
                <w:sz w:val="22"/>
                <w:szCs w:val="22"/>
                <w:lang w:eastAsia="en-US"/>
              </w:rPr>
              <w:t>ZAAK-INFORMATIE</w:t>
            </w:r>
            <w:r w:rsidRPr="00521E85">
              <w:rPr>
                <w:rFonts w:ascii="Calibri" w:hAnsi="Calibri" w:cs="Calibri"/>
                <w:color w:val="000000"/>
                <w:sz w:val="22"/>
                <w:szCs w:val="22"/>
                <w:lang w:eastAsia="en-US"/>
              </w:rPr>
              <w:t>OBJECT-TYPE ARCHIEFREGIME</w:t>
            </w:r>
            <w:r w:rsidRPr="00521E85">
              <w:rPr>
                <w:rFonts w:ascii="Arial" w:hAnsi="Arial" w:cs="Arial"/>
                <w:szCs w:val="20"/>
                <w:lang w:val="en-AU" w:eastAsia="en-US"/>
              </w:rPr>
              <w:fldChar w:fldCharType="end"/>
            </w:r>
          </w:p>
        </w:tc>
      </w:tr>
      <w:tr w:rsidR="008D00E3" w:rsidRPr="00521E85" w14:paraId="7F05A754" w14:textId="77777777" w:rsidTr="001746BB">
        <w:trPr>
          <w:trHeight w:hRule="exact" w:val="128"/>
        </w:trPr>
        <w:tc>
          <w:tcPr>
            <w:tcW w:w="2340" w:type="dxa"/>
            <w:gridSpan w:val="2"/>
            <w:tcBorders>
              <w:top w:val="nil"/>
              <w:left w:val="nil"/>
              <w:bottom w:val="nil"/>
              <w:right w:val="nil"/>
            </w:tcBorders>
          </w:tcPr>
          <w:p w14:paraId="67B37514"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6A9F5ED3"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4422BBFD" w14:textId="77777777" w:rsidTr="001746BB">
        <w:tc>
          <w:tcPr>
            <w:tcW w:w="2340" w:type="dxa"/>
            <w:gridSpan w:val="2"/>
            <w:tcBorders>
              <w:top w:val="nil"/>
              <w:left w:val="nil"/>
              <w:bottom w:val="nil"/>
              <w:right w:val="nil"/>
            </w:tcBorders>
          </w:tcPr>
          <w:p w14:paraId="16F14A30"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41B7D2E7"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F0F0F"/>
                <w:sz w:val="22"/>
                <w:szCs w:val="22"/>
                <w:lang w:eastAsia="en-US"/>
              </w:rPr>
              <w:instrText>Element.Alias</w:instrText>
            </w:r>
            <w:r w:rsidRPr="00521E85">
              <w:rPr>
                <w:rFonts w:ascii="Arial" w:hAnsi="Arial" w:cs="Arial"/>
                <w:szCs w:val="20"/>
                <w:lang w:val="en-AU" w:eastAsia="en-US"/>
              </w:rPr>
              <w:fldChar w:fldCharType="separate"/>
            </w:r>
            <w:r w:rsidRPr="00521E85">
              <w:rPr>
                <w:rFonts w:ascii="Calibri" w:hAnsi="Calibri" w:cs="Calibri"/>
                <w:color w:val="0F0F0F"/>
                <w:sz w:val="22"/>
                <w:szCs w:val="22"/>
                <w:lang w:eastAsia="en-US"/>
              </w:rPr>
              <w:t>ZIA</w:t>
            </w:r>
            <w:r w:rsidRPr="00521E85">
              <w:rPr>
                <w:rFonts w:ascii="Arial" w:hAnsi="Arial" w:cs="Arial"/>
                <w:szCs w:val="20"/>
                <w:lang w:val="en-AU" w:eastAsia="en-US"/>
              </w:rPr>
              <w:fldChar w:fldCharType="end"/>
            </w:r>
          </w:p>
        </w:tc>
      </w:tr>
      <w:tr w:rsidR="008D00E3" w:rsidRPr="00521E85" w14:paraId="1F2C74C7" w14:textId="77777777" w:rsidTr="001746BB">
        <w:trPr>
          <w:trHeight w:hRule="exact" w:val="128"/>
        </w:trPr>
        <w:tc>
          <w:tcPr>
            <w:tcW w:w="2340" w:type="dxa"/>
            <w:gridSpan w:val="2"/>
            <w:tcBorders>
              <w:top w:val="nil"/>
              <w:left w:val="nil"/>
              <w:bottom w:val="nil"/>
              <w:right w:val="nil"/>
            </w:tcBorders>
          </w:tcPr>
          <w:p w14:paraId="0392AB1C"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CBB0E9D"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4D31C84C" w14:textId="77777777" w:rsidTr="001746BB">
        <w:trPr>
          <w:trHeight w:val="230"/>
        </w:trPr>
        <w:tc>
          <w:tcPr>
            <w:tcW w:w="2340" w:type="dxa"/>
            <w:gridSpan w:val="2"/>
            <w:tcBorders>
              <w:top w:val="nil"/>
              <w:left w:val="nil"/>
              <w:bottom w:val="nil"/>
              <w:right w:val="nil"/>
            </w:tcBorders>
          </w:tcPr>
          <w:p w14:paraId="0788C4AC"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521E85">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24EDADD0" w14:textId="181B8D7B"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eastAsia="en-US"/>
              </w:rPr>
              <w:instrText xml:space="preserve">MERGEFIELD </w:instrText>
            </w:r>
            <w:r w:rsidRPr="00521E85">
              <w:rPr>
                <w:rFonts w:ascii="Calibri" w:hAnsi="Calibri" w:cs="Calibri"/>
                <w:color w:val="0F0F0F"/>
                <w:sz w:val="22"/>
                <w:szCs w:val="22"/>
                <w:lang w:eastAsia="en-US"/>
              </w:rPr>
              <w:instrText>Element.Notes</w:instrText>
            </w:r>
            <w:r w:rsidRPr="00521E85">
              <w:rPr>
                <w:rFonts w:ascii="Arial" w:hAnsi="Arial" w:cs="Arial"/>
                <w:szCs w:val="20"/>
                <w:lang w:val="en-AU" w:eastAsia="en-US"/>
              </w:rPr>
              <w:fldChar w:fldCharType="end"/>
            </w:r>
            <w:r w:rsidRPr="00521E85">
              <w:rPr>
                <w:rFonts w:ascii="Calibri" w:hAnsi="Calibri" w:cs="Calibri"/>
                <w:color w:val="0F0F0F"/>
                <w:sz w:val="22"/>
                <w:szCs w:val="22"/>
                <w:lang w:eastAsia="en-US"/>
              </w:rPr>
              <w:t xml:space="preserve">Afwijkende </w:t>
            </w:r>
            <w:del w:id="337" w:author="Arjan Kloosterboer" w:date="2017-09-19T16:37:00Z">
              <w:r w:rsidRPr="00521E85" w:rsidDel="000A4D2C">
                <w:rPr>
                  <w:rFonts w:ascii="Calibri" w:hAnsi="Calibri" w:cs="Calibri"/>
                  <w:color w:val="0F0F0F"/>
                  <w:sz w:val="22"/>
                  <w:szCs w:val="22"/>
                  <w:lang w:eastAsia="en-US"/>
                </w:rPr>
                <w:delText xml:space="preserve">archiveringskenmerken </w:delText>
              </w:r>
            </w:del>
            <w:ins w:id="338" w:author="Arjan Kloosterboer" w:date="2017-09-19T16:37:00Z">
              <w:r w:rsidR="000A4D2C">
                <w:rPr>
                  <w:rFonts w:ascii="Calibri" w:hAnsi="Calibri" w:cs="Calibri"/>
                  <w:color w:val="0F0F0F"/>
                  <w:sz w:val="22"/>
                  <w:szCs w:val="22"/>
                  <w:lang w:eastAsia="en-US"/>
                </w:rPr>
                <w:t>vernietigingstermijn</w:t>
              </w:r>
              <w:r w:rsidR="000A4D2C" w:rsidRPr="00521E85">
                <w:rPr>
                  <w:rFonts w:ascii="Calibri" w:hAnsi="Calibri" w:cs="Calibri"/>
                  <w:color w:val="0F0F0F"/>
                  <w:sz w:val="22"/>
                  <w:szCs w:val="22"/>
                  <w:lang w:eastAsia="en-US"/>
                </w:rPr>
                <w:t xml:space="preserve"> </w:t>
              </w:r>
            </w:ins>
            <w:r w:rsidRPr="00521E85">
              <w:rPr>
                <w:rFonts w:ascii="Calibri" w:hAnsi="Calibri" w:cs="Calibri"/>
                <w:color w:val="0F0F0F"/>
                <w:sz w:val="22"/>
                <w:szCs w:val="22"/>
                <w:lang w:eastAsia="en-US"/>
              </w:rPr>
              <w:t>van informatieobjecten van een INFORMATIEOBJECTTYPE bij zaken van een ZAAKTYPE op grond van resultaten van een RESULTAATTYPE bij dat ZAAKTYPE</w:t>
            </w:r>
          </w:p>
        </w:tc>
      </w:tr>
      <w:tr w:rsidR="008D00E3" w:rsidRPr="00521E85" w14:paraId="23DB9FCC" w14:textId="77777777" w:rsidTr="001746BB">
        <w:trPr>
          <w:trHeight w:val="230"/>
        </w:trPr>
        <w:tc>
          <w:tcPr>
            <w:tcW w:w="2340" w:type="dxa"/>
            <w:gridSpan w:val="2"/>
            <w:tcBorders>
              <w:top w:val="nil"/>
              <w:left w:val="nil"/>
              <w:bottom w:val="nil"/>
              <w:right w:val="nil"/>
            </w:tcBorders>
          </w:tcPr>
          <w:p w14:paraId="09DDED3F"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21E33100"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04FF02BE" w14:textId="77777777" w:rsidTr="001746BB">
        <w:trPr>
          <w:trHeight w:val="230"/>
        </w:trPr>
        <w:tc>
          <w:tcPr>
            <w:tcW w:w="2340" w:type="dxa"/>
            <w:gridSpan w:val="2"/>
            <w:tcBorders>
              <w:top w:val="nil"/>
              <w:left w:val="nil"/>
              <w:bottom w:val="nil"/>
              <w:right w:val="nil"/>
            </w:tcBorders>
          </w:tcPr>
          <w:p w14:paraId="3B8E23EF"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521E85">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70564F6"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8D00E3" w:rsidRPr="00521E85" w14:paraId="4972F339" w14:textId="77777777" w:rsidTr="001746BB">
        <w:tc>
          <w:tcPr>
            <w:tcW w:w="450" w:type="dxa"/>
            <w:tcBorders>
              <w:top w:val="nil"/>
              <w:left w:val="nil"/>
              <w:bottom w:val="nil"/>
              <w:right w:val="nil"/>
            </w:tcBorders>
          </w:tcPr>
          <w:p w14:paraId="4618F08A"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39" w:name="BKM_DD893F7A_909C_4817_B008_16B201103765"/>
          </w:p>
        </w:tc>
        <w:tc>
          <w:tcPr>
            <w:tcW w:w="2790" w:type="dxa"/>
            <w:gridSpan w:val="2"/>
            <w:tcBorders>
              <w:top w:val="nil"/>
              <w:left w:val="nil"/>
              <w:bottom w:val="nil"/>
              <w:right w:val="nil"/>
            </w:tcBorders>
          </w:tcPr>
          <w:p w14:paraId="45D0BCD8"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73E974B8"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5E2FB745"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Formaat</w:t>
            </w:r>
          </w:p>
        </w:tc>
        <w:tc>
          <w:tcPr>
            <w:tcW w:w="810" w:type="dxa"/>
            <w:tcBorders>
              <w:top w:val="nil"/>
              <w:left w:val="nil"/>
              <w:bottom w:val="nil"/>
              <w:right w:val="nil"/>
            </w:tcBorders>
          </w:tcPr>
          <w:p w14:paraId="6796B8CA"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521E85">
              <w:rPr>
                <w:rFonts w:ascii="Calibri" w:hAnsi="Calibri" w:cs="Calibri"/>
                <w:i/>
                <w:iCs/>
                <w:color w:val="0F0F0F"/>
                <w:sz w:val="22"/>
                <w:szCs w:val="22"/>
                <w:lang w:eastAsia="en-US"/>
              </w:rPr>
              <w:t>Kardi-</w:t>
            </w:r>
          </w:p>
          <w:p w14:paraId="1C3C1EB6"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i/>
                <w:iCs/>
                <w:color w:val="0F0F0F"/>
                <w:sz w:val="22"/>
                <w:szCs w:val="22"/>
                <w:lang w:eastAsia="en-US"/>
              </w:rPr>
              <w:t>naliteit</w:t>
            </w:r>
          </w:p>
        </w:tc>
      </w:tr>
      <w:tr w:rsidR="008D00E3" w:rsidRPr="00521E85" w:rsidDel="00521E85" w14:paraId="4B77DA57" w14:textId="7D33ACDD" w:rsidTr="001746BB">
        <w:trPr>
          <w:del w:id="340" w:author="Arjan Kloosterboer" w:date="2017-09-19T15:15:00Z"/>
        </w:trPr>
        <w:tc>
          <w:tcPr>
            <w:tcW w:w="450" w:type="dxa"/>
            <w:tcBorders>
              <w:top w:val="nil"/>
              <w:left w:val="nil"/>
              <w:bottom w:val="nil"/>
              <w:right w:val="nil"/>
            </w:tcBorders>
          </w:tcPr>
          <w:p w14:paraId="59E9BA02" w14:textId="0ECCEDFE" w:rsidR="008D00E3" w:rsidRPr="00521E85" w:rsidDel="00521E85" w:rsidRDefault="008D00E3" w:rsidP="001746BB">
            <w:pPr>
              <w:widowControl w:val="0"/>
              <w:autoSpaceDE w:val="0"/>
              <w:autoSpaceDN w:val="0"/>
              <w:adjustRightInd w:val="0"/>
              <w:spacing w:line="240" w:lineRule="auto"/>
              <w:contextualSpacing w:val="0"/>
              <w:rPr>
                <w:del w:id="341" w:author="Arjan Kloosterboer" w:date="2017-09-19T15:15:00Z"/>
                <w:rFonts w:ascii="Calibri" w:hAnsi="Calibri" w:cs="Calibri"/>
                <w:color w:val="0F0F0F"/>
                <w:sz w:val="22"/>
                <w:szCs w:val="22"/>
                <w:lang w:eastAsia="en-US"/>
              </w:rPr>
            </w:pPr>
            <w:bookmarkStart w:id="342" w:name="BKM_C8CCACCF_BC35_4557_8887_5895F68FB427"/>
            <w:bookmarkEnd w:id="339"/>
          </w:p>
        </w:tc>
        <w:tc>
          <w:tcPr>
            <w:tcW w:w="2790" w:type="dxa"/>
            <w:gridSpan w:val="2"/>
            <w:tcBorders>
              <w:top w:val="nil"/>
              <w:left w:val="nil"/>
              <w:bottom w:val="nil"/>
              <w:right w:val="nil"/>
            </w:tcBorders>
          </w:tcPr>
          <w:p w14:paraId="7691B291" w14:textId="69096F11" w:rsidR="008D00E3" w:rsidRPr="00521E85" w:rsidDel="00521E85" w:rsidRDefault="008D00E3" w:rsidP="001746BB">
            <w:pPr>
              <w:widowControl w:val="0"/>
              <w:autoSpaceDE w:val="0"/>
              <w:autoSpaceDN w:val="0"/>
              <w:adjustRightInd w:val="0"/>
              <w:spacing w:line="240" w:lineRule="auto"/>
              <w:contextualSpacing w:val="0"/>
              <w:rPr>
                <w:del w:id="343" w:author="Arjan Kloosterboer" w:date="2017-09-19T15:15:00Z"/>
                <w:rFonts w:ascii="Calibri" w:hAnsi="Calibri" w:cs="Calibri"/>
                <w:color w:val="0F0F0F"/>
                <w:sz w:val="22"/>
                <w:szCs w:val="22"/>
                <w:lang w:eastAsia="en-US"/>
              </w:rPr>
            </w:pPr>
            <w:del w:id="344"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Att.Name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Selectielijstklasse</w:delText>
              </w:r>
              <w:r w:rsidRPr="00521E85" w:rsidDel="00521E85">
                <w:rPr>
                  <w:rFonts w:ascii="Arial" w:hAnsi="Arial" w:cs="Arial"/>
                  <w:szCs w:val="20"/>
                  <w:lang w:val="en-AU" w:eastAsia="en-US"/>
                </w:rPr>
                <w:fldChar w:fldCharType="end"/>
              </w:r>
            </w:del>
          </w:p>
        </w:tc>
        <w:tc>
          <w:tcPr>
            <w:tcW w:w="4230" w:type="dxa"/>
            <w:tcBorders>
              <w:top w:val="nil"/>
              <w:left w:val="nil"/>
              <w:bottom w:val="nil"/>
              <w:right w:val="nil"/>
            </w:tcBorders>
          </w:tcPr>
          <w:p w14:paraId="4E7C6EB1" w14:textId="71BBF214" w:rsidR="008D00E3" w:rsidRPr="00521E85" w:rsidDel="00521E85" w:rsidRDefault="008D00E3" w:rsidP="001746BB">
            <w:pPr>
              <w:widowControl w:val="0"/>
              <w:autoSpaceDE w:val="0"/>
              <w:autoSpaceDN w:val="0"/>
              <w:adjustRightInd w:val="0"/>
              <w:spacing w:line="240" w:lineRule="auto"/>
              <w:contextualSpacing w:val="0"/>
              <w:rPr>
                <w:del w:id="345" w:author="Arjan Kloosterboer" w:date="2017-09-19T15:15:00Z"/>
                <w:rFonts w:ascii="Calibri" w:hAnsi="Calibri" w:cs="Calibri"/>
                <w:color w:val="0F0F0F"/>
                <w:sz w:val="22"/>
                <w:szCs w:val="22"/>
                <w:lang w:eastAsia="en-US"/>
              </w:rPr>
            </w:pPr>
            <w:del w:id="346"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eastAsia="en-US"/>
                </w:rPr>
                <w:delInstrText xml:space="preserve">MERGEFIELD </w:delInstrText>
              </w:r>
              <w:r w:rsidRPr="00521E85" w:rsidDel="00521E85">
                <w:rPr>
                  <w:rFonts w:ascii="Calibri" w:hAnsi="Calibri" w:cs="Calibri"/>
                  <w:color w:val="0F0F0F"/>
                  <w:sz w:val="22"/>
                  <w:szCs w:val="22"/>
                  <w:lang w:eastAsia="en-US"/>
                </w:rPr>
                <w:delInstrText>Att.Notes</w:delInstr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Verwijzing naar de voor het ZAAKINFORMATIEOBJECTTYPE bij het RESULTAATTYPE relevante passage in de Selectielijst Archiefbescheiden van de voor het ZAAKTYPE verantwoordelijke overheidsorganisatie.</w:delText>
              </w:r>
            </w:del>
          </w:p>
        </w:tc>
        <w:tc>
          <w:tcPr>
            <w:tcW w:w="1080" w:type="dxa"/>
            <w:tcBorders>
              <w:top w:val="nil"/>
              <w:left w:val="nil"/>
              <w:bottom w:val="nil"/>
              <w:right w:val="nil"/>
            </w:tcBorders>
          </w:tcPr>
          <w:p w14:paraId="16AF6C9F" w14:textId="4DFDBB16" w:rsidR="008D00E3" w:rsidRPr="00521E85" w:rsidDel="00521E85" w:rsidRDefault="008D00E3" w:rsidP="001746BB">
            <w:pPr>
              <w:widowControl w:val="0"/>
              <w:autoSpaceDE w:val="0"/>
              <w:autoSpaceDN w:val="0"/>
              <w:adjustRightInd w:val="0"/>
              <w:spacing w:line="240" w:lineRule="auto"/>
              <w:contextualSpacing w:val="0"/>
              <w:rPr>
                <w:del w:id="347" w:author="Arjan Kloosterboer" w:date="2017-09-19T15:15:00Z"/>
                <w:rFonts w:ascii="Calibri" w:hAnsi="Calibri" w:cs="Calibri"/>
                <w:color w:val="0F0F0F"/>
                <w:sz w:val="22"/>
                <w:szCs w:val="22"/>
                <w:lang w:eastAsia="en-US"/>
              </w:rPr>
            </w:pPr>
            <w:del w:id="348"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Att.Type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AN500</w:delText>
              </w:r>
              <w:r w:rsidRPr="00521E85" w:rsidDel="00521E85">
                <w:rPr>
                  <w:rFonts w:ascii="Arial" w:hAnsi="Arial" w:cs="Arial"/>
                  <w:szCs w:val="20"/>
                  <w:lang w:val="en-AU" w:eastAsia="en-US"/>
                </w:rPr>
                <w:fldChar w:fldCharType="end"/>
              </w:r>
            </w:del>
          </w:p>
        </w:tc>
        <w:tc>
          <w:tcPr>
            <w:tcW w:w="810" w:type="dxa"/>
            <w:tcBorders>
              <w:top w:val="nil"/>
              <w:left w:val="nil"/>
              <w:bottom w:val="nil"/>
              <w:right w:val="nil"/>
            </w:tcBorders>
          </w:tcPr>
          <w:p w14:paraId="62E6CDF3" w14:textId="55E99631" w:rsidR="008D00E3" w:rsidRPr="00521E85" w:rsidDel="00521E85" w:rsidRDefault="008D00E3" w:rsidP="001746BB">
            <w:pPr>
              <w:widowControl w:val="0"/>
              <w:autoSpaceDE w:val="0"/>
              <w:autoSpaceDN w:val="0"/>
              <w:adjustRightInd w:val="0"/>
              <w:spacing w:line="240" w:lineRule="auto"/>
              <w:contextualSpacing w:val="0"/>
              <w:rPr>
                <w:del w:id="349" w:author="Arjan Kloosterboer" w:date="2017-09-19T15:15:00Z"/>
                <w:rFonts w:ascii="Calibri" w:hAnsi="Calibri" w:cs="Calibri"/>
                <w:color w:val="0F0F0F"/>
                <w:sz w:val="22"/>
                <w:szCs w:val="22"/>
                <w:lang w:eastAsia="en-US"/>
              </w:rPr>
            </w:pPr>
            <w:del w:id="350"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Att.LowerBound</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0</w:del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 xml:space="preserve"> - </w:delText>
              </w:r>
              <w:r w:rsidRPr="00521E85" w:rsidDel="00521E85">
                <w:rPr>
                  <w:rFonts w:ascii="Calibri" w:hAnsi="Calibri" w:cs="Calibri"/>
                  <w:color w:val="0F0F0F"/>
                  <w:sz w:val="22"/>
                  <w:szCs w:val="22"/>
                  <w:lang w:eastAsia="en-US"/>
                </w:rPr>
                <w:fldChar w:fldCharType="begin" w:fldLock="1"/>
              </w:r>
              <w:r w:rsidRPr="00521E85" w:rsidDel="00521E85">
                <w:rPr>
                  <w:rFonts w:ascii="Calibri" w:hAnsi="Calibri" w:cs="Calibri"/>
                  <w:color w:val="0F0F0F"/>
                  <w:sz w:val="22"/>
                  <w:szCs w:val="22"/>
                  <w:lang w:eastAsia="en-US"/>
                </w:rPr>
                <w:delInstrText>MERGEFIELD Att.UpperBound</w:delInstrText>
              </w:r>
              <w:r w:rsidRPr="00521E85" w:rsidDel="00521E85">
                <w:rPr>
                  <w:rFonts w:ascii="Calibri" w:hAnsi="Calibri" w:cs="Calibri"/>
                  <w:color w:val="0F0F0F"/>
                  <w:sz w:val="22"/>
                  <w:szCs w:val="22"/>
                  <w:lang w:eastAsia="en-US"/>
                </w:rPr>
                <w:fldChar w:fldCharType="separate"/>
              </w:r>
              <w:r w:rsidRPr="00521E85" w:rsidDel="00521E85">
                <w:rPr>
                  <w:rFonts w:ascii="Calibri" w:hAnsi="Calibri" w:cs="Calibri"/>
                  <w:color w:val="0F0F0F"/>
                  <w:sz w:val="22"/>
                  <w:szCs w:val="22"/>
                  <w:lang w:eastAsia="en-US"/>
                </w:rPr>
                <w:delText>1</w:delText>
              </w:r>
              <w:r w:rsidRPr="00521E85" w:rsidDel="00521E85">
                <w:rPr>
                  <w:rFonts w:ascii="Calibri" w:hAnsi="Calibri" w:cs="Calibri"/>
                  <w:color w:val="0F0F0F"/>
                  <w:sz w:val="22"/>
                  <w:szCs w:val="22"/>
                  <w:lang w:eastAsia="en-US"/>
                </w:rPr>
                <w:fldChar w:fldCharType="end"/>
              </w:r>
            </w:del>
          </w:p>
        </w:tc>
        <w:bookmarkEnd w:id="342"/>
      </w:tr>
      <w:tr w:rsidR="008D00E3" w:rsidRPr="00521E85" w:rsidDel="00521E85" w14:paraId="7E5F9C69" w14:textId="090C90C7" w:rsidTr="001746BB">
        <w:trPr>
          <w:del w:id="351" w:author="Arjan Kloosterboer" w:date="2017-09-19T15:15:00Z"/>
        </w:trPr>
        <w:tc>
          <w:tcPr>
            <w:tcW w:w="450" w:type="dxa"/>
            <w:tcBorders>
              <w:top w:val="nil"/>
              <w:left w:val="nil"/>
              <w:bottom w:val="nil"/>
              <w:right w:val="nil"/>
            </w:tcBorders>
          </w:tcPr>
          <w:p w14:paraId="50000722" w14:textId="427BA880" w:rsidR="008D00E3" w:rsidRPr="00521E85" w:rsidDel="00521E85" w:rsidRDefault="008D00E3" w:rsidP="001746BB">
            <w:pPr>
              <w:widowControl w:val="0"/>
              <w:autoSpaceDE w:val="0"/>
              <w:autoSpaceDN w:val="0"/>
              <w:adjustRightInd w:val="0"/>
              <w:spacing w:line="240" w:lineRule="auto"/>
              <w:contextualSpacing w:val="0"/>
              <w:rPr>
                <w:del w:id="352" w:author="Arjan Kloosterboer" w:date="2017-09-19T15:15:00Z"/>
                <w:rFonts w:ascii="Calibri" w:hAnsi="Calibri" w:cs="Calibri"/>
                <w:color w:val="0F0F0F"/>
                <w:sz w:val="22"/>
                <w:szCs w:val="22"/>
                <w:lang w:eastAsia="en-US"/>
              </w:rPr>
            </w:pPr>
          </w:p>
        </w:tc>
        <w:tc>
          <w:tcPr>
            <w:tcW w:w="2790" w:type="dxa"/>
            <w:gridSpan w:val="2"/>
            <w:tcBorders>
              <w:top w:val="nil"/>
              <w:left w:val="nil"/>
              <w:bottom w:val="nil"/>
              <w:right w:val="nil"/>
            </w:tcBorders>
          </w:tcPr>
          <w:p w14:paraId="2C1E80CA" w14:textId="00DD3D98" w:rsidR="008D00E3" w:rsidRPr="00521E85" w:rsidDel="00521E85" w:rsidRDefault="008D00E3" w:rsidP="001746BB">
            <w:pPr>
              <w:widowControl w:val="0"/>
              <w:autoSpaceDE w:val="0"/>
              <w:autoSpaceDN w:val="0"/>
              <w:adjustRightInd w:val="0"/>
              <w:spacing w:line="240" w:lineRule="auto"/>
              <w:contextualSpacing w:val="0"/>
              <w:rPr>
                <w:del w:id="353" w:author="Arjan Kloosterboer" w:date="2017-09-19T15:15:00Z"/>
                <w:rFonts w:ascii="Calibri" w:hAnsi="Calibri" w:cs="Calibri"/>
                <w:color w:val="0F0F0F"/>
                <w:sz w:val="22"/>
                <w:szCs w:val="22"/>
                <w:lang w:eastAsia="en-US"/>
              </w:rPr>
            </w:pPr>
            <w:del w:id="354"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Att.Name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Archiefnominatie</w:delText>
              </w:r>
              <w:r w:rsidRPr="00521E85" w:rsidDel="00521E85">
                <w:rPr>
                  <w:rFonts w:ascii="Arial" w:hAnsi="Arial" w:cs="Arial"/>
                  <w:szCs w:val="20"/>
                  <w:lang w:val="en-AU" w:eastAsia="en-US"/>
                </w:rPr>
                <w:fldChar w:fldCharType="end"/>
              </w:r>
            </w:del>
          </w:p>
        </w:tc>
        <w:tc>
          <w:tcPr>
            <w:tcW w:w="4230" w:type="dxa"/>
            <w:tcBorders>
              <w:top w:val="nil"/>
              <w:left w:val="nil"/>
              <w:bottom w:val="nil"/>
              <w:right w:val="nil"/>
            </w:tcBorders>
          </w:tcPr>
          <w:p w14:paraId="293F8C44" w14:textId="0201583F" w:rsidR="008D00E3" w:rsidRPr="00521E85" w:rsidDel="00521E85" w:rsidRDefault="008D00E3" w:rsidP="001746BB">
            <w:pPr>
              <w:widowControl w:val="0"/>
              <w:autoSpaceDE w:val="0"/>
              <w:autoSpaceDN w:val="0"/>
              <w:adjustRightInd w:val="0"/>
              <w:spacing w:line="240" w:lineRule="auto"/>
              <w:contextualSpacing w:val="0"/>
              <w:rPr>
                <w:del w:id="355" w:author="Arjan Kloosterboer" w:date="2017-09-19T15:15:00Z"/>
                <w:rFonts w:ascii="Calibri" w:hAnsi="Calibri" w:cs="Calibri"/>
                <w:color w:val="0F0F0F"/>
                <w:sz w:val="22"/>
                <w:szCs w:val="22"/>
                <w:lang w:eastAsia="en-US"/>
              </w:rPr>
            </w:pPr>
            <w:del w:id="356"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eastAsia="en-US"/>
                </w:rPr>
                <w:delInstrText xml:space="preserve">MERGEFIELD </w:delInstrText>
              </w:r>
              <w:r w:rsidRPr="00521E85" w:rsidDel="00521E85">
                <w:rPr>
                  <w:rFonts w:ascii="Calibri" w:hAnsi="Calibri" w:cs="Calibri"/>
                  <w:color w:val="0F0F0F"/>
                  <w:sz w:val="22"/>
                  <w:szCs w:val="22"/>
                  <w:lang w:eastAsia="en-US"/>
                </w:rPr>
                <w:delInstrText>Att.Notes</w:delInstr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Aanduiding die aangeeft of informatieobjecten, van het INFORMATIEOBJECTTYPE bij zaken van het ZAAKTYPE met een resultaat van het RESULTAATTYPE, blijvend moeten worden bewaard</w:delText>
              </w:r>
              <w:r w:rsidRPr="00521E85" w:rsidDel="00521E85">
                <w:rPr>
                  <w:rFonts w:ascii="Calibri" w:hAnsi="Calibri" w:cs="Calibri"/>
                  <w:color w:val="000000"/>
                  <w:sz w:val="22"/>
                  <w:szCs w:val="22"/>
                  <w:lang w:eastAsia="en-US"/>
                </w:rPr>
                <w:delText xml:space="preserve"> of (op termijn) moeten worden vernietigd.</w:delText>
              </w:r>
            </w:del>
          </w:p>
        </w:tc>
        <w:tc>
          <w:tcPr>
            <w:tcW w:w="1080" w:type="dxa"/>
            <w:tcBorders>
              <w:top w:val="nil"/>
              <w:left w:val="nil"/>
              <w:bottom w:val="nil"/>
              <w:right w:val="nil"/>
            </w:tcBorders>
          </w:tcPr>
          <w:p w14:paraId="05F4E01A" w14:textId="1EDBD5E7" w:rsidR="008D00E3" w:rsidRPr="00521E85" w:rsidDel="00521E85" w:rsidRDefault="008D00E3" w:rsidP="001746BB">
            <w:pPr>
              <w:widowControl w:val="0"/>
              <w:autoSpaceDE w:val="0"/>
              <w:autoSpaceDN w:val="0"/>
              <w:adjustRightInd w:val="0"/>
              <w:spacing w:line="240" w:lineRule="auto"/>
              <w:contextualSpacing w:val="0"/>
              <w:rPr>
                <w:del w:id="357" w:author="Arjan Kloosterboer" w:date="2017-09-19T15:15:00Z"/>
                <w:rFonts w:ascii="Calibri" w:hAnsi="Calibri" w:cs="Calibri"/>
                <w:color w:val="0F0F0F"/>
                <w:sz w:val="22"/>
                <w:szCs w:val="22"/>
                <w:lang w:eastAsia="en-US"/>
              </w:rPr>
            </w:pPr>
            <w:del w:id="358"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Att.Type</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A16</w:delText>
              </w:r>
              <w:r w:rsidRPr="00521E85" w:rsidDel="00521E85">
                <w:rPr>
                  <w:rFonts w:ascii="Arial" w:hAnsi="Arial" w:cs="Arial"/>
                  <w:szCs w:val="20"/>
                  <w:lang w:val="en-AU" w:eastAsia="en-US"/>
                </w:rPr>
                <w:fldChar w:fldCharType="end"/>
              </w:r>
            </w:del>
          </w:p>
        </w:tc>
        <w:tc>
          <w:tcPr>
            <w:tcW w:w="810" w:type="dxa"/>
            <w:tcBorders>
              <w:top w:val="nil"/>
              <w:left w:val="nil"/>
              <w:bottom w:val="nil"/>
              <w:right w:val="nil"/>
            </w:tcBorders>
          </w:tcPr>
          <w:p w14:paraId="1E45FF4B" w14:textId="06BC837A" w:rsidR="008D00E3" w:rsidRPr="00521E85" w:rsidDel="00521E85" w:rsidRDefault="008D00E3" w:rsidP="001746BB">
            <w:pPr>
              <w:widowControl w:val="0"/>
              <w:autoSpaceDE w:val="0"/>
              <w:autoSpaceDN w:val="0"/>
              <w:adjustRightInd w:val="0"/>
              <w:spacing w:line="240" w:lineRule="auto"/>
              <w:contextualSpacing w:val="0"/>
              <w:rPr>
                <w:del w:id="359" w:author="Arjan Kloosterboer" w:date="2017-09-19T15:15:00Z"/>
                <w:rFonts w:ascii="Calibri" w:hAnsi="Calibri" w:cs="Calibri"/>
                <w:color w:val="0F0F0F"/>
                <w:sz w:val="22"/>
                <w:szCs w:val="22"/>
                <w:lang w:eastAsia="en-US"/>
              </w:rPr>
            </w:pPr>
            <w:del w:id="360" w:author="Arjan Kloosterboer" w:date="2017-09-19T15:15:00Z">
              <w:r w:rsidRPr="00521E85" w:rsidDel="00521E85">
                <w:rPr>
                  <w:rFonts w:ascii="Arial" w:hAnsi="Arial" w:cs="Arial"/>
                  <w:szCs w:val="20"/>
                  <w:lang w:val="en-AU" w:eastAsia="en-US"/>
                </w:rPr>
                <w:fldChar w:fldCharType="begin" w:fldLock="1"/>
              </w:r>
              <w:r w:rsidRPr="00521E85" w:rsidDel="00521E85">
                <w:rPr>
                  <w:rFonts w:ascii="Arial" w:hAnsi="Arial" w:cs="Arial"/>
                  <w:szCs w:val="20"/>
                  <w:lang w:val="en-AU" w:eastAsia="en-US"/>
                </w:rPr>
                <w:delInstrText xml:space="preserve">MERGEFIELD </w:delInstrText>
              </w:r>
              <w:r w:rsidRPr="00521E85" w:rsidDel="00521E85">
                <w:rPr>
                  <w:rFonts w:ascii="Calibri" w:hAnsi="Calibri" w:cs="Calibri"/>
                  <w:color w:val="0F0F0F"/>
                  <w:sz w:val="22"/>
                  <w:szCs w:val="22"/>
                  <w:lang w:eastAsia="en-US"/>
                </w:rPr>
                <w:delInstrText>Att.LowerBound</w:delInstrText>
              </w:r>
              <w:r w:rsidRPr="00521E85" w:rsidDel="00521E85">
                <w:rPr>
                  <w:rFonts w:ascii="Arial" w:hAnsi="Arial" w:cs="Arial"/>
                  <w:szCs w:val="20"/>
                  <w:lang w:val="en-AU" w:eastAsia="en-US"/>
                </w:rPr>
                <w:fldChar w:fldCharType="separate"/>
              </w:r>
              <w:r w:rsidRPr="00521E85" w:rsidDel="00521E85">
                <w:rPr>
                  <w:rFonts w:ascii="Calibri" w:hAnsi="Calibri" w:cs="Calibri"/>
                  <w:color w:val="0F0F0F"/>
                  <w:sz w:val="22"/>
                  <w:szCs w:val="22"/>
                  <w:lang w:eastAsia="en-US"/>
                </w:rPr>
                <w:delText>1</w:delText>
              </w:r>
              <w:r w:rsidRPr="00521E85" w:rsidDel="00521E85">
                <w:rPr>
                  <w:rFonts w:ascii="Arial" w:hAnsi="Arial" w:cs="Arial"/>
                  <w:szCs w:val="20"/>
                  <w:lang w:val="en-AU" w:eastAsia="en-US"/>
                </w:rPr>
                <w:fldChar w:fldCharType="end"/>
              </w:r>
              <w:r w:rsidRPr="00521E85" w:rsidDel="00521E85">
                <w:rPr>
                  <w:rFonts w:ascii="Calibri" w:hAnsi="Calibri" w:cs="Calibri"/>
                  <w:color w:val="0F0F0F"/>
                  <w:sz w:val="22"/>
                  <w:szCs w:val="22"/>
                  <w:lang w:eastAsia="en-US"/>
                </w:rPr>
                <w:delText xml:space="preserve"> - </w:delText>
              </w:r>
              <w:r w:rsidRPr="00521E85" w:rsidDel="00521E85">
                <w:rPr>
                  <w:rFonts w:ascii="Calibri" w:hAnsi="Calibri" w:cs="Calibri"/>
                  <w:color w:val="0F0F0F"/>
                  <w:sz w:val="22"/>
                  <w:szCs w:val="22"/>
                  <w:lang w:eastAsia="en-US"/>
                </w:rPr>
                <w:fldChar w:fldCharType="begin" w:fldLock="1"/>
              </w:r>
              <w:r w:rsidRPr="00521E85" w:rsidDel="00521E85">
                <w:rPr>
                  <w:rFonts w:ascii="Calibri" w:hAnsi="Calibri" w:cs="Calibri"/>
                  <w:color w:val="0F0F0F"/>
                  <w:sz w:val="22"/>
                  <w:szCs w:val="22"/>
                  <w:lang w:eastAsia="en-US"/>
                </w:rPr>
                <w:delInstrText>MERGEFIELD Att.UpperBound</w:delInstrText>
              </w:r>
              <w:r w:rsidRPr="00521E85" w:rsidDel="00521E85">
                <w:rPr>
                  <w:rFonts w:ascii="Calibri" w:hAnsi="Calibri" w:cs="Calibri"/>
                  <w:color w:val="0F0F0F"/>
                  <w:sz w:val="22"/>
                  <w:szCs w:val="22"/>
                  <w:lang w:eastAsia="en-US"/>
                </w:rPr>
                <w:fldChar w:fldCharType="separate"/>
              </w:r>
              <w:r w:rsidRPr="00521E85" w:rsidDel="00521E85">
                <w:rPr>
                  <w:rFonts w:ascii="Calibri" w:hAnsi="Calibri" w:cs="Calibri"/>
                  <w:color w:val="0F0F0F"/>
                  <w:sz w:val="22"/>
                  <w:szCs w:val="22"/>
                  <w:lang w:eastAsia="en-US"/>
                </w:rPr>
                <w:delText>1</w:delText>
              </w:r>
              <w:r w:rsidRPr="00521E85" w:rsidDel="00521E85">
                <w:rPr>
                  <w:rFonts w:ascii="Calibri" w:hAnsi="Calibri" w:cs="Calibri"/>
                  <w:color w:val="0F0F0F"/>
                  <w:sz w:val="22"/>
                  <w:szCs w:val="22"/>
                  <w:lang w:eastAsia="en-US"/>
                </w:rPr>
                <w:fldChar w:fldCharType="end"/>
              </w:r>
            </w:del>
          </w:p>
        </w:tc>
      </w:tr>
      <w:tr w:rsidR="008D00E3" w:rsidRPr="00521E85" w14:paraId="058159C1" w14:textId="77777777" w:rsidTr="001746BB">
        <w:tc>
          <w:tcPr>
            <w:tcW w:w="450" w:type="dxa"/>
            <w:tcBorders>
              <w:top w:val="nil"/>
              <w:left w:val="nil"/>
              <w:bottom w:val="nil"/>
              <w:right w:val="nil"/>
            </w:tcBorders>
          </w:tcPr>
          <w:p w14:paraId="350062E1"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ADE1998" w14:textId="0D74E67F"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F0F0F"/>
                <w:sz w:val="22"/>
                <w:szCs w:val="22"/>
                <w:lang w:eastAsia="en-US"/>
              </w:rPr>
              <w:instrText>Att.Name</w:instrText>
            </w:r>
            <w:r w:rsidRPr="00521E85">
              <w:rPr>
                <w:rFonts w:ascii="Arial" w:hAnsi="Arial" w:cs="Arial"/>
                <w:szCs w:val="20"/>
                <w:lang w:val="en-AU" w:eastAsia="en-US"/>
              </w:rPr>
              <w:fldChar w:fldCharType="separate"/>
            </w:r>
            <w:del w:id="361" w:author="Arjan Kloosterboer" w:date="2017-09-19T17:07:00Z">
              <w:r w:rsidRPr="00521E85" w:rsidDel="00A56DE5">
                <w:rPr>
                  <w:rFonts w:ascii="Calibri" w:hAnsi="Calibri" w:cs="Calibri"/>
                  <w:color w:val="0F0F0F"/>
                  <w:sz w:val="22"/>
                  <w:szCs w:val="22"/>
                  <w:lang w:eastAsia="en-US"/>
                </w:rPr>
                <w:delText>Archiefactie</w:delText>
              </w:r>
            </w:del>
            <w:ins w:id="362" w:author="Arjan Kloosterboer" w:date="2017-09-19T17:07:00Z">
              <w:r w:rsidR="00A56DE5">
                <w:rPr>
                  <w:rFonts w:ascii="Calibri" w:hAnsi="Calibri" w:cs="Calibri"/>
                  <w:color w:val="0F0F0F"/>
                  <w:sz w:val="22"/>
                  <w:szCs w:val="22"/>
                  <w:lang w:eastAsia="en-US"/>
                </w:rPr>
                <w:t>Vernietigings</w:t>
              </w:r>
            </w:ins>
            <w:r w:rsidRPr="00521E85">
              <w:rPr>
                <w:rFonts w:ascii="Calibri" w:hAnsi="Calibri" w:cs="Calibri"/>
                <w:color w:val="0F0F0F"/>
                <w:sz w:val="22"/>
                <w:szCs w:val="22"/>
                <w:lang w:eastAsia="en-US"/>
              </w:rPr>
              <w:t>termijn</w:t>
            </w:r>
            <w:r w:rsidRPr="00521E85">
              <w:rPr>
                <w:rFonts w:ascii="Arial" w:hAnsi="Arial" w:cs="Arial"/>
                <w:szCs w:val="20"/>
                <w:lang w:val="en-AU" w:eastAsia="en-US"/>
              </w:rPr>
              <w:fldChar w:fldCharType="end"/>
            </w:r>
          </w:p>
        </w:tc>
        <w:tc>
          <w:tcPr>
            <w:tcW w:w="4230" w:type="dxa"/>
            <w:tcBorders>
              <w:top w:val="nil"/>
              <w:left w:val="nil"/>
              <w:bottom w:val="nil"/>
              <w:right w:val="nil"/>
            </w:tcBorders>
          </w:tcPr>
          <w:p w14:paraId="6588BD79" w14:textId="7FBE2440" w:rsidR="008D00E3" w:rsidRPr="00521E8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Arial" w:hAnsi="Arial" w:cs="Arial"/>
                <w:szCs w:val="20"/>
                <w:lang w:val="en-AU" w:eastAsia="en-US"/>
              </w:rPr>
              <w:fldChar w:fldCharType="begin" w:fldLock="1"/>
            </w:r>
            <w:r w:rsidRPr="00984AB3">
              <w:rPr>
                <w:rFonts w:ascii="Arial" w:hAnsi="Arial" w:cs="Arial"/>
                <w:szCs w:val="20"/>
                <w:lang w:eastAsia="en-US"/>
              </w:rPr>
              <w:instrText xml:space="preserve">MERGEFIELD </w:instrText>
            </w:r>
            <w:r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Pr="00984AB3">
              <w:rPr>
                <w:rFonts w:ascii="Calibri" w:hAnsi="Calibri" w:cs="Calibri"/>
                <w:color w:val="000000"/>
                <w:sz w:val="22"/>
                <w:szCs w:val="22"/>
                <w:lang w:eastAsia="en-US"/>
              </w:rPr>
              <w:t xml:space="preserve">De termijn waarna informatieobjecten, van het INFORMATIEOBJECTTYPE bij zaken van het ZAAKTYPE met een resultaat van het RESULTAATTYPE, vernietigd </w:t>
            </w:r>
            <w:del w:id="363" w:author="Arjan Kloosterboer" w:date="2017-09-19T16:39:00Z">
              <w:r w:rsidRPr="00984AB3" w:rsidDel="008D356B">
                <w:rPr>
                  <w:rFonts w:ascii="Calibri" w:hAnsi="Calibri" w:cs="Calibri"/>
                  <w:color w:val="000000"/>
                  <w:sz w:val="22"/>
                  <w:szCs w:val="22"/>
                  <w:lang w:eastAsia="en-US"/>
                </w:rPr>
                <w:delText xml:space="preserve">of overgebracht (naar een archiefbewaarplaats) </w:delText>
              </w:r>
            </w:del>
            <w:r w:rsidRPr="00984AB3">
              <w:rPr>
                <w:rFonts w:ascii="Calibri" w:hAnsi="Calibri" w:cs="Calibri"/>
                <w:color w:val="000000"/>
                <w:sz w:val="22"/>
                <w:szCs w:val="22"/>
                <w:lang w:eastAsia="en-US"/>
              </w:rPr>
              <w:t xml:space="preserve">moeten worden. </w:t>
            </w:r>
            <w:r w:rsidRPr="00984AB3">
              <w:rPr>
                <w:rFonts w:ascii="Arial" w:hAnsi="Arial" w:cs="Arial"/>
                <w:szCs w:val="20"/>
                <w:lang w:val="en-AU" w:eastAsia="en-US"/>
              </w:rPr>
              <w:fldChar w:fldCharType="end"/>
            </w:r>
          </w:p>
        </w:tc>
        <w:tc>
          <w:tcPr>
            <w:tcW w:w="1080" w:type="dxa"/>
            <w:tcBorders>
              <w:top w:val="nil"/>
              <w:left w:val="nil"/>
              <w:bottom w:val="nil"/>
              <w:right w:val="nil"/>
            </w:tcBorders>
          </w:tcPr>
          <w:p w14:paraId="49D9C278"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Arial" w:hAnsi="Arial" w:cs="Arial"/>
                <w:szCs w:val="20"/>
                <w:lang w:val="en-AU" w:eastAsia="en-US"/>
              </w:rPr>
              <w:fldChar w:fldCharType="begin" w:fldLock="1"/>
            </w:r>
            <w:r w:rsidRPr="00521E85">
              <w:rPr>
                <w:rFonts w:ascii="Arial" w:hAnsi="Arial" w:cs="Arial"/>
                <w:szCs w:val="20"/>
                <w:lang w:val="en-AU" w:eastAsia="en-US"/>
              </w:rPr>
              <w:instrText xml:space="preserve">MERGEFIELD </w:instrText>
            </w:r>
            <w:r w:rsidRPr="00521E85">
              <w:rPr>
                <w:rFonts w:ascii="Calibri" w:hAnsi="Calibri" w:cs="Calibri"/>
                <w:color w:val="0F0F0F"/>
                <w:sz w:val="22"/>
                <w:szCs w:val="22"/>
                <w:lang w:eastAsia="en-US"/>
              </w:rPr>
              <w:instrText>Att.Type</w:instrText>
            </w:r>
            <w:r w:rsidRPr="00521E85">
              <w:rPr>
                <w:rFonts w:ascii="Arial" w:hAnsi="Arial" w:cs="Arial"/>
                <w:szCs w:val="20"/>
                <w:lang w:val="en-AU" w:eastAsia="en-US"/>
              </w:rPr>
              <w:fldChar w:fldCharType="separate"/>
            </w:r>
            <w:r w:rsidRPr="00521E85">
              <w:rPr>
                <w:rFonts w:ascii="Calibri" w:hAnsi="Calibri" w:cs="Calibri"/>
                <w:color w:val="0F0F0F"/>
                <w:sz w:val="22"/>
                <w:szCs w:val="22"/>
                <w:lang w:eastAsia="en-US"/>
              </w:rPr>
              <w:t>N4</w:t>
            </w:r>
            <w:r w:rsidRPr="00521E85">
              <w:rPr>
                <w:rFonts w:ascii="Arial" w:hAnsi="Arial" w:cs="Arial"/>
                <w:szCs w:val="20"/>
                <w:lang w:val="en-AU" w:eastAsia="en-US"/>
              </w:rPr>
              <w:fldChar w:fldCharType="end"/>
            </w:r>
          </w:p>
        </w:tc>
        <w:tc>
          <w:tcPr>
            <w:tcW w:w="810" w:type="dxa"/>
            <w:tcBorders>
              <w:top w:val="nil"/>
              <w:left w:val="nil"/>
              <w:bottom w:val="nil"/>
              <w:right w:val="nil"/>
            </w:tcBorders>
          </w:tcPr>
          <w:p w14:paraId="42064492" w14:textId="5815B743"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del w:id="364" w:author="Arjan Kloosterboer" w:date="2017-09-19T17:07:00Z">
              <w:r w:rsidRPr="00521E85" w:rsidDel="00A56DE5">
                <w:rPr>
                  <w:rFonts w:ascii="Arial" w:hAnsi="Arial" w:cs="Arial"/>
                  <w:szCs w:val="20"/>
                  <w:lang w:val="en-AU" w:eastAsia="en-US"/>
                </w:rPr>
                <w:fldChar w:fldCharType="begin" w:fldLock="1"/>
              </w:r>
              <w:r w:rsidRPr="00521E85" w:rsidDel="00A56DE5">
                <w:rPr>
                  <w:rFonts w:ascii="Arial" w:hAnsi="Arial" w:cs="Arial"/>
                  <w:szCs w:val="20"/>
                  <w:lang w:val="en-AU" w:eastAsia="en-US"/>
                </w:rPr>
                <w:delInstrText xml:space="preserve">MERGEFIELD </w:delInstrText>
              </w:r>
              <w:r w:rsidRPr="00521E85" w:rsidDel="00A56DE5">
                <w:rPr>
                  <w:rFonts w:ascii="Calibri" w:hAnsi="Calibri" w:cs="Calibri"/>
                  <w:color w:val="0F0F0F"/>
                  <w:sz w:val="22"/>
                  <w:szCs w:val="22"/>
                  <w:lang w:eastAsia="en-US"/>
                </w:rPr>
                <w:delInstrText>Att.LowerBound</w:delInstrText>
              </w:r>
              <w:r w:rsidRPr="00521E85" w:rsidDel="00A56DE5">
                <w:rPr>
                  <w:rFonts w:ascii="Arial" w:hAnsi="Arial" w:cs="Arial"/>
                  <w:szCs w:val="20"/>
                  <w:lang w:val="en-AU" w:eastAsia="en-US"/>
                </w:rPr>
                <w:fldChar w:fldCharType="separate"/>
              </w:r>
              <w:r w:rsidRPr="00521E85" w:rsidDel="00A56DE5">
                <w:rPr>
                  <w:rFonts w:ascii="Calibri" w:hAnsi="Calibri" w:cs="Calibri"/>
                  <w:color w:val="0F0F0F"/>
                  <w:sz w:val="22"/>
                  <w:szCs w:val="22"/>
                  <w:lang w:eastAsia="en-US"/>
                </w:rPr>
                <w:delText>1</w:delText>
              </w:r>
              <w:r w:rsidRPr="00521E85" w:rsidDel="00A56DE5">
                <w:rPr>
                  <w:rFonts w:ascii="Arial" w:hAnsi="Arial" w:cs="Arial"/>
                  <w:szCs w:val="20"/>
                  <w:lang w:val="en-AU" w:eastAsia="en-US"/>
                </w:rPr>
                <w:fldChar w:fldCharType="end"/>
              </w:r>
            </w:del>
            <w:ins w:id="365" w:author="Arjan Kloosterboer" w:date="2017-09-19T17:07:00Z">
              <w:r w:rsidR="00A56DE5">
                <w:rPr>
                  <w:rFonts w:ascii="Arial" w:hAnsi="Arial" w:cs="Arial"/>
                  <w:szCs w:val="20"/>
                  <w:lang w:val="en-AU" w:eastAsia="en-US"/>
                </w:rPr>
                <w:t>0</w:t>
              </w:r>
            </w:ins>
            <w:r w:rsidRPr="00521E85">
              <w:rPr>
                <w:rFonts w:ascii="Calibri" w:hAnsi="Calibri" w:cs="Calibri"/>
                <w:color w:val="0F0F0F"/>
                <w:sz w:val="22"/>
                <w:szCs w:val="22"/>
                <w:lang w:eastAsia="en-US"/>
              </w:rPr>
              <w:t xml:space="preserve"> - </w:t>
            </w:r>
            <w:r w:rsidRPr="00521E85">
              <w:rPr>
                <w:rFonts w:ascii="Calibri" w:hAnsi="Calibri" w:cs="Calibri"/>
                <w:color w:val="0F0F0F"/>
                <w:sz w:val="22"/>
                <w:szCs w:val="22"/>
                <w:lang w:eastAsia="en-US"/>
              </w:rPr>
              <w:fldChar w:fldCharType="begin" w:fldLock="1"/>
            </w:r>
            <w:r w:rsidRPr="00521E85">
              <w:rPr>
                <w:rFonts w:ascii="Calibri" w:hAnsi="Calibri" w:cs="Calibri"/>
                <w:color w:val="0F0F0F"/>
                <w:sz w:val="22"/>
                <w:szCs w:val="22"/>
                <w:lang w:eastAsia="en-US"/>
              </w:rPr>
              <w:instrText>MERGEFIELD Att.UpperBound</w:instrText>
            </w:r>
            <w:r w:rsidRPr="00521E85">
              <w:rPr>
                <w:rFonts w:ascii="Calibri" w:hAnsi="Calibri" w:cs="Calibri"/>
                <w:color w:val="0F0F0F"/>
                <w:sz w:val="22"/>
                <w:szCs w:val="22"/>
                <w:lang w:eastAsia="en-US"/>
              </w:rPr>
              <w:fldChar w:fldCharType="separate"/>
            </w:r>
            <w:r w:rsidRPr="00521E85">
              <w:rPr>
                <w:rFonts w:ascii="Calibri" w:hAnsi="Calibri" w:cs="Calibri"/>
                <w:color w:val="0F0F0F"/>
                <w:sz w:val="22"/>
                <w:szCs w:val="22"/>
                <w:lang w:eastAsia="en-US"/>
              </w:rPr>
              <w:t>1</w:t>
            </w:r>
            <w:r w:rsidRPr="00521E85">
              <w:rPr>
                <w:rFonts w:ascii="Calibri" w:hAnsi="Calibri" w:cs="Calibri"/>
                <w:color w:val="0F0F0F"/>
                <w:sz w:val="22"/>
                <w:szCs w:val="22"/>
                <w:lang w:eastAsia="en-US"/>
              </w:rPr>
              <w:fldChar w:fldCharType="end"/>
            </w:r>
          </w:p>
        </w:tc>
      </w:tr>
      <w:tr w:rsidR="00A56DE5" w:rsidRPr="00521E85" w14:paraId="41A44268" w14:textId="77777777" w:rsidTr="001746BB">
        <w:tc>
          <w:tcPr>
            <w:tcW w:w="450" w:type="dxa"/>
            <w:tcBorders>
              <w:top w:val="nil"/>
              <w:left w:val="nil"/>
              <w:bottom w:val="nil"/>
              <w:right w:val="nil"/>
            </w:tcBorders>
          </w:tcPr>
          <w:p w14:paraId="38CB7286" w14:textId="77777777" w:rsidR="00A56DE5" w:rsidRPr="00521E8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6FF54D94" w14:textId="4C3A1102" w:rsidR="00A56DE5" w:rsidRPr="00A56DE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ins w:id="366" w:author="Arjan Kloosterboer" w:date="2017-09-19T17:08:00Z">
              <w:r w:rsidRPr="00A56DE5">
                <w:rPr>
                  <w:rFonts w:ascii="Calibri" w:hAnsi="Calibri" w:cs="Calibri"/>
                  <w:color w:val="0F0F0F"/>
                  <w:sz w:val="22"/>
                  <w:szCs w:val="22"/>
                  <w:lang w:eastAsia="en-US"/>
                </w:rPr>
                <w:t>Toelichting</w:t>
              </w:r>
            </w:ins>
          </w:p>
        </w:tc>
        <w:tc>
          <w:tcPr>
            <w:tcW w:w="4230" w:type="dxa"/>
            <w:tcBorders>
              <w:top w:val="nil"/>
              <w:left w:val="nil"/>
              <w:bottom w:val="nil"/>
              <w:right w:val="nil"/>
            </w:tcBorders>
          </w:tcPr>
          <w:p w14:paraId="30AE0ADF" w14:textId="68E997BD" w:rsidR="00A56DE5" w:rsidRPr="00A56DE5" w:rsidRDefault="00A56DE5"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ins w:id="367" w:author="Arjan Kloosterboer" w:date="2017-09-19T17:08:00Z">
              <w:r w:rsidRPr="00A56DE5">
                <w:rPr>
                  <w:rFonts w:ascii="Calibri" w:hAnsi="Calibri" w:cs="Calibri"/>
                  <w:color w:val="0F0F0F"/>
                  <w:sz w:val="22"/>
                  <w:szCs w:val="22"/>
                  <w:lang w:eastAsia="en-US"/>
                </w:rPr>
                <w:t>Nadere beschrijving van de bedoelde typen documenten en/of de vernietigingstermijn.</w:t>
              </w:r>
            </w:ins>
          </w:p>
        </w:tc>
        <w:tc>
          <w:tcPr>
            <w:tcW w:w="1080" w:type="dxa"/>
            <w:tcBorders>
              <w:top w:val="nil"/>
              <w:left w:val="nil"/>
              <w:bottom w:val="nil"/>
              <w:right w:val="nil"/>
            </w:tcBorders>
          </w:tcPr>
          <w:p w14:paraId="1FE3DA44" w14:textId="271C8E26" w:rsidR="00A56DE5" w:rsidRPr="00A56DE5" w:rsidRDefault="00A56DE5" w:rsidP="001746BB">
            <w:pPr>
              <w:widowControl w:val="0"/>
              <w:autoSpaceDE w:val="0"/>
              <w:autoSpaceDN w:val="0"/>
              <w:adjustRightInd w:val="0"/>
              <w:spacing w:line="240" w:lineRule="auto"/>
              <w:contextualSpacing w:val="0"/>
              <w:rPr>
                <w:rFonts w:ascii="Arial" w:hAnsi="Arial" w:cs="Arial"/>
                <w:szCs w:val="20"/>
                <w:lang w:eastAsia="en-US"/>
              </w:rPr>
            </w:pPr>
            <w:ins w:id="368" w:author="Arjan Kloosterboer" w:date="2017-09-19T17:09:00Z">
              <w:r>
                <w:rPr>
                  <w:rFonts w:ascii="Arial" w:hAnsi="Arial" w:cs="Arial"/>
                  <w:szCs w:val="20"/>
                  <w:lang w:eastAsia="en-US"/>
                </w:rPr>
                <w:t>AN</w:t>
              </w:r>
            </w:ins>
          </w:p>
        </w:tc>
        <w:tc>
          <w:tcPr>
            <w:tcW w:w="810" w:type="dxa"/>
            <w:tcBorders>
              <w:top w:val="nil"/>
              <w:left w:val="nil"/>
              <w:bottom w:val="nil"/>
              <w:right w:val="nil"/>
            </w:tcBorders>
          </w:tcPr>
          <w:p w14:paraId="03392099" w14:textId="76705AE8" w:rsidR="00A56DE5" w:rsidRPr="00A56DE5" w:rsidDel="00A56DE5" w:rsidRDefault="00A56DE5" w:rsidP="001746BB">
            <w:pPr>
              <w:widowControl w:val="0"/>
              <w:autoSpaceDE w:val="0"/>
              <w:autoSpaceDN w:val="0"/>
              <w:adjustRightInd w:val="0"/>
              <w:spacing w:line="240" w:lineRule="auto"/>
              <w:contextualSpacing w:val="0"/>
              <w:rPr>
                <w:rFonts w:ascii="Arial" w:hAnsi="Arial" w:cs="Arial"/>
                <w:szCs w:val="20"/>
                <w:lang w:eastAsia="en-US"/>
              </w:rPr>
            </w:pPr>
            <w:ins w:id="369" w:author="Arjan Kloosterboer" w:date="2017-09-19T17:09:00Z">
              <w:r>
                <w:rPr>
                  <w:rFonts w:ascii="Arial" w:hAnsi="Arial" w:cs="Arial"/>
                  <w:szCs w:val="20"/>
                  <w:lang w:eastAsia="en-US"/>
                </w:rPr>
                <w:t>0 - 1</w:t>
              </w:r>
            </w:ins>
          </w:p>
        </w:tc>
      </w:tr>
    </w:tbl>
    <w:p w14:paraId="4E5CE3E1" w14:textId="77777777" w:rsidR="008D00E3" w:rsidRPr="00521E85" w:rsidRDefault="008D00E3" w:rsidP="008D00E3">
      <w:pPr>
        <w:widowControl w:val="0"/>
        <w:autoSpaceDE w:val="0"/>
        <w:autoSpaceDN w:val="0"/>
        <w:adjustRightInd w:val="0"/>
        <w:spacing w:line="240" w:lineRule="auto"/>
        <w:contextualSpacing w:val="0"/>
        <w:rPr>
          <w:rFonts w:ascii="Calibri" w:hAnsi="Calibri" w:cs="Calibri"/>
          <w:color w:val="000000"/>
          <w:sz w:val="22"/>
          <w:szCs w:val="22"/>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8D00E3" w:rsidRPr="00521E85" w14:paraId="5DB6D4D0" w14:textId="77777777" w:rsidTr="001746BB">
        <w:tc>
          <w:tcPr>
            <w:tcW w:w="9360" w:type="dxa"/>
            <w:tcBorders>
              <w:top w:val="nil"/>
              <w:left w:val="nil"/>
              <w:bottom w:val="nil"/>
              <w:right w:val="nil"/>
            </w:tcBorders>
          </w:tcPr>
          <w:p w14:paraId="5C9F135E" w14:textId="77777777" w:rsidR="008D00E3" w:rsidRPr="00521E85" w:rsidRDefault="008D00E3" w:rsidP="001746B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521E85">
              <w:rPr>
                <w:rFonts w:ascii="Calibri" w:hAnsi="Calibri" w:cs="Calibri"/>
                <w:b/>
                <w:bCs/>
                <w:color w:val="0F0F0F"/>
                <w:sz w:val="22"/>
                <w:szCs w:val="22"/>
                <w:lang w:eastAsia="en-US"/>
              </w:rPr>
              <w:t>Overzicht relaties</w:t>
            </w:r>
          </w:p>
        </w:tc>
      </w:tr>
    </w:tbl>
    <w:p w14:paraId="2F2DFB85" w14:textId="77777777" w:rsidR="00024915" w:rsidRDefault="00024915">
      <w:pPr>
        <w:contextualSpacing w:val="0"/>
        <w:rPr>
          <w:rFonts w:eastAsia="Calibri"/>
          <w:b/>
          <w:bCs/>
          <w:color w:val="003359"/>
          <w:sz w:val="24"/>
          <w:szCs w:val="24"/>
          <w:lang w:eastAsia="en-US"/>
        </w:rPr>
      </w:pPr>
      <w:r>
        <w:br w:type="page"/>
      </w:r>
    </w:p>
    <w:p w14:paraId="1216F031" w14:textId="77777777" w:rsidR="001B5558" w:rsidRPr="001B5558" w:rsidRDefault="006945D7" w:rsidP="001B5558">
      <w:pPr>
        <w:pStyle w:val="Kop2"/>
      </w:pPr>
      <w:r w:rsidRPr="001B5558">
        <w:lastRenderedPageBreak/>
        <w:fldChar w:fldCharType="begin" w:fldLock="1"/>
      </w:r>
      <w:r w:rsidR="001B5558" w:rsidRPr="001B5558">
        <w:instrText>MERGEFIELD Element.Stereotype</w:instrText>
      </w:r>
      <w:r w:rsidRPr="001B5558">
        <w:fldChar w:fldCharType="separate"/>
      </w:r>
      <w:bookmarkStart w:id="370" w:name="_Toc517127133"/>
      <w:r w:rsidR="00024915">
        <w:t>Relatieklasse</w:t>
      </w:r>
      <w:r w:rsidRPr="001B5558">
        <w:fldChar w:fldCharType="end"/>
      </w:r>
      <w:r w:rsidR="001B5558" w:rsidRPr="001B5558">
        <w:t xml:space="preserve"> </w:t>
      </w:r>
      <w:r w:rsidRPr="001B5558">
        <w:fldChar w:fldCharType="begin" w:fldLock="1"/>
      </w:r>
      <w:r w:rsidR="001B5558" w:rsidRPr="001B5558">
        <w:instrText>MERGEFIELD Element.Name</w:instrText>
      </w:r>
      <w:r w:rsidRPr="001B5558">
        <w:fldChar w:fldCharType="separate"/>
      </w:r>
      <w:r w:rsidR="001B5558" w:rsidRPr="001B5558">
        <w:t>ZAAKTYPENRELATIE</w:t>
      </w:r>
      <w:bookmarkEnd w:id="370"/>
      <w:r w:rsidRPr="001B5558">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B5558" w:rsidRPr="001B5558" w14:paraId="04F62C87" w14:textId="77777777" w:rsidTr="00874C97">
        <w:tc>
          <w:tcPr>
            <w:tcW w:w="2340" w:type="dxa"/>
            <w:gridSpan w:val="2"/>
            <w:tcBorders>
              <w:top w:val="nil"/>
              <w:left w:val="nil"/>
              <w:bottom w:val="nil"/>
              <w:right w:val="nil"/>
            </w:tcBorders>
          </w:tcPr>
          <w:p w14:paraId="1509373C" w14:textId="77777777" w:rsidR="001B5558" w:rsidRPr="001B5558" w:rsidRDefault="001B5558" w:rsidP="001B5558">
            <w:pPr>
              <w:autoSpaceDE w:val="0"/>
              <w:autoSpaceDN w:val="0"/>
              <w:adjustRightInd w:val="0"/>
              <w:spacing w:after="200" w:line="276" w:lineRule="auto"/>
              <w:contextualSpacing w:val="0"/>
              <w:rPr>
                <w:rFonts w:ascii="Calibri" w:hAnsi="Calibri" w:cs="Calibri"/>
                <w:b/>
                <w:bCs/>
                <w:color w:val="000000"/>
                <w:sz w:val="22"/>
                <w:szCs w:val="22"/>
                <w:lang w:eastAsia="en-US"/>
              </w:rPr>
            </w:pPr>
            <w:r w:rsidRPr="001B5558">
              <w:rPr>
                <w:rFonts w:ascii="Calibri" w:hAnsi="Calibri" w:cs="Calibri"/>
                <w:b/>
                <w:bCs/>
                <w:color w:val="000000"/>
                <w:sz w:val="22"/>
                <w:szCs w:val="22"/>
                <w:lang w:eastAsia="en-US"/>
              </w:rPr>
              <w:t xml:space="preserve">Naam </w:t>
            </w:r>
          </w:p>
        </w:tc>
        <w:tc>
          <w:tcPr>
            <w:tcW w:w="7020" w:type="dxa"/>
            <w:gridSpan w:val="4"/>
            <w:tcBorders>
              <w:top w:val="nil"/>
              <w:left w:val="nil"/>
              <w:bottom w:val="nil"/>
              <w:right w:val="nil"/>
            </w:tcBorders>
          </w:tcPr>
          <w:p w14:paraId="1D98AB73"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00000"/>
                <w:sz w:val="22"/>
                <w:szCs w:val="22"/>
                <w:lang w:eastAsia="en-US"/>
              </w:rPr>
              <w:instrText>Element.Name</w:instrText>
            </w:r>
            <w:r w:rsidRPr="001B5558">
              <w:rPr>
                <w:rFonts w:ascii="Arial" w:hAnsi="Arial" w:cs="Arial"/>
                <w:szCs w:val="20"/>
                <w:lang w:val="en-AU" w:eastAsia="en-US"/>
              </w:rPr>
              <w:fldChar w:fldCharType="separate"/>
            </w:r>
            <w:r w:rsidR="001B5558" w:rsidRPr="001B5558">
              <w:rPr>
                <w:rFonts w:ascii="Calibri" w:hAnsi="Calibri" w:cs="Calibri"/>
                <w:color w:val="000000"/>
                <w:sz w:val="22"/>
                <w:szCs w:val="22"/>
                <w:lang w:eastAsia="en-US"/>
              </w:rPr>
              <w:t>ZAAKTYPENRELATIE</w:t>
            </w:r>
            <w:r w:rsidRPr="001B5558">
              <w:rPr>
                <w:rFonts w:ascii="Arial" w:hAnsi="Arial" w:cs="Arial"/>
                <w:szCs w:val="20"/>
                <w:lang w:val="en-AU" w:eastAsia="en-US"/>
              </w:rPr>
              <w:fldChar w:fldCharType="end"/>
            </w:r>
          </w:p>
        </w:tc>
      </w:tr>
      <w:tr w:rsidR="001B5558" w:rsidRPr="001B5558" w14:paraId="2A1FDCDD" w14:textId="77777777" w:rsidTr="00874C97">
        <w:trPr>
          <w:trHeight w:hRule="exact" w:val="128"/>
        </w:trPr>
        <w:tc>
          <w:tcPr>
            <w:tcW w:w="2340" w:type="dxa"/>
            <w:gridSpan w:val="2"/>
            <w:tcBorders>
              <w:top w:val="nil"/>
              <w:left w:val="nil"/>
              <w:bottom w:val="nil"/>
              <w:right w:val="nil"/>
            </w:tcBorders>
          </w:tcPr>
          <w:p w14:paraId="7316F10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5229D6BC"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073FCB33" w14:textId="77777777" w:rsidTr="00874C97">
        <w:tc>
          <w:tcPr>
            <w:tcW w:w="2340" w:type="dxa"/>
            <w:gridSpan w:val="2"/>
            <w:tcBorders>
              <w:top w:val="nil"/>
              <w:left w:val="nil"/>
              <w:bottom w:val="nil"/>
              <w:right w:val="nil"/>
            </w:tcBorders>
          </w:tcPr>
          <w:p w14:paraId="2368D9B6"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Mnemonic</w:t>
            </w:r>
          </w:p>
        </w:tc>
        <w:tc>
          <w:tcPr>
            <w:tcW w:w="7020" w:type="dxa"/>
            <w:gridSpan w:val="4"/>
            <w:tcBorders>
              <w:top w:val="nil"/>
              <w:left w:val="nil"/>
              <w:bottom w:val="nil"/>
              <w:right w:val="nil"/>
            </w:tcBorders>
          </w:tcPr>
          <w:p w14:paraId="0874E347"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Element.Alias</w:instrText>
            </w:r>
            <w:r w:rsidRPr="001B5558">
              <w:rPr>
                <w:rFonts w:ascii="Arial" w:hAnsi="Arial" w:cs="Arial"/>
                <w:szCs w:val="20"/>
                <w:lang w:val="en-AU" w:eastAsia="en-US"/>
              </w:rPr>
              <w:fldChar w:fldCharType="end"/>
            </w:r>
          </w:p>
        </w:tc>
      </w:tr>
      <w:tr w:rsidR="001B5558" w:rsidRPr="001B5558" w14:paraId="0B3852A3" w14:textId="77777777" w:rsidTr="00874C97">
        <w:trPr>
          <w:trHeight w:hRule="exact" w:val="128"/>
        </w:trPr>
        <w:tc>
          <w:tcPr>
            <w:tcW w:w="2340" w:type="dxa"/>
            <w:gridSpan w:val="2"/>
            <w:tcBorders>
              <w:top w:val="nil"/>
              <w:left w:val="nil"/>
              <w:bottom w:val="nil"/>
              <w:right w:val="nil"/>
            </w:tcBorders>
          </w:tcPr>
          <w:p w14:paraId="3563240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376A7C89"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282C76A7" w14:textId="77777777" w:rsidTr="00874C97">
        <w:trPr>
          <w:trHeight w:val="230"/>
        </w:trPr>
        <w:tc>
          <w:tcPr>
            <w:tcW w:w="2340" w:type="dxa"/>
            <w:gridSpan w:val="2"/>
            <w:tcBorders>
              <w:top w:val="nil"/>
              <w:left w:val="nil"/>
              <w:bottom w:val="nil"/>
              <w:right w:val="nil"/>
            </w:tcBorders>
          </w:tcPr>
          <w:p w14:paraId="0AC6F9E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F0F0F"/>
                <w:sz w:val="22"/>
                <w:szCs w:val="22"/>
                <w:lang w:eastAsia="en-US"/>
              </w:rPr>
              <w:t>Definitie</w:t>
            </w:r>
          </w:p>
        </w:tc>
        <w:tc>
          <w:tcPr>
            <w:tcW w:w="7020" w:type="dxa"/>
            <w:gridSpan w:val="4"/>
            <w:tcBorders>
              <w:top w:val="nil"/>
              <w:left w:val="nil"/>
              <w:bottom w:val="nil"/>
              <w:right w:val="nil"/>
            </w:tcBorders>
          </w:tcPr>
          <w:p w14:paraId="0E6DDFB9"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Element.Notes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Kenmerken van de relatie ZAAKTYPE heeft gerelateerde ZAAKTYPE.</w:t>
            </w:r>
            <w:r w:rsidRPr="001B5558">
              <w:rPr>
                <w:rFonts w:ascii="Arial" w:hAnsi="Arial" w:cs="Arial"/>
                <w:szCs w:val="20"/>
                <w:lang w:val="en-AU" w:eastAsia="en-US"/>
              </w:rPr>
              <w:fldChar w:fldCharType="end"/>
            </w:r>
          </w:p>
        </w:tc>
      </w:tr>
      <w:tr w:rsidR="001B5558" w:rsidRPr="001B5558" w14:paraId="4A4244E0" w14:textId="77777777" w:rsidTr="00874C97">
        <w:trPr>
          <w:trHeight w:val="230"/>
        </w:trPr>
        <w:tc>
          <w:tcPr>
            <w:tcW w:w="2340" w:type="dxa"/>
            <w:gridSpan w:val="2"/>
            <w:tcBorders>
              <w:top w:val="nil"/>
              <w:left w:val="nil"/>
              <w:bottom w:val="nil"/>
              <w:right w:val="nil"/>
            </w:tcBorders>
          </w:tcPr>
          <w:p w14:paraId="4CD0B23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7020" w:type="dxa"/>
            <w:gridSpan w:val="4"/>
            <w:tcBorders>
              <w:top w:val="nil"/>
              <w:left w:val="nil"/>
              <w:bottom w:val="nil"/>
              <w:right w:val="nil"/>
            </w:tcBorders>
          </w:tcPr>
          <w:p w14:paraId="7D51E81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51A35897" w14:textId="77777777" w:rsidTr="00874C97">
        <w:trPr>
          <w:trHeight w:val="230"/>
        </w:trPr>
        <w:tc>
          <w:tcPr>
            <w:tcW w:w="2340" w:type="dxa"/>
            <w:gridSpan w:val="2"/>
            <w:tcBorders>
              <w:top w:val="nil"/>
              <w:left w:val="nil"/>
              <w:bottom w:val="nil"/>
              <w:right w:val="nil"/>
            </w:tcBorders>
          </w:tcPr>
          <w:p w14:paraId="6B5922F5"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b/>
                <w:bCs/>
                <w:color w:val="0F0F0F"/>
                <w:sz w:val="22"/>
                <w:szCs w:val="22"/>
                <w:lang w:eastAsia="en-US"/>
              </w:rPr>
            </w:pPr>
            <w:r w:rsidRPr="001B5558">
              <w:rPr>
                <w:rFonts w:ascii="Calibri" w:hAnsi="Calibri" w:cs="Calibri"/>
                <w:b/>
                <w:bCs/>
                <w:color w:val="000000"/>
                <w:sz w:val="22"/>
                <w:szCs w:val="22"/>
                <w:lang w:eastAsia="en-US"/>
              </w:rPr>
              <w:t>Overzicht Attributen</w:t>
            </w:r>
          </w:p>
        </w:tc>
        <w:tc>
          <w:tcPr>
            <w:tcW w:w="7020" w:type="dxa"/>
            <w:gridSpan w:val="4"/>
            <w:tcBorders>
              <w:top w:val="nil"/>
              <w:left w:val="nil"/>
              <w:bottom w:val="nil"/>
              <w:right w:val="nil"/>
            </w:tcBorders>
          </w:tcPr>
          <w:p w14:paraId="559F0C2F"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1B5558" w:rsidRPr="001B5558" w14:paraId="783A588C" w14:textId="77777777" w:rsidTr="00874C97">
        <w:tc>
          <w:tcPr>
            <w:tcW w:w="450" w:type="dxa"/>
            <w:tcBorders>
              <w:top w:val="nil"/>
              <w:left w:val="nil"/>
              <w:bottom w:val="nil"/>
              <w:right w:val="nil"/>
            </w:tcBorders>
          </w:tcPr>
          <w:p w14:paraId="028A79D1"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bookmarkStart w:id="371" w:name="BKM_C3489444_3629_4c9b_BD7D_2A6E84C338C9"/>
          </w:p>
        </w:tc>
        <w:tc>
          <w:tcPr>
            <w:tcW w:w="2790" w:type="dxa"/>
            <w:gridSpan w:val="2"/>
            <w:tcBorders>
              <w:top w:val="nil"/>
              <w:left w:val="nil"/>
              <w:bottom w:val="nil"/>
              <w:right w:val="nil"/>
            </w:tcBorders>
          </w:tcPr>
          <w:p w14:paraId="156FFC0E"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Attribuutnaam</w:t>
            </w:r>
          </w:p>
        </w:tc>
        <w:tc>
          <w:tcPr>
            <w:tcW w:w="4230" w:type="dxa"/>
            <w:tcBorders>
              <w:top w:val="nil"/>
              <w:left w:val="nil"/>
              <w:bottom w:val="nil"/>
              <w:right w:val="nil"/>
            </w:tcBorders>
          </w:tcPr>
          <w:p w14:paraId="04255040"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Definitie</w:t>
            </w:r>
          </w:p>
        </w:tc>
        <w:tc>
          <w:tcPr>
            <w:tcW w:w="1080" w:type="dxa"/>
            <w:tcBorders>
              <w:top w:val="nil"/>
              <w:left w:val="nil"/>
              <w:bottom w:val="nil"/>
              <w:right w:val="nil"/>
            </w:tcBorders>
          </w:tcPr>
          <w:p w14:paraId="26846358"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Formaat</w:t>
            </w:r>
          </w:p>
        </w:tc>
        <w:tc>
          <w:tcPr>
            <w:tcW w:w="810" w:type="dxa"/>
            <w:tcBorders>
              <w:top w:val="nil"/>
              <w:left w:val="nil"/>
              <w:bottom w:val="nil"/>
              <w:right w:val="nil"/>
            </w:tcBorders>
          </w:tcPr>
          <w:p w14:paraId="3FE3F45F"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i/>
                <w:iCs/>
                <w:color w:val="0F0F0F"/>
                <w:sz w:val="22"/>
                <w:szCs w:val="22"/>
                <w:lang w:eastAsia="en-US"/>
              </w:rPr>
            </w:pPr>
            <w:r w:rsidRPr="001B5558">
              <w:rPr>
                <w:rFonts w:ascii="Calibri" w:hAnsi="Calibri" w:cs="Calibri"/>
                <w:i/>
                <w:iCs/>
                <w:color w:val="0F0F0F"/>
                <w:sz w:val="22"/>
                <w:szCs w:val="22"/>
                <w:lang w:eastAsia="en-US"/>
              </w:rPr>
              <w:t>Kardi-</w:t>
            </w:r>
          </w:p>
          <w:p w14:paraId="2722AC57"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i/>
                <w:iCs/>
                <w:color w:val="0F0F0F"/>
                <w:sz w:val="22"/>
                <w:szCs w:val="22"/>
                <w:lang w:eastAsia="en-US"/>
              </w:rPr>
              <w:t>naliteit</w:t>
            </w:r>
          </w:p>
        </w:tc>
      </w:tr>
      <w:tr w:rsidR="001B5558" w:rsidRPr="001B5558" w14:paraId="1A65EB1D" w14:textId="77777777" w:rsidTr="00874C97">
        <w:tc>
          <w:tcPr>
            <w:tcW w:w="450" w:type="dxa"/>
            <w:tcBorders>
              <w:top w:val="nil"/>
              <w:left w:val="nil"/>
              <w:bottom w:val="nil"/>
              <w:right w:val="nil"/>
            </w:tcBorders>
          </w:tcPr>
          <w:p w14:paraId="7163F5FB"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p>
        </w:tc>
        <w:tc>
          <w:tcPr>
            <w:tcW w:w="2790" w:type="dxa"/>
            <w:gridSpan w:val="2"/>
            <w:tcBorders>
              <w:top w:val="nil"/>
              <w:left w:val="nil"/>
              <w:bottom w:val="nil"/>
              <w:right w:val="nil"/>
            </w:tcBorders>
          </w:tcPr>
          <w:p w14:paraId="22E09998"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Aard relatie</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1D7115FE"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Omschrijving van de aard van de relatie van zaken van het ZAAKTYPE tot zaken van het andere ZAAKTYPE</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1665667A"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AN15</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4B190872"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1</w:t>
            </w:r>
            <w:r w:rsidRPr="001B5558">
              <w:rPr>
                <w:rFonts w:ascii="Arial" w:hAnsi="Arial" w:cs="Arial"/>
                <w:szCs w:val="20"/>
                <w:lang w:val="en-AU" w:eastAsia="en-US"/>
              </w:rPr>
              <w:fldChar w:fldCharType="end"/>
            </w:r>
            <w:r w:rsidR="001B5558"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1B5558"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1B5558"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bookmarkEnd w:id="371"/>
      </w:tr>
      <w:tr w:rsidR="001B5558" w:rsidRPr="001B5558" w14:paraId="07E9C687" w14:textId="77777777" w:rsidTr="00874C97">
        <w:tc>
          <w:tcPr>
            <w:tcW w:w="450" w:type="dxa"/>
            <w:tcBorders>
              <w:top w:val="nil"/>
              <w:left w:val="nil"/>
              <w:bottom w:val="nil"/>
              <w:right w:val="nil"/>
            </w:tcBorders>
          </w:tcPr>
          <w:p w14:paraId="52F96803"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bookmarkStart w:id="372" w:name="BKM_0C8B07C8_7365_4846_86BE_CA8DC7E0557A"/>
          </w:p>
        </w:tc>
        <w:tc>
          <w:tcPr>
            <w:tcW w:w="2790" w:type="dxa"/>
            <w:gridSpan w:val="2"/>
            <w:tcBorders>
              <w:top w:val="nil"/>
              <w:left w:val="nil"/>
              <w:bottom w:val="nil"/>
              <w:right w:val="nil"/>
            </w:tcBorders>
          </w:tcPr>
          <w:p w14:paraId="451828EF"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Att.Name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Toelichting</w:t>
            </w:r>
            <w:r w:rsidRPr="001B5558">
              <w:rPr>
                <w:rFonts w:ascii="Arial" w:hAnsi="Arial" w:cs="Arial"/>
                <w:szCs w:val="20"/>
                <w:lang w:val="en-AU" w:eastAsia="en-US"/>
              </w:rPr>
              <w:fldChar w:fldCharType="end"/>
            </w:r>
          </w:p>
        </w:tc>
        <w:tc>
          <w:tcPr>
            <w:tcW w:w="4230" w:type="dxa"/>
            <w:tcBorders>
              <w:top w:val="nil"/>
              <w:left w:val="nil"/>
              <w:bottom w:val="nil"/>
              <w:right w:val="nil"/>
            </w:tcBorders>
          </w:tcPr>
          <w:p w14:paraId="4AE73D9A"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eastAsia="en-US"/>
              </w:rPr>
              <w:instrText xml:space="preserve">MERGEFIELD </w:instrText>
            </w:r>
            <w:r w:rsidR="001B5558" w:rsidRPr="001B5558">
              <w:rPr>
                <w:rFonts w:ascii="Calibri" w:hAnsi="Calibri" w:cs="Calibri"/>
                <w:color w:val="0F0F0F"/>
                <w:sz w:val="22"/>
                <w:szCs w:val="22"/>
                <w:lang w:eastAsia="en-US"/>
              </w:rPr>
              <w:instrText>Att.Notes</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Een toelichting op de aard van de relatie tussen beide ZAAKTYPEN.</w:t>
            </w:r>
            <w:r w:rsidRPr="001B5558">
              <w:rPr>
                <w:rFonts w:ascii="Arial" w:hAnsi="Arial" w:cs="Arial"/>
                <w:szCs w:val="20"/>
                <w:lang w:val="en-AU" w:eastAsia="en-US"/>
              </w:rPr>
              <w:fldChar w:fldCharType="end"/>
            </w:r>
          </w:p>
        </w:tc>
        <w:tc>
          <w:tcPr>
            <w:tcW w:w="1080" w:type="dxa"/>
            <w:tcBorders>
              <w:top w:val="nil"/>
              <w:left w:val="nil"/>
              <w:bottom w:val="nil"/>
              <w:right w:val="nil"/>
            </w:tcBorders>
          </w:tcPr>
          <w:p w14:paraId="2433228D"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Att.Type</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AN255</w:t>
            </w:r>
            <w:r w:rsidRPr="001B5558">
              <w:rPr>
                <w:rFonts w:ascii="Arial" w:hAnsi="Arial" w:cs="Arial"/>
                <w:szCs w:val="20"/>
                <w:lang w:val="en-AU" w:eastAsia="en-US"/>
              </w:rPr>
              <w:fldChar w:fldCharType="end"/>
            </w:r>
          </w:p>
        </w:tc>
        <w:tc>
          <w:tcPr>
            <w:tcW w:w="810" w:type="dxa"/>
            <w:tcBorders>
              <w:top w:val="nil"/>
              <w:left w:val="nil"/>
              <w:bottom w:val="nil"/>
              <w:right w:val="nil"/>
            </w:tcBorders>
          </w:tcPr>
          <w:p w14:paraId="58C13A63" w14:textId="77777777" w:rsidR="001B5558" w:rsidRPr="001B5558" w:rsidRDefault="006945D7"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Arial" w:hAnsi="Arial" w:cs="Arial"/>
                <w:szCs w:val="20"/>
                <w:lang w:val="en-AU" w:eastAsia="en-US"/>
              </w:rPr>
              <w:fldChar w:fldCharType="begin" w:fldLock="1"/>
            </w:r>
            <w:r w:rsidR="001B5558" w:rsidRPr="001B5558">
              <w:rPr>
                <w:rFonts w:ascii="Arial" w:hAnsi="Arial" w:cs="Arial"/>
                <w:szCs w:val="20"/>
                <w:lang w:val="en-AU" w:eastAsia="en-US"/>
              </w:rPr>
              <w:instrText xml:space="preserve">MERGEFIELD </w:instrText>
            </w:r>
            <w:r w:rsidR="001B5558" w:rsidRPr="001B5558">
              <w:rPr>
                <w:rFonts w:ascii="Calibri" w:hAnsi="Calibri" w:cs="Calibri"/>
                <w:color w:val="0F0F0F"/>
                <w:sz w:val="22"/>
                <w:szCs w:val="22"/>
                <w:lang w:eastAsia="en-US"/>
              </w:rPr>
              <w:instrText>Att.LowerBound</w:instrText>
            </w:r>
            <w:r w:rsidRPr="001B5558">
              <w:rPr>
                <w:rFonts w:ascii="Arial" w:hAnsi="Arial" w:cs="Arial"/>
                <w:szCs w:val="20"/>
                <w:lang w:val="en-AU" w:eastAsia="en-US"/>
              </w:rPr>
              <w:fldChar w:fldCharType="separate"/>
            </w:r>
            <w:r w:rsidR="001B5558" w:rsidRPr="001B5558">
              <w:rPr>
                <w:rFonts w:ascii="Calibri" w:hAnsi="Calibri" w:cs="Calibri"/>
                <w:color w:val="0F0F0F"/>
                <w:sz w:val="22"/>
                <w:szCs w:val="22"/>
                <w:lang w:eastAsia="en-US"/>
              </w:rPr>
              <w:t>0</w:t>
            </w:r>
            <w:r w:rsidRPr="001B5558">
              <w:rPr>
                <w:rFonts w:ascii="Arial" w:hAnsi="Arial" w:cs="Arial"/>
                <w:szCs w:val="20"/>
                <w:lang w:val="en-AU" w:eastAsia="en-US"/>
              </w:rPr>
              <w:fldChar w:fldCharType="end"/>
            </w:r>
            <w:r w:rsidR="001B5558" w:rsidRPr="001B5558">
              <w:rPr>
                <w:rFonts w:ascii="Calibri" w:hAnsi="Calibri" w:cs="Calibri"/>
                <w:color w:val="0F0F0F"/>
                <w:sz w:val="22"/>
                <w:szCs w:val="22"/>
                <w:lang w:eastAsia="en-US"/>
              </w:rPr>
              <w:t xml:space="preserve"> - </w:t>
            </w:r>
            <w:r w:rsidRPr="001B5558">
              <w:rPr>
                <w:rFonts w:ascii="Calibri" w:hAnsi="Calibri" w:cs="Calibri"/>
                <w:color w:val="0F0F0F"/>
                <w:sz w:val="22"/>
                <w:szCs w:val="22"/>
                <w:lang w:eastAsia="en-US"/>
              </w:rPr>
              <w:fldChar w:fldCharType="begin" w:fldLock="1"/>
            </w:r>
            <w:r w:rsidR="001B5558" w:rsidRPr="001B5558">
              <w:rPr>
                <w:rFonts w:ascii="Calibri" w:hAnsi="Calibri" w:cs="Calibri"/>
                <w:color w:val="0F0F0F"/>
                <w:sz w:val="22"/>
                <w:szCs w:val="22"/>
                <w:lang w:eastAsia="en-US"/>
              </w:rPr>
              <w:instrText>MERGEFIELD Att.UpperBound</w:instrText>
            </w:r>
            <w:r w:rsidRPr="001B5558">
              <w:rPr>
                <w:rFonts w:ascii="Calibri" w:hAnsi="Calibri" w:cs="Calibri"/>
                <w:color w:val="0F0F0F"/>
                <w:sz w:val="22"/>
                <w:szCs w:val="22"/>
                <w:lang w:eastAsia="en-US"/>
              </w:rPr>
              <w:fldChar w:fldCharType="separate"/>
            </w:r>
            <w:r w:rsidR="001B5558" w:rsidRPr="001B5558">
              <w:rPr>
                <w:rFonts w:ascii="Calibri" w:hAnsi="Calibri" w:cs="Calibri"/>
                <w:color w:val="0F0F0F"/>
                <w:sz w:val="22"/>
                <w:szCs w:val="22"/>
                <w:lang w:eastAsia="en-US"/>
              </w:rPr>
              <w:t>1</w:t>
            </w:r>
            <w:r w:rsidRPr="001B5558">
              <w:rPr>
                <w:rFonts w:ascii="Calibri" w:hAnsi="Calibri" w:cs="Calibri"/>
                <w:color w:val="0F0F0F"/>
                <w:sz w:val="22"/>
                <w:szCs w:val="22"/>
                <w:lang w:eastAsia="en-US"/>
              </w:rPr>
              <w:fldChar w:fldCharType="end"/>
            </w:r>
          </w:p>
        </w:tc>
        <w:bookmarkEnd w:id="372"/>
      </w:tr>
    </w:tbl>
    <w:p w14:paraId="2E71E55D"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00000"/>
          <w:szCs w:val="20"/>
          <w:lang w:eastAsia="en-US"/>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1B5558" w:rsidRPr="001B5558" w14:paraId="51B8B166" w14:textId="77777777" w:rsidTr="00874C97">
        <w:tc>
          <w:tcPr>
            <w:tcW w:w="9360" w:type="dxa"/>
            <w:tcBorders>
              <w:top w:val="nil"/>
              <w:left w:val="nil"/>
              <w:bottom w:val="nil"/>
              <w:right w:val="nil"/>
            </w:tcBorders>
          </w:tcPr>
          <w:p w14:paraId="6278DCBA"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1B5558">
              <w:rPr>
                <w:rFonts w:ascii="Calibri" w:hAnsi="Calibri" w:cs="Calibri"/>
                <w:b/>
                <w:bCs/>
                <w:color w:val="0F0F0F"/>
                <w:sz w:val="22"/>
                <w:szCs w:val="22"/>
                <w:lang w:eastAsia="en-US"/>
              </w:rPr>
              <w:t>Overzicht relaties</w:t>
            </w:r>
          </w:p>
        </w:tc>
        <w:bookmarkEnd w:id="335"/>
      </w:tr>
    </w:tbl>
    <w:p w14:paraId="357A6A20" w14:textId="77777777" w:rsidR="001B5558" w:rsidRPr="001B5558" w:rsidRDefault="001B5558" w:rsidP="001B5558">
      <w:pPr>
        <w:widowControl w:val="0"/>
        <w:autoSpaceDE w:val="0"/>
        <w:autoSpaceDN w:val="0"/>
        <w:adjustRightInd w:val="0"/>
        <w:spacing w:line="240" w:lineRule="auto"/>
        <w:contextualSpacing w:val="0"/>
        <w:rPr>
          <w:rFonts w:ascii="Calibri" w:hAnsi="Calibri" w:cs="Calibri"/>
          <w:color w:val="0F0F0F"/>
          <w:sz w:val="22"/>
          <w:szCs w:val="22"/>
          <w:lang w:val="en-AU" w:eastAsia="en-US"/>
        </w:rPr>
      </w:pPr>
    </w:p>
    <w:bookmarkEnd w:id="317"/>
    <w:bookmarkEnd w:id="318"/>
    <w:p w14:paraId="34461FD3" w14:textId="77777777" w:rsidR="001B5558" w:rsidRPr="001B5558" w:rsidRDefault="001B5558" w:rsidP="001B5558">
      <w:pPr>
        <w:widowControl w:val="0"/>
        <w:autoSpaceDE w:val="0"/>
        <w:autoSpaceDN w:val="0"/>
        <w:adjustRightInd w:val="0"/>
        <w:spacing w:line="240" w:lineRule="auto"/>
        <w:contextualSpacing w:val="0"/>
        <w:rPr>
          <w:rFonts w:ascii="Arial" w:hAnsi="Arial" w:cs="Arial"/>
          <w:szCs w:val="20"/>
          <w:lang w:val="en-AU" w:eastAsia="en-US"/>
        </w:rPr>
      </w:pPr>
    </w:p>
    <w:p w14:paraId="013F9F19" w14:textId="77777777" w:rsidR="001B5558" w:rsidRPr="001B5558" w:rsidRDefault="001B5558" w:rsidP="001B5558">
      <w:pPr>
        <w:widowControl w:val="0"/>
        <w:autoSpaceDE w:val="0"/>
        <w:autoSpaceDN w:val="0"/>
        <w:adjustRightInd w:val="0"/>
        <w:spacing w:line="240" w:lineRule="auto"/>
        <w:contextualSpacing w:val="0"/>
        <w:rPr>
          <w:rFonts w:ascii="Arial" w:hAnsi="Arial" w:cs="Arial"/>
          <w:color w:val="0F0F0F"/>
          <w:szCs w:val="20"/>
          <w:lang w:val="en-AU" w:eastAsia="en-US"/>
        </w:rPr>
      </w:pPr>
    </w:p>
    <w:p w14:paraId="00C73377" w14:textId="77777777" w:rsidR="00850BAB" w:rsidRDefault="00850BAB" w:rsidP="00FB34D2"/>
    <w:p w14:paraId="750E043E" w14:textId="095AC379" w:rsidR="00506586" w:rsidRDefault="00506586" w:rsidP="00506586">
      <w:pPr>
        <w:pStyle w:val="Kop1"/>
      </w:pPr>
      <w:bookmarkStart w:id="373" w:name="_Toc517127134"/>
      <w:r w:rsidRPr="00506586">
        <w:lastRenderedPageBreak/>
        <w:t>Referentielijst</w:t>
      </w:r>
      <w:ins w:id="374" w:author="Arjan Kloosterboer" w:date="2017-08-11T11:33:00Z">
        <w:r w:rsidR="00A8544D">
          <w:t>en</w:t>
        </w:r>
      </w:ins>
      <w:bookmarkEnd w:id="373"/>
    </w:p>
    <w:p w14:paraId="35C5A3B6" w14:textId="55FABB17" w:rsidR="0086194C" w:rsidRDefault="0086194C" w:rsidP="00506586">
      <w:pPr>
        <w:rPr>
          <w:lang w:eastAsia="en-US"/>
        </w:rPr>
      </w:pPr>
      <w:r w:rsidRPr="0086194C">
        <w:rPr>
          <w:lang w:eastAsia="en-US"/>
        </w:rPr>
        <w:t>In dit hoofdstuk specificeren we de onderscheiden referentielijsten. Zie de inleidende tekst van hoofdstuk</w:t>
      </w:r>
      <w:r w:rsidR="00197449">
        <w:rPr>
          <w:lang w:eastAsia="en-US"/>
        </w:rPr>
        <w:t xml:space="preserve"> </w:t>
      </w:r>
      <w:r w:rsidR="006945D7">
        <w:rPr>
          <w:lang w:eastAsia="en-US"/>
        </w:rPr>
        <w:fldChar w:fldCharType="begin"/>
      </w:r>
      <w:r w:rsidR="00197449">
        <w:rPr>
          <w:lang w:eastAsia="en-US"/>
        </w:rPr>
        <w:instrText xml:space="preserve"> REF _Ref391366754 \r \h </w:instrText>
      </w:r>
      <w:r w:rsidR="006945D7">
        <w:rPr>
          <w:lang w:eastAsia="en-US"/>
        </w:rPr>
      </w:r>
      <w:r w:rsidR="006945D7">
        <w:rPr>
          <w:lang w:eastAsia="en-US"/>
        </w:rPr>
        <w:fldChar w:fldCharType="separate"/>
      </w:r>
      <w:r w:rsidR="00D712C9">
        <w:rPr>
          <w:lang w:eastAsia="en-US"/>
        </w:rPr>
        <w:t>3</w:t>
      </w:r>
      <w:r w:rsidR="006945D7">
        <w:rPr>
          <w:lang w:eastAsia="en-US"/>
        </w:rPr>
        <w:fldChar w:fldCharType="end"/>
      </w:r>
      <w:r w:rsidRPr="0086194C">
        <w:rPr>
          <w:lang w:eastAsia="en-US"/>
        </w:rPr>
        <w:t xml:space="preserve"> voor de betekenis van de aspecten waarnaar de referentielijsten gespecificeerd zijn. </w:t>
      </w:r>
    </w:p>
    <w:p w14:paraId="7A265EE5" w14:textId="77777777" w:rsidR="00506586" w:rsidRDefault="00506586" w:rsidP="00506586">
      <w:pPr>
        <w:rPr>
          <w:lang w:eastAsia="en-US"/>
        </w:rPr>
      </w:pPr>
    </w:p>
    <w:p w14:paraId="2D1378F8" w14:textId="77777777" w:rsidR="00506586" w:rsidRPr="00506586" w:rsidRDefault="00506586" w:rsidP="00506586">
      <w:pPr>
        <w:rPr>
          <w:lang w:eastAsia="en-US"/>
        </w:rPr>
      </w:pPr>
    </w:p>
    <w:bookmarkStart w:id="375" w:name="BKM_4BF0A384_7F96_4165_A1F5_B8ED82D664D0"/>
    <w:bookmarkStart w:id="376" w:name="Referentielijsten"/>
    <w:bookmarkStart w:id="377" w:name="BKM_2B747724_B984_445a_94B6_5A1FAA5962DF"/>
    <w:bookmarkEnd w:id="375"/>
    <w:p w14:paraId="5F148CA5" w14:textId="77777777" w:rsidR="00197449" w:rsidRPr="00197449" w:rsidRDefault="006945D7" w:rsidP="00197449">
      <w:pPr>
        <w:pStyle w:val="Kop2"/>
      </w:pPr>
      <w:r w:rsidRPr="00197449">
        <w:fldChar w:fldCharType="begin" w:fldLock="1"/>
      </w:r>
      <w:r w:rsidR="00197449" w:rsidRPr="00197449">
        <w:instrText>MERGEFIELD Element.Stereotype</w:instrText>
      </w:r>
      <w:r w:rsidRPr="00197449">
        <w:fldChar w:fldCharType="separate"/>
      </w:r>
      <w:bookmarkStart w:id="378" w:name="_Toc517127135"/>
      <w:r w:rsidR="00197449" w:rsidRPr="00197449">
        <w:t>Referentielijst</w:t>
      </w:r>
      <w:r w:rsidRPr="00197449">
        <w:fldChar w:fldCharType="end"/>
      </w:r>
      <w:r w:rsidR="00197449" w:rsidRPr="00197449">
        <w:t xml:space="preserve"> </w:t>
      </w:r>
      <w:r w:rsidRPr="00197449">
        <w:fldChar w:fldCharType="begin" w:fldLock="1"/>
      </w:r>
      <w:r w:rsidR="00197449" w:rsidRPr="00197449">
        <w:instrText>MERGEFIELD Element.Name</w:instrText>
      </w:r>
      <w:r w:rsidRPr="00197449">
        <w:fldChar w:fldCharType="separate"/>
      </w:r>
      <w:r w:rsidR="00197449" w:rsidRPr="00197449">
        <w:t>INFORMATIEOBJECTTYPE-OMSCHRIJVING GENERIEK</w:t>
      </w:r>
      <w:bookmarkEnd w:id="378"/>
      <w:r w:rsidRPr="00197449">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1980"/>
        <w:gridCol w:w="900"/>
        <w:gridCol w:w="4050"/>
        <w:gridCol w:w="1170"/>
        <w:gridCol w:w="810"/>
      </w:tblGrid>
      <w:tr w:rsidR="00197449" w:rsidRPr="00197449" w14:paraId="649415E7" w14:textId="77777777" w:rsidTr="00F4632C">
        <w:trPr>
          <w:trHeight w:val="218"/>
        </w:trPr>
        <w:tc>
          <w:tcPr>
            <w:tcW w:w="2430" w:type="dxa"/>
            <w:gridSpan w:val="2"/>
            <w:tcBorders>
              <w:top w:val="nil"/>
              <w:left w:val="nil"/>
              <w:bottom w:val="nil"/>
              <w:right w:val="nil"/>
            </w:tcBorders>
          </w:tcPr>
          <w:p w14:paraId="32648BE1"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b/>
                <w:bCs/>
                <w:color w:val="000000"/>
                <w:sz w:val="22"/>
                <w:szCs w:val="22"/>
                <w:lang w:eastAsia="en-US"/>
              </w:rPr>
              <w:t>Naam</w:t>
            </w:r>
          </w:p>
        </w:tc>
        <w:tc>
          <w:tcPr>
            <w:tcW w:w="6930" w:type="dxa"/>
            <w:gridSpan w:val="4"/>
            <w:tcBorders>
              <w:top w:val="nil"/>
              <w:left w:val="nil"/>
              <w:bottom w:val="nil"/>
              <w:right w:val="nil"/>
            </w:tcBorders>
          </w:tcPr>
          <w:p w14:paraId="56570CD4" w14:textId="77777777" w:rsidR="00197449"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197449" w:rsidRPr="00197449">
              <w:rPr>
                <w:rFonts w:ascii="Arial" w:hAnsi="Arial" w:cs="Arial"/>
                <w:szCs w:val="20"/>
                <w:lang w:val="en-AU" w:eastAsia="en-US"/>
              </w:rPr>
              <w:instrText xml:space="preserve">MERGEFIELD </w:instrText>
            </w:r>
            <w:r w:rsidR="00197449" w:rsidRPr="00197449">
              <w:rPr>
                <w:rFonts w:ascii="Calibri" w:hAnsi="Calibri" w:cs="Calibri"/>
                <w:color w:val="000000"/>
                <w:sz w:val="22"/>
                <w:szCs w:val="22"/>
                <w:lang w:eastAsia="en-US"/>
              </w:rPr>
              <w:instrText>Element.Name</w:instrText>
            </w:r>
            <w:r w:rsidRPr="00197449">
              <w:rPr>
                <w:rFonts w:ascii="Arial" w:hAnsi="Arial" w:cs="Arial"/>
                <w:szCs w:val="20"/>
                <w:lang w:val="en-AU" w:eastAsia="en-US"/>
              </w:rPr>
              <w:fldChar w:fldCharType="separate"/>
            </w:r>
            <w:r w:rsidR="00197449" w:rsidRPr="00197449">
              <w:rPr>
                <w:rFonts w:ascii="Calibri" w:hAnsi="Calibri" w:cs="Calibri"/>
                <w:color w:val="000000"/>
                <w:sz w:val="22"/>
                <w:szCs w:val="22"/>
                <w:lang w:eastAsia="en-US"/>
              </w:rPr>
              <w:t>INFORMATIEOBJECTTYPE-OMSCHRIJVING GENERIEK</w:t>
            </w:r>
            <w:r w:rsidRPr="00197449">
              <w:rPr>
                <w:rFonts w:ascii="Arial" w:hAnsi="Arial" w:cs="Arial"/>
                <w:szCs w:val="20"/>
                <w:lang w:val="en-AU" w:eastAsia="en-US"/>
              </w:rPr>
              <w:fldChar w:fldCharType="end"/>
            </w:r>
          </w:p>
        </w:tc>
      </w:tr>
      <w:tr w:rsidR="00197449" w:rsidRPr="00197449" w14:paraId="162A5314" w14:textId="77777777" w:rsidTr="00F4632C">
        <w:trPr>
          <w:trHeight w:hRule="exact" w:val="128"/>
        </w:trPr>
        <w:tc>
          <w:tcPr>
            <w:tcW w:w="2430" w:type="dxa"/>
            <w:gridSpan w:val="2"/>
            <w:tcBorders>
              <w:top w:val="nil"/>
              <w:left w:val="nil"/>
              <w:bottom w:val="nil"/>
              <w:right w:val="nil"/>
            </w:tcBorders>
          </w:tcPr>
          <w:p w14:paraId="2019268C"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7FE88459"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1068D949" w14:textId="77777777" w:rsidTr="00F4632C">
        <w:tc>
          <w:tcPr>
            <w:tcW w:w="2430" w:type="dxa"/>
            <w:gridSpan w:val="2"/>
            <w:tcBorders>
              <w:top w:val="nil"/>
              <w:left w:val="nil"/>
              <w:bottom w:val="nil"/>
              <w:right w:val="nil"/>
            </w:tcBorders>
          </w:tcPr>
          <w:p w14:paraId="70C1ECC5"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b/>
                <w:bCs/>
                <w:color w:val="000000"/>
                <w:sz w:val="22"/>
                <w:szCs w:val="22"/>
                <w:lang w:eastAsia="en-US"/>
              </w:rPr>
              <w:t>Mnemonic</w:t>
            </w:r>
          </w:p>
        </w:tc>
        <w:tc>
          <w:tcPr>
            <w:tcW w:w="6930" w:type="dxa"/>
            <w:gridSpan w:val="4"/>
            <w:tcBorders>
              <w:top w:val="nil"/>
              <w:left w:val="nil"/>
              <w:bottom w:val="nil"/>
              <w:right w:val="nil"/>
            </w:tcBorders>
          </w:tcPr>
          <w:p w14:paraId="5AA53ED8" w14:textId="77777777" w:rsidR="00197449"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197449" w:rsidRPr="00197449">
              <w:rPr>
                <w:rFonts w:ascii="Arial" w:hAnsi="Arial" w:cs="Arial"/>
                <w:szCs w:val="20"/>
                <w:lang w:val="en-AU" w:eastAsia="en-US"/>
              </w:rPr>
              <w:instrText xml:space="preserve">MERGEFIELD </w:instrText>
            </w:r>
            <w:r w:rsidR="00197449" w:rsidRPr="00197449">
              <w:rPr>
                <w:rFonts w:ascii="Calibri" w:hAnsi="Calibri" w:cs="Calibri"/>
                <w:color w:val="000000"/>
                <w:sz w:val="22"/>
                <w:szCs w:val="22"/>
                <w:lang w:eastAsia="en-US"/>
              </w:rPr>
              <w:instrText>Element.Alias</w:instrText>
            </w:r>
            <w:r w:rsidRPr="00197449">
              <w:rPr>
                <w:rFonts w:ascii="Arial" w:hAnsi="Arial" w:cs="Arial"/>
                <w:szCs w:val="20"/>
                <w:lang w:val="en-AU" w:eastAsia="en-US"/>
              </w:rPr>
              <w:fldChar w:fldCharType="separate"/>
            </w:r>
            <w:r w:rsidR="00197449" w:rsidRPr="00197449">
              <w:rPr>
                <w:rFonts w:ascii="Calibri" w:hAnsi="Calibri" w:cs="Calibri"/>
                <w:color w:val="000000"/>
                <w:sz w:val="22"/>
                <w:szCs w:val="22"/>
                <w:lang w:eastAsia="en-US"/>
              </w:rPr>
              <w:t>DOG</w:t>
            </w:r>
            <w:r w:rsidRPr="00197449">
              <w:rPr>
                <w:rFonts w:ascii="Arial" w:hAnsi="Arial" w:cs="Arial"/>
                <w:szCs w:val="20"/>
                <w:lang w:val="en-AU" w:eastAsia="en-US"/>
              </w:rPr>
              <w:fldChar w:fldCharType="end"/>
            </w:r>
          </w:p>
        </w:tc>
      </w:tr>
      <w:tr w:rsidR="00197449" w:rsidRPr="00197449" w14:paraId="2F547424" w14:textId="77777777" w:rsidTr="00F4632C">
        <w:trPr>
          <w:trHeight w:hRule="exact" w:val="128"/>
        </w:trPr>
        <w:tc>
          <w:tcPr>
            <w:tcW w:w="2430" w:type="dxa"/>
            <w:gridSpan w:val="2"/>
            <w:tcBorders>
              <w:top w:val="nil"/>
              <w:left w:val="nil"/>
              <w:bottom w:val="nil"/>
              <w:right w:val="nil"/>
            </w:tcBorders>
          </w:tcPr>
          <w:p w14:paraId="21647FD1"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2788348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48E70591" w14:textId="77777777" w:rsidTr="00F4632C">
        <w:tc>
          <w:tcPr>
            <w:tcW w:w="2430" w:type="dxa"/>
            <w:gridSpan w:val="2"/>
            <w:tcBorders>
              <w:top w:val="nil"/>
              <w:left w:val="nil"/>
              <w:bottom w:val="nil"/>
              <w:right w:val="nil"/>
            </w:tcBorders>
          </w:tcPr>
          <w:p w14:paraId="55F85308"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Herkomst</w:t>
            </w:r>
          </w:p>
        </w:tc>
        <w:tc>
          <w:tcPr>
            <w:tcW w:w="6930" w:type="dxa"/>
            <w:gridSpan w:val="4"/>
            <w:tcBorders>
              <w:top w:val="nil"/>
              <w:left w:val="nil"/>
              <w:bottom w:val="nil"/>
              <w:right w:val="nil"/>
            </w:tcBorders>
          </w:tcPr>
          <w:p w14:paraId="32963E76"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KING</w:t>
            </w:r>
          </w:p>
        </w:tc>
      </w:tr>
      <w:tr w:rsidR="00197449" w:rsidRPr="00197449" w14:paraId="4EFEB466" w14:textId="77777777" w:rsidTr="00F4632C">
        <w:trPr>
          <w:trHeight w:hRule="exact" w:val="128"/>
        </w:trPr>
        <w:tc>
          <w:tcPr>
            <w:tcW w:w="2430" w:type="dxa"/>
            <w:gridSpan w:val="2"/>
            <w:tcBorders>
              <w:top w:val="nil"/>
              <w:left w:val="nil"/>
              <w:bottom w:val="nil"/>
              <w:right w:val="nil"/>
            </w:tcBorders>
          </w:tcPr>
          <w:p w14:paraId="61CD573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1D97435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3E7BF514" w14:textId="77777777" w:rsidTr="00F4632C">
        <w:trPr>
          <w:trHeight w:val="230"/>
        </w:trPr>
        <w:tc>
          <w:tcPr>
            <w:tcW w:w="2430" w:type="dxa"/>
            <w:gridSpan w:val="2"/>
            <w:tcBorders>
              <w:top w:val="nil"/>
              <w:left w:val="nil"/>
              <w:bottom w:val="nil"/>
              <w:right w:val="nil"/>
            </w:tcBorders>
          </w:tcPr>
          <w:p w14:paraId="1C5B807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Definitie</w:t>
            </w:r>
          </w:p>
        </w:tc>
        <w:tc>
          <w:tcPr>
            <w:tcW w:w="6930" w:type="dxa"/>
            <w:gridSpan w:val="4"/>
            <w:tcBorders>
              <w:top w:val="nil"/>
              <w:left w:val="nil"/>
              <w:bottom w:val="nil"/>
              <w:right w:val="nil"/>
            </w:tcBorders>
          </w:tcPr>
          <w:p w14:paraId="7D5B9BFB" w14:textId="77777777" w:rsidR="00197449"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197449" w:rsidRPr="00197449">
              <w:rPr>
                <w:rFonts w:ascii="Arial" w:hAnsi="Arial" w:cs="Arial"/>
                <w:szCs w:val="20"/>
                <w:lang w:eastAsia="en-US"/>
              </w:rPr>
              <w:instrText xml:space="preserve">MERGEFIELD </w:instrText>
            </w:r>
            <w:r w:rsidR="00197449" w:rsidRPr="00197449">
              <w:rPr>
                <w:rFonts w:ascii="Calibri" w:hAnsi="Calibri" w:cs="Calibri"/>
                <w:color w:val="000000"/>
                <w:sz w:val="22"/>
                <w:szCs w:val="22"/>
                <w:lang w:eastAsia="en-US"/>
              </w:rPr>
              <w:instrText>Element.Notes</w:instrText>
            </w:r>
            <w:r w:rsidRPr="00197449">
              <w:rPr>
                <w:rFonts w:ascii="Arial" w:hAnsi="Arial" w:cs="Arial"/>
                <w:szCs w:val="20"/>
                <w:lang w:val="en-AU" w:eastAsia="en-US"/>
              </w:rPr>
              <w:fldChar w:fldCharType="separate"/>
            </w:r>
            <w:r w:rsidR="00197449" w:rsidRPr="00197449">
              <w:rPr>
                <w:rFonts w:ascii="Calibri" w:hAnsi="Calibri" w:cs="Calibri"/>
                <w:color w:val="000000"/>
                <w:sz w:val="22"/>
                <w:szCs w:val="22"/>
                <w:lang w:eastAsia="en-US"/>
              </w:rPr>
              <w:t>Algemeen binnen de overheid gehanteerde omschrijvingen van de typen informatieobjecten</w:t>
            </w:r>
            <w:r w:rsidRPr="00197449">
              <w:rPr>
                <w:rFonts w:ascii="Arial" w:hAnsi="Arial" w:cs="Arial"/>
                <w:szCs w:val="20"/>
                <w:lang w:val="en-AU" w:eastAsia="en-US"/>
              </w:rPr>
              <w:fldChar w:fldCharType="end"/>
            </w:r>
          </w:p>
        </w:tc>
      </w:tr>
      <w:tr w:rsidR="00197449" w:rsidRPr="00197449" w14:paraId="45B9F2F2" w14:textId="77777777" w:rsidTr="00F4632C">
        <w:trPr>
          <w:trHeight w:hRule="exact" w:val="128"/>
        </w:trPr>
        <w:tc>
          <w:tcPr>
            <w:tcW w:w="2430" w:type="dxa"/>
            <w:gridSpan w:val="2"/>
            <w:tcBorders>
              <w:top w:val="nil"/>
              <w:left w:val="nil"/>
              <w:bottom w:val="nil"/>
              <w:right w:val="nil"/>
            </w:tcBorders>
          </w:tcPr>
          <w:p w14:paraId="3475D4B6"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276E18C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3739E2BD" w14:textId="77777777" w:rsidTr="00F4632C">
        <w:tc>
          <w:tcPr>
            <w:tcW w:w="2430" w:type="dxa"/>
            <w:gridSpan w:val="2"/>
            <w:tcBorders>
              <w:top w:val="nil"/>
              <w:left w:val="nil"/>
              <w:bottom w:val="nil"/>
              <w:right w:val="nil"/>
            </w:tcBorders>
          </w:tcPr>
          <w:p w14:paraId="09AA0788"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Herkomst definitie</w:t>
            </w:r>
          </w:p>
        </w:tc>
        <w:tc>
          <w:tcPr>
            <w:tcW w:w="6930" w:type="dxa"/>
            <w:gridSpan w:val="4"/>
            <w:tcBorders>
              <w:top w:val="nil"/>
              <w:left w:val="nil"/>
              <w:bottom w:val="nil"/>
              <w:right w:val="nil"/>
            </w:tcBorders>
          </w:tcPr>
          <w:p w14:paraId="5AEFA92C"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KING</w:t>
            </w:r>
          </w:p>
        </w:tc>
      </w:tr>
      <w:tr w:rsidR="00197449" w:rsidRPr="00197449" w14:paraId="1A7215F7" w14:textId="77777777" w:rsidTr="00F4632C">
        <w:trPr>
          <w:trHeight w:hRule="exact" w:val="128"/>
        </w:trPr>
        <w:tc>
          <w:tcPr>
            <w:tcW w:w="2430" w:type="dxa"/>
            <w:gridSpan w:val="2"/>
            <w:tcBorders>
              <w:top w:val="nil"/>
              <w:left w:val="nil"/>
              <w:bottom w:val="nil"/>
              <w:right w:val="nil"/>
            </w:tcBorders>
          </w:tcPr>
          <w:p w14:paraId="42BC39C3"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4A00C428"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4086CB69" w14:textId="77777777" w:rsidTr="00F4632C">
        <w:trPr>
          <w:trHeight w:val="230"/>
        </w:trPr>
        <w:tc>
          <w:tcPr>
            <w:tcW w:w="2430" w:type="dxa"/>
            <w:gridSpan w:val="2"/>
            <w:tcBorders>
              <w:top w:val="nil"/>
              <w:left w:val="nil"/>
              <w:bottom w:val="nil"/>
              <w:right w:val="nil"/>
            </w:tcBorders>
          </w:tcPr>
          <w:p w14:paraId="25C159A2"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Datum opname</w:t>
            </w:r>
          </w:p>
        </w:tc>
        <w:tc>
          <w:tcPr>
            <w:tcW w:w="6930" w:type="dxa"/>
            <w:gridSpan w:val="4"/>
            <w:tcBorders>
              <w:top w:val="nil"/>
              <w:left w:val="nil"/>
              <w:bottom w:val="nil"/>
              <w:right w:val="nil"/>
            </w:tcBorders>
          </w:tcPr>
          <w:p w14:paraId="05985879"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1-1-2013</w:t>
            </w:r>
          </w:p>
        </w:tc>
      </w:tr>
      <w:tr w:rsidR="00197449" w:rsidRPr="00197449" w14:paraId="16BE814C" w14:textId="77777777" w:rsidTr="00F4632C">
        <w:trPr>
          <w:trHeight w:hRule="exact" w:val="128"/>
        </w:trPr>
        <w:tc>
          <w:tcPr>
            <w:tcW w:w="2430" w:type="dxa"/>
            <w:gridSpan w:val="2"/>
            <w:tcBorders>
              <w:top w:val="nil"/>
              <w:left w:val="nil"/>
              <w:bottom w:val="nil"/>
              <w:right w:val="nil"/>
            </w:tcBorders>
          </w:tcPr>
          <w:p w14:paraId="0E36507E"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54BAA0FA"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197449" w:rsidRPr="00197449" w14:paraId="336203EB" w14:textId="77777777" w:rsidTr="00F4632C">
        <w:trPr>
          <w:trHeight w:val="215"/>
        </w:trPr>
        <w:tc>
          <w:tcPr>
            <w:tcW w:w="2430" w:type="dxa"/>
            <w:gridSpan w:val="2"/>
            <w:tcBorders>
              <w:top w:val="nil"/>
              <w:left w:val="nil"/>
              <w:bottom w:val="nil"/>
              <w:right w:val="nil"/>
            </w:tcBorders>
          </w:tcPr>
          <w:p w14:paraId="2572F85C"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Unieke aanduiding</w:t>
            </w:r>
          </w:p>
        </w:tc>
        <w:tc>
          <w:tcPr>
            <w:tcW w:w="6930" w:type="dxa"/>
            <w:gridSpan w:val="4"/>
            <w:tcBorders>
              <w:top w:val="nil"/>
              <w:left w:val="nil"/>
              <w:bottom w:val="nil"/>
              <w:right w:val="nil"/>
            </w:tcBorders>
          </w:tcPr>
          <w:p w14:paraId="46AE9A4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Informatieobjecttype-omschrijving generiek</w:t>
            </w:r>
          </w:p>
        </w:tc>
      </w:tr>
      <w:tr w:rsidR="00197449" w:rsidRPr="00197449" w14:paraId="0FC0FB0B" w14:textId="77777777" w:rsidTr="00F4632C">
        <w:trPr>
          <w:trHeight w:hRule="exact" w:val="128"/>
        </w:trPr>
        <w:tc>
          <w:tcPr>
            <w:tcW w:w="2430" w:type="dxa"/>
            <w:gridSpan w:val="2"/>
            <w:tcBorders>
              <w:top w:val="nil"/>
              <w:left w:val="nil"/>
              <w:bottom w:val="nil"/>
              <w:right w:val="nil"/>
            </w:tcBorders>
          </w:tcPr>
          <w:p w14:paraId="523D0B96"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6930" w:type="dxa"/>
            <w:gridSpan w:val="4"/>
            <w:tcBorders>
              <w:top w:val="nil"/>
              <w:left w:val="nil"/>
              <w:bottom w:val="nil"/>
              <w:right w:val="nil"/>
            </w:tcBorders>
          </w:tcPr>
          <w:p w14:paraId="0AF262B2"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r>
      <w:tr w:rsidR="00197449" w:rsidRPr="00197449" w14:paraId="6B9E00CF" w14:textId="77777777" w:rsidTr="00F4632C">
        <w:trPr>
          <w:trHeight w:val="215"/>
        </w:trPr>
        <w:tc>
          <w:tcPr>
            <w:tcW w:w="2430" w:type="dxa"/>
            <w:gridSpan w:val="2"/>
            <w:tcBorders>
              <w:top w:val="nil"/>
              <w:left w:val="nil"/>
              <w:bottom w:val="nil"/>
              <w:right w:val="nil"/>
            </w:tcBorders>
          </w:tcPr>
          <w:p w14:paraId="796B8732"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Overzicht Attributen</w:t>
            </w:r>
          </w:p>
        </w:tc>
        <w:tc>
          <w:tcPr>
            <w:tcW w:w="6930" w:type="dxa"/>
            <w:gridSpan w:val="4"/>
            <w:tcBorders>
              <w:top w:val="nil"/>
              <w:left w:val="nil"/>
              <w:bottom w:val="nil"/>
              <w:right w:val="nil"/>
            </w:tcBorders>
          </w:tcPr>
          <w:p w14:paraId="2D2E7DD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r>
      <w:tr w:rsidR="00197449" w:rsidRPr="00197449" w14:paraId="5158527D" w14:textId="77777777" w:rsidTr="00F4632C">
        <w:trPr>
          <w:trHeight w:val="233"/>
        </w:trPr>
        <w:tc>
          <w:tcPr>
            <w:tcW w:w="450" w:type="dxa"/>
            <w:tcBorders>
              <w:top w:val="nil"/>
              <w:left w:val="nil"/>
              <w:bottom w:val="nil"/>
              <w:right w:val="nil"/>
            </w:tcBorders>
          </w:tcPr>
          <w:p w14:paraId="2791FA64"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79" w:name="BKM_FD8D1179_A49C_4129_B968_6A8B4AEEFA18"/>
          </w:p>
        </w:tc>
        <w:tc>
          <w:tcPr>
            <w:tcW w:w="2880" w:type="dxa"/>
            <w:gridSpan w:val="2"/>
            <w:tcBorders>
              <w:top w:val="nil"/>
              <w:left w:val="nil"/>
              <w:bottom w:val="nil"/>
              <w:right w:val="nil"/>
            </w:tcBorders>
          </w:tcPr>
          <w:p w14:paraId="263F851A"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i/>
                <w:iCs/>
                <w:color w:val="000000"/>
                <w:sz w:val="22"/>
                <w:szCs w:val="22"/>
                <w:lang w:eastAsia="en-US"/>
              </w:rPr>
              <w:t>Attribuutnaam</w:t>
            </w:r>
          </w:p>
        </w:tc>
        <w:tc>
          <w:tcPr>
            <w:tcW w:w="4050" w:type="dxa"/>
            <w:tcBorders>
              <w:top w:val="nil"/>
              <w:left w:val="nil"/>
              <w:bottom w:val="nil"/>
              <w:right w:val="nil"/>
            </w:tcBorders>
          </w:tcPr>
          <w:p w14:paraId="6DE207D1"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i/>
                <w:iCs/>
                <w:color w:val="000000"/>
                <w:sz w:val="22"/>
                <w:szCs w:val="22"/>
                <w:lang w:eastAsia="en-US"/>
              </w:rPr>
              <w:t>Definitie</w:t>
            </w:r>
          </w:p>
        </w:tc>
        <w:tc>
          <w:tcPr>
            <w:tcW w:w="1170" w:type="dxa"/>
            <w:tcBorders>
              <w:top w:val="nil"/>
              <w:left w:val="nil"/>
              <w:bottom w:val="nil"/>
              <w:right w:val="nil"/>
            </w:tcBorders>
          </w:tcPr>
          <w:p w14:paraId="1352C0CF"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i/>
                <w:iCs/>
                <w:color w:val="000000"/>
                <w:sz w:val="22"/>
                <w:szCs w:val="22"/>
                <w:lang w:eastAsia="en-US"/>
              </w:rPr>
            </w:pPr>
            <w:r w:rsidRPr="00197449">
              <w:rPr>
                <w:rFonts w:ascii="Calibri" w:hAnsi="Calibri" w:cs="Calibri"/>
                <w:i/>
                <w:iCs/>
                <w:color w:val="000000"/>
                <w:sz w:val="22"/>
                <w:szCs w:val="22"/>
                <w:lang w:eastAsia="en-US"/>
              </w:rPr>
              <w:t>Formaat</w:t>
            </w:r>
          </w:p>
        </w:tc>
        <w:tc>
          <w:tcPr>
            <w:tcW w:w="810" w:type="dxa"/>
            <w:tcBorders>
              <w:top w:val="nil"/>
              <w:left w:val="nil"/>
              <w:bottom w:val="nil"/>
              <w:right w:val="nil"/>
            </w:tcBorders>
          </w:tcPr>
          <w:p w14:paraId="68BB7D9E"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i/>
                <w:iCs/>
                <w:color w:val="000000"/>
                <w:sz w:val="22"/>
                <w:szCs w:val="22"/>
                <w:lang w:eastAsia="en-US"/>
              </w:rPr>
            </w:pPr>
            <w:r w:rsidRPr="00197449">
              <w:rPr>
                <w:rFonts w:ascii="Calibri" w:hAnsi="Calibri" w:cs="Calibri"/>
                <w:i/>
                <w:iCs/>
                <w:color w:val="000000"/>
                <w:sz w:val="22"/>
                <w:szCs w:val="22"/>
                <w:lang w:eastAsia="en-US"/>
              </w:rPr>
              <w:t>Kardi-</w:t>
            </w:r>
          </w:p>
          <w:p w14:paraId="7BCF0DFB" w14:textId="77777777" w:rsidR="00197449" w:rsidRPr="00197449" w:rsidRDefault="00197449"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i/>
                <w:iCs/>
                <w:color w:val="000000"/>
                <w:sz w:val="22"/>
                <w:szCs w:val="22"/>
                <w:lang w:eastAsia="en-US"/>
              </w:rPr>
              <w:t>naliteit</w:t>
            </w:r>
          </w:p>
        </w:tc>
      </w:tr>
      <w:bookmarkEnd w:id="376"/>
      <w:bookmarkEnd w:id="377"/>
      <w:bookmarkEnd w:id="379"/>
      <w:tr w:rsidR="00F4632C" w:rsidRPr="00197449" w14:paraId="714222C9" w14:textId="77777777" w:rsidTr="00F4632C">
        <w:tc>
          <w:tcPr>
            <w:tcW w:w="450" w:type="dxa"/>
            <w:tcBorders>
              <w:top w:val="nil"/>
              <w:left w:val="nil"/>
              <w:bottom w:val="nil"/>
              <w:right w:val="nil"/>
            </w:tcBorders>
          </w:tcPr>
          <w:p w14:paraId="44616C70"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2880" w:type="dxa"/>
            <w:gridSpan w:val="2"/>
            <w:tcBorders>
              <w:top w:val="nil"/>
              <w:left w:val="nil"/>
              <w:bottom w:val="nil"/>
              <w:right w:val="nil"/>
            </w:tcBorders>
          </w:tcPr>
          <w:p w14:paraId="6889D529"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0AC362E2"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Algemeen gehanteerde omschrijving van het type informatieobject.</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04B53B8A"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AN80</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37B9E2E4"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tr>
      <w:tr w:rsidR="00F4632C" w:rsidRPr="00197449" w14:paraId="1F2016D0" w14:textId="77777777" w:rsidTr="00F4632C">
        <w:tc>
          <w:tcPr>
            <w:tcW w:w="450" w:type="dxa"/>
            <w:tcBorders>
              <w:top w:val="nil"/>
              <w:left w:val="nil"/>
              <w:bottom w:val="nil"/>
              <w:right w:val="nil"/>
            </w:tcBorders>
          </w:tcPr>
          <w:p w14:paraId="113D70AF"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80" w:name="BKM_A03A7029_BCA4_4a3b_9565_E38D455BED75"/>
          </w:p>
        </w:tc>
        <w:tc>
          <w:tcPr>
            <w:tcW w:w="2880" w:type="dxa"/>
            <w:gridSpan w:val="2"/>
            <w:tcBorders>
              <w:top w:val="nil"/>
              <w:left w:val="nil"/>
              <w:bottom w:val="nil"/>
              <w:right w:val="nil"/>
            </w:tcBorders>
          </w:tcPr>
          <w:p w14:paraId="7D18A032"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Definitie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34C687F7"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Nauwkeurige beschrijving van het generieke type informatieobject</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3F5AD47D"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AN255</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1A969D5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80"/>
      </w:tr>
      <w:tr w:rsidR="00F4632C" w:rsidRPr="00197449" w14:paraId="01F3A66E" w14:textId="77777777" w:rsidTr="00F4632C">
        <w:tc>
          <w:tcPr>
            <w:tcW w:w="450" w:type="dxa"/>
            <w:tcBorders>
              <w:top w:val="nil"/>
              <w:left w:val="nil"/>
              <w:bottom w:val="nil"/>
              <w:right w:val="nil"/>
            </w:tcBorders>
          </w:tcPr>
          <w:p w14:paraId="2D17E01D"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81" w:name="BKM_DA49FE11_4FDA_4885_9114_AAB96B9667CA"/>
          </w:p>
        </w:tc>
        <w:tc>
          <w:tcPr>
            <w:tcW w:w="2880" w:type="dxa"/>
            <w:gridSpan w:val="2"/>
            <w:tcBorders>
              <w:top w:val="nil"/>
              <w:left w:val="nil"/>
              <w:bottom w:val="nil"/>
              <w:right w:val="nil"/>
            </w:tcBorders>
          </w:tcPr>
          <w:p w14:paraId="07FD7502"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Herkomst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217E713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De naam van de waardenverzameling, of van de beherende organisatie daarvan, waaruit de waarde is overgenomen.</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0ACB351D"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AN12</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30C147FE"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81"/>
      </w:tr>
      <w:tr w:rsidR="00F4632C" w:rsidRPr="00197449" w14:paraId="4C79580E" w14:textId="77777777" w:rsidTr="00F4632C">
        <w:tc>
          <w:tcPr>
            <w:tcW w:w="450" w:type="dxa"/>
            <w:tcBorders>
              <w:top w:val="nil"/>
              <w:left w:val="nil"/>
              <w:bottom w:val="nil"/>
              <w:right w:val="nil"/>
            </w:tcBorders>
          </w:tcPr>
          <w:p w14:paraId="7B44848D"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82" w:name="BKM_388EDD82_FCD9_4af1_8C96_A27E6CF307DA"/>
          </w:p>
        </w:tc>
        <w:tc>
          <w:tcPr>
            <w:tcW w:w="2880" w:type="dxa"/>
            <w:gridSpan w:val="2"/>
            <w:tcBorders>
              <w:top w:val="nil"/>
              <w:left w:val="nil"/>
              <w:bottom w:val="nil"/>
              <w:right w:val="nil"/>
            </w:tcBorders>
          </w:tcPr>
          <w:p w14:paraId="0E9E1714"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Hierarchie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61E81C6D"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De plaats in de rangorde van het informatieobjecttype.</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20976A5A"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AN80</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6BD7AF9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82"/>
      </w:tr>
      <w:tr w:rsidR="00F4632C" w:rsidRPr="00197449" w14:paraId="5ACED185" w14:textId="77777777" w:rsidTr="00F4632C">
        <w:tc>
          <w:tcPr>
            <w:tcW w:w="450" w:type="dxa"/>
            <w:tcBorders>
              <w:top w:val="nil"/>
              <w:left w:val="nil"/>
              <w:bottom w:val="nil"/>
              <w:right w:val="nil"/>
            </w:tcBorders>
          </w:tcPr>
          <w:p w14:paraId="6633DD23"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383" w:name="BKM_8B581BE3_9875_4015_9B80_B712719A6BB6"/>
          </w:p>
        </w:tc>
        <w:tc>
          <w:tcPr>
            <w:tcW w:w="2880" w:type="dxa"/>
            <w:gridSpan w:val="2"/>
            <w:tcBorders>
              <w:top w:val="nil"/>
              <w:left w:val="nil"/>
              <w:bottom w:val="nil"/>
              <w:right w:val="nil"/>
            </w:tcBorders>
          </w:tcPr>
          <w:p w14:paraId="6EB76F90"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Opmerking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0E3FDE14"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Zinvolle toelichting bij het informatieobjecttype</w:t>
            </w:r>
            <w:r w:rsidRPr="00197449">
              <w:rPr>
                <w:rFonts w:ascii="Arial" w:hAnsi="Arial" w:cs="Arial"/>
                <w:szCs w:val="20"/>
                <w:lang w:val="en-AU" w:eastAsia="en-US"/>
              </w:rPr>
              <w:fldChar w:fldCharType="end"/>
            </w:r>
          </w:p>
        </w:tc>
        <w:tc>
          <w:tcPr>
            <w:tcW w:w="1170" w:type="dxa"/>
            <w:tcBorders>
              <w:top w:val="nil"/>
              <w:left w:val="nil"/>
              <w:bottom w:val="nil"/>
              <w:right w:val="nil"/>
            </w:tcBorders>
          </w:tcPr>
          <w:p w14:paraId="433754FF"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AN255</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3CC48929" w14:textId="77777777" w:rsidR="00F4632C" w:rsidRPr="00197449" w:rsidRDefault="006945D7"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0</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bookmarkEnd w:id="383"/>
      </w:tr>
      <w:tr w:rsidR="00F4632C" w:rsidRPr="00197449" w14:paraId="00A30207" w14:textId="77777777" w:rsidTr="00F4632C">
        <w:tc>
          <w:tcPr>
            <w:tcW w:w="450" w:type="dxa"/>
            <w:tcBorders>
              <w:top w:val="nil"/>
              <w:left w:val="nil"/>
              <w:bottom w:val="nil"/>
              <w:right w:val="nil"/>
            </w:tcBorders>
          </w:tcPr>
          <w:p w14:paraId="4B48BD2C"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2880" w:type="dxa"/>
            <w:gridSpan w:val="2"/>
            <w:tcBorders>
              <w:top w:val="nil"/>
              <w:left w:val="nil"/>
              <w:bottom w:val="nil"/>
              <w:right w:val="nil"/>
            </w:tcBorders>
          </w:tcPr>
          <w:p w14:paraId="408E235E"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Datum begin geldigheid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27EF9395"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end"/>
            </w:r>
            <w:r w:rsidR="00F4632C" w:rsidRPr="00197449">
              <w:rPr>
                <w:rFonts w:ascii="Calibri" w:hAnsi="Calibri" w:cs="Calibri"/>
                <w:color w:val="0F0F0F"/>
                <w:sz w:val="22"/>
                <w:szCs w:val="22"/>
                <w:lang w:eastAsia="en-US"/>
              </w:rPr>
              <w:t>De datum waarop de generieke omschrijving van toepassing is geworden.</w:t>
            </w:r>
          </w:p>
        </w:tc>
        <w:tc>
          <w:tcPr>
            <w:tcW w:w="1170" w:type="dxa"/>
            <w:tcBorders>
              <w:top w:val="nil"/>
              <w:left w:val="nil"/>
              <w:bottom w:val="nil"/>
              <w:right w:val="nil"/>
            </w:tcBorders>
          </w:tcPr>
          <w:p w14:paraId="2CFD8B14"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OnvolledigeDatum</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15CD50D7"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1</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tr>
      <w:tr w:rsidR="00F4632C" w:rsidRPr="00197449" w14:paraId="74A71942" w14:textId="77777777" w:rsidTr="00F4632C">
        <w:tc>
          <w:tcPr>
            <w:tcW w:w="450" w:type="dxa"/>
            <w:tcBorders>
              <w:top w:val="nil"/>
              <w:left w:val="nil"/>
              <w:bottom w:val="nil"/>
              <w:right w:val="nil"/>
            </w:tcBorders>
          </w:tcPr>
          <w:p w14:paraId="089189AF"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p>
        </w:tc>
        <w:tc>
          <w:tcPr>
            <w:tcW w:w="2880" w:type="dxa"/>
            <w:gridSpan w:val="2"/>
            <w:tcBorders>
              <w:top w:val="nil"/>
              <w:left w:val="nil"/>
              <w:bottom w:val="nil"/>
              <w:right w:val="nil"/>
            </w:tcBorders>
          </w:tcPr>
          <w:p w14:paraId="525BA876"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Att.Name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Datum einde geldigheid informatieobjecttype-omschrijving generiek</w:t>
            </w:r>
            <w:r w:rsidRPr="00197449">
              <w:rPr>
                <w:rFonts w:ascii="Arial" w:hAnsi="Arial" w:cs="Arial"/>
                <w:szCs w:val="20"/>
                <w:lang w:val="en-AU" w:eastAsia="en-US"/>
              </w:rPr>
              <w:fldChar w:fldCharType="end"/>
            </w:r>
          </w:p>
        </w:tc>
        <w:tc>
          <w:tcPr>
            <w:tcW w:w="4050" w:type="dxa"/>
            <w:tcBorders>
              <w:top w:val="nil"/>
              <w:left w:val="nil"/>
              <w:bottom w:val="nil"/>
              <w:right w:val="nil"/>
            </w:tcBorders>
          </w:tcPr>
          <w:p w14:paraId="215A8A74"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eastAsia="en-US"/>
              </w:rPr>
              <w:instrText xml:space="preserve">MERGEFIELD </w:instrText>
            </w:r>
            <w:r w:rsidR="00F4632C" w:rsidRPr="00197449">
              <w:rPr>
                <w:rFonts w:ascii="Calibri" w:hAnsi="Calibri" w:cs="Calibri"/>
                <w:color w:val="000000"/>
                <w:sz w:val="22"/>
                <w:szCs w:val="22"/>
                <w:lang w:eastAsia="en-US"/>
              </w:rPr>
              <w:instrText>Att.Notes</w:instrText>
            </w:r>
            <w:r w:rsidRPr="00197449">
              <w:rPr>
                <w:rFonts w:ascii="Arial" w:hAnsi="Arial" w:cs="Arial"/>
                <w:szCs w:val="20"/>
                <w:lang w:val="en-AU" w:eastAsia="en-US"/>
              </w:rPr>
              <w:fldChar w:fldCharType="end"/>
            </w:r>
            <w:r w:rsidR="00F4632C" w:rsidRPr="00197449">
              <w:rPr>
                <w:rFonts w:ascii="Calibri" w:hAnsi="Calibri" w:cs="Calibri"/>
                <w:color w:val="0F0F0F"/>
                <w:sz w:val="22"/>
                <w:szCs w:val="22"/>
                <w:lang w:eastAsia="en-US"/>
              </w:rPr>
              <w:t>De datum waarop de generieke omschrijving niet meer van toepassing is.</w:t>
            </w:r>
          </w:p>
        </w:tc>
        <w:tc>
          <w:tcPr>
            <w:tcW w:w="1170" w:type="dxa"/>
            <w:tcBorders>
              <w:top w:val="nil"/>
              <w:left w:val="nil"/>
              <w:bottom w:val="nil"/>
              <w:right w:val="nil"/>
            </w:tcBorders>
          </w:tcPr>
          <w:p w14:paraId="297E3C30"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Att.Type</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OnvolledigeDatum</w:t>
            </w:r>
            <w:r w:rsidRPr="00197449">
              <w:rPr>
                <w:rFonts w:ascii="Arial" w:hAnsi="Arial" w:cs="Arial"/>
                <w:szCs w:val="20"/>
                <w:lang w:val="en-AU" w:eastAsia="en-US"/>
              </w:rPr>
              <w:fldChar w:fldCharType="end"/>
            </w:r>
          </w:p>
        </w:tc>
        <w:tc>
          <w:tcPr>
            <w:tcW w:w="810" w:type="dxa"/>
            <w:tcBorders>
              <w:top w:val="nil"/>
              <w:left w:val="nil"/>
              <w:bottom w:val="nil"/>
              <w:right w:val="nil"/>
            </w:tcBorders>
          </w:tcPr>
          <w:p w14:paraId="6AD7D22E" w14:textId="77777777" w:rsidR="00F4632C" w:rsidRPr="00197449" w:rsidRDefault="006945D7" w:rsidP="008449F3">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Arial" w:hAnsi="Arial" w:cs="Arial"/>
                <w:szCs w:val="20"/>
                <w:lang w:val="en-AU" w:eastAsia="en-US"/>
              </w:rPr>
              <w:fldChar w:fldCharType="begin" w:fldLock="1"/>
            </w:r>
            <w:r w:rsidR="00F4632C" w:rsidRPr="00197449">
              <w:rPr>
                <w:rFonts w:ascii="Arial" w:hAnsi="Arial" w:cs="Arial"/>
                <w:szCs w:val="20"/>
                <w:lang w:val="en-AU" w:eastAsia="en-US"/>
              </w:rPr>
              <w:instrText xml:space="preserve">MERGEFIELD </w:instrText>
            </w:r>
            <w:r w:rsidR="00F4632C" w:rsidRPr="00197449">
              <w:rPr>
                <w:rFonts w:ascii="Calibri" w:hAnsi="Calibri" w:cs="Calibri"/>
                <w:color w:val="000000"/>
                <w:sz w:val="22"/>
                <w:szCs w:val="22"/>
                <w:lang w:eastAsia="en-US"/>
              </w:rPr>
              <w:instrText>Att.LowerBound</w:instrText>
            </w:r>
            <w:r w:rsidRPr="00197449">
              <w:rPr>
                <w:rFonts w:ascii="Arial" w:hAnsi="Arial" w:cs="Arial"/>
                <w:szCs w:val="20"/>
                <w:lang w:val="en-AU" w:eastAsia="en-US"/>
              </w:rPr>
              <w:fldChar w:fldCharType="separate"/>
            </w:r>
            <w:r w:rsidR="00F4632C" w:rsidRPr="00197449">
              <w:rPr>
                <w:rFonts w:ascii="Calibri" w:hAnsi="Calibri" w:cs="Calibri"/>
                <w:color w:val="000000"/>
                <w:sz w:val="22"/>
                <w:szCs w:val="22"/>
                <w:lang w:eastAsia="en-US"/>
              </w:rPr>
              <w:t>0</w:t>
            </w:r>
            <w:r w:rsidRPr="00197449">
              <w:rPr>
                <w:rFonts w:ascii="Arial" w:hAnsi="Arial" w:cs="Arial"/>
                <w:szCs w:val="20"/>
                <w:lang w:val="en-AU" w:eastAsia="en-US"/>
              </w:rPr>
              <w:fldChar w:fldCharType="end"/>
            </w:r>
            <w:r w:rsidR="00F4632C" w:rsidRPr="00197449">
              <w:rPr>
                <w:rFonts w:ascii="Calibri" w:hAnsi="Calibri" w:cs="Calibri"/>
                <w:color w:val="000000"/>
                <w:sz w:val="22"/>
                <w:szCs w:val="22"/>
                <w:lang w:eastAsia="en-US"/>
              </w:rPr>
              <w:t xml:space="preserve"> - </w:t>
            </w:r>
            <w:r w:rsidRPr="00197449">
              <w:rPr>
                <w:rFonts w:ascii="Calibri" w:hAnsi="Calibri" w:cs="Calibri"/>
                <w:color w:val="000000"/>
                <w:sz w:val="22"/>
                <w:szCs w:val="22"/>
                <w:lang w:eastAsia="en-US"/>
              </w:rPr>
              <w:fldChar w:fldCharType="begin" w:fldLock="1"/>
            </w:r>
            <w:r w:rsidR="00F4632C" w:rsidRPr="00197449">
              <w:rPr>
                <w:rFonts w:ascii="Calibri" w:hAnsi="Calibri" w:cs="Calibri"/>
                <w:color w:val="000000"/>
                <w:sz w:val="22"/>
                <w:szCs w:val="22"/>
                <w:lang w:eastAsia="en-US"/>
              </w:rPr>
              <w:instrText>MERGEFIELD Att.UpperBound</w:instrText>
            </w:r>
            <w:r w:rsidRPr="00197449">
              <w:rPr>
                <w:rFonts w:ascii="Calibri" w:hAnsi="Calibri" w:cs="Calibri"/>
                <w:color w:val="000000"/>
                <w:sz w:val="22"/>
                <w:szCs w:val="22"/>
                <w:lang w:eastAsia="en-US"/>
              </w:rPr>
              <w:fldChar w:fldCharType="separate"/>
            </w:r>
            <w:r w:rsidR="00F4632C" w:rsidRPr="00197449">
              <w:rPr>
                <w:rFonts w:ascii="Calibri" w:hAnsi="Calibri" w:cs="Calibri"/>
                <w:color w:val="000000"/>
                <w:sz w:val="22"/>
                <w:szCs w:val="22"/>
                <w:lang w:eastAsia="en-US"/>
              </w:rPr>
              <w:t>1</w:t>
            </w:r>
            <w:r w:rsidRPr="00197449">
              <w:rPr>
                <w:rFonts w:ascii="Calibri" w:hAnsi="Calibri" w:cs="Calibri"/>
                <w:color w:val="000000"/>
                <w:sz w:val="22"/>
                <w:szCs w:val="22"/>
                <w:lang w:eastAsia="en-US"/>
              </w:rPr>
              <w:fldChar w:fldCharType="end"/>
            </w:r>
          </w:p>
        </w:tc>
      </w:tr>
      <w:tr w:rsidR="00F4632C" w:rsidRPr="00197449" w14:paraId="6FD95A03" w14:textId="77777777" w:rsidTr="00F4632C">
        <w:tc>
          <w:tcPr>
            <w:tcW w:w="9360" w:type="dxa"/>
            <w:gridSpan w:val="6"/>
            <w:tcBorders>
              <w:top w:val="nil"/>
              <w:left w:val="nil"/>
              <w:bottom w:val="nil"/>
              <w:right w:val="nil"/>
            </w:tcBorders>
          </w:tcPr>
          <w:p w14:paraId="4980DE34"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197449">
              <w:rPr>
                <w:rFonts w:ascii="Calibri" w:hAnsi="Calibri" w:cs="Calibri"/>
                <w:b/>
                <w:bCs/>
                <w:color w:val="000000"/>
                <w:sz w:val="22"/>
                <w:szCs w:val="22"/>
                <w:lang w:eastAsia="en-US"/>
              </w:rPr>
              <w:t>Toelichting referentielijst</w:t>
            </w:r>
          </w:p>
        </w:tc>
      </w:tr>
      <w:tr w:rsidR="00F4632C" w:rsidRPr="00197449" w14:paraId="7CBF509C" w14:textId="77777777" w:rsidTr="00F4632C">
        <w:trPr>
          <w:trHeight w:val="158"/>
        </w:trPr>
        <w:tc>
          <w:tcPr>
            <w:tcW w:w="450" w:type="dxa"/>
            <w:tcBorders>
              <w:top w:val="nil"/>
              <w:left w:val="nil"/>
              <w:bottom w:val="nil"/>
              <w:right w:val="nil"/>
            </w:tcBorders>
          </w:tcPr>
          <w:p w14:paraId="005F1F3A"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5"/>
            <w:tcBorders>
              <w:top w:val="nil"/>
              <w:left w:val="nil"/>
              <w:bottom w:val="nil"/>
              <w:right w:val="nil"/>
            </w:tcBorders>
          </w:tcPr>
          <w:p w14:paraId="5C3DAA8B"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 xml:space="preserve">Deze 'lijst' bevat de benamingen van de generieke informatieobjecttypen die in de informatie-uitwisseling betrokken zijn. </w:t>
            </w:r>
          </w:p>
          <w:p w14:paraId="44C4725C"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 xml:space="preserve">Het gaat telkens om een korte omschrijving van de aard van een informatieobject, ook wel 'documentnaam' genoemd, zoals deze landelijk binnen de overheid wordt toegepast op basis van </w:t>
            </w:r>
            <w:r w:rsidRPr="00197449">
              <w:rPr>
                <w:rFonts w:ascii="Calibri" w:hAnsi="Calibri" w:cs="Calibri"/>
                <w:color w:val="000000"/>
                <w:sz w:val="22"/>
                <w:szCs w:val="22"/>
                <w:lang w:eastAsia="en-US"/>
              </w:rPr>
              <w:lastRenderedPageBreak/>
              <w:t xml:space="preserve">de ZTC. </w:t>
            </w:r>
          </w:p>
          <w:p w14:paraId="3F640FCF" w14:textId="77777777" w:rsidR="00F4632C" w:rsidRPr="00197449" w:rsidRDefault="00F4632C" w:rsidP="00197449">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197449">
              <w:rPr>
                <w:rFonts w:ascii="Calibri" w:hAnsi="Calibri" w:cs="Calibri"/>
                <w:color w:val="000000"/>
                <w:sz w:val="22"/>
                <w:szCs w:val="22"/>
                <w:lang w:eastAsia="en-US"/>
              </w:rPr>
              <w:t>De 'lijst' betreft dus geen informatieobjecttypen voor specifieke domeinen en ook geen organisatiespecifieke informatieobjecttypen.</w:t>
            </w:r>
          </w:p>
        </w:tc>
      </w:tr>
    </w:tbl>
    <w:p w14:paraId="52847DC3" w14:textId="0FD274F9" w:rsidR="00197449" w:rsidRDefault="00197449" w:rsidP="00197449">
      <w:pPr>
        <w:widowControl w:val="0"/>
        <w:autoSpaceDE w:val="0"/>
        <w:autoSpaceDN w:val="0"/>
        <w:adjustRightInd w:val="0"/>
        <w:spacing w:line="240" w:lineRule="auto"/>
        <w:contextualSpacing w:val="0"/>
        <w:rPr>
          <w:ins w:id="384" w:author="Arjan Kloosterboer" w:date="2017-08-11T11:34:00Z"/>
          <w:rFonts w:ascii="Arial" w:hAnsi="Arial" w:cs="Arial"/>
          <w:szCs w:val="20"/>
          <w:lang w:eastAsia="en-US"/>
        </w:rPr>
      </w:pPr>
    </w:p>
    <w:p w14:paraId="64CA48F9" w14:textId="01C22888" w:rsidR="009664DD" w:rsidRDefault="009664DD" w:rsidP="009664DD">
      <w:pPr>
        <w:pStyle w:val="Kop2"/>
        <w:rPr>
          <w:ins w:id="385" w:author="Arjan Kloosterboer" w:date="2017-08-11T11:34:00Z"/>
          <w:rFonts w:ascii="Calibri" w:eastAsia="Times New Roman" w:hAnsi="Calibri" w:cs="Calibri"/>
          <w:sz w:val="28"/>
          <w:szCs w:val="28"/>
        </w:rPr>
      </w:pPr>
      <w:bookmarkStart w:id="386" w:name="BKM_F0739ED1_E9A5_4113_93D4_9EE58921E302"/>
      <w:bookmarkStart w:id="387" w:name="_Toc517127136"/>
      <w:ins w:id="388" w:author="Arjan Kloosterboer" w:date="2017-08-11T11:34:00Z">
        <w:r w:rsidRPr="009664DD">
          <w:t>Referentielijst</w:t>
        </w:r>
        <w:r>
          <w:rPr>
            <w:rFonts w:ascii="Calibri" w:eastAsia="Times New Roman" w:hAnsi="Calibri" w:cs="Calibri"/>
            <w:sz w:val="28"/>
            <w:szCs w:val="28"/>
          </w:rPr>
          <w:t xml:space="preserve"> RESULTAATTYPE-OMSCHRIJVING GENERIEK</w:t>
        </w:r>
        <w:bookmarkEnd w:id="387"/>
      </w:ins>
    </w:p>
    <w:tbl>
      <w:tblPr>
        <w:tblW w:w="0" w:type="auto"/>
        <w:tblInd w:w="60" w:type="dxa"/>
        <w:tblLayout w:type="fixed"/>
        <w:tblCellMar>
          <w:left w:w="60" w:type="dxa"/>
          <w:right w:w="60" w:type="dxa"/>
        </w:tblCellMar>
        <w:tblLook w:val="0000" w:firstRow="0" w:lastRow="0" w:firstColumn="0" w:lastColumn="0" w:noHBand="0" w:noVBand="0"/>
      </w:tblPr>
      <w:tblGrid>
        <w:gridCol w:w="450"/>
        <w:gridCol w:w="1980"/>
        <w:gridCol w:w="900"/>
        <w:gridCol w:w="4050"/>
        <w:gridCol w:w="1170"/>
        <w:gridCol w:w="810"/>
      </w:tblGrid>
      <w:tr w:rsidR="009664DD" w14:paraId="29E7BD35" w14:textId="77777777" w:rsidTr="00B77739">
        <w:trPr>
          <w:trHeight w:val="218"/>
          <w:ins w:id="389"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3F5E5B70" w14:textId="77777777" w:rsidR="009664DD" w:rsidRDefault="009664DD" w:rsidP="00B77739">
            <w:pPr>
              <w:rPr>
                <w:ins w:id="390" w:author="Arjan Kloosterboer" w:date="2017-08-11T11:34:00Z"/>
                <w:rFonts w:ascii="Calibri" w:hAnsi="Calibri" w:cs="Calibri"/>
                <w:color w:val="000000"/>
                <w:sz w:val="22"/>
                <w:szCs w:val="22"/>
              </w:rPr>
            </w:pPr>
            <w:ins w:id="391" w:author="Arjan Kloosterboer" w:date="2017-08-11T11:34:00Z">
              <w:r>
                <w:rPr>
                  <w:rFonts w:ascii="Calibri" w:hAnsi="Calibri" w:cs="Calibri"/>
                  <w:b/>
                  <w:bCs/>
                  <w:color w:val="000000"/>
                  <w:sz w:val="22"/>
                  <w:szCs w:val="22"/>
                </w:rPr>
                <w:t>Naam</w:t>
              </w:r>
            </w:ins>
          </w:p>
        </w:tc>
        <w:tc>
          <w:tcPr>
            <w:tcW w:w="6930" w:type="dxa"/>
            <w:gridSpan w:val="4"/>
            <w:tcBorders>
              <w:top w:val="nil"/>
              <w:left w:val="nil"/>
              <w:bottom w:val="nil"/>
              <w:right w:val="nil"/>
            </w:tcBorders>
            <w:tcMar>
              <w:top w:w="0" w:type="dxa"/>
              <w:left w:w="60" w:type="dxa"/>
              <w:bottom w:w="0" w:type="dxa"/>
              <w:right w:w="60" w:type="dxa"/>
            </w:tcMar>
          </w:tcPr>
          <w:p w14:paraId="21E6AF81" w14:textId="77777777" w:rsidR="009664DD" w:rsidRDefault="009664DD" w:rsidP="00B77739">
            <w:pPr>
              <w:rPr>
                <w:ins w:id="392" w:author="Arjan Kloosterboer" w:date="2017-08-11T11:34:00Z"/>
                <w:rFonts w:ascii="Calibri" w:hAnsi="Calibri" w:cs="Calibri"/>
                <w:color w:val="000000"/>
                <w:sz w:val="22"/>
                <w:szCs w:val="22"/>
              </w:rPr>
            </w:pPr>
            <w:bookmarkStart w:id="393" w:name="_Hlk494299641"/>
            <w:ins w:id="394" w:author="Arjan Kloosterboer" w:date="2017-08-11T11:34:00Z">
              <w:r>
                <w:rPr>
                  <w:rFonts w:ascii="Calibri" w:hAnsi="Calibri" w:cs="Calibri"/>
                  <w:color w:val="000000"/>
                  <w:sz w:val="22"/>
                  <w:szCs w:val="22"/>
                </w:rPr>
                <w:t>RESULTAATTYPE-OMSCHRIJVING GENERIEK</w:t>
              </w:r>
              <w:bookmarkEnd w:id="393"/>
            </w:ins>
          </w:p>
        </w:tc>
      </w:tr>
      <w:tr w:rsidR="009664DD" w14:paraId="0881D7F4" w14:textId="77777777" w:rsidTr="00B77739">
        <w:trPr>
          <w:trHeight w:hRule="exact" w:val="128"/>
          <w:ins w:id="395"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3A526FD3" w14:textId="77777777" w:rsidR="009664DD" w:rsidRDefault="009664DD" w:rsidP="00B77739">
            <w:pPr>
              <w:rPr>
                <w:ins w:id="396"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0798B5C4" w14:textId="77777777" w:rsidR="009664DD" w:rsidRDefault="009664DD" w:rsidP="00B77739">
            <w:pPr>
              <w:rPr>
                <w:ins w:id="397" w:author="Arjan Kloosterboer" w:date="2017-08-11T11:34:00Z"/>
                <w:rFonts w:ascii="Calibri" w:hAnsi="Calibri" w:cs="Calibri"/>
                <w:color w:val="000000"/>
                <w:sz w:val="22"/>
                <w:szCs w:val="22"/>
              </w:rPr>
            </w:pPr>
          </w:p>
        </w:tc>
      </w:tr>
      <w:tr w:rsidR="009664DD" w14:paraId="4A7E29B5" w14:textId="77777777" w:rsidTr="00B77739">
        <w:trPr>
          <w:ins w:id="398"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78466482" w14:textId="77777777" w:rsidR="009664DD" w:rsidRDefault="009664DD" w:rsidP="00B77739">
            <w:pPr>
              <w:rPr>
                <w:ins w:id="399" w:author="Arjan Kloosterboer" w:date="2017-08-11T11:34:00Z"/>
                <w:rFonts w:ascii="Calibri" w:hAnsi="Calibri" w:cs="Calibri"/>
                <w:color w:val="000000"/>
                <w:sz w:val="22"/>
                <w:szCs w:val="22"/>
              </w:rPr>
            </w:pPr>
            <w:ins w:id="400" w:author="Arjan Kloosterboer" w:date="2017-08-11T11:34:00Z">
              <w:r>
                <w:rPr>
                  <w:rFonts w:ascii="Calibri" w:hAnsi="Calibri" w:cs="Calibri"/>
                  <w:b/>
                  <w:bCs/>
                  <w:color w:val="000000"/>
                  <w:sz w:val="22"/>
                  <w:szCs w:val="22"/>
                </w:rPr>
                <w:t>Code</w:t>
              </w:r>
            </w:ins>
          </w:p>
        </w:tc>
        <w:tc>
          <w:tcPr>
            <w:tcW w:w="6930" w:type="dxa"/>
            <w:gridSpan w:val="4"/>
            <w:tcBorders>
              <w:top w:val="nil"/>
              <w:left w:val="nil"/>
              <w:bottom w:val="nil"/>
              <w:right w:val="nil"/>
            </w:tcBorders>
            <w:tcMar>
              <w:top w:w="0" w:type="dxa"/>
              <w:left w:w="60" w:type="dxa"/>
              <w:bottom w:w="0" w:type="dxa"/>
              <w:right w:w="60" w:type="dxa"/>
            </w:tcMar>
          </w:tcPr>
          <w:p w14:paraId="3F8ACA42" w14:textId="77777777" w:rsidR="009664DD" w:rsidRDefault="009664DD" w:rsidP="00B77739">
            <w:pPr>
              <w:rPr>
                <w:ins w:id="401" w:author="Arjan Kloosterboer" w:date="2017-08-11T11:34:00Z"/>
                <w:rFonts w:ascii="Calibri" w:hAnsi="Calibri" w:cs="Calibri"/>
                <w:color w:val="000000"/>
                <w:sz w:val="22"/>
                <w:szCs w:val="22"/>
              </w:rPr>
            </w:pPr>
            <w:ins w:id="402" w:author="Arjan Kloosterboer" w:date="2017-08-11T11:34:00Z">
              <w:r>
                <w:rPr>
                  <w:rFonts w:ascii="Calibri" w:hAnsi="Calibri" w:cs="Calibri"/>
                  <w:color w:val="000000"/>
                  <w:sz w:val="22"/>
                  <w:szCs w:val="22"/>
                </w:rPr>
                <w:t>-</w:t>
              </w:r>
            </w:ins>
          </w:p>
        </w:tc>
      </w:tr>
      <w:tr w:rsidR="009664DD" w14:paraId="0C1B7D73" w14:textId="77777777" w:rsidTr="00B77739">
        <w:trPr>
          <w:trHeight w:hRule="exact" w:val="128"/>
          <w:ins w:id="403"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512D586" w14:textId="77777777" w:rsidR="009664DD" w:rsidRDefault="009664DD" w:rsidP="00B77739">
            <w:pPr>
              <w:rPr>
                <w:ins w:id="404"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1E966E8B" w14:textId="77777777" w:rsidR="009664DD" w:rsidRDefault="009664DD" w:rsidP="00B77739">
            <w:pPr>
              <w:rPr>
                <w:ins w:id="405" w:author="Arjan Kloosterboer" w:date="2017-08-11T11:34:00Z"/>
                <w:rFonts w:ascii="Calibri" w:hAnsi="Calibri" w:cs="Calibri"/>
                <w:color w:val="000000"/>
                <w:sz w:val="22"/>
                <w:szCs w:val="22"/>
              </w:rPr>
            </w:pPr>
          </w:p>
        </w:tc>
      </w:tr>
      <w:tr w:rsidR="009664DD" w14:paraId="7646080B" w14:textId="77777777" w:rsidTr="00B77739">
        <w:trPr>
          <w:ins w:id="406"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15A86C09" w14:textId="77777777" w:rsidR="009664DD" w:rsidRDefault="009664DD" w:rsidP="00B77739">
            <w:pPr>
              <w:rPr>
                <w:ins w:id="407" w:author="Arjan Kloosterboer" w:date="2017-08-11T11:34:00Z"/>
                <w:rFonts w:ascii="Calibri" w:hAnsi="Calibri" w:cs="Calibri"/>
                <w:b/>
                <w:bCs/>
                <w:color w:val="000000"/>
                <w:sz w:val="22"/>
                <w:szCs w:val="22"/>
              </w:rPr>
            </w:pPr>
            <w:ins w:id="408" w:author="Arjan Kloosterboer" w:date="2017-08-11T11:34:00Z">
              <w:r>
                <w:rPr>
                  <w:rFonts w:ascii="Calibri" w:hAnsi="Calibri" w:cs="Calibri"/>
                  <w:b/>
                  <w:bCs/>
                  <w:color w:val="000000"/>
                  <w:sz w:val="22"/>
                  <w:szCs w:val="22"/>
                </w:rPr>
                <w:t>Herkomst</w:t>
              </w:r>
            </w:ins>
          </w:p>
        </w:tc>
        <w:tc>
          <w:tcPr>
            <w:tcW w:w="6930" w:type="dxa"/>
            <w:gridSpan w:val="4"/>
            <w:tcBorders>
              <w:top w:val="nil"/>
              <w:left w:val="nil"/>
              <w:bottom w:val="nil"/>
              <w:right w:val="nil"/>
            </w:tcBorders>
            <w:tcMar>
              <w:top w:w="0" w:type="dxa"/>
              <w:left w:w="60" w:type="dxa"/>
              <w:bottom w:w="0" w:type="dxa"/>
              <w:right w:w="60" w:type="dxa"/>
            </w:tcMar>
          </w:tcPr>
          <w:p w14:paraId="79456524" w14:textId="77777777" w:rsidR="009664DD" w:rsidRDefault="009664DD" w:rsidP="00B77739">
            <w:pPr>
              <w:rPr>
                <w:ins w:id="409" w:author="Arjan Kloosterboer" w:date="2017-08-11T11:34:00Z"/>
                <w:rFonts w:ascii="Calibri" w:hAnsi="Calibri" w:cs="Calibri"/>
                <w:color w:val="000000"/>
                <w:sz w:val="22"/>
                <w:szCs w:val="22"/>
              </w:rPr>
            </w:pPr>
            <w:ins w:id="410" w:author="Arjan Kloosterboer" w:date="2017-08-11T11:34:00Z">
              <w:r>
                <w:rPr>
                  <w:rFonts w:ascii="Calibri" w:hAnsi="Calibri" w:cs="Calibri"/>
                  <w:color w:val="000000"/>
                  <w:sz w:val="22"/>
                  <w:szCs w:val="22"/>
                </w:rPr>
                <w:t>KING</w:t>
              </w:r>
            </w:ins>
          </w:p>
        </w:tc>
      </w:tr>
      <w:tr w:rsidR="009664DD" w14:paraId="1FF1AE52" w14:textId="77777777" w:rsidTr="00B77739">
        <w:trPr>
          <w:trHeight w:hRule="exact" w:val="128"/>
          <w:ins w:id="411"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77AF7279" w14:textId="77777777" w:rsidR="009664DD" w:rsidRDefault="009664DD" w:rsidP="00B77739">
            <w:pPr>
              <w:rPr>
                <w:ins w:id="412"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20C77C20" w14:textId="77777777" w:rsidR="009664DD" w:rsidRDefault="009664DD" w:rsidP="00B77739">
            <w:pPr>
              <w:rPr>
                <w:ins w:id="413" w:author="Arjan Kloosterboer" w:date="2017-08-11T11:34:00Z"/>
                <w:rFonts w:ascii="Calibri" w:hAnsi="Calibri" w:cs="Calibri"/>
                <w:color w:val="000000"/>
                <w:sz w:val="22"/>
                <w:szCs w:val="22"/>
              </w:rPr>
            </w:pPr>
          </w:p>
        </w:tc>
      </w:tr>
      <w:tr w:rsidR="009664DD" w14:paraId="171A8269" w14:textId="77777777" w:rsidTr="00B77739">
        <w:trPr>
          <w:trHeight w:val="230"/>
          <w:ins w:id="414"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15B93956" w14:textId="77777777" w:rsidR="009664DD" w:rsidRDefault="009664DD" w:rsidP="00B77739">
            <w:pPr>
              <w:rPr>
                <w:ins w:id="415" w:author="Arjan Kloosterboer" w:date="2017-08-11T11:34:00Z"/>
                <w:rFonts w:ascii="Calibri" w:hAnsi="Calibri" w:cs="Calibri"/>
                <w:b/>
                <w:bCs/>
                <w:color w:val="000000"/>
                <w:sz w:val="22"/>
                <w:szCs w:val="22"/>
              </w:rPr>
            </w:pPr>
            <w:ins w:id="416" w:author="Arjan Kloosterboer" w:date="2017-08-11T11:34:00Z">
              <w:r>
                <w:rPr>
                  <w:rFonts w:ascii="Calibri" w:hAnsi="Calibri" w:cs="Calibri"/>
                  <w:b/>
                  <w:bCs/>
                  <w:color w:val="000000"/>
                  <w:sz w:val="22"/>
                  <w:szCs w:val="22"/>
                </w:rPr>
                <w:t>Definitie</w:t>
              </w:r>
            </w:ins>
          </w:p>
        </w:tc>
        <w:tc>
          <w:tcPr>
            <w:tcW w:w="6930" w:type="dxa"/>
            <w:gridSpan w:val="4"/>
            <w:tcBorders>
              <w:top w:val="nil"/>
              <w:left w:val="nil"/>
              <w:bottom w:val="nil"/>
              <w:right w:val="nil"/>
            </w:tcBorders>
            <w:tcMar>
              <w:top w:w="0" w:type="dxa"/>
              <w:left w:w="60" w:type="dxa"/>
              <w:bottom w:w="0" w:type="dxa"/>
              <w:right w:w="60" w:type="dxa"/>
            </w:tcMar>
          </w:tcPr>
          <w:p w14:paraId="7DD95EE5" w14:textId="77777777" w:rsidR="009664DD" w:rsidRDefault="009664DD" w:rsidP="00B77739">
            <w:pPr>
              <w:rPr>
                <w:ins w:id="417" w:author="Arjan Kloosterboer" w:date="2017-08-11T11:34:00Z"/>
                <w:rFonts w:ascii="Calibri" w:hAnsi="Calibri" w:cs="Calibri"/>
                <w:color w:val="000000"/>
                <w:sz w:val="22"/>
                <w:szCs w:val="22"/>
              </w:rPr>
            </w:pPr>
            <w:ins w:id="418" w:author="Arjan Kloosterboer" w:date="2017-08-11T11:34:00Z">
              <w:r>
                <w:rPr>
                  <w:rFonts w:ascii="Calibri" w:hAnsi="Calibri" w:cs="Calibri"/>
                  <w:color w:val="000000"/>
                  <w:sz w:val="22"/>
                  <w:szCs w:val="22"/>
                </w:rPr>
                <w:t>Algemeen gehanteerde omschrijvingen van de aard van resultaten van zaken.</w:t>
              </w:r>
            </w:ins>
          </w:p>
        </w:tc>
      </w:tr>
      <w:tr w:rsidR="009664DD" w14:paraId="5C965A4F" w14:textId="77777777" w:rsidTr="00B77739">
        <w:trPr>
          <w:trHeight w:hRule="exact" w:val="128"/>
          <w:ins w:id="419"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F09BC80" w14:textId="77777777" w:rsidR="009664DD" w:rsidRDefault="009664DD" w:rsidP="00B77739">
            <w:pPr>
              <w:rPr>
                <w:ins w:id="420"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639169D7" w14:textId="77777777" w:rsidR="009664DD" w:rsidRDefault="009664DD" w:rsidP="00B77739">
            <w:pPr>
              <w:rPr>
                <w:ins w:id="421" w:author="Arjan Kloosterboer" w:date="2017-08-11T11:34:00Z"/>
                <w:rFonts w:ascii="Calibri" w:hAnsi="Calibri" w:cs="Calibri"/>
                <w:color w:val="000000"/>
                <w:sz w:val="22"/>
                <w:szCs w:val="22"/>
              </w:rPr>
            </w:pPr>
          </w:p>
        </w:tc>
      </w:tr>
      <w:tr w:rsidR="009664DD" w14:paraId="36333E09" w14:textId="77777777" w:rsidTr="00B77739">
        <w:trPr>
          <w:ins w:id="422"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0F13768C" w14:textId="77777777" w:rsidR="009664DD" w:rsidRDefault="009664DD" w:rsidP="00B77739">
            <w:pPr>
              <w:rPr>
                <w:ins w:id="423" w:author="Arjan Kloosterboer" w:date="2017-08-11T11:34:00Z"/>
                <w:rFonts w:ascii="Calibri" w:hAnsi="Calibri" w:cs="Calibri"/>
                <w:b/>
                <w:bCs/>
                <w:color w:val="000000"/>
                <w:sz w:val="22"/>
                <w:szCs w:val="22"/>
              </w:rPr>
            </w:pPr>
            <w:ins w:id="424" w:author="Arjan Kloosterboer" w:date="2017-08-11T11:34:00Z">
              <w:r>
                <w:rPr>
                  <w:rFonts w:ascii="Calibri" w:hAnsi="Calibri" w:cs="Calibri"/>
                  <w:b/>
                  <w:bCs/>
                  <w:color w:val="000000"/>
                  <w:sz w:val="22"/>
                  <w:szCs w:val="22"/>
                </w:rPr>
                <w:t>Herkomst definitie</w:t>
              </w:r>
            </w:ins>
          </w:p>
        </w:tc>
        <w:tc>
          <w:tcPr>
            <w:tcW w:w="6930" w:type="dxa"/>
            <w:gridSpan w:val="4"/>
            <w:tcBorders>
              <w:top w:val="nil"/>
              <w:left w:val="nil"/>
              <w:bottom w:val="nil"/>
              <w:right w:val="nil"/>
            </w:tcBorders>
            <w:tcMar>
              <w:top w:w="0" w:type="dxa"/>
              <w:left w:w="60" w:type="dxa"/>
              <w:bottom w:w="0" w:type="dxa"/>
              <w:right w:w="60" w:type="dxa"/>
            </w:tcMar>
          </w:tcPr>
          <w:p w14:paraId="78B79746" w14:textId="77777777" w:rsidR="009664DD" w:rsidRDefault="009664DD" w:rsidP="00B77739">
            <w:pPr>
              <w:rPr>
                <w:ins w:id="425" w:author="Arjan Kloosterboer" w:date="2017-08-11T11:34:00Z"/>
                <w:rFonts w:ascii="Calibri" w:hAnsi="Calibri" w:cs="Calibri"/>
                <w:color w:val="000000"/>
                <w:sz w:val="22"/>
                <w:szCs w:val="22"/>
              </w:rPr>
            </w:pPr>
            <w:ins w:id="426" w:author="Arjan Kloosterboer" w:date="2017-08-11T11:34:00Z">
              <w:r>
                <w:rPr>
                  <w:rFonts w:ascii="Calibri" w:hAnsi="Calibri" w:cs="Calibri"/>
                  <w:color w:val="000000"/>
                  <w:sz w:val="22"/>
                  <w:szCs w:val="22"/>
                </w:rPr>
                <w:t>KING</w:t>
              </w:r>
            </w:ins>
          </w:p>
        </w:tc>
      </w:tr>
      <w:tr w:rsidR="009664DD" w14:paraId="151F4EC9" w14:textId="77777777" w:rsidTr="00B77739">
        <w:trPr>
          <w:trHeight w:hRule="exact" w:val="128"/>
          <w:ins w:id="427"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6DF9E6F" w14:textId="77777777" w:rsidR="009664DD" w:rsidRDefault="009664DD" w:rsidP="00B77739">
            <w:pPr>
              <w:rPr>
                <w:ins w:id="428"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2BCDE6E3" w14:textId="77777777" w:rsidR="009664DD" w:rsidRDefault="009664DD" w:rsidP="00B77739">
            <w:pPr>
              <w:rPr>
                <w:ins w:id="429" w:author="Arjan Kloosterboer" w:date="2017-08-11T11:34:00Z"/>
                <w:rFonts w:ascii="Calibri" w:hAnsi="Calibri" w:cs="Calibri"/>
                <w:color w:val="000000"/>
                <w:sz w:val="22"/>
                <w:szCs w:val="22"/>
              </w:rPr>
            </w:pPr>
          </w:p>
        </w:tc>
      </w:tr>
      <w:tr w:rsidR="009664DD" w14:paraId="253DD94F" w14:textId="77777777" w:rsidTr="00B77739">
        <w:trPr>
          <w:trHeight w:val="230"/>
          <w:ins w:id="430"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D1E30F6" w14:textId="77777777" w:rsidR="009664DD" w:rsidRDefault="009664DD" w:rsidP="00B77739">
            <w:pPr>
              <w:rPr>
                <w:ins w:id="431" w:author="Arjan Kloosterboer" w:date="2017-08-11T11:34:00Z"/>
                <w:rFonts w:ascii="Calibri" w:hAnsi="Calibri" w:cs="Calibri"/>
                <w:b/>
                <w:bCs/>
                <w:color w:val="000000"/>
                <w:sz w:val="22"/>
                <w:szCs w:val="22"/>
              </w:rPr>
            </w:pPr>
            <w:ins w:id="432" w:author="Arjan Kloosterboer" w:date="2017-08-11T11:34:00Z">
              <w:r>
                <w:rPr>
                  <w:rFonts w:ascii="Calibri" w:hAnsi="Calibri" w:cs="Calibri"/>
                  <w:b/>
                  <w:bCs/>
                  <w:color w:val="000000"/>
                  <w:sz w:val="22"/>
                  <w:szCs w:val="22"/>
                </w:rPr>
                <w:t>Datum opname</w:t>
              </w:r>
            </w:ins>
          </w:p>
        </w:tc>
        <w:tc>
          <w:tcPr>
            <w:tcW w:w="6930" w:type="dxa"/>
            <w:gridSpan w:val="4"/>
            <w:tcBorders>
              <w:top w:val="nil"/>
              <w:left w:val="nil"/>
              <w:bottom w:val="nil"/>
              <w:right w:val="nil"/>
            </w:tcBorders>
            <w:tcMar>
              <w:top w:w="0" w:type="dxa"/>
              <w:left w:w="60" w:type="dxa"/>
              <w:bottom w:w="0" w:type="dxa"/>
              <w:right w:w="60" w:type="dxa"/>
            </w:tcMar>
          </w:tcPr>
          <w:p w14:paraId="3A493332" w14:textId="77777777" w:rsidR="009664DD" w:rsidRDefault="009664DD" w:rsidP="00B77739">
            <w:pPr>
              <w:rPr>
                <w:ins w:id="433" w:author="Arjan Kloosterboer" w:date="2017-08-11T11:34:00Z"/>
                <w:rFonts w:ascii="Calibri" w:hAnsi="Calibri" w:cs="Calibri"/>
                <w:color w:val="000000"/>
                <w:sz w:val="22"/>
                <w:szCs w:val="22"/>
              </w:rPr>
            </w:pPr>
            <w:ins w:id="434" w:author="Arjan Kloosterboer" w:date="2017-08-11T11:34:00Z">
              <w:r>
                <w:rPr>
                  <w:rFonts w:ascii="Calibri" w:hAnsi="Calibri" w:cs="Calibri"/>
                  <w:color w:val="000000"/>
                  <w:sz w:val="22"/>
                  <w:szCs w:val="22"/>
                </w:rPr>
                <w:t>1-8-2017</w:t>
              </w:r>
            </w:ins>
          </w:p>
        </w:tc>
      </w:tr>
      <w:tr w:rsidR="009664DD" w14:paraId="45C68F36" w14:textId="77777777" w:rsidTr="00B77739">
        <w:trPr>
          <w:trHeight w:hRule="exact" w:val="128"/>
          <w:ins w:id="435"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50C684DD" w14:textId="77777777" w:rsidR="009664DD" w:rsidRDefault="009664DD" w:rsidP="00B77739">
            <w:pPr>
              <w:rPr>
                <w:ins w:id="436"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6AE3F1F7" w14:textId="77777777" w:rsidR="009664DD" w:rsidRDefault="009664DD" w:rsidP="00B77739">
            <w:pPr>
              <w:rPr>
                <w:ins w:id="437" w:author="Arjan Kloosterboer" w:date="2017-08-11T11:34:00Z"/>
                <w:rFonts w:ascii="Calibri" w:hAnsi="Calibri" w:cs="Calibri"/>
                <w:color w:val="000000"/>
                <w:sz w:val="22"/>
                <w:szCs w:val="22"/>
              </w:rPr>
            </w:pPr>
          </w:p>
        </w:tc>
      </w:tr>
      <w:tr w:rsidR="009664DD" w14:paraId="316A93C1" w14:textId="77777777" w:rsidTr="00B77739">
        <w:trPr>
          <w:trHeight w:val="215"/>
          <w:ins w:id="438"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D70D578" w14:textId="77777777" w:rsidR="009664DD" w:rsidRDefault="009664DD" w:rsidP="00B77739">
            <w:pPr>
              <w:rPr>
                <w:ins w:id="439" w:author="Arjan Kloosterboer" w:date="2017-08-11T11:34:00Z"/>
                <w:rFonts w:ascii="Calibri" w:hAnsi="Calibri" w:cs="Calibri"/>
                <w:b/>
                <w:bCs/>
                <w:color w:val="000000"/>
                <w:sz w:val="22"/>
                <w:szCs w:val="22"/>
              </w:rPr>
            </w:pPr>
            <w:ins w:id="440" w:author="Arjan Kloosterboer" w:date="2017-08-11T11:34:00Z">
              <w:r>
                <w:rPr>
                  <w:rFonts w:ascii="Calibri" w:hAnsi="Calibri" w:cs="Calibri"/>
                  <w:b/>
                  <w:bCs/>
                  <w:color w:val="000000"/>
                  <w:sz w:val="22"/>
                  <w:szCs w:val="22"/>
                </w:rPr>
                <w:t>Data locatie</w:t>
              </w:r>
            </w:ins>
          </w:p>
        </w:tc>
        <w:tc>
          <w:tcPr>
            <w:tcW w:w="6930" w:type="dxa"/>
            <w:gridSpan w:val="4"/>
            <w:tcBorders>
              <w:top w:val="nil"/>
              <w:left w:val="nil"/>
              <w:bottom w:val="nil"/>
              <w:right w:val="nil"/>
            </w:tcBorders>
            <w:tcMar>
              <w:top w:w="0" w:type="dxa"/>
              <w:left w:w="60" w:type="dxa"/>
              <w:bottom w:w="0" w:type="dxa"/>
              <w:right w:w="60" w:type="dxa"/>
            </w:tcMar>
          </w:tcPr>
          <w:p w14:paraId="1CBA480B" w14:textId="77777777" w:rsidR="009664DD" w:rsidRDefault="009664DD" w:rsidP="00B77739">
            <w:pPr>
              <w:rPr>
                <w:ins w:id="441" w:author="Arjan Kloosterboer" w:date="2017-08-11T11:34:00Z"/>
                <w:rFonts w:ascii="Calibri" w:hAnsi="Calibri" w:cs="Calibri"/>
                <w:color w:val="000000"/>
                <w:sz w:val="22"/>
                <w:szCs w:val="22"/>
              </w:rPr>
            </w:pPr>
            <w:ins w:id="442" w:author="Arjan Kloosterboer" w:date="2017-08-11T11:34:00Z">
              <w:r>
                <w:rPr>
                  <w:rFonts w:ascii="Calibri" w:hAnsi="Calibri" w:cs="Calibri"/>
                  <w:color w:val="000000"/>
                  <w:sz w:val="22"/>
                  <w:szCs w:val="22"/>
                </w:rPr>
                <w:t>n.t.b.</w:t>
              </w:r>
            </w:ins>
          </w:p>
        </w:tc>
      </w:tr>
      <w:tr w:rsidR="009664DD" w14:paraId="09DFBC71" w14:textId="77777777" w:rsidTr="00B77739">
        <w:trPr>
          <w:trHeight w:hRule="exact" w:val="128"/>
          <w:ins w:id="443"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0B33112" w14:textId="77777777" w:rsidR="009664DD" w:rsidRDefault="009664DD" w:rsidP="00B77739">
            <w:pPr>
              <w:rPr>
                <w:ins w:id="444" w:author="Arjan Kloosterboer" w:date="2017-08-11T11:34:00Z"/>
                <w:rFonts w:ascii="Calibri" w:hAnsi="Calibri" w:cs="Calibri"/>
                <w:b/>
                <w:bCs/>
                <w:color w:val="000000"/>
                <w:sz w:val="22"/>
                <w:szCs w:val="22"/>
              </w:rPr>
            </w:pPr>
          </w:p>
        </w:tc>
        <w:tc>
          <w:tcPr>
            <w:tcW w:w="6930" w:type="dxa"/>
            <w:gridSpan w:val="4"/>
            <w:tcBorders>
              <w:top w:val="nil"/>
              <w:left w:val="nil"/>
              <w:bottom w:val="nil"/>
              <w:right w:val="nil"/>
            </w:tcBorders>
            <w:tcMar>
              <w:top w:w="0" w:type="dxa"/>
              <w:left w:w="60" w:type="dxa"/>
              <w:bottom w:w="0" w:type="dxa"/>
              <w:right w:w="60" w:type="dxa"/>
            </w:tcMar>
          </w:tcPr>
          <w:p w14:paraId="556E7733" w14:textId="77777777" w:rsidR="009664DD" w:rsidRDefault="009664DD" w:rsidP="00B77739">
            <w:pPr>
              <w:rPr>
                <w:ins w:id="445" w:author="Arjan Kloosterboer" w:date="2017-08-11T11:34:00Z"/>
                <w:rFonts w:ascii="Calibri" w:hAnsi="Calibri" w:cs="Calibri"/>
                <w:b/>
                <w:bCs/>
                <w:color w:val="000000"/>
                <w:sz w:val="22"/>
                <w:szCs w:val="22"/>
              </w:rPr>
            </w:pPr>
          </w:p>
        </w:tc>
      </w:tr>
      <w:tr w:rsidR="009664DD" w14:paraId="081022C1" w14:textId="77777777" w:rsidTr="00B77739">
        <w:trPr>
          <w:trHeight w:val="215"/>
          <w:ins w:id="446" w:author="Arjan Kloosterboer" w:date="2017-08-11T11:34:00Z"/>
        </w:trPr>
        <w:tc>
          <w:tcPr>
            <w:tcW w:w="2430" w:type="dxa"/>
            <w:gridSpan w:val="2"/>
            <w:tcBorders>
              <w:top w:val="nil"/>
              <w:left w:val="nil"/>
              <w:bottom w:val="nil"/>
              <w:right w:val="nil"/>
            </w:tcBorders>
            <w:tcMar>
              <w:top w:w="0" w:type="dxa"/>
              <w:left w:w="60" w:type="dxa"/>
              <w:bottom w:w="0" w:type="dxa"/>
              <w:right w:w="60" w:type="dxa"/>
            </w:tcMar>
          </w:tcPr>
          <w:p w14:paraId="674CF784" w14:textId="77777777" w:rsidR="009664DD" w:rsidRDefault="009664DD" w:rsidP="00B77739">
            <w:pPr>
              <w:rPr>
                <w:ins w:id="447" w:author="Arjan Kloosterboer" w:date="2017-08-11T11:34:00Z"/>
                <w:rFonts w:ascii="Calibri" w:hAnsi="Calibri" w:cs="Calibri"/>
                <w:b/>
                <w:bCs/>
                <w:color w:val="000000"/>
                <w:sz w:val="22"/>
                <w:szCs w:val="22"/>
              </w:rPr>
            </w:pPr>
            <w:ins w:id="448" w:author="Arjan Kloosterboer" w:date="2017-08-11T11:34:00Z">
              <w:r>
                <w:rPr>
                  <w:rFonts w:ascii="Calibri" w:hAnsi="Calibri" w:cs="Calibri"/>
                  <w:b/>
                  <w:bCs/>
                  <w:color w:val="000000"/>
                  <w:sz w:val="22"/>
                  <w:szCs w:val="22"/>
                </w:rPr>
                <w:t>Overzicht Attributen</w:t>
              </w:r>
            </w:ins>
          </w:p>
        </w:tc>
        <w:tc>
          <w:tcPr>
            <w:tcW w:w="6930" w:type="dxa"/>
            <w:gridSpan w:val="4"/>
            <w:tcBorders>
              <w:top w:val="nil"/>
              <w:left w:val="nil"/>
              <w:bottom w:val="nil"/>
              <w:right w:val="nil"/>
            </w:tcBorders>
            <w:tcMar>
              <w:top w:w="0" w:type="dxa"/>
              <w:left w:w="60" w:type="dxa"/>
              <w:bottom w:w="0" w:type="dxa"/>
              <w:right w:w="60" w:type="dxa"/>
            </w:tcMar>
          </w:tcPr>
          <w:p w14:paraId="0EC07333" w14:textId="77777777" w:rsidR="009664DD" w:rsidRDefault="009664DD" w:rsidP="00B77739">
            <w:pPr>
              <w:rPr>
                <w:ins w:id="449" w:author="Arjan Kloosterboer" w:date="2017-08-11T11:34:00Z"/>
                <w:rFonts w:ascii="Calibri" w:hAnsi="Calibri" w:cs="Calibri"/>
                <w:b/>
                <w:bCs/>
                <w:color w:val="000000"/>
                <w:sz w:val="22"/>
                <w:szCs w:val="22"/>
              </w:rPr>
            </w:pPr>
          </w:p>
        </w:tc>
      </w:tr>
      <w:tr w:rsidR="009664DD" w14:paraId="560784E2" w14:textId="77777777" w:rsidTr="00B77739">
        <w:trPr>
          <w:trHeight w:val="233"/>
          <w:ins w:id="450" w:author="Arjan Kloosterboer" w:date="2017-08-11T11:34:00Z"/>
        </w:trPr>
        <w:tc>
          <w:tcPr>
            <w:tcW w:w="450" w:type="dxa"/>
            <w:tcBorders>
              <w:top w:val="nil"/>
              <w:left w:val="nil"/>
              <w:bottom w:val="nil"/>
              <w:right w:val="nil"/>
            </w:tcBorders>
            <w:tcMar>
              <w:top w:w="0" w:type="dxa"/>
              <w:left w:w="60" w:type="dxa"/>
              <w:bottom w:w="0" w:type="dxa"/>
              <w:right w:w="60" w:type="dxa"/>
            </w:tcMar>
          </w:tcPr>
          <w:p w14:paraId="6E11F491" w14:textId="77777777" w:rsidR="009664DD" w:rsidRDefault="009664DD" w:rsidP="00B77739">
            <w:pPr>
              <w:rPr>
                <w:ins w:id="451" w:author="Arjan Kloosterboer" w:date="2017-08-11T11:34:00Z"/>
                <w:rFonts w:ascii="Calibri" w:hAnsi="Calibri" w:cs="Calibri"/>
                <w:color w:val="000000"/>
                <w:sz w:val="22"/>
                <w:szCs w:val="22"/>
              </w:rPr>
            </w:pPr>
            <w:bookmarkStart w:id="452" w:name="BKM_7B5ECE68_13ED_4561_B726_763E01C6B698"/>
          </w:p>
        </w:tc>
        <w:tc>
          <w:tcPr>
            <w:tcW w:w="2880" w:type="dxa"/>
            <w:gridSpan w:val="2"/>
            <w:tcBorders>
              <w:top w:val="nil"/>
              <w:left w:val="nil"/>
              <w:bottom w:val="nil"/>
              <w:right w:val="nil"/>
            </w:tcBorders>
            <w:tcMar>
              <w:top w:w="0" w:type="dxa"/>
              <w:left w:w="60" w:type="dxa"/>
              <w:bottom w:w="0" w:type="dxa"/>
              <w:right w:w="60" w:type="dxa"/>
            </w:tcMar>
          </w:tcPr>
          <w:p w14:paraId="41E05031" w14:textId="77777777" w:rsidR="009664DD" w:rsidRDefault="009664DD" w:rsidP="00B77739">
            <w:pPr>
              <w:rPr>
                <w:ins w:id="453" w:author="Arjan Kloosterboer" w:date="2017-08-11T11:34:00Z"/>
                <w:rFonts w:ascii="Calibri" w:hAnsi="Calibri" w:cs="Calibri"/>
                <w:color w:val="000000"/>
                <w:sz w:val="22"/>
                <w:szCs w:val="22"/>
              </w:rPr>
            </w:pPr>
            <w:ins w:id="454" w:author="Arjan Kloosterboer" w:date="2017-08-11T11:34:00Z">
              <w:r>
                <w:rPr>
                  <w:rFonts w:ascii="Calibri" w:hAnsi="Calibri" w:cs="Calibri"/>
                  <w:i/>
                  <w:iCs/>
                  <w:color w:val="000000"/>
                  <w:sz w:val="22"/>
                  <w:szCs w:val="22"/>
                </w:rPr>
                <w:t>Attribuutnaam</w:t>
              </w:r>
            </w:ins>
          </w:p>
        </w:tc>
        <w:tc>
          <w:tcPr>
            <w:tcW w:w="4050" w:type="dxa"/>
            <w:tcBorders>
              <w:top w:val="nil"/>
              <w:left w:val="nil"/>
              <w:bottom w:val="nil"/>
              <w:right w:val="nil"/>
            </w:tcBorders>
            <w:tcMar>
              <w:top w:w="0" w:type="dxa"/>
              <w:left w:w="60" w:type="dxa"/>
              <w:bottom w:w="0" w:type="dxa"/>
              <w:right w:w="60" w:type="dxa"/>
            </w:tcMar>
          </w:tcPr>
          <w:p w14:paraId="557148D5" w14:textId="77777777" w:rsidR="009664DD" w:rsidRDefault="009664DD" w:rsidP="00B77739">
            <w:pPr>
              <w:rPr>
                <w:ins w:id="455" w:author="Arjan Kloosterboer" w:date="2017-08-11T11:34:00Z"/>
                <w:rFonts w:ascii="Calibri" w:hAnsi="Calibri" w:cs="Calibri"/>
                <w:color w:val="000000"/>
                <w:sz w:val="22"/>
                <w:szCs w:val="22"/>
              </w:rPr>
            </w:pPr>
            <w:ins w:id="456" w:author="Arjan Kloosterboer" w:date="2017-08-11T11:34:00Z">
              <w:r>
                <w:rPr>
                  <w:rFonts w:ascii="Calibri" w:hAnsi="Calibri" w:cs="Calibri"/>
                  <w:i/>
                  <w:iCs/>
                  <w:color w:val="000000"/>
                  <w:sz w:val="22"/>
                  <w:szCs w:val="22"/>
                </w:rPr>
                <w:t>Definitie</w:t>
              </w:r>
            </w:ins>
          </w:p>
        </w:tc>
        <w:tc>
          <w:tcPr>
            <w:tcW w:w="1170" w:type="dxa"/>
            <w:tcBorders>
              <w:top w:val="nil"/>
              <w:left w:val="nil"/>
              <w:bottom w:val="nil"/>
              <w:right w:val="nil"/>
            </w:tcBorders>
            <w:tcMar>
              <w:top w:w="0" w:type="dxa"/>
              <w:left w:w="60" w:type="dxa"/>
              <w:bottom w:w="0" w:type="dxa"/>
              <w:right w:w="60" w:type="dxa"/>
            </w:tcMar>
          </w:tcPr>
          <w:p w14:paraId="7603F5D5" w14:textId="77777777" w:rsidR="009664DD" w:rsidRDefault="009664DD" w:rsidP="00B77739">
            <w:pPr>
              <w:rPr>
                <w:ins w:id="457" w:author="Arjan Kloosterboer" w:date="2017-08-11T11:34:00Z"/>
                <w:rFonts w:ascii="Calibri" w:hAnsi="Calibri" w:cs="Calibri"/>
                <w:i/>
                <w:iCs/>
                <w:color w:val="000000"/>
                <w:sz w:val="22"/>
                <w:szCs w:val="22"/>
              </w:rPr>
            </w:pPr>
            <w:ins w:id="458" w:author="Arjan Kloosterboer" w:date="2017-08-11T11:34:00Z">
              <w:r>
                <w:rPr>
                  <w:rFonts w:ascii="Calibri" w:hAnsi="Calibri" w:cs="Calibri"/>
                  <w:i/>
                  <w:iCs/>
                  <w:color w:val="000000"/>
                  <w:sz w:val="22"/>
                  <w:szCs w:val="22"/>
                </w:rPr>
                <w:t>Formaat</w:t>
              </w:r>
            </w:ins>
          </w:p>
        </w:tc>
        <w:tc>
          <w:tcPr>
            <w:tcW w:w="810" w:type="dxa"/>
            <w:tcBorders>
              <w:top w:val="nil"/>
              <w:left w:val="nil"/>
              <w:bottom w:val="nil"/>
              <w:right w:val="nil"/>
            </w:tcBorders>
            <w:tcMar>
              <w:top w:w="0" w:type="dxa"/>
              <w:left w:w="60" w:type="dxa"/>
              <w:bottom w:w="0" w:type="dxa"/>
              <w:right w:w="60" w:type="dxa"/>
            </w:tcMar>
          </w:tcPr>
          <w:p w14:paraId="10FAE025" w14:textId="77777777" w:rsidR="009664DD" w:rsidRDefault="009664DD" w:rsidP="00B77739">
            <w:pPr>
              <w:rPr>
                <w:ins w:id="459" w:author="Arjan Kloosterboer" w:date="2017-08-11T11:34:00Z"/>
                <w:rFonts w:ascii="Calibri" w:hAnsi="Calibri" w:cs="Calibri"/>
                <w:i/>
                <w:iCs/>
                <w:color w:val="000000"/>
                <w:sz w:val="22"/>
                <w:szCs w:val="22"/>
              </w:rPr>
            </w:pPr>
            <w:ins w:id="460" w:author="Arjan Kloosterboer" w:date="2017-08-11T11:34:00Z">
              <w:r>
                <w:rPr>
                  <w:rFonts w:ascii="Calibri" w:hAnsi="Calibri" w:cs="Calibri"/>
                  <w:i/>
                  <w:iCs/>
                  <w:color w:val="000000"/>
                  <w:sz w:val="22"/>
                  <w:szCs w:val="22"/>
                </w:rPr>
                <w:t>Kardi-</w:t>
              </w:r>
            </w:ins>
          </w:p>
          <w:p w14:paraId="0375B759" w14:textId="77777777" w:rsidR="009664DD" w:rsidRDefault="009664DD" w:rsidP="00B77739">
            <w:pPr>
              <w:rPr>
                <w:ins w:id="461" w:author="Arjan Kloosterboer" w:date="2017-08-11T11:34:00Z"/>
                <w:rFonts w:ascii="Calibri" w:hAnsi="Calibri" w:cs="Calibri"/>
                <w:color w:val="000000"/>
                <w:sz w:val="22"/>
                <w:szCs w:val="22"/>
              </w:rPr>
            </w:pPr>
            <w:ins w:id="462" w:author="Arjan Kloosterboer" w:date="2017-08-11T11:34:00Z">
              <w:r>
                <w:rPr>
                  <w:rFonts w:ascii="Calibri" w:hAnsi="Calibri" w:cs="Calibri"/>
                  <w:i/>
                  <w:iCs/>
                  <w:color w:val="000000"/>
                  <w:sz w:val="22"/>
                  <w:szCs w:val="22"/>
                </w:rPr>
                <w:t>naliteit</w:t>
              </w:r>
            </w:ins>
          </w:p>
        </w:tc>
      </w:tr>
      <w:tr w:rsidR="009664DD" w14:paraId="11F5FAEA" w14:textId="77777777" w:rsidTr="00B77739">
        <w:trPr>
          <w:ins w:id="463" w:author="Arjan Kloosterboer" w:date="2017-08-11T11:34:00Z"/>
        </w:trPr>
        <w:tc>
          <w:tcPr>
            <w:tcW w:w="450" w:type="dxa"/>
            <w:tcBorders>
              <w:top w:val="nil"/>
              <w:left w:val="nil"/>
              <w:bottom w:val="nil"/>
              <w:right w:val="nil"/>
            </w:tcBorders>
            <w:tcMar>
              <w:top w:w="0" w:type="dxa"/>
              <w:left w:w="60" w:type="dxa"/>
              <w:bottom w:w="0" w:type="dxa"/>
              <w:right w:w="60" w:type="dxa"/>
            </w:tcMar>
          </w:tcPr>
          <w:p w14:paraId="7981AABD" w14:textId="77777777" w:rsidR="009664DD" w:rsidRDefault="009664DD" w:rsidP="00B77739">
            <w:pPr>
              <w:rPr>
                <w:ins w:id="464" w:author="Arjan Kloosterboer" w:date="2017-08-11T11:34:00Z"/>
                <w:rFonts w:ascii="Calibri" w:hAnsi="Calibri" w:cs="Calibri"/>
                <w:color w:val="000000"/>
                <w:sz w:val="22"/>
                <w:szCs w:val="22"/>
              </w:rPr>
            </w:pPr>
          </w:p>
        </w:tc>
        <w:tc>
          <w:tcPr>
            <w:tcW w:w="2880" w:type="dxa"/>
            <w:gridSpan w:val="2"/>
            <w:tcBorders>
              <w:top w:val="nil"/>
              <w:left w:val="nil"/>
              <w:bottom w:val="nil"/>
              <w:right w:val="nil"/>
            </w:tcBorders>
            <w:tcMar>
              <w:top w:w="0" w:type="dxa"/>
              <w:left w:w="60" w:type="dxa"/>
              <w:bottom w:w="0" w:type="dxa"/>
              <w:right w:w="60" w:type="dxa"/>
            </w:tcMar>
          </w:tcPr>
          <w:p w14:paraId="7E80104A" w14:textId="77777777" w:rsidR="009664DD" w:rsidRDefault="009664DD" w:rsidP="00B77739">
            <w:pPr>
              <w:rPr>
                <w:ins w:id="465" w:author="Arjan Kloosterboer" w:date="2017-08-11T11:34:00Z"/>
                <w:rFonts w:ascii="Calibri" w:hAnsi="Calibri" w:cs="Calibri"/>
                <w:color w:val="000000"/>
                <w:sz w:val="22"/>
                <w:szCs w:val="22"/>
              </w:rPr>
            </w:pPr>
            <w:ins w:id="466" w:author="Arjan Kloosterboer" w:date="2017-08-11T11:34:00Z">
              <w:r>
                <w:rPr>
                  <w:rFonts w:ascii="Calibri" w:hAnsi="Calibri" w:cs="Calibri"/>
                  <w:color w:val="000000"/>
                  <w:sz w:val="22"/>
                  <w:szCs w:val="22"/>
                </w:rPr>
                <w:t>Resultaattype-omschrijving generiek</w:t>
              </w:r>
            </w:ins>
          </w:p>
        </w:tc>
        <w:tc>
          <w:tcPr>
            <w:tcW w:w="4050" w:type="dxa"/>
            <w:tcBorders>
              <w:top w:val="nil"/>
              <w:left w:val="nil"/>
              <w:bottom w:val="nil"/>
              <w:right w:val="nil"/>
            </w:tcBorders>
            <w:tcMar>
              <w:top w:w="0" w:type="dxa"/>
              <w:left w:w="60" w:type="dxa"/>
              <w:bottom w:w="0" w:type="dxa"/>
              <w:right w:w="60" w:type="dxa"/>
            </w:tcMar>
          </w:tcPr>
          <w:p w14:paraId="11FDDC00" w14:textId="77777777" w:rsidR="009664DD" w:rsidRDefault="009664DD" w:rsidP="00B77739">
            <w:pPr>
              <w:rPr>
                <w:ins w:id="467" w:author="Arjan Kloosterboer" w:date="2017-08-11T11:34:00Z"/>
                <w:rFonts w:ascii="Calibri" w:hAnsi="Calibri" w:cs="Calibri"/>
                <w:color w:val="000000"/>
                <w:sz w:val="22"/>
                <w:szCs w:val="22"/>
              </w:rPr>
            </w:pPr>
            <w:ins w:id="468" w:author="Arjan Kloosterboer" w:date="2017-08-11T11:34:00Z">
              <w:r>
                <w:rPr>
                  <w:rFonts w:ascii="Calibri" w:hAnsi="Calibri" w:cs="Calibri"/>
                  <w:color w:val="000000"/>
                  <w:sz w:val="22"/>
                  <w:szCs w:val="22"/>
                </w:rPr>
                <w:t>Algemeen gehanteerde omschrijvingen van de aard van het resultaat van zaken</w:t>
              </w:r>
            </w:ins>
          </w:p>
        </w:tc>
        <w:tc>
          <w:tcPr>
            <w:tcW w:w="1170" w:type="dxa"/>
            <w:tcBorders>
              <w:top w:val="nil"/>
              <w:left w:val="nil"/>
              <w:bottom w:val="nil"/>
              <w:right w:val="nil"/>
            </w:tcBorders>
            <w:tcMar>
              <w:top w:w="0" w:type="dxa"/>
              <w:left w:w="60" w:type="dxa"/>
              <w:bottom w:w="0" w:type="dxa"/>
              <w:right w:w="60" w:type="dxa"/>
            </w:tcMar>
          </w:tcPr>
          <w:p w14:paraId="52ED9BE1" w14:textId="77777777" w:rsidR="009664DD" w:rsidRDefault="009664DD" w:rsidP="00B77739">
            <w:pPr>
              <w:rPr>
                <w:ins w:id="469" w:author="Arjan Kloosterboer" w:date="2017-08-11T11:34:00Z"/>
                <w:rFonts w:ascii="Calibri" w:hAnsi="Calibri" w:cs="Calibri"/>
                <w:color w:val="000000"/>
                <w:sz w:val="22"/>
                <w:szCs w:val="22"/>
              </w:rPr>
            </w:pPr>
            <w:ins w:id="470" w:author="Arjan Kloosterboer" w:date="2017-08-11T11:34:00Z">
              <w:r>
                <w:rPr>
                  <w:rFonts w:ascii="Calibri" w:hAnsi="Calibri" w:cs="Calibri"/>
                  <w:color w:val="000000"/>
                  <w:sz w:val="22"/>
                  <w:szCs w:val="22"/>
                </w:rPr>
                <w:t>AN20</w:t>
              </w:r>
            </w:ins>
          </w:p>
        </w:tc>
        <w:tc>
          <w:tcPr>
            <w:tcW w:w="810" w:type="dxa"/>
            <w:tcBorders>
              <w:top w:val="nil"/>
              <w:left w:val="nil"/>
              <w:bottom w:val="nil"/>
              <w:right w:val="nil"/>
            </w:tcBorders>
            <w:tcMar>
              <w:top w:w="0" w:type="dxa"/>
              <w:left w:w="60" w:type="dxa"/>
              <w:bottom w:w="0" w:type="dxa"/>
              <w:right w:w="60" w:type="dxa"/>
            </w:tcMar>
          </w:tcPr>
          <w:p w14:paraId="0081E334" w14:textId="77777777" w:rsidR="009664DD" w:rsidRDefault="009664DD" w:rsidP="00B77739">
            <w:pPr>
              <w:rPr>
                <w:ins w:id="471" w:author="Arjan Kloosterboer" w:date="2017-08-11T11:34:00Z"/>
                <w:rFonts w:ascii="Calibri" w:hAnsi="Calibri" w:cs="Calibri"/>
                <w:color w:val="000000"/>
                <w:sz w:val="22"/>
                <w:szCs w:val="22"/>
              </w:rPr>
            </w:pPr>
            <w:ins w:id="472" w:author="Arjan Kloosterboer" w:date="2017-08-11T11:34:00Z">
              <w:r>
                <w:rPr>
                  <w:rFonts w:ascii="Calibri" w:hAnsi="Calibri" w:cs="Calibri"/>
                  <w:color w:val="000000"/>
                  <w:sz w:val="22"/>
                  <w:szCs w:val="22"/>
                </w:rPr>
                <w:t>1 - 1</w:t>
              </w:r>
            </w:ins>
          </w:p>
        </w:tc>
        <w:bookmarkEnd w:id="452"/>
      </w:tr>
      <w:tr w:rsidR="009664DD" w14:paraId="7C5D97DD" w14:textId="77777777" w:rsidTr="00B77739">
        <w:trPr>
          <w:ins w:id="473" w:author="Arjan Kloosterboer" w:date="2017-08-11T11:34:00Z"/>
        </w:trPr>
        <w:tc>
          <w:tcPr>
            <w:tcW w:w="450" w:type="dxa"/>
            <w:tcBorders>
              <w:top w:val="nil"/>
              <w:left w:val="nil"/>
              <w:bottom w:val="nil"/>
              <w:right w:val="nil"/>
            </w:tcBorders>
            <w:tcMar>
              <w:top w:w="0" w:type="dxa"/>
              <w:left w:w="60" w:type="dxa"/>
              <w:bottom w:w="0" w:type="dxa"/>
              <w:right w:w="60" w:type="dxa"/>
            </w:tcMar>
          </w:tcPr>
          <w:p w14:paraId="24A79F41" w14:textId="77777777" w:rsidR="009664DD" w:rsidRDefault="009664DD" w:rsidP="00B77739">
            <w:pPr>
              <w:rPr>
                <w:ins w:id="474" w:author="Arjan Kloosterboer" w:date="2017-08-11T11:34:00Z"/>
                <w:rFonts w:ascii="Calibri" w:hAnsi="Calibri" w:cs="Calibri"/>
                <w:color w:val="000000"/>
                <w:sz w:val="22"/>
                <w:szCs w:val="22"/>
              </w:rPr>
            </w:pPr>
            <w:bookmarkStart w:id="475" w:name="BKM_B5F9EA04_3323_4589_A7C8_E971FA3B4E77"/>
          </w:p>
        </w:tc>
        <w:tc>
          <w:tcPr>
            <w:tcW w:w="2880" w:type="dxa"/>
            <w:gridSpan w:val="2"/>
            <w:tcBorders>
              <w:top w:val="nil"/>
              <w:left w:val="nil"/>
              <w:bottom w:val="nil"/>
              <w:right w:val="nil"/>
            </w:tcBorders>
            <w:tcMar>
              <w:top w:w="0" w:type="dxa"/>
              <w:left w:w="60" w:type="dxa"/>
              <w:bottom w:w="0" w:type="dxa"/>
              <w:right w:w="60" w:type="dxa"/>
            </w:tcMar>
          </w:tcPr>
          <w:p w14:paraId="4D954117" w14:textId="77777777" w:rsidR="009664DD" w:rsidRDefault="009664DD" w:rsidP="00B77739">
            <w:pPr>
              <w:rPr>
                <w:ins w:id="476" w:author="Arjan Kloosterboer" w:date="2017-08-11T11:34:00Z"/>
                <w:rFonts w:ascii="Calibri" w:hAnsi="Calibri" w:cs="Calibri"/>
                <w:color w:val="000000"/>
                <w:sz w:val="22"/>
                <w:szCs w:val="22"/>
              </w:rPr>
            </w:pPr>
            <w:ins w:id="477" w:author="Arjan Kloosterboer" w:date="2017-08-11T11:34:00Z">
              <w:r>
                <w:rPr>
                  <w:rFonts w:ascii="Calibri" w:hAnsi="Calibri" w:cs="Calibri"/>
                  <w:color w:val="000000"/>
                  <w:sz w:val="22"/>
                  <w:szCs w:val="22"/>
                </w:rPr>
                <w:t>Definitie resultaattype-omschrijving generiek</w:t>
              </w:r>
            </w:ins>
          </w:p>
        </w:tc>
        <w:tc>
          <w:tcPr>
            <w:tcW w:w="4050" w:type="dxa"/>
            <w:tcBorders>
              <w:top w:val="nil"/>
              <w:left w:val="nil"/>
              <w:bottom w:val="nil"/>
              <w:right w:val="nil"/>
            </w:tcBorders>
            <w:tcMar>
              <w:top w:w="0" w:type="dxa"/>
              <w:left w:w="60" w:type="dxa"/>
              <w:bottom w:w="0" w:type="dxa"/>
              <w:right w:w="60" w:type="dxa"/>
            </w:tcMar>
          </w:tcPr>
          <w:p w14:paraId="71EEE196" w14:textId="77777777" w:rsidR="009664DD" w:rsidRDefault="009664DD" w:rsidP="00B77739">
            <w:pPr>
              <w:rPr>
                <w:ins w:id="478" w:author="Arjan Kloosterboer" w:date="2017-08-11T11:34:00Z"/>
                <w:rFonts w:ascii="Calibri" w:hAnsi="Calibri" w:cs="Calibri"/>
                <w:color w:val="000000"/>
                <w:sz w:val="22"/>
                <w:szCs w:val="22"/>
              </w:rPr>
            </w:pPr>
            <w:ins w:id="479" w:author="Arjan Kloosterboer" w:date="2017-08-11T11:34:00Z">
              <w:r>
                <w:rPr>
                  <w:rFonts w:ascii="Calibri" w:hAnsi="Calibri" w:cs="Calibri"/>
                  <w:color w:val="000000"/>
                  <w:sz w:val="22"/>
                  <w:szCs w:val="22"/>
                </w:rPr>
                <w:t>Nauwkeurige beschrijving van het generieke type resultaat.</w:t>
              </w:r>
            </w:ins>
          </w:p>
        </w:tc>
        <w:tc>
          <w:tcPr>
            <w:tcW w:w="1170" w:type="dxa"/>
            <w:tcBorders>
              <w:top w:val="nil"/>
              <w:left w:val="nil"/>
              <w:bottom w:val="nil"/>
              <w:right w:val="nil"/>
            </w:tcBorders>
            <w:tcMar>
              <w:top w:w="0" w:type="dxa"/>
              <w:left w:w="60" w:type="dxa"/>
              <w:bottom w:w="0" w:type="dxa"/>
              <w:right w:w="60" w:type="dxa"/>
            </w:tcMar>
          </w:tcPr>
          <w:p w14:paraId="745131EC" w14:textId="77777777" w:rsidR="009664DD" w:rsidRDefault="009664DD" w:rsidP="00B77739">
            <w:pPr>
              <w:rPr>
                <w:ins w:id="480" w:author="Arjan Kloosterboer" w:date="2017-08-11T11:34:00Z"/>
                <w:rFonts w:ascii="Calibri" w:hAnsi="Calibri" w:cs="Calibri"/>
                <w:color w:val="000000"/>
                <w:sz w:val="22"/>
                <w:szCs w:val="22"/>
              </w:rPr>
            </w:pPr>
            <w:ins w:id="481" w:author="Arjan Kloosterboer" w:date="2017-08-11T11:34:00Z">
              <w:r>
                <w:rPr>
                  <w:rFonts w:ascii="Calibri" w:hAnsi="Calibri" w:cs="Calibri"/>
                  <w:color w:val="000000"/>
                  <w:sz w:val="22"/>
                  <w:szCs w:val="22"/>
                </w:rPr>
                <w:t>AN255</w:t>
              </w:r>
            </w:ins>
          </w:p>
        </w:tc>
        <w:tc>
          <w:tcPr>
            <w:tcW w:w="810" w:type="dxa"/>
            <w:tcBorders>
              <w:top w:val="nil"/>
              <w:left w:val="nil"/>
              <w:bottom w:val="nil"/>
              <w:right w:val="nil"/>
            </w:tcBorders>
            <w:tcMar>
              <w:top w:w="0" w:type="dxa"/>
              <w:left w:w="60" w:type="dxa"/>
              <w:bottom w:w="0" w:type="dxa"/>
              <w:right w:w="60" w:type="dxa"/>
            </w:tcMar>
          </w:tcPr>
          <w:p w14:paraId="69F52371" w14:textId="77777777" w:rsidR="009664DD" w:rsidRDefault="009664DD" w:rsidP="00B77739">
            <w:pPr>
              <w:rPr>
                <w:ins w:id="482" w:author="Arjan Kloosterboer" w:date="2017-08-11T11:34:00Z"/>
                <w:rFonts w:ascii="Calibri" w:hAnsi="Calibri" w:cs="Calibri"/>
                <w:color w:val="000000"/>
                <w:sz w:val="22"/>
                <w:szCs w:val="22"/>
              </w:rPr>
            </w:pPr>
            <w:ins w:id="483" w:author="Arjan Kloosterboer" w:date="2017-08-11T11:34:00Z">
              <w:r>
                <w:rPr>
                  <w:rFonts w:ascii="Calibri" w:hAnsi="Calibri" w:cs="Calibri"/>
                  <w:color w:val="000000"/>
                  <w:sz w:val="22"/>
                  <w:szCs w:val="22"/>
                </w:rPr>
                <w:t>1 - 1</w:t>
              </w:r>
            </w:ins>
          </w:p>
        </w:tc>
        <w:bookmarkEnd w:id="475"/>
      </w:tr>
      <w:tr w:rsidR="009664DD" w14:paraId="5183A5AD" w14:textId="77777777" w:rsidTr="00B77739">
        <w:trPr>
          <w:ins w:id="484" w:author="Arjan Kloosterboer" w:date="2017-08-11T11:34:00Z"/>
        </w:trPr>
        <w:tc>
          <w:tcPr>
            <w:tcW w:w="450" w:type="dxa"/>
            <w:tcBorders>
              <w:top w:val="nil"/>
              <w:left w:val="nil"/>
              <w:bottom w:val="nil"/>
              <w:right w:val="nil"/>
            </w:tcBorders>
            <w:tcMar>
              <w:top w:w="0" w:type="dxa"/>
              <w:left w:w="60" w:type="dxa"/>
              <w:bottom w:w="0" w:type="dxa"/>
              <w:right w:w="60" w:type="dxa"/>
            </w:tcMar>
          </w:tcPr>
          <w:p w14:paraId="2D97F61E" w14:textId="77777777" w:rsidR="009664DD" w:rsidRDefault="009664DD" w:rsidP="00B77739">
            <w:pPr>
              <w:rPr>
                <w:ins w:id="485" w:author="Arjan Kloosterboer" w:date="2017-08-11T11:34:00Z"/>
                <w:rFonts w:ascii="Calibri" w:hAnsi="Calibri" w:cs="Calibri"/>
                <w:color w:val="000000"/>
                <w:sz w:val="22"/>
                <w:szCs w:val="22"/>
              </w:rPr>
            </w:pPr>
            <w:bookmarkStart w:id="486" w:name="BKM_76573D3D_A667_49C3_A6B6_234B663EB5D7"/>
          </w:p>
        </w:tc>
        <w:tc>
          <w:tcPr>
            <w:tcW w:w="2880" w:type="dxa"/>
            <w:gridSpan w:val="2"/>
            <w:tcBorders>
              <w:top w:val="nil"/>
              <w:left w:val="nil"/>
              <w:bottom w:val="nil"/>
              <w:right w:val="nil"/>
            </w:tcBorders>
            <w:tcMar>
              <w:top w:w="0" w:type="dxa"/>
              <w:left w:w="60" w:type="dxa"/>
              <w:bottom w:w="0" w:type="dxa"/>
              <w:right w:w="60" w:type="dxa"/>
            </w:tcMar>
          </w:tcPr>
          <w:p w14:paraId="39C9A80D" w14:textId="77777777" w:rsidR="009664DD" w:rsidRDefault="009664DD" w:rsidP="00B77739">
            <w:pPr>
              <w:rPr>
                <w:ins w:id="487" w:author="Arjan Kloosterboer" w:date="2017-08-11T11:34:00Z"/>
                <w:rFonts w:ascii="Calibri" w:hAnsi="Calibri" w:cs="Calibri"/>
                <w:color w:val="000000"/>
                <w:sz w:val="22"/>
                <w:szCs w:val="22"/>
              </w:rPr>
            </w:pPr>
            <w:ins w:id="488" w:author="Arjan Kloosterboer" w:date="2017-08-11T11:34:00Z">
              <w:r>
                <w:rPr>
                  <w:rFonts w:ascii="Calibri" w:hAnsi="Calibri" w:cs="Calibri"/>
                  <w:color w:val="000000"/>
                  <w:sz w:val="22"/>
                  <w:szCs w:val="22"/>
                </w:rPr>
                <w:t>Herkomst resultaattype-omschrijving generiek</w:t>
              </w:r>
            </w:ins>
          </w:p>
        </w:tc>
        <w:tc>
          <w:tcPr>
            <w:tcW w:w="4050" w:type="dxa"/>
            <w:tcBorders>
              <w:top w:val="nil"/>
              <w:left w:val="nil"/>
              <w:bottom w:val="nil"/>
              <w:right w:val="nil"/>
            </w:tcBorders>
            <w:tcMar>
              <w:top w:w="0" w:type="dxa"/>
              <w:left w:w="60" w:type="dxa"/>
              <w:bottom w:w="0" w:type="dxa"/>
              <w:right w:w="60" w:type="dxa"/>
            </w:tcMar>
          </w:tcPr>
          <w:p w14:paraId="0840DBAF" w14:textId="77777777" w:rsidR="009664DD" w:rsidRDefault="009664DD" w:rsidP="00B77739">
            <w:pPr>
              <w:rPr>
                <w:ins w:id="489" w:author="Arjan Kloosterboer" w:date="2017-08-11T11:34:00Z"/>
                <w:rFonts w:ascii="Calibri" w:hAnsi="Calibri" w:cs="Calibri"/>
                <w:color w:val="000000"/>
                <w:sz w:val="22"/>
                <w:szCs w:val="22"/>
              </w:rPr>
            </w:pPr>
            <w:ins w:id="490" w:author="Arjan Kloosterboer" w:date="2017-08-11T11:34:00Z">
              <w:r>
                <w:rPr>
                  <w:rFonts w:ascii="Calibri" w:hAnsi="Calibri" w:cs="Calibri"/>
                  <w:color w:val="000000"/>
                  <w:sz w:val="22"/>
                  <w:szCs w:val="22"/>
                </w:rPr>
                <w:t>De naam van de waardenverzameling, of van de beherende organisatie daarvan, waaruit de waarde is overgenomen.</w:t>
              </w:r>
            </w:ins>
          </w:p>
        </w:tc>
        <w:tc>
          <w:tcPr>
            <w:tcW w:w="1170" w:type="dxa"/>
            <w:tcBorders>
              <w:top w:val="nil"/>
              <w:left w:val="nil"/>
              <w:bottom w:val="nil"/>
              <w:right w:val="nil"/>
            </w:tcBorders>
            <w:tcMar>
              <w:top w:w="0" w:type="dxa"/>
              <w:left w:w="60" w:type="dxa"/>
              <w:bottom w:w="0" w:type="dxa"/>
              <w:right w:w="60" w:type="dxa"/>
            </w:tcMar>
          </w:tcPr>
          <w:p w14:paraId="3B387DB3" w14:textId="77777777" w:rsidR="009664DD" w:rsidRDefault="009664DD" w:rsidP="00B77739">
            <w:pPr>
              <w:rPr>
                <w:ins w:id="491" w:author="Arjan Kloosterboer" w:date="2017-08-11T11:34:00Z"/>
                <w:rFonts w:ascii="Calibri" w:hAnsi="Calibri" w:cs="Calibri"/>
                <w:color w:val="000000"/>
                <w:sz w:val="22"/>
                <w:szCs w:val="22"/>
              </w:rPr>
            </w:pPr>
            <w:ins w:id="492" w:author="Arjan Kloosterboer" w:date="2017-08-11T11:34:00Z">
              <w:r>
                <w:rPr>
                  <w:rFonts w:ascii="Calibri" w:hAnsi="Calibri" w:cs="Calibri"/>
                  <w:color w:val="000000"/>
                  <w:sz w:val="22"/>
                  <w:szCs w:val="22"/>
                </w:rPr>
                <w:t>AN80</w:t>
              </w:r>
            </w:ins>
          </w:p>
        </w:tc>
        <w:tc>
          <w:tcPr>
            <w:tcW w:w="810" w:type="dxa"/>
            <w:tcBorders>
              <w:top w:val="nil"/>
              <w:left w:val="nil"/>
              <w:bottom w:val="nil"/>
              <w:right w:val="nil"/>
            </w:tcBorders>
            <w:tcMar>
              <w:top w:w="0" w:type="dxa"/>
              <w:left w:w="60" w:type="dxa"/>
              <w:bottom w:w="0" w:type="dxa"/>
              <w:right w:w="60" w:type="dxa"/>
            </w:tcMar>
          </w:tcPr>
          <w:p w14:paraId="013B0D8E" w14:textId="77777777" w:rsidR="009664DD" w:rsidRDefault="009664DD" w:rsidP="00B77739">
            <w:pPr>
              <w:rPr>
                <w:ins w:id="493" w:author="Arjan Kloosterboer" w:date="2017-08-11T11:34:00Z"/>
                <w:rFonts w:ascii="Calibri" w:hAnsi="Calibri" w:cs="Calibri"/>
                <w:color w:val="000000"/>
                <w:sz w:val="22"/>
                <w:szCs w:val="22"/>
              </w:rPr>
            </w:pPr>
            <w:ins w:id="494" w:author="Arjan Kloosterboer" w:date="2017-08-11T11:34:00Z">
              <w:r>
                <w:rPr>
                  <w:rFonts w:ascii="Calibri" w:hAnsi="Calibri" w:cs="Calibri"/>
                  <w:color w:val="000000"/>
                  <w:sz w:val="22"/>
                  <w:szCs w:val="22"/>
                </w:rPr>
                <w:t>1 - 1</w:t>
              </w:r>
            </w:ins>
          </w:p>
        </w:tc>
        <w:bookmarkEnd w:id="486"/>
      </w:tr>
      <w:tr w:rsidR="009664DD" w14:paraId="16DD379D" w14:textId="77777777" w:rsidTr="00B77739">
        <w:trPr>
          <w:ins w:id="495" w:author="Arjan Kloosterboer" w:date="2017-08-11T11:34:00Z"/>
        </w:trPr>
        <w:tc>
          <w:tcPr>
            <w:tcW w:w="450" w:type="dxa"/>
            <w:tcBorders>
              <w:top w:val="nil"/>
              <w:left w:val="nil"/>
              <w:bottom w:val="nil"/>
              <w:right w:val="nil"/>
            </w:tcBorders>
            <w:tcMar>
              <w:top w:w="0" w:type="dxa"/>
              <w:left w:w="60" w:type="dxa"/>
              <w:bottom w:w="0" w:type="dxa"/>
              <w:right w:w="60" w:type="dxa"/>
            </w:tcMar>
          </w:tcPr>
          <w:p w14:paraId="4277B451" w14:textId="77777777" w:rsidR="009664DD" w:rsidRDefault="009664DD" w:rsidP="00B77739">
            <w:pPr>
              <w:rPr>
                <w:ins w:id="496" w:author="Arjan Kloosterboer" w:date="2017-08-11T11:34:00Z"/>
                <w:rFonts w:ascii="Calibri" w:hAnsi="Calibri" w:cs="Calibri"/>
                <w:color w:val="000000"/>
                <w:sz w:val="22"/>
                <w:szCs w:val="22"/>
              </w:rPr>
            </w:pPr>
            <w:bookmarkStart w:id="497" w:name="BKM_5AD29602_C9F1_4750_81CD_2B44B54C76C1"/>
          </w:p>
        </w:tc>
        <w:tc>
          <w:tcPr>
            <w:tcW w:w="2880" w:type="dxa"/>
            <w:gridSpan w:val="2"/>
            <w:tcBorders>
              <w:top w:val="nil"/>
              <w:left w:val="nil"/>
              <w:bottom w:val="nil"/>
              <w:right w:val="nil"/>
            </w:tcBorders>
            <w:tcMar>
              <w:top w:w="0" w:type="dxa"/>
              <w:left w:w="60" w:type="dxa"/>
              <w:bottom w:w="0" w:type="dxa"/>
              <w:right w:w="60" w:type="dxa"/>
            </w:tcMar>
          </w:tcPr>
          <w:p w14:paraId="054D5DE6" w14:textId="77777777" w:rsidR="009664DD" w:rsidRDefault="009664DD" w:rsidP="00B77739">
            <w:pPr>
              <w:rPr>
                <w:ins w:id="498" w:author="Arjan Kloosterboer" w:date="2017-08-11T11:34:00Z"/>
                <w:rFonts w:ascii="Calibri" w:hAnsi="Calibri" w:cs="Calibri"/>
                <w:color w:val="000000"/>
                <w:sz w:val="22"/>
                <w:szCs w:val="22"/>
              </w:rPr>
            </w:pPr>
            <w:ins w:id="499" w:author="Arjan Kloosterboer" w:date="2017-08-11T11:34:00Z">
              <w:r>
                <w:rPr>
                  <w:rFonts w:ascii="Calibri" w:hAnsi="Calibri" w:cs="Calibri"/>
                  <w:color w:val="000000"/>
                  <w:sz w:val="22"/>
                  <w:szCs w:val="22"/>
                </w:rPr>
                <w:t>Opmerking resultaattype-omschrijving generiek</w:t>
              </w:r>
            </w:ins>
          </w:p>
        </w:tc>
        <w:tc>
          <w:tcPr>
            <w:tcW w:w="4050" w:type="dxa"/>
            <w:tcBorders>
              <w:top w:val="nil"/>
              <w:left w:val="nil"/>
              <w:bottom w:val="nil"/>
              <w:right w:val="nil"/>
            </w:tcBorders>
            <w:tcMar>
              <w:top w:w="0" w:type="dxa"/>
              <w:left w:w="60" w:type="dxa"/>
              <w:bottom w:w="0" w:type="dxa"/>
              <w:right w:w="60" w:type="dxa"/>
            </w:tcMar>
          </w:tcPr>
          <w:p w14:paraId="0417E533" w14:textId="77777777" w:rsidR="009664DD" w:rsidRDefault="009664DD" w:rsidP="00B77739">
            <w:pPr>
              <w:rPr>
                <w:ins w:id="500" w:author="Arjan Kloosterboer" w:date="2017-08-11T11:34:00Z"/>
                <w:rFonts w:ascii="Calibri" w:hAnsi="Calibri" w:cs="Calibri"/>
                <w:color w:val="000000"/>
                <w:sz w:val="22"/>
                <w:szCs w:val="22"/>
              </w:rPr>
            </w:pPr>
            <w:ins w:id="501" w:author="Arjan Kloosterboer" w:date="2017-08-11T11:34:00Z">
              <w:r>
                <w:rPr>
                  <w:rFonts w:ascii="Calibri" w:hAnsi="Calibri" w:cs="Calibri"/>
                  <w:color w:val="000000"/>
                  <w:sz w:val="22"/>
                  <w:szCs w:val="22"/>
                </w:rPr>
                <w:t>Zinvolle toelichting bij de waarde van de generieke omschrijving van het resultaat.</w:t>
              </w:r>
            </w:ins>
          </w:p>
        </w:tc>
        <w:tc>
          <w:tcPr>
            <w:tcW w:w="1170" w:type="dxa"/>
            <w:tcBorders>
              <w:top w:val="nil"/>
              <w:left w:val="nil"/>
              <w:bottom w:val="nil"/>
              <w:right w:val="nil"/>
            </w:tcBorders>
            <w:tcMar>
              <w:top w:w="0" w:type="dxa"/>
              <w:left w:w="60" w:type="dxa"/>
              <w:bottom w:w="0" w:type="dxa"/>
              <w:right w:w="60" w:type="dxa"/>
            </w:tcMar>
          </w:tcPr>
          <w:p w14:paraId="23C08230" w14:textId="77777777" w:rsidR="009664DD" w:rsidRDefault="009664DD" w:rsidP="00B77739">
            <w:pPr>
              <w:rPr>
                <w:ins w:id="502" w:author="Arjan Kloosterboer" w:date="2017-08-11T11:34:00Z"/>
                <w:rFonts w:ascii="Calibri" w:hAnsi="Calibri" w:cs="Calibri"/>
                <w:color w:val="000000"/>
                <w:sz w:val="22"/>
                <w:szCs w:val="22"/>
              </w:rPr>
            </w:pPr>
            <w:ins w:id="503" w:author="Arjan Kloosterboer" w:date="2017-08-11T11:34:00Z">
              <w:r>
                <w:rPr>
                  <w:rFonts w:ascii="Calibri" w:hAnsi="Calibri" w:cs="Calibri"/>
                  <w:color w:val="000000"/>
                  <w:sz w:val="22"/>
                  <w:szCs w:val="22"/>
                </w:rPr>
                <w:t>AN255</w:t>
              </w:r>
            </w:ins>
          </w:p>
        </w:tc>
        <w:tc>
          <w:tcPr>
            <w:tcW w:w="810" w:type="dxa"/>
            <w:tcBorders>
              <w:top w:val="nil"/>
              <w:left w:val="nil"/>
              <w:bottom w:val="nil"/>
              <w:right w:val="nil"/>
            </w:tcBorders>
            <w:tcMar>
              <w:top w:w="0" w:type="dxa"/>
              <w:left w:w="60" w:type="dxa"/>
              <w:bottom w:w="0" w:type="dxa"/>
              <w:right w:w="60" w:type="dxa"/>
            </w:tcMar>
          </w:tcPr>
          <w:p w14:paraId="2B4F28CE" w14:textId="77777777" w:rsidR="009664DD" w:rsidRDefault="009664DD" w:rsidP="00B77739">
            <w:pPr>
              <w:rPr>
                <w:ins w:id="504" w:author="Arjan Kloosterboer" w:date="2017-08-11T11:34:00Z"/>
                <w:rFonts w:ascii="Calibri" w:hAnsi="Calibri" w:cs="Calibri"/>
                <w:color w:val="000000"/>
                <w:sz w:val="22"/>
                <w:szCs w:val="22"/>
              </w:rPr>
            </w:pPr>
            <w:ins w:id="505" w:author="Arjan Kloosterboer" w:date="2017-08-11T11:34:00Z">
              <w:r>
                <w:rPr>
                  <w:rFonts w:ascii="Calibri" w:hAnsi="Calibri" w:cs="Calibri"/>
                  <w:color w:val="000000"/>
                  <w:sz w:val="22"/>
                  <w:szCs w:val="22"/>
                </w:rPr>
                <w:t>0 - 1</w:t>
              </w:r>
            </w:ins>
          </w:p>
        </w:tc>
        <w:bookmarkEnd w:id="497"/>
      </w:tr>
      <w:tr w:rsidR="009664DD" w14:paraId="7512D630" w14:textId="77777777" w:rsidTr="00B77739">
        <w:trPr>
          <w:ins w:id="506" w:author="Arjan Kloosterboer" w:date="2017-08-11T11:34:00Z"/>
        </w:trPr>
        <w:tc>
          <w:tcPr>
            <w:tcW w:w="450" w:type="dxa"/>
            <w:tcBorders>
              <w:top w:val="nil"/>
              <w:left w:val="nil"/>
              <w:bottom w:val="nil"/>
              <w:right w:val="nil"/>
            </w:tcBorders>
            <w:tcMar>
              <w:top w:w="0" w:type="dxa"/>
              <w:left w:w="60" w:type="dxa"/>
              <w:bottom w:w="0" w:type="dxa"/>
              <w:right w:w="60" w:type="dxa"/>
            </w:tcMar>
          </w:tcPr>
          <w:p w14:paraId="3FAB2E2B" w14:textId="77777777" w:rsidR="009664DD" w:rsidRDefault="009664DD" w:rsidP="00B77739">
            <w:pPr>
              <w:rPr>
                <w:ins w:id="507" w:author="Arjan Kloosterboer" w:date="2017-08-11T11:34:00Z"/>
                <w:rFonts w:ascii="Calibri" w:hAnsi="Calibri" w:cs="Calibri"/>
                <w:color w:val="000000"/>
                <w:sz w:val="22"/>
                <w:szCs w:val="22"/>
              </w:rPr>
            </w:pPr>
            <w:bookmarkStart w:id="508" w:name="BKM_1B22C49A_E1AD_4CEE_A93B_9FA617D1CFA7"/>
          </w:p>
        </w:tc>
        <w:tc>
          <w:tcPr>
            <w:tcW w:w="2880" w:type="dxa"/>
            <w:gridSpan w:val="2"/>
            <w:tcBorders>
              <w:top w:val="nil"/>
              <w:left w:val="nil"/>
              <w:bottom w:val="nil"/>
              <w:right w:val="nil"/>
            </w:tcBorders>
            <w:tcMar>
              <w:top w:w="0" w:type="dxa"/>
              <w:left w:w="60" w:type="dxa"/>
              <w:bottom w:w="0" w:type="dxa"/>
              <w:right w:w="60" w:type="dxa"/>
            </w:tcMar>
          </w:tcPr>
          <w:p w14:paraId="251700F0" w14:textId="77777777" w:rsidR="009664DD" w:rsidRDefault="009664DD" w:rsidP="00B77739">
            <w:pPr>
              <w:rPr>
                <w:ins w:id="509" w:author="Arjan Kloosterboer" w:date="2017-08-11T11:34:00Z"/>
                <w:rFonts w:ascii="Calibri" w:hAnsi="Calibri" w:cs="Calibri"/>
                <w:color w:val="000000"/>
                <w:sz w:val="22"/>
                <w:szCs w:val="22"/>
              </w:rPr>
            </w:pPr>
            <w:ins w:id="510" w:author="Arjan Kloosterboer" w:date="2017-08-11T11:34:00Z">
              <w:r>
                <w:rPr>
                  <w:rFonts w:ascii="Calibri" w:hAnsi="Calibri" w:cs="Calibri"/>
                  <w:color w:val="000000"/>
                  <w:sz w:val="22"/>
                  <w:szCs w:val="22"/>
                </w:rPr>
                <w:t>Datum begin geldigheid resultaattype-omschrijving generiek</w:t>
              </w:r>
            </w:ins>
          </w:p>
        </w:tc>
        <w:tc>
          <w:tcPr>
            <w:tcW w:w="4050" w:type="dxa"/>
            <w:tcBorders>
              <w:top w:val="nil"/>
              <w:left w:val="nil"/>
              <w:bottom w:val="nil"/>
              <w:right w:val="nil"/>
            </w:tcBorders>
            <w:tcMar>
              <w:top w:w="0" w:type="dxa"/>
              <w:left w:w="60" w:type="dxa"/>
              <w:bottom w:w="0" w:type="dxa"/>
              <w:right w:w="60" w:type="dxa"/>
            </w:tcMar>
          </w:tcPr>
          <w:p w14:paraId="7E8BBE71" w14:textId="77777777" w:rsidR="009664DD" w:rsidRDefault="009664DD" w:rsidP="00B77739">
            <w:pPr>
              <w:rPr>
                <w:ins w:id="511" w:author="Arjan Kloosterboer" w:date="2017-08-11T11:34:00Z"/>
                <w:rFonts w:ascii="Calibri" w:hAnsi="Calibri" w:cs="Calibri"/>
                <w:color w:val="000000"/>
                <w:sz w:val="22"/>
                <w:szCs w:val="22"/>
              </w:rPr>
            </w:pPr>
            <w:ins w:id="512" w:author="Arjan Kloosterboer" w:date="2017-08-11T11:34:00Z">
              <w:r>
                <w:rPr>
                  <w:rFonts w:ascii="Calibri" w:hAnsi="Calibri" w:cs="Calibri"/>
                  <w:color w:val="0F0F0F"/>
                  <w:sz w:val="22"/>
                  <w:szCs w:val="22"/>
                </w:rPr>
                <w:t>De datum waarop de generieke omschrijving van toepassing is geworden.</w:t>
              </w:r>
            </w:ins>
          </w:p>
        </w:tc>
        <w:tc>
          <w:tcPr>
            <w:tcW w:w="1170" w:type="dxa"/>
            <w:tcBorders>
              <w:top w:val="nil"/>
              <w:left w:val="nil"/>
              <w:bottom w:val="nil"/>
              <w:right w:val="nil"/>
            </w:tcBorders>
            <w:tcMar>
              <w:top w:w="0" w:type="dxa"/>
              <w:left w:w="60" w:type="dxa"/>
              <w:bottom w:w="0" w:type="dxa"/>
              <w:right w:w="60" w:type="dxa"/>
            </w:tcMar>
          </w:tcPr>
          <w:p w14:paraId="5215EB49" w14:textId="77777777" w:rsidR="009664DD" w:rsidRDefault="009664DD" w:rsidP="00B77739">
            <w:pPr>
              <w:rPr>
                <w:ins w:id="513" w:author="Arjan Kloosterboer" w:date="2017-08-11T11:34:00Z"/>
                <w:rFonts w:ascii="Calibri" w:hAnsi="Calibri" w:cs="Calibri"/>
                <w:color w:val="000000"/>
                <w:sz w:val="22"/>
                <w:szCs w:val="22"/>
              </w:rPr>
            </w:pPr>
            <w:ins w:id="514" w:author="Arjan Kloosterboer" w:date="2017-08-11T11:34:00Z">
              <w:r>
                <w:rPr>
                  <w:rFonts w:ascii="Calibri" w:hAnsi="Calibri" w:cs="Calibri"/>
                  <w:color w:val="000000"/>
                  <w:sz w:val="22"/>
                  <w:szCs w:val="22"/>
                </w:rPr>
                <w:t>DATUM?</w:t>
              </w:r>
            </w:ins>
          </w:p>
        </w:tc>
        <w:tc>
          <w:tcPr>
            <w:tcW w:w="810" w:type="dxa"/>
            <w:tcBorders>
              <w:top w:val="nil"/>
              <w:left w:val="nil"/>
              <w:bottom w:val="nil"/>
              <w:right w:val="nil"/>
            </w:tcBorders>
            <w:tcMar>
              <w:top w:w="0" w:type="dxa"/>
              <w:left w:w="60" w:type="dxa"/>
              <w:bottom w:w="0" w:type="dxa"/>
              <w:right w:w="60" w:type="dxa"/>
            </w:tcMar>
          </w:tcPr>
          <w:p w14:paraId="2DF041A3" w14:textId="77777777" w:rsidR="009664DD" w:rsidRDefault="009664DD" w:rsidP="00B77739">
            <w:pPr>
              <w:rPr>
                <w:ins w:id="515" w:author="Arjan Kloosterboer" w:date="2017-08-11T11:34:00Z"/>
                <w:rFonts w:ascii="Calibri" w:hAnsi="Calibri" w:cs="Calibri"/>
                <w:color w:val="000000"/>
                <w:sz w:val="22"/>
                <w:szCs w:val="22"/>
              </w:rPr>
            </w:pPr>
            <w:ins w:id="516" w:author="Arjan Kloosterboer" w:date="2017-08-11T11:34:00Z">
              <w:r>
                <w:rPr>
                  <w:rFonts w:ascii="Calibri" w:hAnsi="Calibri" w:cs="Calibri"/>
                  <w:color w:val="000000"/>
                  <w:sz w:val="22"/>
                  <w:szCs w:val="22"/>
                </w:rPr>
                <w:t>1 - 1</w:t>
              </w:r>
            </w:ins>
          </w:p>
        </w:tc>
        <w:bookmarkEnd w:id="508"/>
      </w:tr>
      <w:tr w:rsidR="009664DD" w14:paraId="1D716281" w14:textId="77777777" w:rsidTr="00B77739">
        <w:trPr>
          <w:ins w:id="517" w:author="Arjan Kloosterboer" w:date="2017-08-11T11:34:00Z"/>
        </w:trPr>
        <w:tc>
          <w:tcPr>
            <w:tcW w:w="450" w:type="dxa"/>
            <w:tcBorders>
              <w:top w:val="nil"/>
              <w:left w:val="nil"/>
              <w:bottom w:val="nil"/>
              <w:right w:val="nil"/>
            </w:tcBorders>
            <w:tcMar>
              <w:top w:w="0" w:type="dxa"/>
              <w:left w:w="60" w:type="dxa"/>
              <w:bottom w:w="0" w:type="dxa"/>
              <w:right w:w="60" w:type="dxa"/>
            </w:tcMar>
          </w:tcPr>
          <w:p w14:paraId="6EAFF6AE" w14:textId="77777777" w:rsidR="009664DD" w:rsidRDefault="009664DD" w:rsidP="00B77739">
            <w:pPr>
              <w:rPr>
                <w:ins w:id="518" w:author="Arjan Kloosterboer" w:date="2017-08-11T11:34:00Z"/>
                <w:rFonts w:ascii="Calibri" w:hAnsi="Calibri" w:cs="Calibri"/>
                <w:color w:val="000000"/>
                <w:sz w:val="22"/>
                <w:szCs w:val="22"/>
              </w:rPr>
            </w:pPr>
            <w:bookmarkStart w:id="519" w:name="BKM_C4239F04_F26C_474A_93D0_B6C0DBFDAE3A"/>
          </w:p>
        </w:tc>
        <w:tc>
          <w:tcPr>
            <w:tcW w:w="2880" w:type="dxa"/>
            <w:gridSpan w:val="2"/>
            <w:tcBorders>
              <w:top w:val="nil"/>
              <w:left w:val="nil"/>
              <w:bottom w:val="nil"/>
              <w:right w:val="nil"/>
            </w:tcBorders>
            <w:tcMar>
              <w:top w:w="0" w:type="dxa"/>
              <w:left w:w="60" w:type="dxa"/>
              <w:bottom w:w="0" w:type="dxa"/>
              <w:right w:w="60" w:type="dxa"/>
            </w:tcMar>
          </w:tcPr>
          <w:p w14:paraId="6F976C2A" w14:textId="77777777" w:rsidR="009664DD" w:rsidRDefault="009664DD" w:rsidP="00B77739">
            <w:pPr>
              <w:rPr>
                <w:ins w:id="520" w:author="Arjan Kloosterboer" w:date="2017-08-11T11:34:00Z"/>
                <w:rFonts w:ascii="Calibri" w:hAnsi="Calibri" w:cs="Calibri"/>
                <w:color w:val="000000"/>
                <w:sz w:val="22"/>
                <w:szCs w:val="22"/>
              </w:rPr>
            </w:pPr>
            <w:ins w:id="521" w:author="Arjan Kloosterboer" w:date="2017-08-11T11:34:00Z">
              <w:r>
                <w:rPr>
                  <w:rFonts w:ascii="Calibri" w:hAnsi="Calibri" w:cs="Calibri"/>
                  <w:color w:val="000000"/>
                  <w:sz w:val="22"/>
                  <w:szCs w:val="22"/>
                </w:rPr>
                <w:t>Datum einde geldigheid resultaattype-omschrijving generiek</w:t>
              </w:r>
            </w:ins>
          </w:p>
        </w:tc>
        <w:tc>
          <w:tcPr>
            <w:tcW w:w="4050" w:type="dxa"/>
            <w:tcBorders>
              <w:top w:val="nil"/>
              <w:left w:val="nil"/>
              <w:bottom w:val="nil"/>
              <w:right w:val="nil"/>
            </w:tcBorders>
            <w:tcMar>
              <w:top w:w="0" w:type="dxa"/>
              <w:left w:w="60" w:type="dxa"/>
              <w:bottom w:w="0" w:type="dxa"/>
              <w:right w:w="60" w:type="dxa"/>
            </w:tcMar>
          </w:tcPr>
          <w:p w14:paraId="1F1D8A4F" w14:textId="77777777" w:rsidR="009664DD" w:rsidRDefault="009664DD" w:rsidP="00B77739">
            <w:pPr>
              <w:rPr>
                <w:ins w:id="522" w:author="Arjan Kloosterboer" w:date="2017-08-11T11:34:00Z"/>
                <w:rFonts w:ascii="Calibri" w:hAnsi="Calibri" w:cs="Calibri"/>
                <w:color w:val="000000"/>
                <w:sz w:val="22"/>
                <w:szCs w:val="22"/>
              </w:rPr>
            </w:pPr>
            <w:ins w:id="523" w:author="Arjan Kloosterboer" w:date="2017-08-11T11:34:00Z">
              <w:r>
                <w:rPr>
                  <w:rFonts w:ascii="Calibri" w:hAnsi="Calibri" w:cs="Calibri"/>
                  <w:color w:val="0F0F0F"/>
                  <w:sz w:val="22"/>
                  <w:szCs w:val="22"/>
                </w:rPr>
                <w:t>De datum waarop de generieke omschrijving niet meer van toepassing is.</w:t>
              </w:r>
            </w:ins>
          </w:p>
        </w:tc>
        <w:tc>
          <w:tcPr>
            <w:tcW w:w="1170" w:type="dxa"/>
            <w:tcBorders>
              <w:top w:val="nil"/>
              <w:left w:val="nil"/>
              <w:bottom w:val="nil"/>
              <w:right w:val="nil"/>
            </w:tcBorders>
            <w:tcMar>
              <w:top w:w="0" w:type="dxa"/>
              <w:left w:w="60" w:type="dxa"/>
              <w:bottom w:w="0" w:type="dxa"/>
              <w:right w:w="60" w:type="dxa"/>
            </w:tcMar>
          </w:tcPr>
          <w:p w14:paraId="4B4FC6B3" w14:textId="77777777" w:rsidR="009664DD" w:rsidRDefault="009664DD" w:rsidP="00B77739">
            <w:pPr>
              <w:rPr>
                <w:ins w:id="524" w:author="Arjan Kloosterboer" w:date="2017-08-11T11:34:00Z"/>
                <w:rFonts w:ascii="Calibri" w:hAnsi="Calibri" w:cs="Calibri"/>
                <w:color w:val="000000"/>
                <w:sz w:val="22"/>
                <w:szCs w:val="22"/>
              </w:rPr>
            </w:pPr>
            <w:ins w:id="525" w:author="Arjan Kloosterboer" w:date="2017-08-11T11:34:00Z">
              <w:r>
                <w:rPr>
                  <w:rFonts w:ascii="Calibri" w:hAnsi="Calibri" w:cs="Calibri"/>
                  <w:color w:val="000000"/>
                  <w:sz w:val="22"/>
                  <w:szCs w:val="22"/>
                </w:rPr>
                <w:t>DATUM?</w:t>
              </w:r>
            </w:ins>
          </w:p>
        </w:tc>
        <w:tc>
          <w:tcPr>
            <w:tcW w:w="810" w:type="dxa"/>
            <w:tcBorders>
              <w:top w:val="nil"/>
              <w:left w:val="nil"/>
              <w:bottom w:val="nil"/>
              <w:right w:val="nil"/>
            </w:tcBorders>
            <w:tcMar>
              <w:top w:w="0" w:type="dxa"/>
              <w:left w:w="60" w:type="dxa"/>
              <w:bottom w:w="0" w:type="dxa"/>
              <w:right w:w="60" w:type="dxa"/>
            </w:tcMar>
          </w:tcPr>
          <w:p w14:paraId="4E869E3D" w14:textId="77777777" w:rsidR="009664DD" w:rsidRDefault="009664DD" w:rsidP="00B77739">
            <w:pPr>
              <w:rPr>
                <w:ins w:id="526" w:author="Arjan Kloosterboer" w:date="2017-08-11T11:34:00Z"/>
                <w:rFonts w:ascii="Calibri" w:hAnsi="Calibri" w:cs="Calibri"/>
                <w:color w:val="000000"/>
                <w:sz w:val="22"/>
                <w:szCs w:val="22"/>
              </w:rPr>
            </w:pPr>
            <w:ins w:id="527" w:author="Arjan Kloosterboer" w:date="2017-08-11T11:34:00Z">
              <w:r>
                <w:rPr>
                  <w:rFonts w:ascii="Calibri" w:hAnsi="Calibri" w:cs="Calibri"/>
                  <w:color w:val="000000"/>
                  <w:sz w:val="22"/>
                  <w:szCs w:val="22"/>
                </w:rPr>
                <w:t>0 - 1</w:t>
              </w:r>
            </w:ins>
          </w:p>
        </w:tc>
        <w:bookmarkEnd w:id="519"/>
      </w:tr>
      <w:tr w:rsidR="009664DD" w14:paraId="292FCB10" w14:textId="77777777" w:rsidTr="00B77739">
        <w:trPr>
          <w:ins w:id="528" w:author="Arjan Kloosterboer" w:date="2017-08-11T11:34:00Z"/>
        </w:trPr>
        <w:tc>
          <w:tcPr>
            <w:tcW w:w="9360" w:type="dxa"/>
            <w:gridSpan w:val="6"/>
            <w:tcBorders>
              <w:top w:val="nil"/>
              <w:left w:val="nil"/>
              <w:bottom w:val="nil"/>
              <w:right w:val="nil"/>
            </w:tcBorders>
            <w:tcMar>
              <w:top w:w="0" w:type="dxa"/>
              <w:left w:w="60" w:type="dxa"/>
              <w:bottom w:w="0" w:type="dxa"/>
              <w:right w:w="60" w:type="dxa"/>
            </w:tcMar>
          </w:tcPr>
          <w:p w14:paraId="21DCA843" w14:textId="77777777" w:rsidR="009664DD" w:rsidRDefault="009664DD" w:rsidP="00B77739">
            <w:pPr>
              <w:rPr>
                <w:ins w:id="529" w:author="Arjan Kloosterboer" w:date="2017-08-11T11:34:00Z"/>
                <w:rFonts w:ascii="Calibri" w:hAnsi="Calibri" w:cs="Calibri"/>
                <w:b/>
                <w:bCs/>
                <w:color w:val="000000"/>
                <w:sz w:val="22"/>
                <w:szCs w:val="22"/>
              </w:rPr>
            </w:pPr>
            <w:ins w:id="530" w:author="Arjan Kloosterboer" w:date="2017-08-11T11:34:00Z">
              <w:r>
                <w:rPr>
                  <w:rFonts w:ascii="Calibri" w:hAnsi="Calibri" w:cs="Calibri"/>
                  <w:b/>
                  <w:bCs/>
                  <w:color w:val="000000"/>
                  <w:sz w:val="22"/>
                  <w:szCs w:val="22"/>
                </w:rPr>
                <w:t>Toelichting referentielijst</w:t>
              </w:r>
            </w:ins>
          </w:p>
        </w:tc>
      </w:tr>
      <w:tr w:rsidR="009664DD" w14:paraId="34C84EE0" w14:textId="77777777" w:rsidTr="00B77739">
        <w:trPr>
          <w:trHeight w:val="158"/>
          <w:ins w:id="531" w:author="Arjan Kloosterboer" w:date="2017-08-11T11:34:00Z"/>
        </w:trPr>
        <w:tc>
          <w:tcPr>
            <w:tcW w:w="450" w:type="dxa"/>
            <w:tcBorders>
              <w:top w:val="nil"/>
              <w:left w:val="nil"/>
              <w:bottom w:val="nil"/>
              <w:right w:val="nil"/>
            </w:tcBorders>
            <w:tcMar>
              <w:top w:w="0" w:type="dxa"/>
              <w:left w:w="60" w:type="dxa"/>
              <w:bottom w:w="0" w:type="dxa"/>
              <w:right w:w="60" w:type="dxa"/>
            </w:tcMar>
          </w:tcPr>
          <w:p w14:paraId="298DEB8C" w14:textId="77777777" w:rsidR="009664DD" w:rsidRDefault="009664DD" w:rsidP="00B77739">
            <w:pPr>
              <w:rPr>
                <w:ins w:id="532" w:author="Arjan Kloosterboer" w:date="2017-08-11T11:34:00Z"/>
                <w:rFonts w:ascii="Calibri" w:hAnsi="Calibri" w:cs="Calibri"/>
                <w:b/>
                <w:bCs/>
                <w:color w:val="000000"/>
                <w:sz w:val="22"/>
                <w:szCs w:val="22"/>
              </w:rPr>
            </w:pPr>
          </w:p>
        </w:tc>
        <w:tc>
          <w:tcPr>
            <w:tcW w:w="8910" w:type="dxa"/>
            <w:gridSpan w:val="5"/>
            <w:tcBorders>
              <w:top w:val="nil"/>
              <w:left w:val="nil"/>
              <w:bottom w:val="nil"/>
              <w:right w:val="nil"/>
            </w:tcBorders>
            <w:tcMar>
              <w:top w:w="0" w:type="dxa"/>
              <w:left w:w="60" w:type="dxa"/>
              <w:bottom w:w="0" w:type="dxa"/>
              <w:right w:w="60" w:type="dxa"/>
            </w:tcMar>
          </w:tcPr>
          <w:p w14:paraId="44921F51" w14:textId="7218C327" w:rsidR="009664DD" w:rsidRDefault="009664DD" w:rsidP="00B77739">
            <w:pPr>
              <w:rPr>
                <w:ins w:id="533" w:author="Arjan Kloosterboer" w:date="2017-08-11T11:34:00Z"/>
                <w:rFonts w:ascii="Calibri" w:hAnsi="Calibri" w:cs="Calibri"/>
                <w:color w:val="000000"/>
                <w:sz w:val="22"/>
                <w:szCs w:val="22"/>
              </w:rPr>
            </w:pPr>
            <w:ins w:id="534" w:author="Arjan Kloosterboer" w:date="2017-08-11T11:34:00Z">
              <w:r>
                <w:rPr>
                  <w:rFonts w:ascii="Calibri" w:hAnsi="Calibri" w:cs="Calibri"/>
                  <w:color w:val="000000"/>
                  <w:sz w:val="22"/>
                  <w:szCs w:val="22"/>
                </w:rPr>
                <w:t xml:space="preserve">Opgenomen in de refetentielijst zijn in ieder geval de resultaatomschrijvingen die deel uit maken van de </w:t>
              </w:r>
            </w:ins>
            <w:ins w:id="535" w:author="Arjan Kloosterboer" w:date="2017-09-18T16:40:00Z">
              <w:r w:rsidR="00115D0B">
                <w:rPr>
                  <w:rFonts w:ascii="Calibri" w:hAnsi="Calibri" w:cs="Calibri"/>
                  <w:color w:val="000000"/>
                  <w:sz w:val="22"/>
                  <w:szCs w:val="22"/>
                </w:rPr>
                <w:t>‘</w:t>
              </w:r>
              <w:r w:rsidR="00115D0B" w:rsidRPr="00115D0B">
                <w:rPr>
                  <w:rFonts w:ascii="Calibri" w:hAnsi="Calibri" w:cs="Calibri"/>
                  <w:color w:val="000000"/>
                  <w:sz w:val="22"/>
                  <w:szCs w:val="22"/>
                </w:rPr>
                <w:t>Selectielijst gemeenten en intergemeentelijke organen 2017</w:t>
              </w:r>
              <w:r w:rsidR="00115D0B">
                <w:rPr>
                  <w:rFonts w:ascii="Calibri" w:hAnsi="Calibri" w:cs="Calibri"/>
                  <w:color w:val="000000"/>
                  <w:sz w:val="22"/>
                  <w:szCs w:val="22"/>
                </w:rPr>
                <w:t>’</w:t>
              </w:r>
            </w:ins>
            <w:ins w:id="536" w:author="Arjan Kloosterboer" w:date="2017-08-11T11:34:00Z">
              <w:r>
                <w:rPr>
                  <w:rFonts w:ascii="Calibri" w:hAnsi="Calibri" w:cs="Calibri"/>
                  <w:color w:val="000000"/>
                  <w:sz w:val="22"/>
                  <w:szCs w:val="22"/>
                </w:rPr>
                <w:t>.</w:t>
              </w:r>
            </w:ins>
          </w:p>
        </w:tc>
        <w:bookmarkEnd w:id="386"/>
      </w:tr>
    </w:tbl>
    <w:p w14:paraId="17DE38AF" w14:textId="77777777" w:rsidR="009664DD" w:rsidRPr="00197449" w:rsidRDefault="009664DD" w:rsidP="00197449">
      <w:pPr>
        <w:widowControl w:val="0"/>
        <w:autoSpaceDE w:val="0"/>
        <w:autoSpaceDN w:val="0"/>
        <w:adjustRightInd w:val="0"/>
        <w:spacing w:line="240" w:lineRule="auto"/>
        <w:contextualSpacing w:val="0"/>
        <w:rPr>
          <w:rFonts w:ascii="Arial" w:hAnsi="Arial" w:cs="Arial"/>
          <w:szCs w:val="20"/>
          <w:lang w:eastAsia="en-US"/>
        </w:rPr>
      </w:pPr>
    </w:p>
    <w:p w14:paraId="3FD97CE1" w14:textId="77777777" w:rsidR="00506586" w:rsidRDefault="00506586" w:rsidP="00FB34D2"/>
    <w:p w14:paraId="159891D1" w14:textId="77777777" w:rsidR="00850BAB" w:rsidRDefault="00DA6D5A" w:rsidP="00DA6D5A">
      <w:pPr>
        <w:pStyle w:val="Kop1"/>
      </w:pPr>
      <w:bookmarkStart w:id="537" w:name="_Ref494297834"/>
      <w:bookmarkStart w:id="538" w:name="_Ref494297843"/>
      <w:bookmarkStart w:id="539" w:name="_Toc517127137"/>
      <w:r w:rsidRPr="00DA6D5A">
        <w:lastRenderedPageBreak/>
        <w:t>Attribuut- en relatiesoorten</w:t>
      </w:r>
      <w:bookmarkEnd w:id="537"/>
      <w:bookmarkEnd w:id="538"/>
      <w:bookmarkEnd w:id="539"/>
    </w:p>
    <w:p w14:paraId="191EBCBF" w14:textId="77777777" w:rsidR="00AB0ADA" w:rsidRDefault="00AB0ADA" w:rsidP="00AB0ADA">
      <w:pPr>
        <w:rPr>
          <w:rFonts w:eastAsia="Batang"/>
          <w:noProof/>
        </w:rPr>
      </w:pPr>
      <w:bookmarkStart w:id="540" w:name="_Hlk517128331"/>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rPr>
        <w:t xml:space="preserve"> relatieklasse en referentielijst</w:t>
      </w:r>
      <w:r>
        <w:rPr>
          <w:rFonts w:eastAsia="Batang"/>
          <w:noProof/>
        </w:rPr>
        <w:t xml:space="preserve"> naar de volgende aspecten</w:t>
      </w:r>
      <w:r w:rsidRPr="005B0BF0">
        <w:rPr>
          <w:rFonts w:eastAsia="Batang"/>
          <w:noProof/>
        </w:rPr>
        <w:t>.</w:t>
      </w:r>
    </w:p>
    <w:p w14:paraId="4B3B993E" w14:textId="77777777" w:rsidR="00AB0ADA" w:rsidRDefault="00AB0ADA" w:rsidP="00AB0ADA">
      <w:pPr>
        <w:rPr>
          <w:lang w:eastAsia="en-US"/>
        </w:rPr>
      </w:pPr>
    </w:p>
    <w:p w14:paraId="4872BFA8" w14:textId="77777777" w:rsidR="00AB0ADA" w:rsidRDefault="00AB0ADA" w:rsidP="00AB0ADA">
      <w:pPr>
        <w:rPr>
          <w:b/>
          <w:lang w:eastAsia="en-US"/>
        </w:rPr>
      </w:pPr>
      <w:r w:rsidRPr="00DA6D5A">
        <w:rPr>
          <w:b/>
          <w:lang w:eastAsia="en-US"/>
        </w:rPr>
        <w:t xml:space="preserve">Specificatie attribuutsoort    </w:t>
      </w:r>
    </w:p>
    <w:p w14:paraId="752F6B97" w14:textId="77777777" w:rsidR="00AB0ADA" w:rsidRDefault="00AB0ADA" w:rsidP="00AB0ADA">
      <w:pPr>
        <w:rPr>
          <w:b/>
          <w:lang w:eastAsia="en-US"/>
        </w:rPr>
      </w:pPr>
    </w:p>
    <w:tbl>
      <w:tblPr>
        <w:tblW w:w="9468" w:type="dxa"/>
        <w:tblLayout w:type="fixed"/>
        <w:tblCellMar>
          <w:top w:w="113" w:type="dxa"/>
        </w:tblCellMar>
        <w:tblLook w:val="0000" w:firstRow="0" w:lastRow="0" w:firstColumn="0" w:lastColumn="0" w:noHBand="0" w:noVBand="0"/>
      </w:tblPr>
      <w:tblGrid>
        <w:gridCol w:w="2808"/>
        <w:gridCol w:w="6660"/>
      </w:tblGrid>
      <w:tr w:rsidR="00AB0ADA" w:rsidRPr="005B0BF0" w14:paraId="2D7B997E" w14:textId="77777777" w:rsidTr="00E830F0">
        <w:trPr>
          <w:cantSplit/>
        </w:trPr>
        <w:tc>
          <w:tcPr>
            <w:tcW w:w="2808" w:type="dxa"/>
            <w:shd w:val="clear" w:color="auto" w:fill="auto"/>
          </w:tcPr>
          <w:p w14:paraId="373F7EB6" w14:textId="77777777" w:rsidR="00AB0ADA" w:rsidRPr="005B0BF0" w:rsidRDefault="00AB0ADA" w:rsidP="00E830F0">
            <w:pPr>
              <w:rPr>
                <w:b/>
                <w:noProof/>
                <w:sz w:val="16"/>
                <w:szCs w:val="16"/>
              </w:rPr>
            </w:pPr>
            <w:r w:rsidRPr="005B0BF0">
              <w:rPr>
                <w:b/>
                <w:noProof/>
                <w:sz w:val="16"/>
                <w:szCs w:val="16"/>
              </w:rPr>
              <w:t xml:space="preserve">Naam </w:t>
            </w:r>
          </w:p>
        </w:tc>
        <w:tc>
          <w:tcPr>
            <w:tcW w:w="6660" w:type="dxa"/>
            <w:shd w:val="clear" w:color="auto" w:fill="auto"/>
          </w:tcPr>
          <w:p w14:paraId="19ECD387" w14:textId="77777777" w:rsidR="00AB0ADA" w:rsidRPr="005B0BF0" w:rsidRDefault="00AB0ADA" w:rsidP="00E830F0">
            <w:pPr>
              <w:rPr>
                <w:noProof/>
                <w:sz w:val="18"/>
              </w:rPr>
            </w:pPr>
            <w:r w:rsidRPr="005B0BF0">
              <w:rPr>
                <w:noProof/>
                <w:sz w:val="18"/>
              </w:rPr>
              <w:t>De naam van de attribuutsoort.</w:t>
            </w:r>
          </w:p>
        </w:tc>
      </w:tr>
      <w:tr w:rsidR="00AB0ADA" w:rsidRPr="005B0BF0" w14:paraId="6DD2AA18" w14:textId="77777777" w:rsidTr="00E830F0">
        <w:trPr>
          <w:cantSplit/>
        </w:trPr>
        <w:tc>
          <w:tcPr>
            <w:tcW w:w="2808" w:type="dxa"/>
            <w:shd w:val="clear" w:color="auto" w:fill="auto"/>
          </w:tcPr>
          <w:p w14:paraId="79BC3A21" w14:textId="77777777" w:rsidR="00AB0ADA" w:rsidRPr="005B0BF0" w:rsidRDefault="00AB0ADA" w:rsidP="00E830F0">
            <w:pPr>
              <w:rPr>
                <w:b/>
                <w:noProof/>
                <w:sz w:val="16"/>
                <w:szCs w:val="16"/>
              </w:rPr>
            </w:pPr>
            <w:r w:rsidRPr="005B0BF0">
              <w:rPr>
                <w:b/>
                <w:noProof/>
                <w:sz w:val="16"/>
                <w:szCs w:val="16"/>
              </w:rPr>
              <w:t xml:space="preserve">Herkomst </w:t>
            </w:r>
          </w:p>
        </w:tc>
        <w:tc>
          <w:tcPr>
            <w:tcW w:w="6660" w:type="dxa"/>
            <w:shd w:val="clear" w:color="auto" w:fill="auto"/>
          </w:tcPr>
          <w:p w14:paraId="450F0F81" w14:textId="77777777" w:rsidR="00AB0ADA" w:rsidRPr="005B0BF0" w:rsidRDefault="00AB0ADA" w:rsidP="00E830F0">
            <w:pPr>
              <w:rPr>
                <w:noProof/>
                <w:sz w:val="18"/>
              </w:rPr>
            </w:pPr>
            <w:r w:rsidRPr="005B0BF0">
              <w:rPr>
                <w:noProof/>
                <w:sz w:val="18"/>
              </w:rPr>
              <w:t xml:space="preserve">De basisregistratie </w:t>
            </w:r>
            <w:r>
              <w:rPr>
                <w:noProof/>
                <w:sz w:val="18"/>
              </w:rPr>
              <w:t xml:space="preserve">of het informatiemodel waaraan de attribuutsoort ontleend is </w:t>
            </w:r>
            <w:r>
              <w:rPr>
                <w:rFonts w:eastAsia="Batang"/>
                <w:noProof/>
                <w:sz w:val="18"/>
              </w:rPr>
              <w:t>dan wel ‘KING’ indien het een door KING Gemeenten toegevoegd attribuutsoort betreft</w:t>
            </w:r>
            <w:r w:rsidRPr="005B0BF0">
              <w:rPr>
                <w:noProof/>
                <w:sz w:val="18"/>
              </w:rPr>
              <w:t>.</w:t>
            </w:r>
          </w:p>
        </w:tc>
      </w:tr>
      <w:tr w:rsidR="00AB0ADA" w:rsidRPr="005B0BF0" w14:paraId="3263DA91" w14:textId="77777777" w:rsidTr="00E830F0">
        <w:trPr>
          <w:cantSplit/>
        </w:trPr>
        <w:tc>
          <w:tcPr>
            <w:tcW w:w="2808" w:type="dxa"/>
            <w:shd w:val="clear" w:color="auto" w:fill="auto"/>
          </w:tcPr>
          <w:p w14:paraId="45D43994" w14:textId="77777777" w:rsidR="00AB0ADA" w:rsidRPr="005B0BF0" w:rsidRDefault="00AB0ADA" w:rsidP="00E830F0">
            <w:pPr>
              <w:rPr>
                <w:b/>
                <w:noProof/>
                <w:sz w:val="16"/>
                <w:szCs w:val="16"/>
              </w:rPr>
            </w:pPr>
            <w:r w:rsidRPr="005B0BF0">
              <w:rPr>
                <w:b/>
                <w:noProof/>
                <w:sz w:val="16"/>
                <w:szCs w:val="16"/>
              </w:rPr>
              <w:t xml:space="preserve">Code </w:t>
            </w:r>
          </w:p>
        </w:tc>
        <w:tc>
          <w:tcPr>
            <w:tcW w:w="6660" w:type="dxa"/>
            <w:shd w:val="clear" w:color="auto" w:fill="auto"/>
          </w:tcPr>
          <w:p w14:paraId="79B1BB1A" w14:textId="77777777" w:rsidR="00AB0ADA" w:rsidRPr="005B0BF0" w:rsidRDefault="00AB0ADA" w:rsidP="00E830F0">
            <w:pPr>
              <w:rPr>
                <w:noProof/>
                <w:sz w:val="18"/>
              </w:rPr>
            </w:pPr>
            <w:r w:rsidRPr="005B0BF0">
              <w:rPr>
                <w:noProof/>
                <w:sz w:val="18"/>
              </w:rPr>
              <w:t xml:space="preserve">De </w:t>
            </w:r>
            <w:r>
              <w:rPr>
                <w:noProof/>
                <w:sz w:val="18"/>
              </w:rPr>
              <w:t>in een</w:t>
            </w:r>
            <w:r w:rsidRPr="005B0BF0">
              <w:rPr>
                <w:noProof/>
                <w:sz w:val="18"/>
              </w:rPr>
              <w:t xml:space="preserve"> basisregistratie</w:t>
            </w:r>
            <w:r>
              <w:rPr>
                <w:noProof/>
                <w:sz w:val="18"/>
              </w:rPr>
              <w:t xml:space="preserve"> of ander informatiemodel</w:t>
            </w:r>
            <w:r w:rsidRPr="005B0BF0">
              <w:rPr>
                <w:noProof/>
                <w:sz w:val="18"/>
              </w:rPr>
              <w:t xml:space="preserve"> aan de attribuutsoort toegekende uniek code. Voor door KING toegevoegde attribuutsoorten is vooralsnog afgezien van het specificeren van deze code.</w:t>
            </w:r>
          </w:p>
        </w:tc>
      </w:tr>
      <w:tr w:rsidR="00AB0ADA" w:rsidRPr="005B0BF0" w14:paraId="3E2DA6A5" w14:textId="77777777" w:rsidTr="00E830F0">
        <w:trPr>
          <w:cantSplit/>
        </w:trPr>
        <w:tc>
          <w:tcPr>
            <w:tcW w:w="2808" w:type="dxa"/>
            <w:shd w:val="clear" w:color="auto" w:fill="auto"/>
          </w:tcPr>
          <w:p w14:paraId="3BC4CBE9" w14:textId="77777777" w:rsidR="00AB0ADA" w:rsidRPr="005B0BF0" w:rsidRDefault="00AB0ADA" w:rsidP="00E830F0">
            <w:pPr>
              <w:rPr>
                <w:b/>
                <w:noProof/>
                <w:sz w:val="16"/>
                <w:szCs w:val="16"/>
              </w:rPr>
            </w:pPr>
            <w:r w:rsidRPr="005B0BF0">
              <w:rPr>
                <w:b/>
                <w:noProof/>
                <w:sz w:val="16"/>
                <w:szCs w:val="16"/>
              </w:rPr>
              <w:t xml:space="preserve">XML-tag </w:t>
            </w:r>
          </w:p>
        </w:tc>
        <w:tc>
          <w:tcPr>
            <w:tcW w:w="6660" w:type="dxa"/>
            <w:shd w:val="clear" w:color="auto" w:fill="auto"/>
          </w:tcPr>
          <w:p w14:paraId="07CF7E51" w14:textId="77777777" w:rsidR="00AB0ADA" w:rsidRPr="005B0BF0" w:rsidRDefault="00AB0ADA" w:rsidP="00E830F0">
            <w:pPr>
              <w:rPr>
                <w:noProof/>
                <w:sz w:val="18"/>
              </w:rPr>
            </w:pPr>
            <w:r w:rsidRPr="005B0BF0">
              <w:rPr>
                <w:noProof/>
                <w:sz w:val="18"/>
              </w:rPr>
              <w:t xml:space="preserve">De naam van de attribuutsoort in </w:t>
            </w:r>
            <w:r>
              <w:rPr>
                <w:noProof/>
                <w:sz w:val="18"/>
              </w:rPr>
              <w:t>bericht</w:t>
            </w:r>
            <w:r w:rsidRPr="005B0BF0">
              <w:rPr>
                <w:noProof/>
                <w:sz w:val="18"/>
              </w:rPr>
              <w:t xml:space="preserve">structureer </w:t>
            </w:r>
            <w:r>
              <w:rPr>
                <w:noProof/>
                <w:sz w:val="18"/>
              </w:rPr>
              <w:t>die afgeleid is van het voorliggende informatiemodel</w:t>
            </w:r>
            <w:r w:rsidRPr="005B0BF0">
              <w:rPr>
                <w:noProof/>
                <w:sz w:val="18"/>
              </w:rPr>
              <w:t>.</w:t>
            </w:r>
          </w:p>
        </w:tc>
      </w:tr>
      <w:tr w:rsidR="00AB0ADA" w:rsidRPr="005B0BF0" w14:paraId="02CB7E8D" w14:textId="77777777" w:rsidTr="00E830F0">
        <w:trPr>
          <w:cantSplit/>
        </w:trPr>
        <w:tc>
          <w:tcPr>
            <w:tcW w:w="2808" w:type="dxa"/>
            <w:shd w:val="clear" w:color="auto" w:fill="auto"/>
          </w:tcPr>
          <w:p w14:paraId="785ECAC6" w14:textId="77777777" w:rsidR="00AB0ADA" w:rsidRPr="005B0BF0" w:rsidRDefault="00AB0ADA" w:rsidP="00E830F0">
            <w:pPr>
              <w:rPr>
                <w:b/>
                <w:noProof/>
                <w:sz w:val="16"/>
                <w:szCs w:val="16"/>
              </w:rPr>
            </w:pPr>
            <w:r w:rsidRPr="005B0BF0">
              <w:rPr>
                <w:b/>
                <w:noProof/>
                <w:sz w:val="16"/>
                <w:szCs w:val="16"/>
              </w:rPr>
              <w:t xml:space="preserve">Definitie </w:t>
            </w:r>
          </w:p>
        </w:tc>
        <w:tc>
          <w:tcPr>
            <w:tcW w:w="6660" w:type="dxa"/>
            <w:shd w:val="clear" w:color="auto" w:fill="auto"/>
          </w:tcPr>
          <w:p w14:paraId="67960F07" w14:textId="77777777" w:rsidR="00AB0ADA" w:rsidRPr="005B0BF0" w:rsidRDefault="00AB0ADA" w:rsidP="00E830F0">
            <w:pPr>
              <w:rPr>
                <w:noProof/>
                <w:sz w:val="18"/>
              </w:rPr>
            </w:pPr>
            <w:r w:rsidRPr="005B0BF0">
              <w:rPr>
                <w:noProof/>
                <w:sz w:val="18"/>
              </w:rPr>
              <w:t>De beschrijving van de betekenis van de attribuutsoort.</w:t>
            </w:r>
          </w:p>
        </w:tc>
      </w:tr>
      <w:tr w:rsidR="00AB0ADA" w:rsidRPr="005B0BF0" w14:paraId="699C0616" w14:textId="77777777" w:rsidTr="00E830F0">
        <w:trPr>
          <w:cantSplit/>
        </w:trPr>
        <w:tc>
          <w:tcPr>
            <w:tcW w:w="2808" w:type="dxa"/>
            <w:shd w:val="clear" w:color="auto" w:fill="auto"/>
          </w:tcPr>
          <w:p w14:paraId="53C29620" w14:textId="77777777" w:rsidR="00AB0ADA" w:rsidRPr="005B0BF0" w:rsidRDefault="00AB0ADA" w:rsidP="00E830F0">
            <w:pPr>
              <w:rPr>
                <w:b/>
                <w:noProof/>
                <w:sz w:val="16"/>
                <w:szCs w:val="16"/>
              </w:rPr>
            </w:pPr>
            <w:r w:rsidRPr="005B0BF0">
              <w:rPr>
                <w:b/>
                <w:noProof/>
                <w:sz w:val="16"/>
                <w:szCs w:val="16"/>
              </w:rPr>
              <w:t xml:space="preserve">Herkomst definitie </w:t>
            </w:r>
          </w:p>
        </w:tc>
        <w:tc>
          <w:tcPr>
            <w:tcW w:w="6660" w:type="dxa"/>
            <w:shd w:val="clear" w:color="auto" w:fill="auto"/>
          </w:tcPr>
          <w:p w14:paraId="6B063E97" w14:textId="77777777" w:rsidR="00AB0ADA" w:rsidRPr="005B0BF0" w:rsidRDefault="00AB0ADA" w:rsidP="00E830F0">
            <w:pPr>
              <w:rPr>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noProof/>
                <w:sz w:val="18"/>
              </w:rPr>
              <w:t>.</w:t>
            </w:r>
          </w:p>
        </w:tc>
      </w:tr>
      <w:tr w:rsidR="00AB0ADA" w:rsidRPr="005B0BF0" w14:paraId="0D374792" w14:textId="77777777" w:rsidTr="00E830F0">
        <w:trPr>
          <w:cantSplit/>
        </w:trPr>
        <w:tc>
          <w:tcPr>
            <w:tcW w:w="2808" w:type="dxa"/>
            <w:shd w:val="clear" w:color="auto" w:fill="auto"/>
          </w:tcPr>
          <w:p w14:paraId="21A2751A" w14:textId="77777777" w:rsidR="00AB0ADA" w:rsidRPr="005B0BF0" w:rsidRDefault="00AB0ADA" w:rsidP="00E830F0">
            <w:pPr>
              <w:rPr>
                <w:b/>
                <w:noProof/>
                <w:sz w:val="16"/>
                <w:szCs w:val="16"/>
              </w:rPr>
            </w:pPr>
            <w:r w:rsidRPr="005B0BF0">
              <w:rPr>
                <w:b/>
                <w:noProof/>
                <w:sz w:val="16"/>
                <w:szCs w:val="16"/>
              </w:rPr>
              <w:t xml:space="preserve">Datum opname </w:t>
            </w:r>
          </w:p>
        </w:tc>
        <w:tc>
          <w:tcPr>
            <w:tcW w:w="6660" w:type="dxa"/>
            <w:shd w:val="clear" w:color="auto" w:fill="auto"/>
          </w:tcPr>
          <w:p w14:paraId="70732AA1" w14:textId="77777777" w:rsidR="00AB0ADA" w:rsidRPr="005B0BF0" w:rsidRDefault="00AB0ADA" w:rsidP="00E830F0">
            <w:pPr>
              <w:rPr>
                <w:noProof/>
                <w:sz w:val="18"/>
              </w:rPr>
            </w:pPr>
            <w:r w:rsidRPr="005B0BF0">
              <w:rPr>
                <w:noProof/>
                <w:sz w:val="18"/>
              </w:rPr>
              <w:t xml:space="preserve">De datum waarop de attribuutsoort is opgenomen in </w:t>
            </w:r>
            <w:r>
              <w:rPr>
                <w:noProof/>
                <w:sz w:val="18"/>
              </w:rPr>
              <w:t>het informatiemodel</w:t>
            </w:r>
            <w:r w:rsidRPr="005B0BF0">
              <w:rPr>
                <w:noProof/>
                <w:sz w:val="18"/>
              </w:rPr>
              <w:t>.</w:t>
            </w:r>
          </w:p>
        </w:tc>
      </w:tr>
      <w:tr w:rsidR="00AB0ADA" w:rsidRPr="005B0BF0" w14:paraId="459C718C" w14:textId="77777777" w:rsidTr="00E830F0">
        <w:trPr>
          <w:cantSplit/>
        </w:trPr>
        <w:tc>
          <w:tcPr>
            <w:tcW w:w="2808" w:type="dxa"/>
            <w:shd w:val="clear" w:color="auto" w:fill="auto"/>
          </w:tcPr>
          <w:p w14:paraId="1CC160DE" w14:textId="77777777" w:rsidR="00AB0ADA" w:rsidRPr="005B0BF0" w:rsidRDefault="00AB0ADA" w:rsidP="00E830F0">
            <w:pPr>
              <w:rPr>
                <w:b/>
                <w:noProof/>
                <w:sz w:val="16"/>
                <w:szCs w:val="16"/>
              </w:rPr>
            </w:pPr>
            <w:r w:rsidRPr="005B0BF0">
              <w:rPr>
                <w:b/>
                <w:noProof/>
                <w:sz w:val="16"/>
                <w:szCs w:val="16"/>
              </w:rPr>
              <w:t>Formaat</w:t>
            </w:r>
          </w:p>
        </w:tc>
        <w:tc>
          <w:tcPr>
            <w:tcW w:w="6660" w:type="dxa"/>
            <w:shd w:val="clear" w:color="auto" w:fill="auto"/>
          </w:tcPr>
          <w:p w14:paraId="41ADDA4C" w14:textId="77777777" w:rsidR="00AB0ADA" w:rsidRPr="005B0BF0" w:rsidRDefault="00AB0ADA" w:rsidP="00E830F0">
            <w:pPr>
              <w:rPr>
                <w:noProof/>
                <w:sz w:val="18"/>
              </w:rPr>
            </w:pPr>
            <w:r w:rsidRPr="005B0BF0">
              <w:rPr>
                <w:noProof/>
                <w:sz w:val="18"/>
              </w:rPr>
              <w:t>Het aantal karakters (lengte) en het soort tekens waarmee waarden van deze attribuutsoort worden vastgelegd.</w:t>
            </w:r>
          </w:p>
        </w:tc>
      </w:tr>
      <w:tr w:rsidR="00AB0ADA" w:rsidRPr="005B0BF0" w14:paraId="0F5A1EEB" w14:textId="77777777" w:rsidTr="00E830F0">
        <w:trPr>
          <w:cantSplit/>
        </w:trPr>
        <w:tc>
          <w:tcPr>
            <w:tcW w:w="2808" w:type="dxa"/>
            <w:shd w:val="clear" w:color="auto" w:fill="auto"/>
          </w:tcPr>
          <w:p w14:paraId="1DBCDCD5" w14:textId="77777777" w:rsidR="00AB0ADA" w:rsidRPr="005B0BF0" w:rsidRDefault="00AB0ADA" w:rsidP="00E830F0">
            <w:pPr>
              <w:rPr>
                <w:b/>
                <w:noProof/>
                <w:sz w:val="16"/>
                <w:szCs w:val="16"/>
              </w:rPr>
            </w:pPr>
            <w:r w:rsidRPr="005B0BF0">
              <w:rPr>
                <w:b/>
                <w:noProof/>
                <w:sz w:val="16"/>
                <w:szCs w:val="16"/>
              </w:rPr>
              <w:t>Waardenverzameling</w:t>
            </w:r>
          </w:p>
        </w:tc>
        <w:tc>
          <w:tcPr>
            <w:tcW w:w="6660" w:type="dxa"/>
            <w:shd w:val="clear" w:color="auto" w:fill="auto"/>
          </w:tcPr>
          <w:p w14:paraId="71708A1A" w14:textId="77777777" w:rsidR="00AB0ADA" w:rsidRPr="005B0BF0" w:rsidRDefault="00AB0ADA" w:rsidP="00E830F0">
            <w:pPr>
              <w:rPr>
                <w:noProof/>
                <w:sz w:val="18"/>
              </w:rPr>
            </w:pPr>
            <w:r w:rsidRPr="005B0BF0">
              <w:rPr>
                <w:noProof/>
                <w:sz w:val="18"/>
              </w:rPr>
              <w:t>De verzameling van waarden die gegevens van deze attribuutsoort kunnen hebben (opsomming, bereik of verwijzing naar tabel).</w:t>
            </w:r>
          </w:p>
          <w:p w14:paraId="056F0687" w14:textId="77777777" w:rsidR="00AB0ADA" w:rsidRPr="005B0BF0" w:rsidRDefault="00AB0ADA" w:rsidP="00E830F0">
            <w:pPr>
              <w:rPr>
                <w:noProof/>
                <w:sz w:val="18"/>
              </w:rPr>
            </w:pPr>
            <w:r w:rsidRPr="005B0BF0">
              <w:rPr>
                <w:noProof/>
                <w:sz w:val="18"/>
              </w:rPr>
              <w:t xml:space="preserve">Indien de waardenverzameling in een dynamische waardentabel is opgenomen, dan wordt de naam van </w:t>
            </w:r>
            <w:r>
              <w:rPr>
                <w:noProof/>
                <w:sz w:val="18"/>
              </w:rPr>
              <w:t>de</w:t>
            </w:r>
            <w:r w:rsidRPr="005B0BF0">
              <w:rPr>
                <w:noProof/>
                <w:sz w:val="18"/>
              </w:rPr>
              <w:t xml:space="preserve"> desbetreffende </w:t>
            </w:r>
            <w:r>
              <w:rPr>
                <w:noProof/>
                <w:sz w:val="18"/>
              </w:rPr>
              <w:t>referentielijst</w:t>
            </w:r>
            <w:r w:rsidRPr="005B0BF0">
              <w:rPr>
                <w:noProof/>
                <w:sz w:val="18"/>
              </w:rPr>
              <w:t xml:space="preserve"> vermeld. </w:t>
            </w:r>
          </w:p>
        </w:tc>
      </w:tr>
      <w:tr w:rsidR="00AB0ADA" w:rsidRPr="005B0BF0" w14:paraId="3060B8B0" w14:textId="77777777" w:rsidTr="00E830F0">
        <w:trPr>
          <w:cantSplit/>
        </w:trPr>
        <w:tc>
          <w:tcPr>
            <w:tcW w:w="2808" w:type="dxa"/>
            <w:shd w:val="clear" w:color="auto" w:fill="auto"/>
          </w:tcPr>
          <w:p w14:paraId="0F60E7DA" w14:textId="77777777" w:rsidR="00AB0ADA" w:rsidRPr="005B0BF0" w:rsidRDefault="00AB0ADA" w:rsidP="00E830F0">
            <w:pPr>
              <w:rPr>
                <w:b/>
                <w:noProof/>
                <w:sz w:val="16"/>
                <w:szCs w:val="16"/>
              </w:rPr>
            </w:pPr>
            <w:r w:rsidRPr="005B0BF0">
              <w:rPr>
                <w:b/>
                <w:noProof/>
                <w:sz w:val="16"/>
                <w:szCs w:val="16"/>
              </w:rPr>
              <w:t>Indicatie materiële historie</w:t>
            </w:r>
          </w:p>
        </w:tc>
        <w:tc>
          <w:tcPr>
            <w:tcW w:w="6660" w:type="dxa"/>
            <w:shd w:val="clear" w:color="auto" w:fill="auto"/>
          </w:tcPr>
          <w:p w14:paraId="13AB5ECE" w14:textId="77777777" w:rsidR="00AB0ADA" w:rsidRPr="005B0BF0" w:rsidRDefault="00AB0ADA" w:rsidP="00E830F0">
            <w:pPr>
              <w:rPr>
                <w:noProof/>
                <w:sz w:val="18"/>
              </w:rPr>
            </w:pPr>
            <w:r w:rsidRPr="005B0BF0">
              <w:rPr>
                <w:noProof/>
                <w:sz w:val="18"/>
              </w:rPr>
              <w:t>Indicatie of de materiële historie van de attribuutsoort te bevragen is. Materiële historie geeft aan wanneer een verandering is opgetreden in de werkelijkheid die heeft geleid tot verandering van de attribuutwaarde.</w:t>
            </w:r>
          </w:p>
        </w:tc>
      </w:tr>
      <w:tr w:rsidR="00AB0ADA" w:rsidRPr="005B0BF0" w14:paraId="127CE62E" w14:textId="77777777" w:rsidTr="00E830F0">
        <w:trPr>
          <w:cantSplit/>
        </w:trPr>
        <w:tc>
          <w:tcPr>
            <w:tcW w:w="2808" w:type="dxa"/>
            <w:shd w:val="clear" w:color="auto" w:fill="auto"/>
          </w:tcPr>
          <w:p w14:paraId="099A0617" w14:textId="77777777" w:rsidR="00AB0ADA" w:rsidRPr="005B0BF0" w:rsidRDefault="00AB0ADA" w:rsidP="00E830F0">
            <w:pPr>
              <w:rPr>
                <w:b/>
                <w:noProof/>
                <w:sz w:val="16"/>
                <w:szCs w:val="16"/>
              </w:rPr>
            </w:pPr>
            <w:r w:rsidRPr="005B0BF0">
              <w:rPr>
                <w:b/>
                <w:noProof/>
                <w:sz w:val="16"/>
                <w:szCs w:val="16"/>
              </w:rPr>
              <w:t>Indicatie formele historie</w:t>
            </w:r>
          </w:p>
        </w:tc>
        <w:tc>
          <w:tcPr>
            <w:tcW w:w="6660" w:type="dxa"/>
            <w:shd w:val="clear" w:color="auto" w:fill="auto"/>
          </w:tcPr>
          <w:p w14:paraId="74E86523" w14:textId="77777777" w:rsidR="00AB0ADA" w:rsidRPr="005B0BF0" w:rsidRDefault="00AB0ADA" w:rsidP="00E830F0">
            <w:pPr>
              <w:rPr>
                <w:noProof/>
                <w:sz w:val="18"/>
              </w:rPr>
            </w:pPr>
            <w:r w:rsidRPr="005B0BF0">
              <w:rPr>
                <w:noProof/>
                <w:sz w:val="18"/>
              </w:rPr>
              <w:t>Indicatie of de formele historie van de attribuutsoort te bevragen is. Formele historie geeft aan wanneer in de administratie een verandering is verwerkt van de attribuutwaarde (wanneer was de verandering bekend en is deze verwerkt).</w:t>
            </w:r>
          </w:p>
        </w:tc>
      </w:tr>
      <w:tr w:rsidR="00AB0ADA" w:rsidRPr="005B0BF0" w14:paraId="524432B8" w14:textId="77777777" w:rsidTr="00E830F0">
        <w:trPr>
          <w:cantSplit/>
        </w:trPr>
        <w:tc>
          <w:tcPr>
            <w:tcW w:w="2808" w:type="dxa"/>
            <w:shd w:val="clear" w:color="auto" w:fill="auto"/>
          </w:tcPr>
          <w:p w14:paraId="5C972CEE" w14:textId="77777777" w:rsidR="00AB0ADA" w:rsidRPr="005B0BF0" w:rsidRDefault="00AB0ADA" w:rsidP="00E830F0">
            <w:pPr>
              <w:rPr>
                <w:b/>
                <w:noProof/>
                <w:sz w:val="16"/>
                <w:szCs w:val="16"/>
              </w:rPr>
            </w:pPr>
            <w:r w:rsidRPr="005B0BF0">
              <w:rPr>
                <w:b/>
                <w:noProof/>
                <w:sz w:val="16"/>
                <w:szCs w:val="16"/>
              </w:rPr>
              <w:t>Aanduiding gebeurtenis</w:t>
            </w:r>
          </w:p>
        </w:tc>
        <w:tc>
          <w:tcPr>
            <w:tcW w:w="6660" w:type="dxa"/>
            <w:shd w:val="clear" w:color="auto" w:fill="auto"/>
          </w:tcPr>
          <w:p w14:paraId="2EA38579" w14:textId="77777777" w:rsidR="00AB0ADA" w:rsidRPr="005B0BF0" w:rsidRDefault="00AB0ADA" w:rsidP="00E830F0">
            <w:pPr>
              <w:rPr>
                <w:noProof/>
                <w:sz w:val="18"/>
              </w:rPr>
            </w:pPr>
            <w:r w:rsidRPr="005B0BF0">
              <w:rPr>
                <w:noProof/>
                <w:sz w:val="18"/>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sz w:val="18"/>
              </w:rPr>
              <w:t>een separataat document</w:t>
            </w:r>
            <w:r w:rsidRPr="005B0BF0">
              <w:rPr>
                <w:noProof/>
                <w:sz w:val="18"/>
              </w:rPr>
              <w:t>.</w:t>
            </w:r>
          </w:p>
        </w:tc>
      </w:tr>
      <w:tr w:rsidR="00AB0ADA" w:rsidRPr="005B0BF0" w14:paraId="2DE91506" w14:textId="77777777" w:rsidTr="00E830F0">
        <w:trPr>
          <w:cantSplit/>
        </w:trPr>
        <w:tc>
          <w:tcPr>
            <w:tcW w:w="2808" w:type="dxa"/>
            <w:shd w:val="clear" w:color="auto" w:fill="auto"/>
          </w:tcPr>
          <w:p w14:paraId="1D5AACCA" w14:textId="77777777" w:rsidR="00AB0ADA" w:rsidRPr="005B0BF0" w:rsidRDefault="00AB0ADA" w:rsidP="00E830F0">
            <w:pPr>
              <w:rPr>
                <w:b/>
                <w:noProof/>
                <w:sz w:val="16"/>
                <w:szCs w:val="16"/>
              </w:rPr>
            </w:pPr>
            <w:r w:rsidRPr="005B0BF0">
              <w:rPr>
                <w:b/>
                <w:noProof/>
                <w:sz w:val="16"/>
                <w:szCs w:val="16"/>
              </w:rPr>
              <w:lastRenderedPageBreak/>
              <w:t>Aanduiding brondocument</w:t>
            </w:r>
          </w:p>
        </w:tc>
        <w:tc>
          <w:tcPr>
            <w:tcW w:w="6660" w:type="dxa"/>
            <w:shd w:val="clear" w:color="auto" w:fill="auto"/>
          </w:tcPr>
          <w:p w14:paraId="3AA38318" w14:textId="77777777" w:rsidR="00AB0ADA" w:rsidRPr="005B0BF0" w:rsidRDefault="00AB0ADA" w:rsidP="00E830F0">
            <w:pPr>
              <w:rPr>
                <w:noProof/>
                <w:sz w:val="18"/>
              </w:rPr>
            </w:pPr>
            <w:r w:rsidRPr="005B0BF0">
              <w:rPr>
                <w:noProof/>
                <w:sz w:val="18"/>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sz w:val="18"/>
              </w:rPr>
              <w:softHyphen/>
              <w:t xml:space="preserve">soort, Documenthouder. Deze metagegevens specificeren we in </w:t>
            </w:r>
            <w:r>
              <w:rPr>
                <w:noProof/>
                <w:sz w:val="18"/>
              </w:rPr>
              <w:t>een separaat document</w:t>
            </w:r>
            <w:r w:rsidRPr="005B0BF0">
              <w:rPr>
                <w:noProof/>
                <w:sz w:val="18"/>
              </w:rPr>
              <w:t>.</w:t>
            </w:r>
          </w:p>
        </w:tc>
      </w:tr>
      <w:tr w:rsidR="00AB0ADA" w:rsidRPr="005B0BF0" w14:paraId="58AB126A" w14:textId="77777777" w:rsidTr="00E830F0">
        <w:trPr>
          <w:cantSplit/>
        </w:trPr>
        <w:tc>
          <w:tcPr>
            <w:tcW w:w="2808" w:type="dxa"/>
            <w:shd w:val="clear" w:color="auto" w:fill="auto"/>
          </w:tcPr>
          <w:p w14:paraId="61D850D5" w14:textId="77777777" w:rsidR="00AB0ADA" w:rsidRPr="005B0BF0" w:rsidRDefault="00AB0ADA" w:rsidP="00E830F0">
            <w:pPr>
              <w:rPr>
                <w:b/>
                <w:noProof/>
                <w:sz w:val="16"/>
                <w:szCs w:val="16"/>
              </w:rPr>
            </w:pPr>
            <w:r w:rsidRPr="005B0BF0">
              <w:rPr>
                <w:b/>
                <w:noProof/>
                <w:sz w:val="16"/>
                <w:szCs w:val="16"/>
              </w:rPr>
              <w:t>Indicatie in onderzoek</w:t>
            </w:r>
          </w:p>
        </w:tc>
        <w:tc>
          <w:tcPr>
            <w:tcW w:w="6660" w:type="dxa"/>
            <w:shd w:val="clear" w:color="auto" w:fill="auto"/>
          </w:tcPr>
          <w:p w14:paraId="42A1EA6C" w14:textId="77777777" w:rsidR="00AB0ADA" w:rsidRPr="005B0BF0" w:rsidRDefault="00AB0ADA" w:rsidP="00E830F0">
            <w:pPr>
              <w:rPr>
                <w:noProof/>
                <w:sz w:val="18"/>
              </w:rPr>
            </w:pPr>
            <w:r w:rsidRPr="005B0BF0">
              <w:rPr>
                <w:noProof/>
                <w:sz w:val="18"/>
              </w:rPr>
              <w:t xml:space="preserve">De indicatie of te bevragen is dat er twijfel is of is geweest aan de juistheid van de attribuutwaarde en dat een onderzoek wordt of is uitgevoerd naar de juistheid van de attribuutwaarde. Dit metagegeven specificeren we in </w:t>
            </w:r>
            <w:r>
              <w:rPr>
                <w:noProof/>
                <w:sz w:val="18"/>
              </w:rPr>
              <w:t>een separaat document</w:t>
            </w:r>
            <w:r w:rsidRPr="005B0BF0">
              <w:rPr>
                <w:noProof/>
                <w:sz w:val="18"/>
              </w:rPr>
              <w:t>.</w:t>
            </w:r>
          </w:p>
        </w:tc>
      </w:tr>
      <w:tr w:rsidR="00AB0ADA" w:rsidRPr="005B0BF0" w14:paraId="7A0AFED7" w14:textId="77777777" w:rsidTr="00E830F0">
        <w:trPr>
          <w:cantSplit/>
        </w:trPr>
        <w:tc>
          <w:tcPr>
            <w:tcW w:w="2808" w:type="dxa"/>
            <w:shd w:val="clear" w:color="auto" w:fill="auto"/>
          </w:tcPr>
          <w:p w14:paraId="35EE5CE7" w14:textId="77777777" w:rsidR="00AB0ADA" w:rsidRPr="005B0BF0" w:rsidRDefault="00AB0ADA" w:rsidP="00E830F0">
            <w:pPr>
              <w:rPr>
                <w:b/>
                <w:noProof/>
                <w:sz w:val="16"/>
                <w:szCs w:val="16"/>
              </w:rPr>
            </w:pPr>
            <w:r w:rsidRPr="005B0BF0">
              <w:rPr>
                <w:b/>
                <w:noProof/>
                <w:sz w:val="16"/>
                <w:szCs w:val="16"/>
              </w:rPr>
              <w:t>Aanduiding strijdigheid/nietigheid</w:t>
            </w:r>
          </w:p>
        </w:tc>
        <w:tc>
          <w:tcPr>
            <w:tcW w:w="6660" w:type="dxa"/>
            <w:shd w:val="clear" w:color="auto" w:fill="auto"/>
          </w:tcPr>
          <w:p w14:paraId="146ECF14" w14:textId="77777777" w:rsidR="00AB0ADA" w:rsidRPr="005B0BF0" w:rsidRDefault="00AB0ADA" w:rsidP="00E830F0">
            <w:pPr>
              <w:rPr>
                <w:noProof/>
                <w:sz w:val="18"/>
              </w:rPr>
            </w:pPr>
            <w:r w:rsidRPr="005B0BF0">
              <w:rPr>
                <w:noProof/>
                <w:sz w:val="18"/>
              </w:rPr>
              <w:t xml:space="preserve">De aanduiding of te bevragen is dat de attribuutwaarde strijdig met de openbare orde dan wel nietig is. Dit metagegeven specificeren we in </w:t>
            </w:r>
            <w:r>
              <w:rPr>
                <w:noProof/>
                <w:sz w:val="18"/>
              </w:rPr>
              <w:t>een separaat document</w:t>
            </w:r>
            <w:r w:rsidRPr="005B0BF0">
              <w:rPr>
                <w:noProof/>
                <w:sz w:val="18"/>
              </w:rPr>
              <w:t>.</w:t>
            </w:r>
          </w:p>
        </w:tc>
      </w:tr>
      <w:tr w:rsidR="00AB0ADA" w:rsidRPr="005B0BF0" w14:paraId="1E7112CF" w14:textId="77777777" w:rsidTr="00E830F0">
        <w:trPr>
          <w:cantSplit/>
        </w:trPr>
        <w:tc>
          <w:tcPr>
            <w:tcW w:w="2808" w:type="dxa"/>
            <w:shd w:val="clear" w:color="auto" w:fill="auto"/>
          </w:tcPr>
          <w:p w14:paraId="12DF7060" w14:textId="77777777" w:rsidR="00AB0ADA" w:rsidRPr="005B0BF0" w:rsidRDefault="00AB0ADA" w:rsidP="00E830F0">
            <w:pPr>
              <w:rPr>
                <w:b/>
                <w:noProof/>
                <w:sz w:val="16"/>
                <w:szCs w:val="16"/>
              </w:rPr>
            </w:pPr>
            <w:r w:rsidRPr="005B0BF0">
              <w:rPr>
                <w:b/>
                <w:noProof/>
                <w:sz w:val="16"/>
                <w:szCs w:val="16"/>
              </w:rPr>
              <w:t>Indicatie kardinaliteit</w:t>
            </w:r>
          </w:p>
        </w:tc>
        <w:tc>
          <w:tcPr>
            <w:tcW w:w="6660" w:type="dxa"/>
            <w:shd w:val="clear" w:color="auto" w:fill="auto"/>
          </w:tcPr>
          <w:p w14:paraId="20E6C681" w14:textId="77777777" w:rsidR="00AB0ADA" w:rsidRPr="005B0BF0" w:rsidRDefault="00AB0ADA" w:rsidP="00E830F0">
            <w:pPr>
              <w:rPr>
                <w:noProof/>
                <w:sz w:val="18"/>
              </w:rPr>
            </w:pPr>
            <w:r w:rsidRPr="005B0BF0">
              <w:rPr>
                <w:noProof/>
                <w:sz w:val="18"/>
              </w:rPr>
              <w:t>Deze indicatie geeft aan hoeveel keer waarden van deze attribuutsoort kunnen voorkomen bij een object van het betreffende objecttype:.</w:t>
            </w:r>
          </w:p>
          <w:p w14:paraId="5059FC1C" w14:textId="77777777" w:rsidR="00AB0ADA" w:rsidRPr="005B0BF0" w:rsidRDefault="00AB0ADA" w:rsidP="00E830F0">
            <w:pPr>
              <w:rPr>
                <w:noProof/>
                <w:sz w:val="18"/>
              </w:rPr>
            </w:pPr>
            <w:r w:rsidRPr="005B0BF0">
              <w:rPr>
                <w:noProof/>
                <w:sz w:val="18"/>
              </w:rPr>
              <w:tab/>
              <w:t>0-1: is soms niet beschikbaar</w:t>
            </w:r>
          </w:p>
          <w:p w14:paraId="27298F52" w14:textId="77777777" w:rsidR="00AB0ADA" w:rsidRPr="005B0BF0" w:rsidRDefault="00AB0ADA" w:rsidP="00E830F0">
            <w:pPr>
              <w:rPr>
                <w:noProof/>
                <w:sz w:val="18"/>
              </w:rPr>
            </w:pPr>
            <w:r w:rsidRPr="005B0BF0">
              <w:rPr>
                <w:noProof/>
                <w:sz w:val="18"/>
              </w:rPr>
              <w:tab/>
              <w:t>1-1: is altijd beschikbaar</w:t>
            </w:r>
          </w:p>
          <w:p w14:paraId="006C0BC5" w14:textId="77777777" w:rsidR="00AB0ADA" w:rsidRPr="005B0BF0" w:rsidRDefault="00AB0ADA" w:rsidP="00E830F0">
            <w:pPr>
              <w:rPr>
                <w:noProof/>
                <w:sz w:val="18"/>
              </w:rPr>
            </w:pPr>
            <w:r w:rsidRPr="005B0BF0">
              <w:rPr>
                <w:noProof/>
                <w:sz w:val="18"/>
              </w:rPr>
              <w:tab/>
              <w:t xml:space="preserve">0-N: is niet altijd beschikbaar, kan een opsomming zijn </w:t>
            </w:r>
          </w:p>
          <w:p w14:paraId="4C0C22E9" w14:textId="77777777" w:rsidR="00AB0ADA" w:rsidRPr="005B0BF0" w:rsidRDefault="00AB0ADA" w:rsidP="00E830F0">
            <w:pPr>
              <w:rPr>
                <w:noProof/>
                <w:sz w:val="18"/>
              </w:rPr>
            </w:pPr>
            <w:r w:rsidRPr="005B0BF0">
              <w:rPr>
                <w:noProof/>
                <w:sz w:val="18"/>
              </w:rPr>
              <w:tab/>
              <w:t>1-N: is altijd beschikbaar, kan een opsomming zijn.</w:t>
            </w:r>
          </w:p>
          <w:p w14:paraId="08A43425" w14:textId="77777777" w:rsidR="00AB0ADA" w:rsidRPr="005B0BF0" w:rsidRDefault="00AB0ADA" w:rsidP="00E830F0">
            <w:pPr>
              <w:rPr>
                <w:noProof/>
                <w:sz w:val="18"/>
              </w:rPr>
            </w:pPr>
            <w:r w:rsidRPr="005B0BF0">
              <w:rPr>
                <w:noProof/>
                <w:sz w:val="18"/>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AB0ADA" w:rsidRPr="005B0BF0" w14:paraId="584426BE" w14:textId="77777777" w:rsidTr="00E830F0">
        <w:trPr>
          <w:cantSplit/>
        </w:trPr>
        <w:tc>
          <w:tcPr>
            <w:tcW w:w="2808" w:type="dxa"/>
            <w:shd w:val="clear" w:color="auto" w:fill="auto"/>
          </w:tcPr>
          <w:p w14:paraId="72EB5ED8" w14:textId="77777777" w:rsidR="00AB0ADA" w:rsidRPr="005B0BF0" w:rsidRDefault="00AB0ADA" w:rsidP="00E830F0">
            <w:pPr>
              <w:rPr>
                <w:b/>
                <w:noProof/>
                <w:sz w:val="16"/>
                <w:szCs w:val="16"/>
              </w:rPr>
            </w:pPr>
            <w:r w:rsidRPr="005B0BF0">
              <w:rPr>
                <w:b/>
                <w:noProof/>
                <w:sz w:val="16"/>
                <w:szCs w:val="16"/>
              </w:rPr>
              <w:t>Indicatie authentiek</w:t>
            </w:r>
          </w:p>
        </w:tc>
        <w:tc>
          <w:tcPr>
            <w:tcW w:w="6660" w:type="dxa"/>
            <w:shd w:val="clear" w:color="auto" w:fill="auto"/>
          </w:tcPr>
          <w:p w14:paraId="4AA287E5" w14:textId="77777777" w:rsidR="00AB0ADA" w:rsidRPr="005B0BF0" w:rsidRDefault="00AB0ADA" w:rsidP="00E830F0">
            <w:pPr>
              <w:rPr>
                <w:noProof/>
                <w:sz w:val="18"/>
              </w:rPr>
            </w:pPr>
            <w:r w:rsidRPr="005B0BF0">
              <w:rPr>
                <w:noProof/>
                <w:sz w:val="18"/>
              </w:rPr>
              <w:t>Aanduiding of het een authentiek gegeven (attribuutsoort) betreft.</w:t>
            </w:r>
          </w:p>
        </w:tc>
      </w:tr>
      <w:tr w:rsidR="00AB0ADA" w:rsidRPr="005B0BF0" w14:paraId="2180A065" w14:textId="77777777" w:rsidTr="00E830F0">
        <w:trPr>
          <w:cantSplit/>
        </w:trPr>
        <w:tc>
          <w:tcPr>
            <w:tcW w:w="2808" w:type="dxa"/>
            <w:shd w:val="clear" w:color="auto" w:fill="auto"/>
          </w:tcPr>
          <w:p w14:paraId="498F3CF6" w14:textId="77777777" w:rsidR="00AB0ADA" w:rsidRPr="005B0BF0" w:rsidRDefault="00AB0ADA" w:rsidP="00E830F0">
            <w:pPr>
              <w:rPr>
                <w:b/>
                <w:noProof/>
                <w:sz w:val="16"/>
                <w:szCs w:val="16"/>
              </w:rPr>
            </w:pPr>
            <w:r w:rsidRPr="005B0BF0">
              <w:rPr>
                <w:b/>
                <w:noProof/>
                <w:sz w:val="16"/>
                <w:szCs w:val="16"/>
              </w:rPr>
              <w:t xml:space="preserve">Regels </w:t>
            </w:r>
          </w:p>
        </w:tc>
        <w:tc>
          <w:tcPr>
            <w:tcW w:w="6660" w:type="dxa"/>
            <w:shd w:val="clear" w:color="auto" w:fill="auto"/>
          </w:tcPr>
          <w:p w14:paraId="17227F76" w14:textId="77777777" w:rsidR="00AB0ADA" w:rsidRPr="005B0BF0" w:rsidRDefault="00AB0ADA" w:rsidP="00E830F0">
            <w:pPr>
              <w:rPr>
                <w:noProof/>
                <w:sz w:val="18"/>
              </w:rPr>
            </w:pPr>
            <w:r w:rsidRPr="005B0BF0">
              <w:rPr>
                <w:noProof/>
                <w:sz w:val="18"/>
              </w:rPr>
              <w:t xml:space="preserve">Optionaliteitsregels of waardebeperkende regels </w:t>
            </w:r>
            <w:r>
              <w:rPr>
                <w:noProof/>
                <w:sz w:val="18"/>
              </w:rPr>
              <w:t>voor de waarden van de</w:t>
            </w:r>
            <w:r w:rsidRPr="005B0BF0">
              <w:rPr>
                <w:noProof/>
                <w:sz w:val="18"/>
              </w:rPr>
              <w:t xml:space="preserve"> attribuutsoort</w:t>
            </w:r>
            <w:r>
              <w:rPr>
                <w:noProof/>
                <w:sz w:val="18"/>
              </w:rPr>
              <w:t>.</w:t>
            </w:r>
          </w:p>
        </w:tc>
      </w:tr>
      <w:tr w:rsidR="00AB0ADA" w:rsidRPr="005B0BF0" w14:paraId="1401AF85" w14:textId="77777777" w:rsidTr="00E830F0">
        <w:trPr>
          <w:cantSplit/>
        </w:trPr>
        <w:tc>
          <w:tcPr>
            <w:tcW w:w="2808" w:type="dxa"/>
            <w:shd w:val="clear" w:color="auto" w:fill="auto"/>
          </w:tcPr>
          <w:p w14:paraId="5E9603F4" w14:textId="77777777" w:rsidR="00AB0ADA" w:rsidRPr="005B0BF0" w:rsidRDefault="00AB0ADA" w:rsidP="00E830F0">
            <w:pPr>
              <w:rPr>
                <w:b/>
                <w:noProof/>
                <w:sz w:val="16"/>
                <w:szCs w:val="16"/>
              </w:rPr>
            </w:pPr>
            <w:r w:rsidRPr="005B0BF0">
              <w:rPr>
                <w:b/>
                <w:noProof/>
                <w:sz w:val="16"/>
                <w:szCs w:val="16"/>
              </w:rPr>
              <w:t xml:space="preserve">Toelichting </w:t>
            </w:r>
          </w:p>
        </w:tc>
        <w:tc>
          <w:tcPr>
            <w:tcW w:w="6660" w:type="dxa"/>
            <w:shd w:val="clear" w:color="auto" w:fill="auto"/>
          </w:tcPr>
          <w:p w14:paraId="3C22897F" w14:textId="77777777" w:rsidR="00AB0ADA" w:rsidRPr="005B0BF0" w:rsidRDefault="00AB0ADA" w:rsidP="00E830F0">
            <w:pPr>
              <w:rPr>
                <w:noProof/>
                <w:sz w:val="18"/>
              </w:rPr>
            </w:pPr>
            <w:r>
              <w:rPr>
                <w:rFonts w:eastAsia="Batang"/>
                <w:sz w:val="18"/>
              </w:rPr>
              <w:t xml:space="preserve">Een inhoudelijke toelichting op de </w:t>
            </w:r>
            <w:r w:rsidRPr="005B0BF0">
              <w:rPr>
                <w:noProof/>
                <w:sz w:val="18"/>
              </w:rPr>
              <w:t>attribuutsoort.</w:t>
            </w:r>
          </w:p>
        </w:tc>
      </w:tr>
    </w:tbl>
    <w:p w14:paraId="1FB747C0" w14:textId="77777777" w:rsidR="00AB0ADA" w:rsidRDefault="00AB0ADA" w:rsidP="00AB0ADA">
      <w:pPr>
        <w:rPr>
          <w:b/>
          <w:lang w:eastAsia="en-US"/>
        </w:rPr>
      </w:pPr>
    </w:p>
    <w:p w14:paraId="554860B3" w14:textId="77777777" w:rsidR="00AB0ADA" w:rsidRDefault="00AB0ADA" w:rsidP="00AB0ADA">
      <w:pPr>
        <w:rPr>
          <w:lang w:eastAsia="en-US"/>
        </w:rPr>
      </w:pPr>
    </w:p>
    <w:p w14:paraId="54B28599" w14:textId="77777777" w:rsidR="00AB0ADA" w:rsidRPr="00DA6D5A" w:rsidRDefault="00AB0ADA" w:rsidP="00AB0ADA">
      <w:pPr>
        <w:rPr>
          <w:b/>
          <w:lang w:eastAsia="en-US"/>
        </w:rPr>
      </w:pPr>
      <w:r w:rsidRPr="00DA6D5A">
        <w:rPr>
          <w:b/>
          <w:lang w:eastAsia="en-US"/>
        </w:rPr>
        <w:t xml:space="preserve">Specificatie relatiesoort </w:t>
      </w:r>
    </w:p>
    <w:p w14:paraId="5FBC1EDD" w14:textId="77777777" w:rsidR="00AB0ADA" w:rsidRDefault="00AB0ADA" w:rsidP="00AB0AD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14:paraId="4EF8EDC9" w14:textId="77777777" w:rsidR="00AB0ADA" w:rsidRDefault="00AB0ADA" w:rsidP="00AB0ADA">
      <w:pPr>
        <w:rPr>
          <w:lang w:eastAsia="en-US"/>
        </w:rPr>
      </w:pPr>
    </w:p>
    <w:tbl>
      <w:tblPr>
        <w:tblW w:w="9378" w:type="dxa"/>
        <w:tblLayout w:type="fixed"/>
        <w:tblCellMar>
          <w:top w:w="113" w:type="dxa"/>
        </w:tblCellMar>
        <w:tblLook w:val="0000" w:firstRow="0" w:lastRow="0" w:firstColumn="0" w:lastColumn="0" w:noHBand="0" w:noVBand="0"/>
      </w:tblPr>
      <w:tblGrid>
        <w:gridCol w:w="2808"/>
        <w:gridCol w:w="6570"/>
      </w:tblGrid>
      <w:tr w:rsidR="00AB0ADA" w:rsidRPr="005B0BF0" w14:paraId="14400C9B" w14:textId="77777777" w:rsidTr="00E830F0">
        <w:trPr>
          <w:cantSplit/>
        </w:trPr>
        <w:tc>
          <w:tcPr>
            <w:tcW w:w="2808" w:type="dxa"/>
            <w:shd w:val="clear" w:color="auto" w:fill="auto"/>
          </w:tcPr>
          <w:p w14:paraId="3EC70845" w14:textId="77777777" w:rsidR="00AB0ADA" w:rsidRPr="00410F30" w:rsidRDefault="00AB0ADA" w:rsidP="00E830F0">
            <w:pPr>
              <w:rPr>
                <w:b/>
                <w:noProof/>
                <w:sz w:val="16"/>
                <w:szCs w:val="16"/>
              </w:rPr>
            </w:pPr>
            <w:r w:rsidRPr="00410F30">
              <w:rPr>
                <w:b/>
                <w:noProof/>
                <w:sz w:val="16"/>
                <w:szCs w:val="16"/>
              </w:rPr>
              <w:t xml:space="preserve">Naam </w:t>
            </w:r>
          </w:p>
        </w:tc>
        <w:tc>
          <w:tcPr>
            <w:tcW w:w="6570" w:type="dxa"/>
            <w:shd w:val="clear" w:color="auto" w:fill="auto"/>
          </w:tcPr>
          <w:p w14:paraId="74950725" w14:textId="77777777" w:rsidR="00AB0ADA" w:rsidRPr="005B0BF0" w:rsidRDefault="00AB0ADA" w:rsidP="00E830F0">
            <w:pPr>
              <w:rPr>
                <w:noProof/>
                <w:sz w:val="18"/>
              </w:rPr>
            </w:pPr>
            <w:r w:rsidRPr="005B0BF0">
              <w:rPr>
                <w:noProof/>
                <w:sz w:val="18"/>
              </w:rPr>
              <w:t xml:space="preserve">De naam van de relatiesoort. </w:t>
            </w:r>
          </w:p>
        </w:tc>
      </w:tr>
      <w:tr w:rsidR="00AB0ADA" w:rsidRPr="005B0BF0" w14:paraId="6772038A" w14:textId="77777777" w:rsidTr="00E830F0">
        <w:trPr>
          <w:cantSplit/>
        </w:trPr>
        <w:tc>
          <w:tcPr>
            <w:tcW w:w="2808" w:type="dxa"/>
            <w:shd w:val="clear" w:color="auto" w:fill="auto"/>
          </w:tcPr>
          <w:p w14:paraId="78305B04" w14:textId="77777777" w:rsidR="00AB0ADA" w:rsidRPr="00410F30" w:rsidRDefault="00AB0ADA" w:rsidP="00E830F0">
            <w:pPr>
              <w:rPr>
                <w:b/>
                <w:noProof/>
                <w:sz w:val="16"/>
                <w:szCs w:val="16"/>
              </w:rPr>
            </w:pPr>
            <w:r w:rsidRPr="00410F30">
              <w:rPr>
                <w:b/>
                <w:noProof/>
                <w:sz w:val="16"/>
                <w:szCs w:val="16"/>
              </w:rPr>
              <w:t>Gerelateerd objecttype</w:t>
            </w:r>
          </w:p>
        </w:tc>
        <w:tc>
          <w:tcPr>
            <w:tcW w:w="6570" w:type="dxa"/>
            <w:shd w:val="clear" w:color="auto" w:fill="auto"/>
          </w:tcPr>
          <w:p w14:paraId="722097F2" w14:textId="77777777" w:rsidR="00AB0ADA" w:rsidRPr="005B0BF0" w:rsidRDefault="00AB0ADA" w:rsidP="00E830F0">
            <w:pPr>
              <w:rPr>
                <w:noProof/>
                <w:sz w:val="18"/>
              </w:rPr>
            </w:pPr>
            <w:r w:rsidRPr="005B0BF0">
              <w:rPr>
                <w:noProof/>
                <w:sz w:val="18"/>
              </w:rPr>
              <w:t>Het objecttype waarop de relatie van toepassing is.</w:t>
            </w:r>
          </w:p>
        </w:tc>
      </w:tr>
      <w:tr w:rsidR="00AB0ADA" w:rsidRPr="005B0BF0" w14:paraId="7A77E8E4" w14:textId="77777777" w:rsidTr="00E830F0">
        <w:trPr>
          <w:cantSplit/>
        </w:trPr>
        <w:tc>
          <w:tcPr>
            <w:tcW w:w="2808" w:type="dxa"/>
            <w:shd w:val="clear" w:color="auto" w:fill="auto"/>
          </w:tcPr>
          <w:p w14:paraId="1BFEC33D" w14:textId="77777777" w:rsidR="00AB0ADA" w:rsidRPr="00410F30" w:rsidRDefault="00AB0ADA" w:rsidP="00E830F0">
            <w:pPr>
              <w:rPr>
                <w:b/>
                <w:noProof/>
                <w:sz w:val="16"/>
                <w:szCs w:val="16"/>
              </w:rPr>
            </w:pPr>
            <w:r w:rsidRPr="00410F30">
              <w:rPr>
                <w:b/>
                <w:noProof/>
                <w:sz w:val="16"/>
                <w:szCs w:val="16"/>
              </w:rPr>
              <w:lastRenderedPageBreak/>
              <w:t>Indicatie kardinaliteit</w:t>
            </w:r>
          </w:p>
        </w:tc>
        <w:tc>
          <w:tcPr>
            <w:tcW w:w="6570" w:type="dxa"/>
            <w:shd w:val="clear" w:color="auto" w:fill="auto"/>
          </w:tcPr>
          <w:p w14:paraId="1794C98A" w14:textId="77777777" w:rsidR="00AB0ADA" w:rsidRPr="005B0BF0" w:rsidRDefault="00AB0ADA" w:rsidP="00E830F0">
            <w:pPr>
              <w:rPr>
                <w:noProof/>
                <w:sz w:val="18"/>
              </w:rPr>
            </w:pPr>
            <w:r w:rsidRPr="005B0BF0">
              <w:rPr>
                <w:noProof/>
                <w:sz w:val="18"/>
              </w:rPr>
              <w:t>Deze indicatie geeft aan hoeveel keer waarden van deze relatiesoort (i.c. relaties) kunnen voorkomen bij een object van het betreffende objecttype:.</w:t>
            </w:r>
          </w:p>
          <w:p w14:paraId="42046675" w14:textId="77777777" w:rsidR="00AB0ADA" w:rsidRPr="005B0BF0" w:rsidRDefault="00AB0ADA" w:rsidP="00E830F0">
            <w:pPr>
              <w:rPr>
                <w:noProof/>
                <w:sz w:val="18"/>
              </w:rPr>
            </w:pPr>
            <w:r w:rsidRPr="005B0BF0">
              <w:rPr>
                <w:noProof/>
                <w:sz w:val="18"/>
              </w:rPr>
              <w:tab/>
              <w:t>0-1: is soms niet beschikbaar</w:t>
            </w:r>
          </w:p>
          <w:p w14:paraId="3DDB809A" w14:textId="77777777" w:rsidR="00AB0ADA" w:rsidRPr="005B0BF0" w:rsidRDefault="00AB0ADA" w:rsidP="00E830F0">
            <w:pPr>
              <w:rPr>
                <w:noProof/>
                <w:sz w:val="18"/>
              </w:rPr>
            </w:pPr>
            <w:r w:rsidRPr="005B0BF0">
              <w:rPr>
                <w:noProof/>
                <w:sz w:val="18"/>
              </w:rPr>
              <w:tab/>
              <w:t>1-1: is altijd beschikbaar</w:t>
            </w:r>
          </w:p>
          <w:p w14:paraId="28E17594" w14:textId="77777777" w:rsidR="00AB0ADA" w:rsidRPr="005B0BF0" w:rsidRDefault="00AB0ADA" w:rsidP="00E830F0">
            <w:pPr>
              <w:rPr>
                <w:noProof/>
                <w:sz w:val="18"/>
              </w:rPr>
            </w:pPr>
            <w:r w:rsidRPr="005B0BF0">
              <w:rPr>
                <w:noProof/>
                <w:sz w:val="18"/>
              </w:rPr>
              <w:tab/>
              <w:t xml:space="preserve">0-*: is niet altijd beschikbaar, kunnen meerdere relaties zijn </w:t>
            </w:r>
          </w:p>
          <w:p w14:paraId="6C687C3D" w14:textId="77777777" w:rsidR="00AB0ADA" w:rsidRPr="005B0BF0" w:rsidRDefault="00AB0ADA" w:rsidP="00E830F0">
            <w:pPr>
              <w:rPr>
                <w:noProof/>
                <w:sz w:val="18"/>
              </w:rPr>
            </w:pPr>
            <w:r w:rsidRPr="005B0BF0">
              <w:rPr>
                <w:noProof/>
                <w:sz w:val="18"/>
              </w:rPr>
              <w:tab/>
              <w:t>1-*: is altijd beschikbaar, kunnen meerdere relaties zijn</w:t>
            </w:r>
          </w:p>
          <w:p w14:paraId="7F732951" w14:textId="77777777" w:rsidR="00AB0ADA" w:rsidRPr="005B0BF0" w:rsidRDefault="00AB0ADA" w:rsidP="00E830F0">
            <w:pPr>
              <w:rPr>
                <w:noProof/>
                <w:sz w:val="18"/>
              </w:rPr>
            </w:pPr>
            <w:r w:rsidRPr="005B0BF0">
              <w:rPr>
                <w:noProof/>
                <w:sz w:val="18"/>
              </w:rPr>
              <w:tab/>
              <w:t>*-*: is niet altijd beschikbaar, kunnen meerdere relaties zijn</w:t>
            </w:r>
          </w:p>
          <w:p w14:paraId="0004FDB1" w14:textId="77777777" w:rsidR="00AB0ADA" w:rsidRPr="005B0BF0" w:rsidRDefault="00AB0ADA" w:rsidP="00E830F0">
            <w:pPr>
              <w:rPr>
                <w:noProof/>
                <w:sz w:val="18"/>
              </w:rPr>
            </w:pPr>
            <w:r w:rsidRPr="005B0BF0">
              <w:rPr>
                <w:noProof/>
                <w:sz w:val="18"/>
              </w:rPr>
              <w:tab/>
              <w:t xml:space="preserve">         tussen objecten van hetzelfde objecttype.</w:t>
            </w:r>
          </w:p>
          <w:p w14:paraId="5A852D1E" w14:textId="77777777" w:rsidR="00AB0ADA" w:rsidRPr="005B0BF0" w:rsidRDefault="00AB0ADA" w:rsidP="00E830F0">
            <w:pPr>
              <w:rPr>
                <w:noProof/>
                <w:sz w:val="18"/>
              </w:rPr>
            </w:pPr>
            <w:r w:rsidRPr="005B0BF0">
              <w:rPr>
                <w:noProof/>
                <w:sz w:val="18"/>
              </w:rPr>
              <w:t>De kardinaliteit van de inverse relatie geven we tussen haken aan.</w:t>
            </w:r>
          </w:p>
          <w:p w14:paraId="4220AC1F" w14:textId="77777777" w:rsidR="00AB0ADA" w:rsidRPr="005B0BF0" w:rsidRDefault="00AB0ADA" w:rsidP="00E830F0">
            <w:pPr>
              <w:rPr>
                <w:noProof/>
                <w:sz w:val="18"/>
              </w:rPr>
            </w:pPr>
            <w:r w:rsidRPr="005B0BF0">
              <w:rPr>
                <w:noProof/>
                <w:sz w:val="18"/>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AB0ADA" w:rsidRPr="005B0BF0" w14:paraId="03B231B6" w14:textId="77777777" w:rsidTr="00E830F0">
        <w:trPr>
          <w:cantSplit/>
        </w:trPr>
        <w:tc>
          <w:tcPr>
            <w:tcW w:w="2808" w:type="dxa"/>
            <w:shd w:val="clear" w:color="auto" w:fill="auto"/>
          </w:tcPr>
          <w:p w14:paraId="652E658B" w14:textId="77777777" w:rsidR="00AB0ADA" w:rsidRPr="00410F30" w:rsidRDefault="00AB0ADA" w:rsidP="00E830F0">
            <w:pPr>
              <w:rPr>
                <w:b/>
                <w:noProof/>
                <w:sz w:val="16"/>
                <w:szCs w:val="16"/>
              </w:rPr>
            </w:pPr>
            <w:r w:rsidRPr="00410F30">
              <w:rPr>
                <w:b/>
                <w:noProof/>
                <w:sz w:val="16"/>
                <w:szCs w:val="16"/>
              </w:rPr>
              <w:t xml:space="preserve">Herkomst </w:t>
            </w:r>
          </w:p>
        </w:tc>
        <w:tc>
          <w:tcPr>
            <w:tcW w:w="6570" w:type="dxa"/>
            <w:shd w:val="clear" w:color="auto" w:fill="auto"/>
          </w:tcPr>
          <w:p w14:paraId="3FFA62EF" w14:textId="77777777" w:rsidR="00AB0ADA" w:rsidRPr="005B0BF0" w:rsidRDefault="00AB0ADA" w:rsidP="00E830F0">
            <w:pPr>
              <w:rPr>
                <w:noProof/>
                <w:sz w:val="18"/>
              </w:rPr>
            </w:pPr>
            <w:r w:rsidRPr="005B0BF0">
              <w:rPr>
                <w:noProof/>
                <w:sz w:val="18"/>
              </w:rPr>
              <w:t xml:space="preserve">De basisregistratie </w:t>
            </w:r>
            <w:r>
              <w:rPr>
                <w:noProof/>
                <w:sz w:val="18"/>
              </w:rPr>
              <w:t xml:space="preserve">of het informatiemodel waaraan de relatiesoort ontleend is </w:t>
            </w:r>
            <w:r>
              <w:rPr>
                <w:rFonts w:eastAsia="Batang"/>
                <w:noProof/>
                <w:sz w:val="18"/>
              </w:rPr>
              <w:t>dan wel ‘KING’ indien het een door KING Gemeenten toegevoegd relatiesoort betreft</w:t>
            </w:r>
            <w:r w:rsidRPr="005B0BF0">
              <w:rPr>
                <w:noProof/>
                <w:sz w:val="18"/>
              </w:rPr>
              <w:t xml:space="preserve">. </w:t>
            </w:r>
          </w:p>
        </w:tc>
      </w:tr>
      <w:tr w:rsidR="00AB0ADA" w:rsidRPr="005B0BF0" w14:paraId="7C001F9E" w14:textId="77777777" w:rsidTr="00E830F0">
        <w:trPr>
          <w:cantSplit/>
        </w:trPr>
        <w:tc>
          <w:tcPr>
            <w:tcW w:w="2808" w:type="dxa"/>
            <w:shd w:val="clear" w:color="auto" w:fill="auto"/>
          </w:tcPr>
          <w:p w14:paraId="6629C026" w14:textId="77777777" w:rsidR="00AB0ADA" w:rsidRPr="00410F30" w:rsidRDefault="00AB0ADA" w:rsidP="00E830F0">
            <w:pPr>
              <w:rPr>
                <w:b/>
                <w:noProof/>
                <w:sz w:val="16"/>
                <w:szCs w:val="16"/>
              </w:rPr>
            </w:pPr>
            <w:r w:rsidRPr="00410F30">
              <w:rPr>
                <w:b/>
                <w:noProof/>
                <w:sz w:val="16"/>
                <w:szCs w:val="16"/>
              </w:rPr>
              <w:t xml:space="preserve">Code </w:t>
            </w:r>
          </w:p>
        </w:tc>
        <w:tc>
          <w:tcPr>
            <w:tcW w:w="6570" w:type="dxa"/>
            <w:shd w:val="clear" w:color="auto" w:fill="auto"/>
          </w:tcPr>
          <w:p w14:paraId="6ABD5203" w14:textId="77777777" w:rsidR="00AB0ADA" w:rsidRPr="005B0BF0" w:rsidRDefault="00AB0ADA" w:rsidP="00E830F0">
            <w:pPr>
              <w:rPr>
                <w:noProof/>
                <w:sz w:val="18"/>
              </w:rPr>
            </w:pPr>
            <w:r w:rsidRPr="005B0BF0">
              <w:rPr>
                <w:noProof/>
                <w:sz w:val="18"/>
              </w:rPr>
              <w:t xml:space="preserve">De </w:t>
            </w:r>
            <w:r>
              <w:rPr>
                <w:noProof/>
                <w:sz w:val="18"/>
              </w:rPr>
              <w:t>in een</w:t>
            </w:r>
            <w:r w:rsidRPr="005B0BF0">
              <w:rPr>
                <w:noProof/>
                <w:sz w:val="18"/>
              </w:rPr>
              <w:t xml:space="preserve"> basisregistratie</w:t>
            </w:r>
            <w:r>
              <w:rPr>
                <w:noProof/>
                <w:sz w:val="18"/>
              </w:rPr>
              <w:t xml:space="preserve"> of ander informatiemodel</w:t>
            </w:r>
            <w:r w:rsidRPr="005B0BF0">
              <w:rPr>
                <w:noProof/>
                <w:sz w:val="18"/>
              </w:rPr>
              <w:t xml:space="preserve"> aan de </w:t>
            </w:r>
            <w:r>
              <w:rPr>
                <w:noProof/>
                <w:sz w:val="18"/>
              </w:rPr>
              <w:t xml:space="preserve">relatiesoort of </w:t>
            </w:r>
            <w:r w:rsidRPr="005B0BF0">
              <w:rPr>
                <w:noProof/>
                <w:sz w:val="18"/>
              </w:rPr>
              <w:t xml:space="preserve">overeenkomstige attribuutsoort toegekende uniek code. Voor door KING toegevoegde </w:t>
            </w:r>
            <w:r>
              <w:rPr>
                <w:noProof/>
                <w:sz w:val="18"/>
              </w:rPr>
              <w:t>relatie</w:t>
            </w:r>
            <w:r w:rsidRPr="005B0BF0">
              <w:rPr>
                <w:noProof/>
                <w:sz w:val="18"/>
              </w:rPr>
              <w:t>soorten is vooralsnog afgezien van het specificeren van deze code.</w:t>
            </w:r>
          </w:p>
        </w:tc>
      </w:tr>
      <w:tr w:rsidR="00AB0ADA" w:rsidRPr="005B0BF0" w14:paraId="60DBB582" w14:textId="77777777" w:rsidTr="00E830F0">
        <w:trPr>
          <w:cantSplit/>
        </w:trPr>
        <w:tc>
          <w:tcPr>
            <w:tcW w:w="2808" w:type="dxa"/>
            <w:shd w:val="clear" w:color="auto" w:fill="auto"/>
          </w:tcPr>
          <w:p w14:paraId="2BC9EB22" w14:textId="77777777" w:rsidR="00AB0ADA" w:rsidRPr="00410F30" w:rsidRDefault="00AB0ADA" w:rsidP="00E830F0">
            <w:pPr>
              <w:rPr>
                <w:b/>
                <w:noProof/>
                <w:sz w:val="16"/>
                <w:szCs w:val="16"/>
              </w:rPr>
            </w:pPr>
            <w:r w:rsidRPr="00410F30">
              <w:rPr>
                <w:b/>
                <w:noProof/>
                <w:sz w:val="16"/>
                <w:szCs w:val="16"/>
              </w:rPr>
              <w:t xml:space="preserve">Definitie </w:t>
            </w:r>
          </w:p>
        </w:tc>
        <w:tc>
          <w:tcPr>
            <w:tcW w:w="6570" w:type="dxa"/>
            <w:shd w:val="clear" w:color="auto" w:fill="auto"/>
          </w:tcPr>
          <w:p w14:paraId="7C4E3F34" w14:textId="77777777" w:rsidR="00AB0ADA" w:rsidRPr="005B0BF0" w:rsidRDefault="00AB0ADA" w:rsidP="00E830F0">
            <w:pPr>
              <w:rPr>
                <w:noProof/>
                <w:sz w:val="18"/>
              </w:rPr>
            </w:pPr>
            <w:r w:rsidRPr="005B0BF0">
              <w:rPr>
                <w:noProof/>
                <w:sz w:val="18"/>
              </w:rPr>
              <w:t>De beschrijving van de betekenis van de relatiesoort.</w:t>
            </w:r>
          </w:p>
        </w:tc>
      </w:tr>
      <w:tr w:rsidR="00AB0ADA" w:rsidRPr="005B0BF0" w14:paraId="1B5239ED" w14:textId="77777777" w:rsidTr="00E830F0">
        <w:trPr>
          <w:cantSplit/>
        </w:trPr>
        <w:tc>
          <w:tcPr>
            <w:tcW w:w="2808" w:type="dxa"/>
            <w:shd w:val="clear" w:color="auto" w:fill="auto"/>
          </w:tcPr>
          <w:p w14:paraId="67CF33BC" w14:textId="77777777" w:rsidR="00AB0ADA" w:rsidRPr="00410F30" w:rsidRDefault="00AB0ADA" w:rsidP="00E830F0">
            <w:pPr>
              <w:rPr>
                <w:b/>
                <w:noProof/>
                <w:sz w:val="16"/>
                <w:szCs w:val="16"/>
              </w:rPr>
            </w:pPr>
            <w:r w:rsidRPr="00410F30">
              <w:rPr>
                <w:b/>
                <w:noProof/>
                <w:sz w:val="16"/>
                <w:szCs w:val="16"/>
              </w:rPr>
              <w:t xml:space="preserve">Herkomst definitie </w:t>
            </w:r>
          </w:p>
        </w:tc>
        <w:tc>
          <w:tcPr>
            <w:tcW w:w="6570" w:type="dxa"/>
            <w:shd w:val="clear" w:color="auto" w:fill="auto"/>
          </w:tcPr>
          <w:p w14:paraId="1300A8A3" w14:textId="77777777" w:rsidR="00AB0ADA" w:rsidRPr="005B0BF0" w:rsidRDefault="00AB0ADA" w:rsidP="00E830F0">
            <w:pPr>
              <w:rPr>
                <w:noProof/>
                <w:sz w:val="18"/>
              </w:rPr>
            </w:pPr>
            <w:r w:rsidRPr="005B0BF0">
              <w:rPr>
                <w:rFonts w:eastAsia="Batang"/>
                <w:noProof/>
                <w:sz w:val="18"/>
              </w:rPr>
              <w:t>De basisregistratie</w:t>
            </w:r>
            <w:r>
              <w:rPr>
                <w:rFonts w:eastAsia="Batang"/>
                <w:noProof/>
                <w:sz w:val="18"/>
              </w:rPr>
              <w:t xml:space="preserve"> of het informatiemodel waaruit de definitie is overgenomen dan wel een aanduiding die aangeeft uit welke bronnen de defintie is samengesteld</w:t>
            </w:r>
            <w:r w:rsidRPr="005B0BF0">
              <w:rPr>
                <w:noProof/>
                <w:sz w:val="18"/>
              </w:rPr>
              <w:t>.</w:t>
            </w:r>
          </w:p>
        </w:tc>
      </w:tr>
      <w:tr w:rsidR="00AB0ADA" w:rsidRPr="005B0BF0" w14:paraId="5B055DB1" w14:textId="77777777" w:rsidTr="00E830F0">
        <w:trPr>
          <w:cantSplit/>
        </w:trPr>
        <w:tc>
          <w:tcPr>
            <w:tcW w:w="2808" w:type="dxa"/>
            <w:shd w:val="clear" w:color="auto" w:fill="auto"/>
          </w:tcPr>
          <w:p w14:paraId="3C85023A" w14:textId="77777777" w:rsidR="00AB0ADA" w:rsidRPr="00410F30" w:rsidRDefault="00AB0ADA" w:rsidP="00E830F0">
            <w:pPr>
              <w:rPr>
                <w:b/>
                <w:noProof/>
                <w:sz w:val="16"/>
                <w:szCs w:val="16"/>
              </w:rPr>
            </w:pPr>
            <w:r w:rsidRPr="00410F30">
              <w:rPr>
                <w:b/>
                <w:noProof/>
                <w:sz w:val="16"/>
                <w:szCs w:val="16"/>
              </w:rPr>
              <w:t xml:space="preserve">Datum opname </w:t>
            </w:r>
          </w:p>
        </w:tc>
        <w:tc>
          <w:tcPr>
            <w:tcW w:w="6570" w:type="dxa"/>
            <w:shd w:val="clear" w:color="auto" w:fill="auto"/>
          </w:tcPr>
          <w:p w14:paraId="55B34FB3" w14:textId="77777777" w:rsidR="00AB0ADA" w:rsidRPr="005B0BF0" w:rsidRDefault="00AB0ADA" w:rsidP="00E830F0">
            <w:pPr>
              <w:rPr>
                <w:noProof/>
                <w:sz w:val="18"/>
              </w:rPr>
            </w:pPr>
            <w:r w:rsidRPr="005B0BF0">
              <w:rPr>
                <w:noProof/>
                <w:sz w:val="18"/>
              </w:rPr>
              <w:t xml:space="preserve">De datum waarop de relatiesoort is opgenomen in het </w:t>
            </w:r>
            <w:r>
              <w:rPr>
                <w:noProof/>
                <w:sz w:val="18"/>
              </w:rPr>
              <w:t>informatiemodel</w:t>
            </w:r>
            <w:r w:rsidRPr="005B0BF0">
              <w:rPr>
                <w:noProof/>
                <w:sz w:val="18"/>
              </w:rPr>
              <w:t>.</w:t>
            </w:r>
          </w:p>
        </w:tc>
      </w:tr>
      <w:tr w:rsidR="00AB0ADA" w:rsidRPr="005B0BF0" w14:paraId="5C82750E" w14:textId="77777777" w:rsidTr="00E830F0">
        <w:trPr>
          <w:cantSplit/>
        </w:trPr>
        <w:tc>
          <w:tcPr>
            <w:tcW w:w="2808" w:type="dxa"/>
            <w:shd w:val="clear" w:color="auto" w:fill="auto"/>
          </w:tcPr>
          <w:p w14:paraId="77E83D11" w14:textId="77777777" w:rsidR="00AB0ADA" w:rsidRPr="00410F30" w:rsidRDefault="00AB0ADA" w:rsidP="00E830F0">
            <w:pPr>
              <w:rPr>
                <w:b/>
                <w:noProof/>
                <w:sz w:val="16"/>
                <w:szCs w:val="16"/>
              </w:rPr>
            </w:pPr>
            <w:r w:rsidRPr="00410F30">
              <w:rPr>
                <w:b/>
                <w:noProof/>
                <w:sz w:val="16"/>
                <w:szCs w:val="16"/>
              </w:rPr>
              <w:t>Indicatie materiële historie</w:t>
            </w:r>
          </w:p>
        </w:tc>
        <w:tc>
          <w:tcPr>
            <w:tcW w:w="6570" w:type="dxa"/>
            <w:shd w:val="clear" w:color="auto" w:fill="auto"/>
          </w:tcPr>
          <w:p w14:paraId="237BB95A" w14:textId="77777777" w:rsidR="00AB0ADA" w:rsidRDefault="00AB0ADA" w:rsidP="00E830F0">
            <w:pPr>
              <w:rPr>
                <w:noProof/>
                <w:sz w:val="18"/>
              </w:rPr>
            </w:pPr>
            <w:r w:rsidRPr="005B0BF0">
              <w:rPr>
                <w:noProof/>
                <w:sz w:val="18"/>
              </w:rPr>
              <w:t>Indicatie of de materiële historie van de relatiesoort te bevragen is. Materiële historie geeft aan wanneer een verandering is opgetreden in de werkelijkheid die heeft geleid tot verandering van de relatie.</w:t>
            </w:r>
          </w:p>
        </w:tc>
      </w:tr>
      <w:tr w:rsidR="00AB0ADA" w:rsidRPr="005B0BF0" w14:paraId="323A0072" w14:textId="77777777" w:rsidTr="00E830F0">
        <w:trPr>
          <w:cantSplit/>
        </w:trPr>
        <w:tc>
          <w:tcPr>
            <w:tcW w:w="2808" w:type="dxa"/>
            <w:shd w:val="clear" w:color="auto" w:fill="auto"/>
          </w:tcPr>
          <w:p w14:paraId="13D17F3E" w14:textId="77777777" w:rsidR="00AB0ADA" w:rsidRPr="00410F30" w:rsidRDefault="00AB0ADA" w:rsidP="00E830F0">
            <w:pPr>
              <w:rPr>
                <w:b/>
                <w:noProof/>
                <w:sz w:val="16"/>
                <w:szCs w:val="16"/>
              </w:rPr>
            </w:pPr>
            <w:r w:rsidRPr="00410F30">
              <w:rPr>
                <w:b/>
                <w:noProof/>
                <w:sz w:val="16"/>
                <w:szCs w:val="16"/>
              </w:rPr>
              <w:t>Indicatie formele historie</w:t>
            </w:r>
          </w:p>
        </w:tc>
        <w:tc>
          <w:tcPr>
            <w:tcW w:w="6570" w:type="dxa"/>
            <w:shd w:val="clear" w:color="auto" w:fill="auto"/>
          </w:tcPr>
          <w:p w14:paraId="670B293D" w14:textId="77777777" w:rsidR="00AB0ADA" w:rsidRDefault="00AB0ADA" w:rsidP="00E830F0">
            <w:pPr>
              <w:rPr>
                <w:noProof/>
                <w:sz w:val="18"/>
              </w:rPr>
            </w:pPr>
            <w:r w:rsidRPr="005B0BF0">
              <w:rPr>
                <w:noProof/>
                <w:sz w:val="18"/>
              </w:rPr>
              <w:t>Indicatie of de formele historie van de relatiesoort te bevragen is. Formele historie geeft aan wanneer in de administratie een verandering is verwerkt van de relatie (wanneer was de verandering bekend en is deze verwerkt).</w:t>
            </w:r>
          </w:p>
        </w:tc>
      </w:tr>
      <w:tr w:rsidR="00AB0ADA" w:rsidRPr="005B0BF0" w14:paraId="33CDCA70" w14:textId="77777777" w:rsidTr="00E830F0">
        <w:trPr>
          <w:cantSplit/>
        </w:trPr>
        <w:tc>
          <w:tcPr>
            <w:tcW w:w="2808" w:type="dxa"/>
            <w:shd w:val="clear" w:color="auto" w:fill="auto"/>
          </w:tcPr>
          <w:p w14:paraId="762FF5D8" w14:textId="77777777" w:rsidR="00AB0ADA" w:rsidRPr="00410F30" w:rsidRDefault="00AB0ADA" w:rsidP="00E830F0">
            <w:pPr>
              <w:rPr>
                <w:b/>
                <w:noProof/>
                <w:sz w:val="16"/>
                <w:szCs w:val="16"/>
              </w:rPr>
            </w:pPr>
            <w:r w:rsidRPr="00410F30">
              <w:rPr>
                <w:b/>
                <w:noProof/>
                <w:sz w:val="16"/>
                <w:szCs w:val="16"/>
              </w:rPr>
              <w:t>Aanduiding brondocument</w:t>
            </w:r>
          </w:p>
        </w:tc>
        <w:tc>
          <w:tcPr>
            <w:tcW w:w="6570" w:type="dxa"/>
            <w:shd w:val="clear" w:color="auto" w:fill="auto"/>
          </w:tcPr>
          <w:p w14:paraId="28F756E8" w14:textId="77777777" w:rsidR="00AB0ADA" w:rsidRPr="005B0BF0" w:rsidRDefault="00AB0ADA" w:rsidP="00E830F0">
            <w:pPr>
              <w:rPr>
                <w:noProof/>
                <w:sz w:val="18"/>
              </w:rPr>
            </w:pPr>
            <w:r w:rsidRPr="005B0BF0">
              <w:rPr>
                <w:noProof/>
                <w:sz w:val="18"/>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sz w:val="18"/>
              </w:rPr>
              <w:softHyphen/>
              <w:t xml:space="preserve">soort, Documenthouder. Deze metagegevens specificeren we in </w:t>
            </w:r>
            <w:r>
              <w:rPr>
                <w:noProof/>
                <w:sz w:val="18"/>
              </w:rPr>
              <w:t>een separaat document</w:t>
            </w:r>
            <w:r w:rsidRPr="005B0BF0">
              <w:rPr>
                <w:noProof/>
                <w:sz w:val="18"/>
              </w:rPr>
              <w:t>.</w:t>
            </w:r>
          </w:p>
        </w:tc>
      </w:tr>
      <w:tr w:rsidR="00AB0ADA" w:rsidRPr="005B0BF0" w14:paraId="045DD06E" w14:textId="77777777" w:rsidTr="00E830F0">
        <w:trPr>
          <w:cantSplit/>
        </w:trPr>
        <w:tc>
          <w:tcPr>
            <w:tcW w:w="2808" w:type="dxa"/>
            <w:shd w:val="clear" w:color="auto" w:fill="auto"/>
          </w:tcPr>
          <w:p w14:paraId="78DC0174" w14:textId="77777777" w:rsidR="00AB0ADA" w:rsidRPr="00410F30" w:rsidRDefault="00AB0ADA" w:rsidP="00E830F0">
            <w:pPr>
              <w:rPr>
                <w:b/>
                <w:noProof/>
                <w:sz w:val="16"/>
                <w:szCs w:val="16"/>
              </w:rPr>
            </w:pPr>
            <w:r w:rsidRPr="00410F30">
              <w:rPr>
                <w:b/>
                <w:noProof/>
                <w:sz w:val="16"/>
                <w:szCs w:val="16"/>
              </w:rPr>
              <w:lastRenderedPageBreak/>
              <w:t>Indicatie in onderzoek</w:t>
            </w:r>
          </w:p>
        </w:tc>
        <w:tc>
          <w:tcPr>
            <w:tcW w:w="6570" w:type="dxa"/>
            <w:shd w:val="clear" w:color="auto" w:fill="auto"/>
          </w:tcPr>
          <w:p w14:paraId="2B30A605" w14:textId="77777777" w:rsidR="00AB0ADA" w:rsidRPr="005B0BF0" w:rsidRDefault="00AB0ADA" w:rsidP="00E830F0">
            <w:pPr>
              <w:rPr>
                <w:noProof/>
                <w:sz w:val="18"/>
              </w:rPr>
            </w:pPr>
            <w:r w:rsidRPr="005B0BF0">
              <w:rPr>
                <w:noProof/>
                <w:sz w:val="18"/>
              </w:rPr>
              <w:t xml:space="preserve">De indicatie of te bevragen is dat er twijfel is of is geweest aan de juistheid van de relatie en dat een onderzoek wordt of is uitgevoerd naar de juistheid van de relatie. Dit metagegeven specificeren we in </w:t>
            </w:r>
            <w:r>
              <w:rPr>
                <w:noProof/>
                <w:sz w:val="18"/>
              </w:rPr>
              <w:t>een separaat document</w:t>
            </w:r>
            <w:r w:rsidRPr="005B0BF0">
              <w:rPr>
                <w:noProof/>
                <w:sz w:val="18"/>
              </w:rPr>
              <w:t>.</w:t>
            </w:r>
          </w:p>
        </w:tc>
      </w:tr>
      <w:tr w:rsidR="00AB0ADA" w:rsidRPr="005B0BF0" w14:paraId="1A0CE307" w14:textId="77777777" w:rsidTr="00E830F0">
        <w:trPr>
          <w:cantSplit/>
        </w:trPr>
        <w:tc>
          <w:tcPr>
            <w:tcW w:w="2808" w:type="dxa"/>
            <w:shd w:val="clear" w:color="auto" w:fill="auto"/>
          </w:tcPr>
          <w:p w14:paraId="1E11D1CC" w14:textId="77777777" w:rsidR="00AB0ADA" w:rsidRPr="00410F30" w:rsidRDefault="00AB0ADA" w:rsidP="00E830F0">
            <w:pPr>
              <w:rPr>
                <w:b/>
                <w:noProof/>
                <w:sz w:val="16"/>
                <w:szCs w:val="16"/>
              </w:rPr>
            </w:pPr>
            <w:r w:rsidRPr="00410F30">
              <w:rPr>
                <w:b/>
                <w:noProof/>
                <w:sz w:val="16"/>
                <w:szCs w:val="16"/>
              </w:rPr>
              <w:t>Aanduiding strijdigheid/nietigheid</w:t>
            </w:r>
          </w:p>
        </w:tc>
        <w:tc>
          <w:tcPr>
            <w:tcW w:w="6570" w:type="dxa"/>
            <w:shd w:val="clear" w:color="auto" w:fill="auto"/>
          </w:tcPr>
          <w:p w14:paraId="2CAA3DAD" w14:textId="77777777" w:rsidR="00AB0ADA" w:rsidRPr="005B0BF0" w:rsidRDefault="00AB0ADA" w:rsidP="00E830F0">
            <w:pPr>
              <w:rPr>
                <w:noProof/>
                <w:sz w:val="18"/>
              </w:rPr>
            </w:pPr>
            <w:r w:rsidRPr="005B0BF0">
              <w:rPr>
                <w:noProof/>
                <w:sz w:val="18"/>
              </w:rPr>
              <w:t xml:space="preserve">De aanduiding of te bevragen is dat de relatie strijdig met de openbare orde dan wel nietig is. Dit metagegeven specificeren we in </w:t>
            </w:r>
            <w:r>
              <w:rPr>
                <w:noProof/>
                <w:sz w:val="18"/>
              </w:rPr>
              <w:t>een separaat document</w:t>
            </w:r>
            <w:r w:rsidRPr="005B0BF0">
              <w:rPr>
                <w:noProof/>
                <w:sz w:val="18"/>
              </w:rPr>
              <w:t>.</w:t>
            </w:r>
          </w:p>
        </w:tc>
      </w:tr>
      <w:tr w:rsidR="00AB0ADA" w:rsidRPr="005B0BF0" w14:paraId="145E77C6" w14:textId="77777777" w:rsidTr="00E830F0">
        <w:trPr>
          <w:cantSplit/>
        </w:trPr>
        <w:tc>
          <w:tcPr>
            <w:tcW w:w="2808" w:type="dxa"/>
            <w:shd w:val="clear" w:color="auto" w:fill="auto"/>
          </w:tcPr>
          <w:p w14:paraId="7B6E3A76" w14:textId="77777777" w:rsidR="00AB0ADA" w:rsidRPr="00410F30" w:rsidRDefault="00AB0ADA" w:rsidP="00E830F0">
            <w:pPr>
              <w:rPr>
                <w:b/>
                <w:noProof/>
                <w:sz w:val="16"/>
                <w:szCs w:val="16"/>
              </w:rPr>
            </w:pPr>
            <w:r w:rsidRPr="00410F30">
              <w:rPr>
                <w:b/>
                <w:noProof/>
                <w:sz w:val="16"/>
                <w:szCs w:val="16"/>
              </w:rPr>
              <w:t>Indicatie authentiek</w:t>
            </w:r>
          </w:p>
        </w:tc>
        <w:tc>
          <w:tcPr>
            <w:tcW w:w="6570" w:type="dxa"/>
            <w:shd w:val="clear" w:color="auto" w:fill="auto"/>
          </w:tcPr>
          <w:p w14:paraId="4EC5C68A" w14:textId="77777777" w:rsidR="00AB0ADA" w:rsidRPr="005B0BF0" w:rsidRDefault="00AB0ADA" w:rsidP="00E830F0">
            <w:pPr>
              <w:rPr>
                <w:noProof/>
                <w:sz w:val="18"/>
              </w:rPr>
            </w:pPr>
            <w:r w:rsidRPr="005B0BF0">
              <w:rPr>
                <w:noProof/>
                <w:sz w:val="18"/>
              </w:rPr>
              <w:t>Aanduiding of de attribuutsoort waarvan de relatiesoort is afgeleid, een authentiek gegeven (attribuutsoort) betreft.</w:t>
            </w:r>
          </w:p>
        </w:tc>
      </w:tr>
      <w:tr w:rsidR="00AB0ADA" w:rsidRPr="005B0BF0" w14:paraId="3F929655" w14:textId="77777777" w:rsidTr="00E830F0">
        <w:trPr>
          <w:cantSplit/>
        </w:trPr>
        <w:tc>
          <w:tcPr>
            <w:tcW w:w="2808" w:type="dxa"/>
            <w:shd w:val="clear" w:color="auto" w:fill="auto"/>
          </w:tcPr>
          <w:p w14:paraId="0725A007" w14:textId="77777777" w:rsidR="00AB0ADA" w:rsidRPr="00410F30" w:rsidRDefault="00AB0ADA" w:rsidP="00E830F0">
            <w:pPr>
              <w:rPr>
                <w:b/>
                <w:noProof/>
                <w:sz w:val="16"/>
                <w:szCs w:val="16"/>
              </w:rPr>
            </w:pPr>
            <w:r w:rsidRPr="00410F30">
              <w:rPr>
                <w:b/>
                <w:noProof/>
                <w:sz w:val="16"/>
                <w:szCs w:val="16"/>
              </w:rPr>
              <w:t xml:space="preserve">Regels </w:t>
            </w:r>
          </w:p>
        </w:tc>
        <w:tc>
          <w:tcPr>
            <w:tcW w:w="6570" w:type="dxa"/>
            <w:shd w:val="clear" w:color="auto" w:fill="auto"/>
          </w:tcPr>
          <w:p w14:paraId="4978EFC1" w14:textId="77777777" w:rsidR="00AB0ADA" w:rsidRPr="005B0BF0" w:rsidRDefault="00AB0ADA" w:rsidP="00E830F0">
            <w:pPr>
              <w:rPr>
                <w:noProof/>
                <w:sz w:val="18"/>
              </w:rPr>
            </w:pPr>
            <w:r w:rsidRPr="005B0BF0">
              <w:rPr>
                <w:noProof/>
                <w:sz w:val="18"/>
              </w:rPr>
              <w:t xml:space="preserve">Optionaliteitsregels of waardebeperkende regels </w:t>
            </w:r>
            <w:r>
              <w:rPr>
                <w:noProof/>
                <w:sz w:val="18"/>
              </w:rPr>
              <w:t>voor de voorkomens van de</w:t>
            </w:r>
            <w:r w:rsidRPr="005B0BF0">
              <w:rPr>
                <w:noProof/>
                <w:sz w:val="18"/>
              </w:rPr>
              <w:t xml:space="preserve"> relatiesoort..</w:t>
            </w:r>
          </w:p>
        </w:tc>
      </w:tr>
      <w:tr w:rsidR="00AB0ADA" w:rsidRPr="005B0BF0" w14:paraId="2935E16C" w14:textId="77777777" w:rsidTr="00E830F0">
        <w:trPr>
          <w:cantSplit/>
        </w:trPr>
        <w:tc>
          <w:tcPr>
            <w:tcW w:w="2808" w:type="dxa"/>
            <w:shd w:val="clear" w:color="auto" w:fill="auto"/>
          </w:tcPr>
          <w:p w14:paraId="759DFED6" w14:textId="77777777" w:rsidR="00AB0ADA" w:rsidRPr="00410F30" w:rsidRDefault="00AB0ADA" w:rsidP="00E830F0">
            <w:pPr>
              <w:rPr>
                <w:b/>
                <w:noProof/>
                <w:sz w:val="16"/>
                <w:szCs w:val="16"/>
              </w:rPr>
            </w:pPr>
            <w:r w:rsidRPr="00410F30">
              <w:rPr>
                <w:b/>
                <w:noProof/>
                <w:sz w:val="16"/>
                <w:szCs w:val="16"/>
              </w:rPr>
              <w:t xml:space="preserve">Toelichting </w:t>
            </w:r>
          </w:p>
        </w:tc>
        <w:tc>
          <w:tcPr>
            <w:tcW w:w="6570" w:type="dxa"/>
            <w:shd w:val="clear" w:color="auto" w:fill="auto"/>
          </w:tcPr>
          <w:p w14:paraId="49464E47" w14:textId="77777777" w:rsidR="00AB0ADA" w:rsidRPr="005B0BF0" w:rsidRDefault="00AB0ADA" w:rsidP="00E830F0">
            <w:pPr>
              <w:rPr>
                <w:noProof/>
                <w:sz w:val="18"/>
              </w:rPr>
            </w:pPr>
            <w:r>
              <w:rPr>
                <w:rFonts w:eastAsia="Batang"/>
                <w:sz w:val="18"/>
              </w:rPr>
              <w:t>Een inhoudelijke toelichting op de</w:t>
            </w:r>
            <w:r w:rsidRPr="005B0BF0">
              <w:rPr>
                <w:noProof/>
                <w:sz w:val="18"/>
              </w:rPr>
              <w:t xml:space="preserve"> relatiesoort.</w:t>
            </w:r>
          </w:p>
        </w:tc>
      </w:tr>
      <w:bookmarkEnd w:id="540"/>
    </w:tbl>
    <w:p w14:paraId="1315A7BB" w14:textId="77777777" w:rsidR="00AB0ADA" w:rsidRDefault="00AB0ADA" w:rsidP="00AB0ADA">
      <w:pPr>
        <w:rPr>
          <w:lang w:eastAsia="en-US"/>
        </w:rPr>
      </w:pPr>
    </w:p>
    <w:p w14:paraId="40D06CF4" w14:textId="77777777" w:rsidR="00AB0ADA" w:rsidRDefault="00AB0ADA" w:rsidP="00AB0ADA">
      <w:pPr>
        <w:rPr>
          <w:lang w:eastAsia="en-US"/>
        </w:rPr>
      </w:pPr>
    </w:p>
    <w:p w14:paraId="16F09313" w14:textId="77777777" w:rsidR="00AB0ADA" w:rsidRDefault="00AB0ADA" w:rsidP="00AB0ADA">
      <w:pPr>
        <w:rPr>
          <w:lang w:eastAsia="en-US"/>
        </w:rPr>
      </w:pPr>
    </w:p>
    <w:p w14:paraId="26470FDA" w14:textId="77777777" w:rsidR="00AB0ADA" w:rsidRDefault="00AB0ADA" w:rsidP="00AB0ADA">
      <w:pPr>
        <w:rPr>
          <w:lang w:eastAsia="en-US"/>
        </w:rPr>
      </w:pPr>
    </w:p>
    <w:p w14:paraId="0F37F0C5" w14:textId="77777777" w:rsidR="00AB0ADA" w:rsidRDefault="00AB0ADA" w:rsidP="00AB0ADA">
      <w:pPr>
        <w:contextualSpacing w:val="0"/>
        <w:rPr>
          <w:lang w:eastAsia="en-US"/>
        </w:rPr>
      </w:pPr>
      <w:r>
        <w:rPr>
          <w:lang w:eastAsia="en-US"/>
        </w:rPr>
        <w:br w:type="page"/>
      </w:r>
    </w:p>
    <w:p w14:paraId="701C6F7C" w14:textId="77777777" w:rsidR="00AB0ADA" w:rsidRDefault="00AB0ADA" w:rsidP="00AB0ADA">
      <w:pPr>
        <w:pStyle w:val="Kop2"/>
      </w:pPr>
      <w:bookmarkStart w:id="541" w:name="_Toc393368497"/>
      <w:bookmarkStart w:id="542" w:name="_Toc517127138"/>
      <w:r w:rsidRPr="00DA6D5A">
        <w:lastRenderedPageBreak/>
        <w:t>Objecttype</w:t>
      </w:r>
      <w:r>
        <w:t>n</w:t>
      </w:r>
      <w:bookmarkEnd w:id="541"/>
      <w:bookmarkEnd w:id="542"/>
      <w:r w:rsidRPr="00DA6D5A">
        <w:t xml:space="preserve"> </w:t>
      </w:r>
    </w:p>
    <w:p w14:paraId="0DEDD18D" w14:textId="77777777" w:rsidR="00AB0ADA" w:rsidRDefault="00AB0ADA" w:rsidP="00AB0ADA">
      <w:pPr>
        <w:rPr>
          <w:lang w:eastAsia="en-US"/>
        </w:rPr>
      </w:pPr>
    </w:p>
    <w:p w14:paraId="778CB81B" w14:textId="77777777" w:rsidR="00AB0ADA" w:rsidRPr="00BE10FF" w:rsidRDefault="006945D7" w:rsidP="00AB0ADA">
      <w:pPr>
        <w:pStyle w:val="Kop3"/>
        <w:rPr>
          <w:rFonts w:ascii="Arial" w:hAnsi="Arial" w:cs="Arial"/>
          <w:sz w:val="30"/>
          <w:szCs w:val="30"/>
        </w:rPr>
      </w:pPr>
      <w:r w:rsidRPr="00BE10FF">
        <w:rPr>
          <w:rFonts w:ascii="Arial" w:hAnsi="Arial" w:cs="Arial"/>
          <w:szCs w:val="20"/>
          <w:lang w:val="en-AU"/>
        </w:rPr>
        <w:fldChar w:fldCharType="begin" w:fldLock="1"/>
      </w:r>
      <w:r w:rsidR="00AB0ADA" w:rsidRPr="00BE10FF">
        <w:rPr>
          <w:rFonts w:ascii="Arial" w:hAnsi="Arial" w:cs="Arial"/>
          <w:szCs w:val="20"/>
          <w:lang w:val="en-AU"/>
        </w:rPr>
        <w:instrText xml:space="preserve">MERGEFIELD </w:instrText>
      </w:r>
      <w:r w:rsidR="00AB0ADA" w:rsidRPr="00BE10FF">
        <w:instrText>Element.Stereotype</w:instrText>
      </w:r>
      <w:r w:rsidRPr="00BE10FF">
        <w:rPr>
          <w:rFonts w:ascii="Arial" w:hAnsi="Arial" w:cs="Arial"/>
          <w:szCs w:val="20"/>
          <w:lang w:val="en-AU"/>
        </w:rPr>
        <w:fldChar w:fldCharType="separate"/>
      </w:r>
      <w:r w:rsidR="00AB0ADA">
        <w:t>Objecttype</w:t>
      </w:r>
      <w:r w:rsidRPr="00BE10FF">
        <w:rPr>
          <w:rFonts w:ascii="Arial" w:hAnsi="Arial" w:cs="Arial"/>
          <w:szCs w:val="20"/>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BESLUITTYPE</w:t>
      </w:r>
      <w:r>
        <w:fldChar w:fldCharType="end"/>
      </w:r>
    </w:p>
    <w:p w14:paraId="6C7FD24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Besluittype-omschrijving</w:t>
      </w:r>
      <w:r w:rsidRPr="00BE10FF">
        <w:rPr>
          <w:rFonts w:ascii="Arial" w:hAnsi="Arial" w:cs="Arial"/>
          <w:b/>
          <w:bCs/>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0317B55" w14:textId="77777777" w:rsidTr="00E830F0">
        <w:trPr>
          <w:trHeight w:val="230"/>
        </w:trPr>
        <w:tc>
          <w:tcPr>
            <w:tcW w:w="3330" w:type="dxa"/>
            <w:gridSpan w:val="2"/>
            <w:tcBorders>
              <w:top w:val="nil"/>
              <w:left w:val="nil"/>
              <w:bottom w:val="nil"/>
              <w:right w:val="nil"/>
            </w:tcBorders>
          </w:tcPr>
          <w:p w14:paraId="7EB1D78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7A781F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Besluittype-omschrijving</w:t>
            </w:r>
            <w:r w:rsidRPr="00BE10FF">
              <w:rPr>
                <w:rFonts w:ascii="Arial" w:hAnsi="Arial" w:cs="Arial"/>
                <w:szCs w:val="20"/>
                <w:lang w:val="en-AU" w:eastAsia="en-US"/>
              </w:rPr>
              <w:fldChar w:fldCharType="end"/>
            </w:r>
          </w:p>
        </w:tc>
      </w:tr>
      <w:tr w:rsidR="00AB0ADA" w:rsidRPr="00BE10FF" w14:paraId="2FA58551" w14:textId="77777777" w:rsidTr="00E830F0">
        <w:tc>
          <w:tcPr>
            <w:tcW w:w="3330" w:type="dxa"/>
            <w:gridSpan w:val="2"/>
            <w:tcBorders>
              <w:top w:val="nil"/>
              <w:left w:val="nil"/>
              <w:bottom w:val="nil"/>
              <w:right w:val="nil"/>
            </w:tcBorders>
          </w:tcPr>
          <w:p w14:paraId="455531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066B7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GFO Zaken 2004</w:t>
            </w:r>
          </w:p>
        </w:tc>
      </w:tr>
      <w:tr w:rsidR="00AB0ADA" w:rsidRPr="00BE10FF" w14:paraId="55B55E4A" w14:textId="77777777" w:rsidTr="00E830F0">
        <w:tc>
          <w:tcPr>
            <w:tcW w:w="3330" w:type="dxa"/>
            <w:gridSpan w:val="2"/>
            <w:tcBorders>
              <w:top w:val="nil"/>
              <w:left w:val="nil"/>
              <w:bottom w:val="nil"/>
              <w:right w:val="nil"/>
            </w:tcBorders>
          </w:tcPr>
          <w:p w14:paraId="7BF852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008051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0002</w:t>
            </w:r>
          </w:p>
        </w:tc>
      </w:tr>
      <w:tr w:rsidR="00AB0ADA" w:rsidRPr="00BE10FF" w14:paraId="509D6956" w14:textId="77777777" w:rsidTr="00E830F0">
        <w:tc>
          <w:tcPr>
            <w:tcW w:w="3330" w:type="dxa"/>
            <w:gridSpan w:val="2"/>
            <w:tcBorders>
              <w:top w:val="nil"/>
              <w:left w:val="nil"/>
              <w:bottom w:val="nil"/>
              <w:right w:val="nil"/>
            </w:tcBorders>
          </w:tcPr>
          <w:p w14:paraId="29EF2E0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7C58C1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omschrijving</w:t>
            </w:r>
            <w:r w:rsidRPr="00BE10FF">
              <w:rPr>
                <w:rFonts w:ascii="Arial" w:hAnsi="Arial" w:cs="Arial"/>
                <w:szCs w:val="20"/>
                <w:lang w:val="en-AU" w:eastAsia="en-US"/>
              </w:rPr>
              <w:fldChar w:fldCharType="end"/>
            </w:r>
          </w:p>
        </w:tc>
      </w:tr>
      <w:tr w:rsidR="00AB0ADA" w:rsidRPr="00BE10FF" w14:paraId="197DD9A3" w14:textId="77777777" w:rsidTr="00E830F0">
        <w:tc>
          <w:tcPr>
            <w:tcW w:w="3330" w:type="dxa"/>
            <w:gridSpan w:val="2"/>
            <w:tcBorders>
              <w:top w:val="nil"/>
              <w:left w:val="nil"/>
              <w:bottom w:val="nil"/>
              <w:right w:val="nil"/>
            </w:tcBorders>
          </w:tcPr>
          <w:p w14:paraId="41DEED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04BDD8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F0F0F"/>
                <w:sz w:val="22"/>
                <w:szCs w:val="22"/>
                <w:lang w:eastAsia="en-US"/>
              </w:rPr>
              <w:instrText>Att.Notes</w:instrText>
            </w:r>
            <w:r w:rsidRPr="00BE10FF">
              <w:rPr>
                <w:rFonts w:ascii="Arial" w:hAnsi="Arial" w:cs="Arial"/>
                <w:szCs w:val="20"/>
                <w:lang w:val="en-AU" w:eastAsia="en-US"/>
              </w:rPr>
              <w:fldChar w:fldCharType="end"/>
            </w:r>
            <w:r w:rsidR="00AB0ADA" w:rsidRPr="00BE10FF">
              <w:rPr>
                <w:rFonts w:ascii="Calibri" w:hAnsi="Calibri" w:cs="Calibri"/>
                <w:color w:val="610E6A"/>
                <w:sz w:val="22"/>
                <w:szCs w:val="22"/>
                <w:lang w:eastAsia="en-US"/>
              </w:rPr>
              <w:t>Omschrijving van de aard van BESLUITen van het BESLUITTYPE.</w:t>
            </w:r>
          </w:p>
        </w:tc>
      </w:tr>
      <w:tr w:rsidR="00AB0ADA" w:rsidRPr="00BE10FF" w14:paraId="4B1EAB22" w14:textId="77777777" w:rsidTr="00E830F0">
        <w:trPr>
          <w:trHeight w:val="230"/>
        </w:trPr>
        <w:tc>
          <w:tcPr>
            <w:tcW w:w="3330" w:type="dxa"/>
            <w:gridSpan w:val="2"/>
            <w:tcBorders>
              <w:top w:val="nil"/>
              <w:left w:val="nil"/>
              <w:bottom w:val="nil"/>
              <w:right w:val="nil"/>
            </w:tcBorders>
          </w:tcPr>
          <w:p w14:paraId="0C12FD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F820C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GFO Zaken 2004, aangepast door KING</w:t>
            </w:r>
          </w:p>
        </w:tc>
      </w:tr>
      <w:tr w:rsidR="00AB0ADA" w:rsidRPr="00BE10FF" w14:paraId="1DCB02C7" w14:textId="77777777" w:rsidTr="00E830F0">
        <w:tc>
          <w:tcPr>
            <w:tcW w:w="3330" w:type="dxa"/>
            <w:gridSpan w:val="2"/>
            <w:tcBorders>
              <w:top w:val="nil"/>
              <w:left w:val="nil"/>
              <w:bottom w:val="nil"/>
              <w:right w:val="nil"/>
            </w:tcBorders>
          </w:tcPr>
          <w:p w14:paraId="729803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4CDB8D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1 juni 2008</w:t>
            </w:r>
          </w:p>
        </w:tc>
      </w:tr>
      <w:tr w:rsidR="00AB0ADA" w:rsidRPr="00BE10FF" w14:paraId="35A9E922" w14:textId="77777777" w:rsidTr="00E830F0">
        <w:tc>
          <w:tcPr>
            <w:tcW w:w="3330" w:type="dxa"/>
            <w:gridSpan w:val="2"/>
            <w:tcBorders>
              <w:top w:val="nil"/>
              <w:left w:val="nil"/>
              <w:bottom w:val="nil"/>
              <w:right w:val="nil"/>
            </w:tcBorders>
          </w:tcPr>
          <w:p w14:paraId="103645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Calibri"/>
                <w:b/>
                <w:color w:val="000000"/>
                <w:sz w:val="22"/>
                <w:szCs w:val="22"/>
                <w:lang w:eastAsia="en-US"/>
              </w:rPr>
              <w:t xml:space="preserve">Formaat </w:t>
            </w:r>
          </w:p>
        </w:tc>
        <w:tc>
          <w:tcPr>
            <w:tcW w:w="6030" w:type="dxa"/>
            <w:tcBorders>
              <w:top w:val="nil"/>
              <w:left w:val="nil"/>
              <w:bottom w:val="nil"/>
              <w:right w:val="nil"/>
            </w:tcBorders>
          </w:tcPr>
          <w:p w14:paraId="0D16904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5A11CA2E" w14:textId="77777777" w:rsidTr="00E830F0">
        <w:trPr>
          <w:trHeight w:val="230"/>
        </w:trPr>
        <w:tc>
          <w:tcPr>
            <w:tcW w:w="3330" w:type="dxa"/>
            <w:gridSpan w:val="2"/>
            <w:tcBorders>
              <w:top w:val="nil"/>
              <w:left w:val="nil"/>
              <w:bottom w:val="nil"/>
              <w:right w:val="nil"/>
            </w:tcBorders>
          </w:tcPr>
          <w:p w14:paraId="526182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1C768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3D7AE0C" w14:textId="77777777" w:rsidTr="00E830F0">
        <w:trPr>
          <w:trHeight w:val="215"/>
        </w:trPr>
        <w:tc>
          <w:tcPr>
            <w:tcW w:w="3330" w:type="dxa"/>
            <w:gridSpan w:val="2"/>
            <w:tcBorders>
              <w:top w:val="nil"/>
              <w:left w:val="nil"/>
              <w:bottom w:val="nil"/>
              <w:right w:val="nil"/>
            </w:tcBorders>
          </w:tcPr>
          <w:p w14:paraId="77861E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F484D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D8BF6D" w14:textId="77777777" w:rsidTr="00E830F0">
        <w:trPr>
          <w:trHeight w:val="230"/>
        </w:trPr>
        <w:tc>
          <w:tcPr>
            <w:tcW w:w="3330" w:type="dxa"/>
            <w:gridSpan w:val="2"/>
            <w:tcBorders>
              <w:top w:val="nil"/>
              <w:left w:val="nil"/>
              <w:bottom w:val="nil"/>
              <w:right w:val="nil"/>
            </w:tcBorders>
          </w:tcPr>
          <w:p w14:paraId="443CEC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05C45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D43928" w14:textId="77777777" w:rsidTr="00E830F0">
        <w:trPr>
          <w:trHeight w:val="230"/>
        </w:trPr>
        <w:tc>
          <w:tcPr>
            <w:tcW w:w="3330" w:type="dxa"/>
            <w:gridSpan w:val="2"/>
            <w:tcBorders>
              <w:top w:val="nil"/>
              <w:left w:val="nil"/>
              <w:bottom w:val="nil"/>
              <w:right w:val="nil"/>
            </w:tcBorders>
          </w:tcPr>
          <w:p w14:paraId="7C348E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73BEB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6869E1F" w14:textId="77777777" w:rsidTr="00E830F0">
        <w:trPr>
          <w:trHeight w:val="230"/>
        </w:trPr>
        <w:tc>
          <w:tcPr>
            <w:tcW w:w="3330" w:type="dxa"/>
            <w:gridSpan w:val="2"/>
            <w:tcBorders>
              <w:top w:val="nil"/>
              <w:left w:val="nil"/>
              <w:bottom w:val="nil"/>
              <w:right w:val="nil"/>
            </w:tcBorders>
          </w:tcPr>
          <w:p w14:paraId="08A16C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BA20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A8D4CBC" w14:textId="77777777" w:rsidTr="00E830F0">
        <w:trPr>
          <w:trHeight w:val="230"/>
        </w:trPr>
        <w:tc>
          <w:tcPr>
            <w:tcW w:w="3330" w:type="dxa"/>
            <w:gridSpan w:val="2"/>
            <w:tcBorders>
              <w:top w:val="nil"/>
              <w:left w:val="nil"/>
              <w:bottom w:val="nil"/>
              <w:right w:val="nil"/>
            </w:tcBorders>
          </w:tcPr>
          <w:p w14:paraId="756CCC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9E393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11019D" w14:textId="77777777" w:rsidTr="00E830F0">
        <w:tc>
          <w:tcPr>
            <w:tcW w:w="3330" w:type="dxa"/>
            <w:gridSpan w:val="2"/>
            <w:tcBorders>
              <w:top w:val="nil"/>
              <w:left w:val="nil"/>
              <w:bottom w:val="nil"/>
              <w:right w:val="nil"/>
            </w:tcBorders>
          </w:tcPr>
          <w:p w14:paraId="79C5C1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29E54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DA9568" w14:textId="77777777" w:rsidTr="00E830F0">
        <w:trPr>
          <w:trHeight w:val="230"/>
        </w:trPr>
        <w:tc>
          <w:tcPr>
            <w:tcW w:w="3330" w:type="dxa"/>
            <w:gridSpan w:val="2"/>
            <w:tcBorders>
              <w:top w:val="nil"/>
              <w:left w:val="nil"/>
              <w:bottom w:val="nil"/>
              <w:right w:val="nil"/>
            </w:tcBorders>
          </w:tcPr>
          <w:p w14:paraId="4A77E3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450ABC5" w14:textId="568E5F54"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543" w:author="Arjan Kloosterboer" w:date="2018-05-23T12:09:00Z">
              <w:r w:rsidRPr="00BE10FF" w:rsidDel="00A47D6F">
                <w:rPr>
                  <w:rFonts w:ascii="Arial" w:hAnsi="Arial" w:cs="Arial"/>
                  <w:szCs w:val="24"/>
                  <w:lang w:val="en-AU" w:eastAsia="en-US"/>
                </w:rPr>
                <w:fldChar w:fldCharType="begin" w:fldLock="1"/>
              </w:r>
              <w:r w:rsidR="00AB0ADA" w:rsidRPr="00BE10FF" w:rsidDel="00A47D6F">
                <w:rPr>
                  <w:rFonts w:ascii="Arial" w:hAnsi="Arial" w:cs="Arial"/>
                  <w:szCs w:val="24"/>
                  <w:lang w:val="en-AU" w:eastAsia="en-US"/>
                </w:rPr>
                <w:delInstrText xml:space="preserve">MERGEFIELD </w:delInstrText>
              </w:r>
              <w:r w:rsidR="00AB0ADA" w:rsidRPr="00BE10FF" w:rsidDel="00A47D6F">
                <w:rPr>
                  <w:rFonts w:ascii="Calibri" w:hAnsi="Calibri" w:cs="Arial"/>
                  <w:color w:val="0F0F0F"/>
                  <w:sz w:val="22"/>
                  <w:szCs w:val="24"/>
                  <w:lang w:eastAsia="en-US"/>
                </w:rPr>
                <w:delInstrText>Att.LowerBound</w:delInstrText>
              </w:r>
              <w:r w:rsidRPr="00BE10FF" w:rsidDel="00A47D6F">
                <w:rPr>
                  <w:rFonts w:ascii="Arial" w:hAnsi="Arial" w:cs="Arial"/>
                  <w:szCs w:val="24"/>
                  <w:lang w:val="en-AU" w:eastAsia="en-US"/>
                </w:rPr>
                <w:fldChar w:fldCharType="separate"/>
              </w:r>
              <w:r w:rsidR="00AB0ADA" w:rsidRPr="00BE10FF" w:rsidDel="00A47D6F">
                <w:rPr>
                  <w:rFonts w:ascii="Calibri" w:hAnsi="Calibri" w:cs="Arial"/>
                  <w:color w:val="0F0F0F"/>
                  <w:sz w:val="22"/>
                  <w:szCs w:val="24"/>
                  <w:lang w:eastAsia="en-US"/>
                </w:rPr>
                <w:delText>0</w:delText>
              </w:r>
              <w:r w:rsidRPr="00BE10FF" w:rsidDel="00A47D6F">
                <w:rPr>
                  <w:rFonts w:ascii="Arial" w:hAnsi="Arial" w:cs="Arial"/>
                  <w:szCs w:val="24"/>
                  <w:lang w:val="en-AU" w:eastAsia="en-US"/>
                </w:rPr>
                <w:fldChar w:fldCharType="end"/>
              </w:r>
              <w:r w:rsidR="00AB0ADA" w:rsidRPr="00BE10FF" w:rsidDel="00A47D6F">
                <w:rPr>
                  <w:rFonts w:ascii="Calibri" w:hAnsi="Calibri" w:cs="Arial"/>
                  <w:color w:val="0F0F0F"/>
                  <w:sz w:val="22"/>
                  <w:szCs w:val="24"/>
                  <w:lang w:eastAsia="en-US"/>
                </w:rPr>
                <w:delText xml:space="preserve"> </w:delText>
              </w:r>
            </w:del>
            <w:ins w:id="544" w:author="Arjan Kloosterboer" w:date="2018-05-23T12:09:00Z">
              <w:r w:rsidR="00A47D6F">
                <w:rPr>
                  <w:rFonts w:ascii="Calibri" w:hAnsi="Calibri" w:cs="Arial"/>
                  <w:color w:val="0F0F0F"/>
                  <w:sz w:val="22"/>
                  <w:szCs w:val="24"/>
                  <w:lang w:eastAsia="en-US"/>
                </w:rPr>
                <w:t xml:space="preserve">1 </w:t>
              </w:r>
            </w:ins>
            <w:r w:rsidR="00AB0ADA" w:rsidRPr="00BE10FF">
              <w:rPr>
                <w:rFonts w:ascii="Calibri" w:hAnsi="Calibri" w:cs="Arial"/>
                <w:color w:val="0F0F0F"/>
                <w:sz w:val="22"/>
                <w:szCs w:val="24"/>
                <w:lang w:eastAsia="en-US"/>
              </w:rPr>
              <w:t xml:space="preserve">-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6FBF5AA" w14:textId="77777777" w:rsidTr="00E830F0">
        <w:trPr>
          <w:trHeight w:val="230"/>
        </w:trPr>
        <w:tc>
          <w:tcPr>
            <w:tcW w:w="3330" w:type="dxa"/>
            <w:gridSpan w:val="2"/>
            <w:tcBorders>
              <w:top w:val="nil"/>
              <w:left w:val="nil"/>
              <w:bottom w:val="nil"/>
              <w:right w:val="nil"/>
            </w:tcBorders>
          </w:tcPr>
          <w:p w14:paraId="3DA2A5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3C350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B94D5A2" w14:textId="77777777" w:rsidTr="00E830F0">
        <w:trPr>
          <w:trHeight w:val="230"/>
        </w:trPr>
        <w:tc>
          <w:tcPr>
            <w:tcW w:w="3330" w:type="dxa"/>
            <w:gridSpan w:val="2"/>
            <w:tcBorders>
              <w:top w:val="nil"/>
              <w:left w:val="nil"/>
              <w:bottom w:val="nil"/>
              <w:right w:val="nil"/>
            </w:tcBorders>
          </w:tcPr>
          <w:p w14:paraId="5B0C4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00B46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1ECAFF40" w14:textId="77777777" w:rsidTr="00E830F0">
        <w:tc>
          <w:tcPr>
            <w:tcW w:w="9360" w:type="dxa"/>
            <w:gridSpan w:val="3"/>
            <w:tcBorders>
              <w:top w:val="nil"/>
              <w:left w:val="nil"/>
              <w:bottom w:val="nil"/>
              <w:right w:val="nil"/>
            </w:tcBorders>
          </w:tcPr>
          <w:p w14:paraId="27D483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0374BB3" w14:textId="77777777" w:rsidTr="00E830F0">
        <w:tc>
          <w:tcPr>
            <w:tcW w:w="450" w:type="dxa"/>
            <w:tcBorders>
              <w:top w:val="nil"/>
              <w:left w:val="nil"/>
              <w:bottom w:val="nil"/>
              <w:right w:val="nil"/>
            </w:tcBorders>
          </w:tcPr>
          <w:p w14:paraId="6CAEF7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F5879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het besluit, ook wel besluitnaam genoemd. Voorbeelden: Lichte bouwvergunning, Kapvergunning, Ontheffing geluidhinder en Monumentensubsidie. Het betreft de attribuutsoort Beschikkingomschrijving in het GFO Zaken 2004.</w:t>
            </w:r>
          </w:p>
        </w:tc>
      </w:tr>
    </w:tbl>
    <w:p w14:paraId="745FEA9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Besluittype-omschrijving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43DD35D" w14:textId="77777777" w:rsidTr="00E830F0">
        <w:trPr>
          <w:trHeight w:val="230"/>
        </w:trPr>
        <w:tc>
          <w:tcPr>
            <w:tcW w:w="3330" w:type="dxa"/>
            <w:gridSpan w:val="2"/>
            <w:tcBorders>
              <w:top w:val="nil"/>
              <w:left w:val="nil"/>
              <w:bottom w:val="nil"/>
              <w:right w:val="nil"/>
            </w:tcBorders>
          </w:tcPr>
          <w:p w14:paraId="1EB797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43C9C1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Besluittype-omschrijving generiek</w:t>
            </w:r>
            <w:r w:rsidRPr="00BE10FF">
              <w:rPr>
                <w:rFonts w:ascii="Arial" w:hAnsi="Arial" w:cs="Arial"/>
                <w:szCs w:val="24"/>
                <w:lang w:val="en-AU" w:eastAsia="en-US"/>
              </w:rPr>
              <w:fldChar w:fldCharType="end"/>
            </w:r>
          </w:p>
        </w:tc>
      </w:tr>
      <w:tr w:rsidR="00AB0ADA" w:rsidRPr="00BE10FF" w14:paraId="456B85D1" w14:textId="77777777" w:rsidTr="00E830F0">
        <w:tc>
          <w:tcPr>
            <w:tcW w:w="3330" w:type="dxa"/>
            <w:gridSpan w:val="2"/>
            <w:tcBorders>
              <w:top w:val="nil"/>
              <w:left w:val="nil"/>
              <w:bottom w:val="nil"/>
              <w:right w:val="nil"/>
            </w:tcBorders>
          </w:tcPr>
          <w:p w14:paraId="72E24D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EC638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A607336" w14:textId="77777777" w:rsidTr="00E830F0">
        <w:tc>
          <w:tcPr>
            <w:tcW w:w="3330" w:type="dxa"/>
            <w:gridSpan w:val="2"/>
            <w:tcBorders>
              <w:top w:val="nil"/>
              <w:left w:val="nil"/>
              <w:bottom w:val="nil"/>
              <w:right w:val="nil"/>
            </w:tcBorders>
          </w:tcPr>
          <w:p w14:paraId="48F98F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9089C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9D642F4" w14:textId="77777777" w:rsidTr="00E830F0">
        <w:tc>
          <w:tcPr>
            <w:tcW w:w="3330" w:type="dxa"/>
            <w:gridSpan w:val="2"/>
            <w:tcBorders>
              <w:top w:val="nil"/>
              <w:left w:val="nil"/>
              <w:bottom w:val="nil"/>
              <w:right w:val="nil"/>
            </w:tcBorders>
          </w:tcPr>
          <w:p w14:paraId="7130BE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60A07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5D636AB5" w14:textId="77777777" w:rsidTr="00E830F0">
        <w:tc>
          <w:tcPr>
            <w:tcW w:w="3330" w:type="dxa"/>
            <w:gridSpan w:val="2"/>
            <w:tcBorders>
              <w:top w:val="nil"/>
              <w:left w:val="nil"/>
              <w:bottom w:val="nil"/>
              <w:right w:val="nil"/>
            </w:tcBorders>
          </w:tcPr>
          <w:p w14:paraId="2BD37E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B9F67F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Algemeen gehanteerde omschrijving van de aard van BESLUITen van het BESLUITTYPE</w:t>
            </w:r>
          </w:p>
        </w:tc>
      </w:tr>
      <w:tr w:rsidR="00AB0ADA" w:rsidRPr="00BE10FF" w14:paraId="610BE1D7" w14:textId="77777777" w:rsidTr="00E830F0">
        <w:trPr>
          <w:trHeight w:val="230"/>
        </w:trPr>
        <w:tc>
          <w:tcPr>
            <w:tcW w:w="3330" w:type="dxa"/>
            <w:gridSpan w:val="2"/>
            <w:tcBorders>
              <w:top w:val="nil"/>
              <w:left w:val="nil"/>
              <w:bottom w:val="nil"/>
              <w:right w:val="nil"/>
            </w:tcBorders>
          </w:tcPr>
          <w:p w14:paraId="4A0179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5AA4A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738BAF8" w14:textId="77777777" w:rsidTr="00E830F0">
        <w:tc>
          <w:tcPr>
            <w:tcW w:w="3330" w:type="dxa"/>
            <w:gridSpan w:val="2"/>
            <w:tcBorders>
              <w:top w:val="nil"/>
              <w:left w:val="nil"/>
              <w:bottom w:val="nil"/>
              <w:right w:val="nil"/>
            </w:tcBorders>
          </w:tcPr>
          <w:p w14:paraId="1FE3E0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4302C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06433DF" w14:textId="77777777" w:rsidTr="00E830F0">
        <w:tc>
          <w:tcPr>
            <w:tcW w:w="3330" w:type="dxa"/>
            <w:gridSpan w:val="2"/>
            <w:tcBorders>
              <w:top w:val="nil"/>
              <w:left w:val="nil"/>
              <w:bottom w:val="nil"/>
              <w:right w:val="nil"/>
            </w:tcBorders>
          </w:tcPr>
          <w:p w14:paraId="666996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BBB02B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6F554298" w14:textId="77777777" w:rsidTr="00E830F0">
        <w:trPr>
          <w:trHeight w:val="230"/>
        </w:trPr>
        <w:tc>
          <w:tcPr>
            <w:tcW w:w="3330" w:type="dxa"/>
            <w:gridSpan w:val="2"/>
            <w:tcBorders>
              <w:top w:val="nil"/>
              <w:left w:val="nil"/>
              <w:bottom w:val="nil"/>
              <w:right w:val="nil"/>
            </w:tcBorders>
          </w:tcPr>
          <w:p w14:paraId="2F26C2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D02CB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6E7A730" w14:textId="77777777" w:rsidTr="00E830F0">
        <w:trPr>
          <w:trHeight w:val="215"/>
        </w:trPr>
        <w:tc>
          <w:tcPr>
            <w:tcW w:w="3330" w:type="dxa"/>
            <w:gridSpan w:val="2"/>
            <w:tcBorders>
              <w:top w:val="nil"/>
              <w:left w:val="nil"/>
              <w:bottom w:val="nil"/>
              <w:right w:val="nil"/>
            </w:tcBorders>
          </w:tcPr>
          <w:p w14:paraId="34E8AD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D5FFF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842B3E0" w14:textId="77777777" w:rsidTr="00E830F0">
        <w:trPr>
          <w:trHeight w:val="230"/>
        </w:trPr>
        <w:tc>
          <w:tcPr>
            <w:tcW w:w="3330" w:type="dxa"/>
            <w:gridSpan w:val="2"/>
            <w:tcBorders>
              <w:top w:val="nil"/>
              <w:left w:val="nil"/>
              <w:bottom w:val="nil"/>
              <w:right w:val="nil"/>
            </w:tcBorders>
          </w:tcPr>
          <w:p w14:paraId="4005B7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65C91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28073D" w14:textId="77777777" w:rsidTr="00E830F0">
        <w:trPr>
          <w:trHeight w:val="230"/>
        </w:trPr>
        <w:tc>
          <w:tcPr>
            <w:tcW w:w="3330" w:type="dxa"/>
            <w:gridSpan w:val="2"/>
            <w:tcBorders>
              <w:top w:val="nil"/>
              <w:left w:val="nil"/>
              <w:bottom w:val="nil"/>
              <w:right w:val="nil"/>
            </w:tcBorders>
          </w:tcPr>
          <w:p w14:paraId="51FB46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FC22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EBABD9" w14:textId="77777777" w:rsidTr="00E830F0">
        <w:trPr>
          <w:trHeight w:val="230"/>
        </w:trPr>
        <w:tc>
          <w:tcPr>
            <w:tcW w:w="3330" w:type="dxa"/>
            <w:gridSpan w:val="2"/>
            <w:tcBorders>
              <w:top w:val="nil"/>
              <w:left w:val="nil"/>
              <w:bottom w:val="nil"/>
              <w:right w:val="nil"/>
            </w:tcBorders>
          </w:tcPr>
          <w:p w14:paraId="08AA87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122D9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6A8214E" w14:textId="77777777" w:rsidTr="00E830F0">
        <w:trPr>
          <w:trHeight w:val="230"/>
        </w:trPr>
        <w:tc>
          <w:tcPr>
            <w:tcW w:w="3330" w:type="dxa"/>
            <w:gridSpan w:val="2"/>
            <w:tcBorders>
              <w:top w:val="nil"/>
              <w:left w:val="nil"/>
              <w:bottom w:val="nil"/>
              <w:right w:val="nil"/>
            </w:tcBorders>
          </w:tcPr>
          <w:p w14:paraId="6C2C44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95E03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D5BE63" w14:textId="77777777" w:rsidTr="00E830F0">
        <w:tc>
          <w:tcPr>
            <w:tcW w:w="3330" w:type="dxa"/>
            <w:gridSpan w:val="2"/>
            <w:tcBorders>
              <w:top w:val="nil"/>
              <w:left w:val="nil"/>
              <w:bottom w:val="nil"/>
              <w:right w:val="nil"/>
            </w:tcBorders>
          </w:tcPr>
          <w:p w14:paraId="1B1272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DBF3E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1E037D" w14:textId="77777777" w:rsidTr="00E830F0">
        <w:trPr>
          <w:trHeight w:val="230"/>
        </w:trPr>
        <w:tc>
          <w:tcPr>
            <w:tcW w:w="3330" w:type="dxa"/>
            <w:gridSpan w:val="2"/>
            <w:tcBorders>
              <w:top w:val="nil"/>
              <w:left w:val="nil"/>
              <w:bottom w:val="nil"/>
              <w:right w:val="nil"/>
            </w:tcBorders>
          </w:tcPr>
          <w:p w14:paraId="4EF58F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D8F93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43CFF86" w14:textId="77777777" w:rsidTr="00E830F0">
        <w:trPr>
          <w:trHeight w:val="230"/>
        </w:trPr>
        <w:tc>
          <w:tcPr>
            <w:tcW w:w="3330" w:type="dxa"/>
            <w:gridSpan w:val="2"/>
            <w:tcBorders>
              <w:top w:val="nil"/>
              <w:left w:val="nil"/>
              <w:bottom w:val="nil"/>
              <w:right w:val="nil"/>
            </w:tcBorders>
          </w:tcPr>
          <w:p w14:paraId="4278A1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8C5B8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D27385C" w14:textId="77777777" w:rsidTr="00E830F0">
        <w:trPr>
          <w:trHeight w:val="230"/>
        </w:trPr>
        <w:tc>
          <w:tcPr>
            <w:tcW w:w="3330" w:type="dxa"/>
            <w:gridSpan w:val="2"/>
            <w:tcBorders>
              <w:top w:val="nil"/>
              <w:left w:val="nil"/>
              <w:bottom w:val="nil"/>
              <w:right w:val="nil"/>
            </w:tcBorders>
          </w:tcPr>
          <w:p w14:paraId="73239A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7E87D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attribuutsoort verandert alleen van waarde (materiële </w:t>
            </w:r>
            <w:r w:rsidRPr="00BE10FF">
              <w:rPr>
                <w:rFonts w:ascii="Calibri" w:hAnsi="Calibri" w:cs="Arial"/>
                <w:color w:val="0F0F0F"/>
                <w:sz w:val="22"/>
                <w:szCs w:val="24"/>
                <w:lang w:eastAsia="en-US"/>
              </w:rPr>
              <w:lastRenderedPageBreak/>
              <w:t>historie) op een datum die gelijk is aan eenzelfde Versiedatum van de gerelateerde zaaktypen.</w:t>
            </w:r>
          </w:p>
        </w:tc>
      </w:tr>
      <w:tr w:rsidR="00AB0ADA" w:rsidRPr="00BE10FF" w14:paraId="5E152614" w14:textId="77777777" w:rsidTr="00E830F0">
        <w:tc>
          <w:tcPr>
            <w:tcW w:w="9360" w:type="dxa"/>
            <w:gridSpan w:val="3"/>
            <w:tcBorders>
              <w:top w:val="nil"/>
              <w:left w:val="nil"/>
              <w:bottom w:val="nil"/>
              <w:right w:val="nil"/>
            </w:tcBorders>
          </w:tcPr>
          <w:p w14:paraId="14AA23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1F2CD27" w14:textId="77777777" w:rsidTr="00E830F0">
        <w:tc>
          <w:tcPr>
            <w:tcW w:w="450" w:type="dxa"/>
            <w:tcBorders>
              <w:top w:val="nil"/>
              <w:left w:val="nil"/>
              <w:bottom w:val="nil"/>
              <w:right w:val="nil"/>
            </w:tcBorders>
          </w:tcPr>
          <w:p w14:paraId="6C62C3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3E777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het besluit, ook wel besluitnaam genoemd, zoals deze landelijk wordt toegepast binnen de ZTC voor het domein waarvan het zaaktype is afgeleid. Deze kan afwijken van de door de zaakbehandelende organisatie(s) gehanteerde naam, de Besluittype-omschrijving.</w:t>
            </w:r>
          </w:p>
        </w:tc>
      </w:tr>
    </w:tbl>
    <w:p w14:paraId="5AB4F30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Besluitcategorie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3BB138C" w14:textId="77777777" w:rsidTr="00E830F0">
        <w:trPr>
          <w:trHeight w:val="230"/>
        </w:trPr>
        <w:tc>
          <w:tcPr>
            <w:tcW w:w="3330" w:type="dxa"/>
            <w:gridSpan w:val="2"/>
            <w:tcBorders>
              <w:top w:val="nil"/>
              <w:left w:val="nil"/>
              <w:bottom w:val="nil"/>
              <w:right w:val="nil"/>
            </w:tcBorders>
          </w:tcPr>
          <w:p w14:paraId="6ADC7E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7DAE62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Besluitcategorie</w:t>
            </w:r>
            <w:r w:rsidRPr="00BE10FF">
              <w:rPr>
                <w:rFonts w:ascii="Arial" w:hAnsi="Arial" w:cs="Arial"/>
                <w:szCs w:val="24"/>
                <w:lang w:val="en-AU" w:eastAsia="en-US"/>
              </w:rPr>
              <w:fldChar w:fldCharType="end"/>
            </w:r>
          </w:p>
        </w:tc>
      </w:tr>
      <w:tr w:rsidR="00AB0ADA" w:rsidRPr="00BE10FF" w14:paraId="7B21BE8B" w14:textId="77777777" w:rsidTr="00E830F0">
        <w:tc>
          <w:tcPr>
            <w:tcW w:w="3330" w:type="dxa"/>
            <w:gridSpan w:val="2"/>
            <w:tcBorders>
              <w:top w:val="nil"/>
              <w:left w:val="nil"/>
              <w:bottom w:val="nil"/>
              <w:right w:val="nil"/>
            </w:tcBorders>
          </w:tcPr>
          <w:p w14:paraId="0AE9A5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06B9A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339DCF0" w14:textId="77777777" w:rsidTr="00E830F0">
        <w:tc>
          <w:tcPr>
            <w:tcW w:w="3330" w:type="dxa"/>
            <w:gridSpan w:val="2"/>
            <w:tcBorders>
              <w:top w:val="nil"/>
              <w:left w:val="nil"/>
              <w:bottom w:val="nil"/>
              <w:right w:val="nil"/>
            </w:tcBorders>
          </w:tcPr>
          <w:p w14:paraId="5897D0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32CA8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539280" w14:textId="77777777" w:rsidTr="00E830F0">
        <w:tc>
          <w:tcPr>
            <w:tcW w:w="3330" w:type="dxa"/>
            <w:gridSpan w:val="2"/>
            <w:tcBorders>
              <w:top w:val="nil"/>
              <w:left w:val="nil"/>
              <w:bottom w:val="nil"/>
              <w:right w:val="nil"/>
            </w:tcBorders>
          </w:tcPr>
          <w:p w14:paraId="0DDDC7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04774A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categorie</w:t>
            </w:r>
            <w:r w:rsidRPr="00BE10FF">
              <w:rPr>
                <w:rFonts w:ascii="Arial" w:hAnsi="Arial" w:cs="Arial"/>
                <w:szCs w:val="24"/>
                <w:lang w:val="en-AU" w:eastAsia="en-US"/>
              </w:rPr>
              <w:fldChar w:fldCharType="end"/>
            </w:r>
          </w:p>
        </w:tc>
      </w:tr>
      <w:tr w:rsidR="00AB0ADA" w:rsidRPr="00BE10FF" w14:paraId="0C5D9263" w14:textId="77777777" w:rsidTr="00E830F0">
        <w:tc>
          <w:tcPr>
            <w:tcW w:w="3330" w:type="dxa"/>
            <w:gridSpan w:val="2"/>
            <w:tcBorders>
              <w:top w:val="nil"/>
              <w:left w:val="nil"/>
              <w:bottom w:val="nil"/>
              <w:right w:val="nil"/>
            </w:tcBorders>
          </w:tcPr>
          <w:p w14:paraId="4127EB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38EE7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Typering van de aard van BESLUITen van het BESLUITTYPE.</w:t>
            </w:r>
          </w:p>
        </w:tc>
      </w:tr>
      <w:tr w:rsidR="00AB0ADA" w:rsidRPr="00BE10FF" w14:paraId="4DBC7DB6" w14:textId="77777777" w:rsidTr="00E830F0">
        <w:trPr>
          <w:trHeight w:val="230"/>
        </w:trPr>
        <w:tc>
          <w:tcPr>
            <w:tcW w:w="3330" w:type="dxa"/>
            <w:gridSpan w:val="2"/>
            <w:tcBorders>
              <w:top w:val="nil"/>
              <w:left w:val="nil"/>
              <w:bottom w:val="nil"/>
              <w:right w:val="nil"/>
            </w:tcBorders>
          </w:tcPr>
          <w:p w14:paraId="7CC587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0DBDD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9BDA142" w14:textId="77777777" w:rsidTr="00E830F0">
        <w:tc>
          <w:tcPr>
            <w:tcW w:w="3330" w:type="dxa"/>
            <w:gridSpan w:val="2"/>
            <w:tcBorders>
              <w:top w:val="nil"/>
              <w:left w:val="nil"/>
              <w:bottom w:val="nil"/>
              <w:right w:val="nil"/>
            </w:tcBorders>
          </w:tcPr>
          <w:p w14:paraId="532F9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32FBE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3317A01" w14:textId="77777777" w:rsidTr="00E830F0">
        <w:tc>
          <w:tcPr>
            <w:tcW w:w="3330" w:type="dxa"/>
            <w:gridSpan w:val="2"/>
            <w:tcBorders>
              <w:top w:val="nil"/>
              <w:left w:val="nil"/>
              <w:bottom w:val="nil"/>
              <w:right w:val="nil"/>
            </w:tcBorders>
          </w:tcPr>
          <w:p w14:paraId="3AE03C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770F34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2C6298CF" w14:textId="77777777" w:rsidTr="00E830F0">
        <w:trPr>
          <w:trHeight w:val="230"/>
        </w:trPr>
        <w:tc>
          <w:tcPr>
            <w:tcW w:w="3330" w:type="dxa"/>
            <w:gridSpan w:val="2"/>
            <w:tcBorders>
              <w:top w:val="nil"/>
              <w:left w:val="nil"/>
              <w:bottom w:val="nil"/>
              <w:right w:val="nil"/>
            </w:tcBorders>
          </w:tcPr>
          <w:p w14:paraId="2C224D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AFD8E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gebaseerd op de AWB</w:t>
            </w:r>
          </w:p>
        </w:tc>
      </w:tr>
      <w:tr w:rsidR="00AB0ADA" w:rsidRPr="00BE10FF" w14:paraId="1EE1423B" w14:textId="77777777" w:rsidTr="00E830F0">
        <w:trPr>
          <w:trHeight w:val="215"/>
        </w:trPr>
        <w:tc>
          <w:tcPr>
            <w:tcW w:w="3330" w:type="dxa"/>
            <w:gridSpan w:val="2"/>
            <w:tcBorders>
              <w:top w:val="nil"/>
              <w:left w:val="nil"/>
              <w:bottom w:val="nil"/>
              <w:right w:val="nil"/>
            </w:tcBorders>
          </w:tcPr>
          <w:p w14:paraId="5D8D19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915A8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579FE45" w14:textId="77777777" w:rsidTr="00E830F0">
        <w:trPr>
          <w:trHeight w:val="230"/>
        </w:trPr>
        <w:tc>
          <w:tcPr>
            <w:tcW w:w="3330" w:type="dxa"/>
            <w:gridSpan w:val="2"/>
            <w:tcBorders>
              <w:top w:val="nil"/>
              <w:left w:val="nil"/>
              <w:bottom w:val="nil"/>
              <w:right w:val="nil"/>
            </w:tcBorders>
          </w:tcPr>
          <w:p w14:paraId="42B68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F240F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DA3F06" w14:textId="77777777" w:rsidTr="00E830F0">
        <w:trPr>
          <w:trHeight w:val="230"/>
        </w:trPr>
        <w:tc>
          <w:tcPr>
            <w:tcW w:w="3330" w:type="dxa"/>
            <w:gridSpan w:val="2"/>
            <w:tcBorders>
              <w:top w:val="nil"/>
              <w:left w:val="nil"/>
              <w:bottom w:val="nil"/>
              <w:right w:val="nil"/>
            </w:tcBorders>
          </w:tcPr>
          <w:p w14:paraId="441C6D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19A84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96F5C3" w14:textId="77777777" w:rsidTr="00E830F0">
        <w:trPr>
          <w:trHeight w:val="230"/>
        </w:trPr>
        <w:tc>
          <w:tcPr>
            <w:tcW w:w="3330" w:type="dxa"/>
            <w:gridSpan w:val="2"/>
            <w:tcBorders>
              <w:top w:val="nil"/>
              <w:left w:val="nil"/>
              <w:bottom w:val="nil"/>
              <w:right w:val="nil"/>
            </w:tcBorders>
          </w:tcPr>
          <w:p w14:paraId="22B0B4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FFD0A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0739FD" w14:textId="77777777" w:rsidTr="00E830F0">
        <w:trPr>
          <w:trHeight w:val="230"/>
        </w:trPr>
        <w:tc>
          <w:tcPr>
            <w:tcW w:w="3330" w:type="dxa"/>
            <w:gridSpan w:val="2"/>
            <w:tcBorders>
              <w:top w:val="nil"/>
              <w:left w:val="nil"/>
              <w:bottom w:val="nil"/>
              <w:right w:val="nil"/>
            </w:tcBorders>
          </w:tcPr>
          <w:p w14:paraId="0F5F11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D26D0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509815" w14:textId="77777777" w:rsidTr="00E830F0">
        <w:tc>
          <w:tcPr>
            <w:tcW w:w="3330" w:type="dxa"/>
            <w:gridSpan w:val="2"/>
            <w:tcBorders>
              <w:top w:val="nil"/>
              <w:left w:val="nil"/>
              <w:bottom w:val="nil"/>
              <w:right w:val="nil"/>
            </w:tcBorders>
          </w:tcPr>
          <w:p w14:paraId="614887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68375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551B45" w14:textId="77777777" w:rsidTr="00E830F0">
        <w:trPr>
          <w:trHeight w:val="230"/>
        </w:trPr>
        <w:tc>
          <w:tcPr>
            <w:tcW w:w="3330" w:type="dxa"/>
            <w:gridSpan w:val="2"/>
            <w:tcBorders>
              <w:top w:val="nil"/>
              <w:left w:val="nil"/>
              <w:bottom w:val="nil"/>
              <w:right w:val="nil"/>
            </w:tcBorders>
          </w:tcPr>
          <w:p w14:paraId="6AE74F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6D9DF3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6AAB2FE" w14:textId="77777777" w:rsidTr="00E830F0">
        <w:trPr>
          <w:trHeight w:val="230"/>
        </w:trPr>
        <w:tc>
          <w:tcPr>
            <w:tcW w:w="3330" w:type="dxa"/>
            <w:gridSpan w:val="2"/>
            <w:tcBorders>
              <w:top w:val="nil"/>
              <w:left w:val="nil"/>
              <w:bottom w:val="nil"/>
              <w:right w:val="nil"/>
            </w:tcBorders>
          </w:tcPr>
          <w:p w14:paraId="6F03FB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6C821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DD017E3" w14:textId="77777777" w:rsidTr="00E830F0">
        <w:trPr>
          <w:trHeight w:val="230"/>
        </w:trPr>
        <w:tc>
          <w:tcPr>
            <w:tcW w:w="3330" w:type="dxa"/>
            <w:gridSpan w:val="2"/>
            <w:tcBorders>
              <w:top w:val="nil"/>
              <w:left w:val="nil"/>
              <w:bottom w:val="nil"/>
              <w:right w:val="nil"/>
            </w:tcBorders>
          </w:tcPr>
          <w:p w14:paraId="1DA19E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C3FFC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1CC77831" w14:textId="77777777" w:rsidTr="00E830F0">
        <w:tc>
          <w:tcPr>
            <w:tcW w:w="9360" w:type="dxa"/>
            <w:gridSpan w:val="3"/>
            <w:tcBorders>
              <w:top w:val="nil"/>
              <w:left w:val="nil"/>
              <w:bottom w:val="nil"/>
              <w:right w:val="nil"/>
            </w:tcBorders>
          </w:tcPr>
          <w:p w14:paraId="533113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DAA7767" w14:textId="77777777" w:rsidTr="00E830F0">
        <w:tc>
          <w:tcPr>
            <w:tcW w:w="450" w:type="dxa"/>
            <w:tcBorders>
              <w:top w:val="nil"/>
              <w:left w:val="nil"/>
              <w:bottom w:val="nil"/>
              <w:right w:val="nil"/>
            </w:tcBorders>
          </w:tcPr>
          <w:p w14:paraId="2B5AA8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FF463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de indeling van besluittypen naar categorieën zoals Vergunning, Ontheffing en Subsidie.</w:t>
            </w:r>
          </w:p>
        </w:tc>
      </w:tr>
    </w:tbl>
    <w:bookmarkStart w:id="545" w:name="BKM_EE4E00F8_0729_4f8a_AEA1_6506A4994F78"/>
    <w:bookmarkEnd w:id="545"/>
    <w:p w14:paraId="3FB3915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Reactietermijn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C200828" w14:textId="77777777" w:rsidTr="00E830F0">
        <w:trPr>
          <w:trHeight w:val="230"/>
        </w:trPr>
        <w:tc>
          <w:tcPr>
            <w:tcW w:w="3330" w:type="dxa"/>
            <w:gridSpan w:val="2"/>
            <w:tcBorders>
              <w:top w:val="nil"/>
              <w:left w:val="nil"/>
              <w:bottom w:val="nil"/>
              <w:right w:val="nil"/>
            </w:tcBorders>
          </w:tcPr>
          <w:p w14:paraId="66DCB3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BD241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Reactietermijn</w:t>
            </w:r>
            <w:r w:rsidRPr="00BE10FF">
              <w:rPr>
                <w:rFonts w:ascii="Arial" w:hAnsi="Arial" w:cs="Arial"/>
                <w:szCs w:val="24"/>
                <w:lang w:val="en-AU" w:eastAsia="en-US"/>
              </w:rPr>
              <w:fldChar w:fldCharType="end"/>
            </w:r>
          </w:p>
        </w:tc>
      </w:tr>
      <w:tr w:rsidR="00AB0ADA" w:rsidRPr="00BE10FF" w14:paraId="42167389" w14:textId="77777777" w:rsidTr="00E830F0">
        <w:tc>
          <w:tcPr>
            <w:tcW w:w="3330" w:type="dxa"/>
            <w:gridSpan w:val="2"/>
            <w:tcBorders>
              <w:top w:val="nil"/>
              <w:left w:val="nil"/>
              <w:bottom w:val="nil"/>
              <w:right w:val="nil"/>
            </w:tcBorders>
          </w:tcPr>
          <w:p w14:paraId="43E5B0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DB349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59DABB2" w14:textId="77777777" w:rsidTr="00E830F0">
        <w:tc>
          <w:tcPr>
            <w:tcW w:w="3330" w:type="dxa"/>
            <w:gridSpan w:val="2"/>
            <w:tcBorders>
              <w:top w:val="nil"/>
              <w:left w:val="nil"/>
              <w:bottom w:val="nil"/>
              <w:right w:val="nil"/>
            </w:tcBorders>
          </w:tcPr>
          <w:p w14:paraId="725B1A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C1B12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94E80D4" w14:textId="77777777" w:rsidTr="00E830F0">
        <w:tc>
          <w:tcPr>
            <w:tcW w:w="3330" w:type="dxa"/>
            <w:gridSpan w:val="2"/>
            <w:tcBorders>
              <w:top w:val="nil"/>
              <w:left w:val="nil"/>
              <w:bottom w:val="nil"/>
              <w:right w:val="nil"/>
            </w:tcBorders>
          </w:tcPr>
          <w:p w14:paraId="2CD0A0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ABABF6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reactietermijn</w:t>
            </w:r>
            <w:r w:rsidRPr="00BE10FF">
              <w:rPr>
                <w:rFonts w:ascii="Arial" w:hAnsi="Arial" w:cs="Arial"/>
                <w:szCs w:val="24"/>
                <w:lang w:val="en-AU" w:eastAsia="en-US"/>
              </w:rPr>
              <w:fldChar w:fldCharType="end"/>
            </w:r>
          </w:p>
        </w:tc>
      </w:tr>
      <w:tr w:rsidR="00AB0ADA" w:rsidRPr="00BE10FF" w14:paraId="125FF824" w14:textId="77777777" w:rsidTr="00E830F0">
        <w:tc>
          <w:tcPr>
            <w:tcW w:w="3330" w:type="dxa"/>
            <w:gridSpan w:val="2"/>
            <w:tcBorders>
              <w:top w:val="nil"/>
              <w:left w:val="nil"/>
              <w:bottom w:val="nil"/>
              <w:right w:val="nil"/>
            </w:tcBorders>
          </w:tcPr>
          <w:p w14:paraId="63B122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D8F028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Het aantal dagen, gerekend vanaf de verzend- of publicatiedatum, waarbinnen verweer tegen een besluit van het besluittype mogelijk is.</w:t>
            </w:r>
          </w:p>
        </w:tc>
      </w:tr>
      <w:tr w:rsidR="00AB0ADA" w:rsidRPr="00BE10FF" w14:paraId="039DF0E4" w14:textId="77777777" w:rsidTr="00E830F0">
        <w:trPr>
          <w:trHeight w:val="230"/>
        </w:trPr>
        <w:tc>
          <w:tcPr>
            <w:tcW w:w="3330" w:type="dxa"/>
            <w:gridSpan w:val="2"/>
            <w:tcBorders>
              <w:top w:val="nil"/>
              <w:left w:val="nil"/>
              <w:bottom w:val="nil"/>
              <w:right w:val="nil"/>
            </w:tcBorders>
          </w:tcPr>
          <w:p w14:paraId="06BF38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0E45B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106756D" w14:textId="77777777" w:rsidTr="00E830F0">
        <w:tc>
          <w:tcPr>
            <w:tcW w:w="3330" w:type="dxa"/>
            <w:gridSpan w:val="2"/>
            <w:tcBorders>
              <w:top w:val="nil"/>
              <w:left w:val="nil"/>
              <w:bottom w:val="nil"/>
              <w:right w:val="nil"/>
            </w:tcBorders>
          </w:tcPr>
          <w:p w14:paraId="5D2F03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FB22A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DCB4E35" w14:textId="77777777" w:rsidTr="00E830F0">
        <w:tc>
          <w:tcPr>
            <w:tcW w:w="3330" w:type="dxa"/>
            <w:gridSpan w:val="2"/>
            <w:tcBorders>
              <w:top w:val="nil"/>
              <w:left w:val="nil"/>
              <w:bottom w:val="nil"/>
              <w:right w:val="nil"/>
            </w:tcBorders>
          </w:tcPr>
          <w:p w14:paraId="0FD396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34D769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1D6B2AB1" w14:textId="77777777" w:rsidTr="00E830F0">
        <w:trPr>
          <w:trHeight w:val="230"/>
        </w:trPr>
        <w:tc>
          <w:tcPr>
            <w:tcW w:w="3330" w:type="dxa"/>
            <w:gridSpan w:val="2"/>
            <w:tcBorders>
              <w:top w:val="nil"/>
              <w:left w:val="nil"/>
              <w:bottom w:val="nil"/>
              <w:right w:val="nil"/>
            </w:tcBorders>
          </w:tcPr>
          <w:p w14:paraId="4B8408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344B1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0-999 kalenderdagen</w:t>
            </w:r>
          </w:p>
        </w:tc>
      </w:tr>
      <w:tr w:rsidR="00AB0ADA" w:rsidRPr="00BE10FF" w14:paraId="59E03C01" w14:textId="77777777" w:rsidTr="00E830F0">
        <w:trPr>
          <w:trHeight w:val="215"/>
        </w:trPr>
        <w:tc>
          <w:tcPr>
            <w:tcW w:w="3330" w:type="dxa"/>
            <w:gridSpan w:val="2"/>
            <w:tcBorders>
              <w:top w:val="nil"/>
              <w:left w:val="nil"/>
              <w:bottom w:val="nil"/>
              <w:right w:val="nil"/>
            </w:tcBorders>
          </w:tcPr>
          <w:p w14:paraId="33518E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ACF32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2048109" w14:textId="77777777" w:rsidTr="00E830F0">
        <w:trPr>
          <w:trHeight w:val="230"/>
        </w:trPr>
        <w:tc>
          <w:tcPr>
            <w:tcW w:w="3330" w:type="dxa"/>
            <w:gridSpan w:val="2"/>
            <w:tcBorders>
              <w:top w:val="nil"/>
              <w:left w:val="nil"/>
              <w:bottom w:val="nil"/>
              <w:right w:val="nil"/>
            </w:tcBorders>
          </w:tcPr>
          <w:p w14:paraId="0A6AD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ED810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E73970" w14:textId="77777777" w:rsidTr="00E830F0">
        <w:trPr>
          <w:trHeight w:val="230"/>
        </w:trPr>
        <w:tc>
          <w:tcPr>
            <w:tcW w:w="3330" w:type="dxa"/>
            <w:gridSpan w:val="2"/>
            <w:tcBorders>
              <w:top w:val="nil"/>
              <w:left w:val="nil"/>
              <w:bottom w:val="nil"/>
              <w:right w:val="nil"/>
            </w:tcBorders>
          </w:tcPr>
          <w:p w14:paraId="01D6F4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E8142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75A082E" w14:textId="77777777" w:rsidTr="00E830F0">
        <w:trPr>
          <w:trHeight w:val="230"/>
        </w:trPr>
        <w:tc>
          <w:tcPr>
            <w:tcW w:w="3330" w:type="dxa"/>
            <w:gridSpan w:val="2"/>
            <w:tcBorders>
              <w:top w:val="nil"/>
              <w:left w:val="nil"/>
              <w:bottom w:val="nil"/>
              <w:right w:val="nil"/>
            </w:tcBorders>
          </w:tcPr>
          <w:p w14:paraId="54934D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1FF39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AE08A16" w14:textId="77777777" w:rsidTr="00E830F0">
        <w:trPr>
          <w:trHeight w:val="230"/>
        </w:trPr>
        <w:tc>
          <w:tcPr>
            <w:tcW w:w="3330" w:type="dxa"/>
            <w:gridSpan w:val="2"/>
            <w:tcBorders>
              <w:top w:val="nil"/>
              <w:left w:val="nil"/>
              <w:bottom w:val="nil"/>
              <w:right w:val="nil"/>
            </w:tcBorders>
          </w:tcPr>
          <w:p w14:paraId="43F88C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1404D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B00CA1" w14:textId="77777777" w:rsidTr="00E830F0">
        <w:tc>
          <w:tcPr>
            <w:tcW w:w="3330" w:type="dxa"/>
            <w:gridSpan w:val="2"/>
            <w:tcBorders>
              <w:top w:val="nil"/>
              <w:left w:val="nil"/>
              <w:bottom w:val="nil"/>
              <w:right w:val="nil"/>
            </w:tcBorders>
          </w:tcPr>
          <w:p w14:paraId="631E2E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7F673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7F9672" w14:textId="77777777" w:rsidTr="00E830F0">
        <w:trPr>
          <w:trHeight w:val="230"/>
        </w:trPr>
        <w:tc>
          <w:tcPr>
            <w:tcW w:w="3330" w:type="dxa"/>
            <w:gridSpan w:val="2"/>
            <w:tcBorders>
              <w:top w:val="nil"/>
              <w:left w:val="nil"/>
              <w:bottom w:val="nil"/>
              <w:right w:val="nil"/>
            </w:tcBorders>
          </w:tcPr>
          <w:p w14:paraId="50E167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723AA95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B8AD90E" w14:textId="77777777" w:rsidTr="00E830F0">
        <w:trPr>
          <w:trHeight w:val="230"/>
        </w:trPr>
        <w:tc>
          <w:tcPr>
            <w:tcW w:w="3330" w:type="dxa"/>
            <w:gridSpan w:val="2"/>
            <w:tcBorders>
              <w:top w:val="nil"/>
              <w:left w:val="nil"/>
              <w:bottom w:val="nil"/>
              <w:right w:val="nil"/>
            </w:tcBorders>
          </w:tcPr>
          <w:p w14:paraId="6CBB68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CA330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9982677" w14:textId="77777777" w:rsidTr="00E830F0">
        <w:trPr>
          <w:trHeight w:val="230"/>
        </w:trPr>
        <w:tc>
          <w:tcPr>
            <w:tcW w:w="3330" w:type="dxa"/>
            <w:gridSpan w:val="2"/>
            <w:tcBorders>
              <w:top w:val="nil"/>
              <w:left w:val="nil"/>
              <w:bottom w:val="nil"/>
              <w:right w:val="nil"/>
            </w:tcBorders>
          </w:tcPr>
          <w:p w14:paraId="28B5D8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34783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790954D7" w14:textId="77777777" w:rsidTr="00E830F0">
        <w:tc>
          <w:tcPr>
            <w:tcW w:w="9360" w:type="dxa"/>
            <w:gridSpan w:val="3"/>
            <w:tcBorders>
              <w:top w:val="nil"/>
              <w:left w:val="nil"/>
              <w:bottom w:val="nil"/>
              <w:right w:val="nil"/>
            </w:tcBorders>
          </w:tcPr>
          <w:p w14:paraId="6D0878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10C4F75" w14:textId="77777777" w:rsidTr="00E830F0">
        <w:tc>
          <w:tcPr>
            <w:tcW w:w="450" w:type="dxa"/>
            <w:tcBorders>
              <w:top w:val="nil"/>
              <w:left w:val="nil"/>
              <w:bottom w:val="nil"/>
              <w:right w:val="nil"/>
            </w:tcBorders>
          </w:tcPr>
          <w:p w14:paraId="7608A2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45020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telling begint bij de dag volgend op de verzend- of publicatiedatum.  Indien geen sprake is van een reactietermijn dan is de waarde nul.</w:t>
            </w:r>
          </w:p>
        </w:tc>
      </w:tr>
    </w:tbl>
    <w:p w14:paraId="6051252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Publicatie-indicatie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FDD8119" w14:textId="77777777" w:rsidTr="00E830F0">
        <w:trPr>
          <w:trHeight w:val="230"/>
        </w:trPr>
        <w:tc>
          <w:tcPr>
            <w:tcW w:w="3330" w:type="dxa"/>
            <w:gridSpan w:val="2"/>
            <w:tcBorders>
              <w:top w:val="nil"/>
              <w:left w:val="nil"/>
              <w:bottom w:val="nil"/>
              <w:right w:val="nil"/>
            </w:tcBorders>
          </w:tcPr>
          <w:p w14:paraId="240B27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AF18DE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1DEDBE40" w14:textId="77777777" w:rsidTr="00E830F0">
        <w:tc>
          <w:tcPr>
            <w:tcW w:w="3330" w:type="dxa"/>
            <w:gridSpan w:val="2"/>
            <w:tcBorders>
              <w:top w:val="nil"/>
              <w:left w:val="nil"/>
              <w:bottom w:val="nil"/>
              <w:right w:val="nil"/>
            </w:tcBorders>
          </w:tcPr>
          <w:p w14:paraId="6FAEA6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A327C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DE187E5" w14:textId="77777777" w:rsidTr="00E830F0">
        <w:tc>
          <w:tcPr>
            <w:tcW w:w="3330" w:type="dxa"/>
            <w:gridSpan w:val="2"/>
            <w:tcBorders>
              <w:top w:val="nil"/>
              <w:left w:val="nil"/>
              <w:bottom w:val="nil"/>
              <w:right w:val="nil"/>
            </w:tcBorders>
          </w:tcPr>
          <w:p w14:paraId="44A850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813E2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54DCEEA" w14:textId="77777777" w:rsidTr="00E830F0">
        <w:tc>
          <w:tcPr>
            <w:tcW w:w="3330" w:type="dxa"/>
            <w:gridSpan w:val="2"/>
            <w:tcBorders>
              <w:top w:val="nil"/>
              <w:left w:val="nil"/>
              <w:bottom w:val="nil"/>
              <w:right w:val="nil"/>
            </w:tcBorders>
          </w:tcPr>
          <w:p w14:paraId="50274D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ED17A4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62093C96" w14:textId="77777777" w:rsidTr="00E830F0">
        <w:tc>
          <w:tcPr>
            <w:tcW w:w="3330" w:type="dxa"/>
            <w:gridSpan w:val="2"/>
            <w:tcBorders>
              <w:top w:val="nil"/>
              <w:left w:val="nil"/>
              <w:bottom w:val="nil"/>
              <w:right w:val="nil"/>
            </w:tcBorders>
          </w:tcPr>
          <w:p w14:paraId="6507B2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676E8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Aanduiding of BESLUITen van dit BESLUITTYPE gepubliceerd moeten worden.</w:t>
            </w:r>
          </w:p>
        </w:tc>
      </w:tr>
      <w:tr w:rsidR="00AB0ADA" w:rsidRPr="00BE10FF" w14:paraId="17A0A732" w14:textId="77777777" w:rsidTr="00E830F0">
        <w:trPr>
          <w:trHeight w:val="230"/>
        </w:trPr>
        <w:tc>
          <w:tcPr>
            <w:tcW w:w="3330" w:type="dxa"/>
            <w:gridSpan w:val="2"/>
            <w:tcBorders>
              <w:top w:val="nil"/>
              <w:left w:val="nil"/>
              <w:bottom w:val="nil"/>
              <w:right w:val="nil"/>
            </w:tcBorders>
          </w:tcPr>
          <w:p w14:paraId="176642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90674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9FA7168" w14:textId="77777777" w:rsidTr="00E830F0">
        <w:tc>
          <w:tcPr>
            <w:tcW w:w="3330" w:type="dxa"/>
            <w:gridSpan w:val="2"/>
            <w:tcBorders>
              <w:top w:val="nil"/>
              <w:left w:val="nil"/>
              <w:bottom w:val="nil"/>
              <w:right w:val="nil"/>
            </w:tcBorders>
          </w:tcPr>
          <w:p w14:paraId="093AE0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2D329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D1F8E80" w14:textId="77777777" w:rsidTr="00E830F0">
        <w:tc>
          <w:tcPr>
            <w:tcW w:w="3330" w:type="dxa"/>
            <w:gridSpan w:val="2"/>
            <w:tcBorders>
              <w:top w:val="nil"/>
              <w:left w:val="nil"/>
              <w:bottom w:val="nil"/>
              <w:right w:val="nil"/>
            </w:tcBorders>
          </w:tcPr>
          <w:p w14:paraId="47DD86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87860A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w:t>
            </w:r>
            <w:r w:rsidRPr="00BE10FF">
              <w:rPr>
                <w:rFonts w:ascii="Arial" w:hAnsi="Arial" w:cs="Arial"/>
                <w:szCs w:val="24"/>
                <w:lang w:val="en-AU" w:eastAsia="en-US"/>
              </w:rPr>
              <w:fldChar w:fldCharType="end"/>
            </w:r>
          </w:p>
        </w:tc>
      </w:tr>
      <w:tr w:rsidR="00AB0ADA" w:rsidRPr="00BE10FF" w14:paraId="63ED120A" w14:textId="77777777" w:rsidTr="00E830F0">
        <w:trPr>
          <w:trHeight w:val="230"/>
        </w:trPr>
        <w:tc>
          <w:tcPr>
            <w:tcW w:w="3330" w:type="dxa"/>
            <w:gridSpan w:val="2"/>
            <w:tcBorders>
              <w:top w:val="nil"/>
              <w:left w:val="nil"/>
              <w:bottom w:val="nil"/>
              <w:right w:val="nil"/>
            </w:tcBorders>
          </w:tcPr>
          <w:p w14:paraId="1EAA9D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25863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74EFFE23" w14:textId="77777777" w:rsidTr="00E830F0">
        <w:trPr>
          <w:trHeight w:val="215"/>
        </w:trPr>
        <w:tc>
          <w:tcPr>
            <w:tcW w:w="3330" w:type="dxa"/>
            <w:gridSpan w:val="2"/>
            <w:tcBorders>
              <w:top w:val="nil"/>
              <w:left w:val="nil"/>
              <w:bottom w:val="nil"/>
              <w:right w:val="nil"/>
            </w:tcBorders>
          </w:tcPr>
          <w:p w14:paraId="18D9F7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D0647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24EC857" w14:textId="77777777" w:rsidTr="00E830F0">
        <w:trPr>
          <w:trHeight w:val="230"/>
        </w:trPr>
        <w:tc>
          <w:tcPr>
            <w:tcW w:w="3330" w:type="dxa"/>
            <w:gridSpan w:val="2"/>
            <w:tcBorders>
              <w:top w:val="nil"/>
              <w:left w:val="nil"/>
              <w:bottom w:val="nil"/>
              <w:right w:val="nil"/>
            </w:tcBorders>
          </w:tcPr>
          <w:p w14:paraId="35F56C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4467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CD2EF5" w14:textId="77777777" w:rsidTr="00E830F0">
        <w:trPr>
          <w:trHeight w:val="230"/>
        </w:trPr>
        <w:tc>
          <w:tcPr>
            <w:tcW w:w="3330" w:type="dxa"/>
            <w:gridSpan w:val="2"/>
            <w:tcBorders>
              <w:top w:val="nil"/>
              <w:left w:val="nil"/>
              <w:bottom w:val="nil"/>
              <w:right w:val="nil"/>
            </w:tcBorders>
          </w:tcPr>
          <w:p w14:paraId="736873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9170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34B844" w14:textId="77777777" w:rsidTr="00E830F0">
        <w:trPr>
          <w:trHeight w:val="230"/>
        </w:trPr>
        <w:tc>
          <w:tcPr>
            <w:tcW w:w="3330" w:type="dxa"/>
            <w:gridSpan w:val="2"/>
            <w:tcBorders>
              <w:top w:val="nil"/>
              <w:left w:val="nil"/>
              <w:bottom w:val="nil"/>
              <w:right w:val="nil"/>
            </w:tcBorders>
          </w:tcPr>
          <w:p w14:paraId="5E8F42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90544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1AB5116" w14:textId="77777777" w:rsidTr="00E830F0">
        <w:trPr>
          <w:trHeight w:val="230"/>
        </w:trPr>
        <w:tc>
          <w:tcPr>
            <w:tcW w:w="3330" w:type="dxa"/>
            <w:gridSpan w:val="2"/>
            <w:tcBorders>
              <w:top w:val="nil"/>
              <w:left w:val="nil"/>
              <w:bottom w:val="nil"/>
              <w:right w:val="nil"/>
            </w:tcBorders>
          </w:tcPr>
          <w:p w14:paraId="738DC3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08176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619F64" w14:textId="77777777" w:rsidTr="00E830F0">
        <w:tc>
          <w:tcPr>
            <w:tcW w:w="3330" w:type="dxa"/>
            <w:gridSpan w:val="2"/>
            <w:tcBorders>
              <w:top w:val="nil"/>
              <w:left w:val="nil"/>
              <w:bottom w:val="nil"/>
              <w:right w:val="nil"/>
            </w:tcBorders>
          </w:tcPr>
          <w:p w14:paraId="44526A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8DBAB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67F0310" w14:textId="77777777" w:rsidTr="00E830F0">
        <w:trPr>
          <w:trHeight w:val="230"/>
        </w:trPr>
        <w:tc>
          <w:tcPr>
            <w:tcW w:w="3330" w:type="dxa"/>
            <w:gridSpan w:val="2"/>
            <w:tcBorders>
              <w:top w:val="nil"/>
              <w:left w:val="nil"/>
              <w:bottom w:val="nil"/>
              <w:right w:val="nil"/>
            </w:tcBorders>
          </w:tcPr>
          <w:p w14:paraId="522C85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11179E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F7F6224" w14:textId="77777777" w:rsidTr="00E830F0">
        <w:trPr>
          <w:trHeight w:val="230"/>
        </w:trPr>
        <w:tc>
          <w:tcPr>
            <w:tcW w:w="3330" w:type="dxa"/>
            <w:gridSpan w:val="2"/>
            <w:tcBorders>
              <w:top w:val="nil"/>
              <w:left w:val="nil"/>
              <w:bottom w:val="nil"/>
              <w:right w:val="nil"/>
            </w:tcBorders>
          </w:tcPr>
          <w:p w14:paraId="31A55C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FE2EB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3ECFD07" w14:textId="77777777" w:rsidTr="00E830F0">
        <w:trPr>
          <w:trHeight w:val="230"/>
        </w:trPr>
        <w:tc>
          <w:tcPr>
            <w:tcW w:w="3330" w:type="dxa"/>
            <w:gridSpan w:val="2"/>
            <w:tcBorders>
              <w:top w:val="nil"/>
              <w:left w:val="nil"/>
              <w:bottom w:val="nil"/>
              <w:right w:val="nil"/>
            </w:tcBorders>
          </w:tcPr>
          <w:p w14:paraId="44E4C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77162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44B38907" w14:textId="77777777" w:rsidTr="00E830F0">
        <w:tc>
          <w:tcPr>
            <w:tcW w:w="9360" w:type="dxa"/>
            <w:gridSpan w:val="3"/>
            <w:tcBorders>
              <w:top w:val="nil"/>
              <w:left w:val="nil"/>
              <w:bottom w:val="nil"/>
              <w:right w:val="nil"/>
            </w:tcBorders>
          </w:tcPr>
          <w:p w14:paraId="65B3FB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CB4243C" w14:textId="77777777" w:rsidTr="00E830F0">
        <w:tc>
          <w:tcPr>
            <w:tcW w:w="450" w:type="dxa"/>
            <w:tcBorders>
              <w:top w:val="nil"/>
              <w:left w:val="nil"/>
              <w:bottom w:val="nil"/>
              <w:right w:val="nil"/>
            </w:tcBorders>
          </w:tcPr>
          <w:p w14:paraId="369CA0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1D252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niet alleen om de wettelijke verplichting tot publicatie maar ook om de eigen keuze van de organisatie die besluiten van dit type neemt.</w:t>
            </w:r>
          </w:p>
        </w:tc>
      </w:tr>
    </w:tbl>
    <w:p w14:paraId="55DEF7E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Publicatietekst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221F8EE" w14:textId="77777777" w:rsidTr="00E830F0">
        <w:trPr>
          <w:trHeight w:val="230"/>
        </w:trPr>
        <w:tc>
          <w:tcPr>
            <w:tcW w:w="3330" w:type="dxa"/>
            <w:gridSpan w:val="2"/>
            <w:tcBorders>
              <w:top w:val="nil"/>
              <w:left w:val="nil"/>
              <w:bottom w:val="nil"/>
              <w:right w:val="nil"/>
            </w:tcBorders>
          </w:tcPr>
          <w:p w14:paraId="65DA08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88E9CC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0DB3414C" w14:textId="77777777" w:rsidTr="00E830F0">
        <w:tc>
          <w:tcPr>
            <w:tcW w:w="3330" w:type="dxa"/>
            <w:gridSpan w:val="2"/>
            <w:tcBorders>
              <w:top w:val="nil"/>
              <w:left w:val="nil"/>
              <w:bottom w:val="nil"/>
              <w:right w:val="nil"/>
            </w:tcBorders>
          </w:tcPr>
          <w:p w14:paraId="3C578C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5B86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6B351EF" w14:textId="77777777" w:rsidTr="00E830F0">
        <w:tc>
          <w:tcPr>
            <w:tcW w:w="3330" w:type="dxa"/>
            <w:gridSpan w:val="2"/>
            <w:tcBorders>
              <w:top w:val="nil"/>
              <w:left w:val="nil"/>
              <w:bottom w:val="nil"/>
              <w:right w:val="nil"/>
            </w:tcBorders>
          </w:tcPr>
          <w:p w14:paraId="30DCA6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BED39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98672C" w14:textId="77777777" w:rsidTr="00E830F0">
        <w:tc>
          <w:tcPr>
            <w:tcW w:w="3330" w:type="dxa"/>
            <w:gridSpan w:val="2"/>
            <w:tcBorders>
              <w:top w:val="nil"/>
              <w:left w:val="nil"/>
              <w:bottom w:val="nil"/>
              <w:right w:val="nil"/>
            </w:tcBorders>
          </w:tcPr>
          <w:p w14:paraId="585B3B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EFFE8F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7365D417" w14:textId="77777777" w:rsidTr="00E830F0">
        <w:tc>
          <w:tcPr>
            <w:tcW w:w="3330" w:type="dxa"/>
            <w:gridSpan w:val="2"/>
            <w:tcBorders>
              <w:top w:val="nil"/>
              <w:left w:val="nil"/>
              <w:bottom w:val="nil"/>
              <w:right w:val="nil"/>
            </w:tcBorders>
          </w:tcPr>
          <w:p w14:paraId="43BB0C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9D4CA6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generieke tekst van de publicatie van BESLUITen van dit BESLUITTYPE</w:t>
            </w:r>
          </w:p>
        </w:tc>
      </w:tr>
      <w:tr w:rsidR="00AB0ADA" w:rsidRPr="00BE10FF" w14:paraId="49D4C244" w14:textId="77777777" w:rsidTr="00E830F0">
        <w:trPr>
          <w:trHeight w:val="230"/>
        </w:trPr>
        <w:tc>
          <w:tcPr>
            <w:tcW w:w="3330" w:type="dxa"/>
            <w:gridSpan w:val="2"/>
            <w:tcBorders>
              <w:top w:val="nil"/>
              <w:left w:val="nil"/>
              <w:bottom w:val="nil"/>
              <w:right w:val="nil"/>
            </w:tcBorders>
          </w:tcPr>
          <w:p w14:paraId="24866E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43D2C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AFE4D3E" w14:textId="77777777" w:rsidTr="00E830F0">
        <w:tc>
          <w:tcPr>
            <w:tcW w:w="3330" w:type="dxa"/>
            <w:gridSpan w:val="2"/>
            <w:tcBorders>
              <w:top w:val="nil"/>
              <w:left w:val="nil"/>
              <w:bottom w:val="nil"/>
              <w:right w:val="nil"/>
            </w:tcBorders>
          </w:tcPr>
          <w:p w14:paraId="022D97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A1CB9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4371C5C" w14:textId="77777777" w:rsidTr="00E830F0">
        <w:tc>
          <w:tcPr>
            <w:tcW w:w="3330" w:type="dxa"/>
            <w:gridSpan w:val="2"/>
            <w:tcBorders>
              <w:top w:val="nil"/>
              <w:left w:val="nil"/>
              <w:bottom w:val="nil"/>
              <w:right w:val="nil"/>
            </w:tcBorders>
          </w:tcPr>
          <w:p w14:paraId="78E614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DB9993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1CA1A4C5" w14:textId="77777777" w:rsidTr="00E830F0">
        <w:trPr>
          <w:trHeight w:val="230"/>
        </w:trPr>
        <w:tc>
          <w:tcPr>
            <w:tcW w:w="3330" w:type="dxa"/>
            <w:gridSpan w:val="2"/>
            <w:tcBorders>
              <w:top w:val="nil"/>
              <w:left w:val="nil"/>
              <w:bottom w:val="nil"/>
              <w:right w:val="nil"/>
            </w:tcBorders>
          </w:tcPr>
          <w:p w14:paraId="1147BF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882CA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E805EF6" w14:textId="77777777" w:rsidTr="00E830F0">
        <w:trPr>
          <w:trHeight w:val="215"/>
        </w:trPr>
        <w:tc>
          <w:tcPr>
            <w:tcW w:w="3330" w:type="dxa"/>
            <w:gridSpan w:val="2"/>
            <w:tcBorders>
              <w:top w:val="nil"/>
              <w:left w:val="nil"/>
              <w:bottom w:val="nil"/>
              <w:right w:val="nil"/>
            </w:tcBorders>
          </w:tcPr>
          <w:p w14:paraId="003AE4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E6547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C2A4785" w14:textId="77777777" w:rsidTr="00E830F0">
        <w:trPr>
          <w:trHeight w:val="230"/>
        </w:trPr>
        <w:tc>
          <w:tcPr>
            <w:tcW w:w="3330" w:type="dxa"/>
            <w:gridSpan w:val="2"/>
            <w:tcBorders>
              <w:top w:val="nil"/>
              <w:left w:val="nil"/>
              <w:bottom w:val="nil"/>
              <w:right w:val="nil"/>
            </w:tcBorders>
          </w:tcPr>
          <w:p w14:paraId="5DC7E3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869C1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5A3D923" w14:textId="77777777" w:rsidTr="00E830F0">
        <w:trPr>
          <w:trHeight w:val="230"/>
        </w:trPr>
        <w:tc>
          <w:tcPr>
            <w:tcW w:w="3330" w:type="dxa"/>
            <w:gridSpan w:val="2"/>
            <w:tcBorders>
              <w:top w:val="nil"/>
              <w:left w:val="nil"/>
              <w:bottom w:val="nil"/>
              <w:right w:val="nil"/>
            </w:tcBorders>
          </w:tcPr>
          <w:p w14:paraId="2D06A6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32536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619892" w14:textId="77777777" w:rsidTr="00E830F0">
        <w:trPr>
          <w:trHeight w:val="230"/>
        </w:trPr>
        <w:tc>
          <w:tcPr>
            <w:tcW w:w="3330" w:type="dxa"/>
            <w:gridSpan w:val="2"/>
            <w:tcBorders>
              <w:top w:val="nil"/>
              <w:left w:val="nil"/>
              <w:bottom w:val="nil"/>
              <w:right w:val="nil"/>
            </w:tcBorders>
          </w:tcPr>
          <w:p w14:paraId="29CE13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1BC71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54AE0E" w14:textId="77777777" w:rsidTr="00E830F0">
        <w:trPr>
          <w:trHeight w:val="230"/>
        </w:trPr>
        <w:tc>
          <w:tcPr>
            <w:tcW w:w="3330" w:type="dxa"/>
            <w:gridSpan w:val="2"/>
            <w:tcBorders>
              <w:top w:val="nil"/>
              <w:left w:val="nil"/>
              <w:bottom w:val="nil"/>
              <w:right w:val="nil"/>
            </w:tcBorders>
          </w:tcPr>
          <w:p w14:paraId="5C26DE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A3856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DB7A92" w14:textId="77777777" w:rsidTr="00E830F0">
        <w:tc>
          <w:tcPr>
            <w:tcW w:w="3330" w:type="dxa"/>
            <w:gridSpan w:val="2"/>
            <w:tcBorders>
              <w:top w:val="nil"/>
              <w:left w:val="nil"/>
              <w:bottom w:val="nil"/>
              <w:right w:val="nil"/>
            </w:tcBorders>
          </w:tcPr>
          <w:p w14:paraId="51A62B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6ED5F9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CB5FEAA" w14:textId="77777777" w:rsidTr="00E830F0">
        <w:trPr>
          <w:trHeight w:val="230"/>
        </w:trPr>
        <w:tc>
          <w:tcPr>
            <w:tcW w:w="3330" w:type="dxa"/>
            <w:gridSpan w:val="2"/>
            <w:tcBorders>
              <w:top w:val="nil"/>
              <w:left w:val="nil"/>
              <w:bottom w:val="nil"/>
              <w:right w:val="nil"/>
            </w:tcBorders>
          </w:tcPr>
          <w:p w14:paraId="7BF9E6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D0D27A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14FED9D" w14:textId="77777777" w:rsidTr="00E830F0">
        <w:trPr>
          <w:trHeight w:val="230"/>
        </w:trPr>
        <w:tc>
          <w:tcPr>
            <w:tcW w:w="3330" w:type="dxa"/>
            <w:gridSpan w:val="2"/>
            <w:tcBorders>
              <w:top w:val="nil"/>
              <w:left w:val="nil"/>
              <w:bottom w:val="nil"/>
              <w:right w:val="nil"/>
            </w:tcBorders>
          </w:tcPr>
          <w:p w14:paraId="2CF79B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2257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6C19DBF" w14:textId="77777777" w:rsidTr="00E830F0">
        <w:trPr>
          <w:trHeight w:val="230"/>
        </w:trPr>
        <w:tc>
          <w:tcPr>
            <w:tcW w:w="3330" w:type="dxa"/>
            <w:gridSpan w:val="2"/>
            <w:tcBorders>
              <w:top w:val="nil"/>
              <w:left w:val="nil"/>
              <w:bottom w:val="nil"/>
              <w:right w:val="nil"/>
            </w:tcBorders>
          </w:tcPr>
          <w:p w14:paraId="525B79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A5F58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570BEE92" w14:textId="77777777" w:rsidTr="00E830F0">
        <w:tc>
          <w:tcPr>
            <w:tcW w:w="9360" w:type="dxa"/>
            <w:gridSpan w:val="3"/>
            <w:tcBorders>
              <w:top w:val="nil"/>
              <w:left w:val="nil"/>
              <w:bottom w:val="nil"/>
              <w:right w:val="nil"/>
            </w:tcBorders>
          </w:tcPr>
          <w:p w14:paraId="5CCD9C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60D4CDC" w14:textId="77777777" w:rsidTr="00E830F0">
        <w:tc>
          <w:tcPr>
            <w:tcW w:w="450" w:type="dxa"/>
            <w:tcBorders>
              <w:top w:val="nil"/>
              <w:left w:val="nil"/>
              <w:bottom w:val="nil"/>
              <w:right w:val="nil"/>
            </w:tcBorders>
          </w:tcPr>
          <w:p w14:paraId="7FCC49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B27EF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74A4A2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Publicatietermijn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D81E817" w14:textId="77777777" w:rsidTr="00E830F0">
        <w:trPr>
          <w:trHeight w:val="230"/>
        </w:trPr>
        <w:tc>
          <w:tcPr>
            <w:tcW w:w="3330" w:type="dxa"/>
            <w:gridSpan w:val="2"/>
            <w:tcBorders>
              <w:top w:val="nil"/>
              <w:left w:val="nil"/>
              <w:bottom w:val="nil"/>
              <w:right w:val="nil"/>
            </w:tcBorders>
          </w:tcPr>
          <w:p w14:paraId="280C40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92437E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Publicatietermijn</w:t>
            </w:r>
            <w:r w:rsidRPr="00BE10FF">
              <w:rPr>
                <w:rFonts w:ascii="Arial" w:hAnsi="Arial" w:cs="Arial"/>
                <w:szCs w:val="24"/>
                <w:lang w:val="en-AU" w:eastAsia="en-US"/>
              </w:rPr>
              <w:fldChar w:fldCharType="end"/>
            </w:r>
          </w:p>
        </w:tc>
      </w:tr>
      <w:tr w:rsidR="00AB0ADA" w:rsidRPr="00BE10FF" w14:paraId="345DF0C2" w14:textId="77777777" w:rsidTr="00E830F0">
        <w:tc>
          <w:tcPr>
            <w:tcW w:w="3330" w:type="dxa"/>
            <w:gridSpan w:val="2"/>
            <w:tcBorders>
              <w:top w:val="nil"/>
              <w:left w:val="nil"/>
              <w:bottom w:val="nil"/>
              <w:right w:val="nil"/>
            </w:tcBorders>
          </w:tcPr>
          <w:p w14:paraId="7BB1C3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DAD81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B082370" w14:textId="77777777" w:rsidTr="00E830F0">
        <w:tc>
          <w:tcPr>
            <w:tcW w:w="3330" w:type="dxa"/>
            <w:gridSpan w:val="2"/>
            <w:tcBorders>
              <w:top w:val="nil"/>
              <w:left w:val="nil"/>
              <w:bottom w:val="nil"/>
              <w:right w:val="nil"/>
            </w:tcBorders>
          </w:tcPr>
          <w:p w14:paraId="12EA1A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A1963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5C6B36D" w14:textId="77777777" w:rsidTr="00E830F0">
        <w:tc>
          <w:tcPr>
            <w:tcW w:w="3330" w:type="dxa"/>
            <w:gridSpan w:val="2"/>
            <w:tcBorders>
              <w:top w:val="nil"/>
              <w:left w:val="nil"/>
              <w:bottom w:val="nil"/>
              <w:right w:val="nil"/>
            </w:tcBorders>
          </w:tcPr>
          <w:p w14:paraId="02446D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62ADF5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publicatieTermijn</w:t>
            </w:r>
            <w:r w:rsidRPr="00BE10FF">
              <w:rPr>
                <w:rFonts w:ascii="Arial" w:hAnsi="Arial" w:cs="Arial"/>
                <w:szCs w:val="24"/>
                <w:lang w:val="en-AU" w:eastAsia="en-US"/>
              </w:rPr>
              <w:fldChar w:fldCharType="end"/>
            </w:r>
          </w:p>
        </w:tc>
      </w:tr>
      <w:tr w:rsidR="00AB0ADA" w:rsidRPr="00BE10FF" w14:paraId="177E6E2E" w14:textId="77777777" w:rsidTr="00E830F0">
        <w:tc>
          <w:tcPr>
            <w:tcW w:w="3330" w:type="dxa"/>
            <w:gridSpan w:val="2"/>
            <w:tcBorders>
              <w:top w:val="nil"/>
              <w:left w:val="nil"/>
              <w:bottom w:val="nil"/>
              <w:right w:val="nil"/>
            </w:tcBorders>
          </w:tcPr>
          <w:p w14:paraId="32DE04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A526F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Het aantal dagen, gerekend vanaf de verzend- of publicatiedatum, dat BESLUITen van dit BESLUITTYPE gepubliceerd moeten blijven.</w:t>
            </w:r>
          </w:p>
        </w:tc>
      </w:tr>
      <w:tr w:rsidR="00AB0ADA" w:rsidRPr="00BE10FF" w14:paraId="51253C78" w14:textId="77777777" w:rsidTr="00E830F0">
        <w:trPr>
          <w:trHeight w:val="230"/>
        </w:trPr>
        <w:tc>
          <w:tcPr>
            <w:tcW w:w="3330" w:type="dxa"/>
            <w:gridSpan w:val="2"/>
            <w:tcBorders>
              <w:top w:val="nil"/>
              <w:left w:val="nil"/>
              <w:bottom w:val="nil"/>
              <w:right w:val="nil"/>
            </w:tcBorders>
          </w:tcPr>
          <w:p w14:paraId="685593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6114F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2B2E86" w14:textId="77777777" w:rsidTr="00E830F0">
        <w:tc>
          <w:tcPr>
            <w:tcW w:w="3330" w:type="dxa"/>
            <w:gridSpan w:val="2"/>
            <w:tcBorders>
              <w:top w:val="nil"/>
              <w:left w:val="nil"/>
              <w:bottom w:val="nil"/>
              <w:right w:val="nil"/>
            </w:tcBorders>
          </w:tcPr>
          <w:p w14:paraId="1C8DB1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E0F5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8CE39FA" w14:textId="77777777" w:rsidTr="00E830F0">
        <w:tc>
          <w:tcPr>
            <w:tcW w:w="3330" w:type="dxa"/>
            <w:gridSpan w:val="2"/>
            <w:tcBorders>
              <w:top w:val="nil"/>
              <w:left w:val="nil"/>
              <w:bottom w:val="nil"/>
              <w:right w:val="nil"/>
            </w:tcBorders>
          </w:tcPr>
          <w:p w14:paraId="12A476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A5DBAA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0389DC1A" w14:textId="77777777" w:rsidTr="00E830F0">
        <w:trPr>
          <w:trHeight w:val="230"/>
        </w:trPr>
        <w:tc>
          <w:tcPr>
            <w:tcW w:w="3330" w:type="dxa"/>
            <w:gridSpan w:val="2"/>
            <w:tcBorders>
              <w:top w:val="nil"/>
              <w:left w:val="nil"/>
              <w:bottom w:val="nil"/>
              <w:right w:val="nil"/>
            </w:tcBorders>
          </w:tcPr>
          <w:p w14:paraId="6A92E8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0EEC8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0 - 999 kalenderdagen</w:t>
            </w:r>
          </w:p>
        </w:tc>
      </w:tr>
      <w:tr w:rsidR="00AB0ADA" w:rsidRPr="00BE10FF" w14:paraId="3E1AA3DB" w14:textId="77777777" w:rsidTr="00E830F0">
        <w:trPr>
          <w:trHeight w:val="215"/>
        </w:trPr>
        <w:tc>
          <w:tcPr>
            <w:tcW w:w="3330" w:type="dxa"/>
            <w:gridSpan w:val="2"/>
            <w:tcBorders>
              <w:top w:val="nil"/>
              <w:left w:val="nil"/>
              <w:bottom w:val="nil"/>
              <w:right w:val="nil"/>
            </w:tcBorders>
          </w:tcPr>
          <w:p w14:paraId="5ACD81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8DBAA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ADFBC5A" w14:textId="77777777" w:rsidTr="00E830F0">
        <w:trPr>
          <w:trHeight w:val="230"/>
        </w:trPr>
        <w:tc>
          <w:tcPr>
            <w:tcW w:w="3330" w:type="dxa"/>
            <w:gridSpan w:val="2"/>
            <w:tcBorders>
              <w:top w:val="nil"/>
              <w:left w:val="nil"/>
              <w:bottom w:val="nil"/>
              <w:right w:val="nil"/>
            </w:tcBorders>
          </w:tcPr>
          <w:p w14:paraId="1F0CE9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D6D08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A2AF3B" w14:textId="77777777" w:rsidTr="00E830F0">
        <w:trPr>
          <w:trHeight w:val="230"/>
        </w:trPr>
        <w:tc>
          <w:tcPr>
            <w:tcW w:w="3330" w:type="dxa"/>
            <w:gridSpan w:val="2"/>
            <w:tcBorders>
              <w:top w:val="nil"/>
              <w:left w:val="nil"/>
              <w:bottom w:val="nil"/>
              <w:right w:val="nil"/>
            </w:tcBorders>
          </w:tcPr>
          <w:p w14:paraId="2449BB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BA1C8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752055" w14:textId="77777777" w:rsidTr="00E830F0">
        <w:trPr>
          <w:trHeight w:val="230"/>
        </w:trPr>
        <w:tc>
          <w:tcPr>
            <w:tcW w:w="3330" w:type="dxa"/>
            <w:gridSpan w:val="2"/>
            <w:tcBorders>
              <w:top w:val="nil"/>
              <w:left w:val="nil"/>
              <w:bottom w:val="nil"/>
              <w:right w:val="nil"/>
            </w:tcBorders>
          </w:tcPr>
          <w:p w14:paraId="24293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D190F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CEE7ACB" w14:textId="77777777" w:rsidTr="00E830F0">
        <w:trPr>
          <w:trHeight w:val="230"/>
        </w:trPr>
        <w:tc>
          <w:tcPr>
            <w:tcW w:w="3330" w:type="dxa"/>
            <w:gridSpan w:val="2"/>
            <w:tcBorders>
              <w:top w:val="nil"/>
              <w:left w:val="nil"/>
              <w:bottom w:val="nil"/>
              <w:right w:val="nil"/>
            </w:tcBorders>
          </w:tcPr>
          <w:p w14:paraId="19662D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EC72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DA66BA3" w14:textId="77777777" w:rsidTr="00E830F0">
        <w:tc>
          <w:tcPr>
            <w:tcW w:w="3330" w:type="dxa"/>
            <w:gridSpan w:val="2"/>
            <w:tcBorders>
              <w:top w:val="nil"/>
              <w:left w:val="nil"/>
              <w:bottom w:val="nil"/>
              <w:right w:val="nil"/>
            </w:tcBorders>
          </w:tcPr>
          <w:p w14:paraId="53E98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08948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A08AD3" w14:textId="77777777" w:rsidTr="00E830F0">
        <w:trPr>
          <w:trHeight w:val="230"/>
        </w:trPr>
        <w:tc>
          <w:tcPr>
            <w:tcW w:w="3330" w:type="dxa"/>
            <w:gridSpan w:val="2"/>
            <w:tcBorders>
              <w:top w:val="nil"/>
              <w:left w:val="nil"/>
              <w:bottom w:val="nil"/>
              <w:right w:val="nil"/>
            </w:tcBorders>
          </w:tcPr>
          <w:p w14:paraId="247C2D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AEF0BB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C19DD84" w14:textId="77777777" w:rsidTr="00E830F0">
        <w:trPr>
          <w:trHeight w:val="230"/>
        </w:trPr>
        <w:tc>
          <w:tcPr>
            <w:tcW w:w="3330" w:type="dxa"/>
            <w:gridSpan w:val="2"/>
            <w:tcBorders>
              <w:top w:val="nil"/>
              <w:left w:val="nil"/>
              <w:bottom w:val="nil"/>
              <w:right w:val="nil"/>
            </w:tcBorders>
          </w:tcPr>
          <w:p w14:paraId="5CFA8E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333FA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9BF2CD0" w14:textId="77777777" w:rsidTr="00E830F0">
        <w:trPr>
          <w:trHeight w:val="230"/>
        </w:trPr>
        <w:tc>
          <w:tcPr>
            <w:tcW w:w="3330" w:type="dxa"/>
            <w:gridSpan w:val="2"/>
            <w:tcBorders>
              <w:top w:val="nil"/>
              <w:left w:val="nil"/>
              <w:bottom w:val="nil"/>
              <w:right w:val="nil"/>
            </w:tcBorders>
          </w:tcPr>
          <w:p w14:paraId="1753EF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A0CD7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3D404E33" w14:textId="77777777" w:rsidTr="00E830F0">
        <w:tc>
          <w:tcPr>
            <w:tcW w:w="9360" w:type="dxa"/>
            <w:gridSpan w:val="3"/>
            <w:tcBorders>
              <w:top w:val="nil"/>
              <w:left w:val="nil"/>
              <w:bottom w:val="nil"/>
              <w:right w:val="nil"/>
            </w:tcBorders>
          </w:tcPr>
          <w:p w14:paraId="2626E5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E63EF85" w14:textId="77777777" w:rsidTr="00E830F0">
        <w:tc>
          <w:tcPr>
            <w:tcW w:w="450" w:type="dxa"/>
            <w:tcBorders>
              <w:top w:val="nil"/>
              <w:left w:val="nil"/>
              <w:bottom w:val="nil"/>
              <w:right w:val="nil"/>
            </w:tcBorders>
          </w:tcPr>
          <w:p w14:paraId="6704D2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F092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telling begint bij de dag volgend op de verzend- of publicatiedatum.</w:t>
            </w:r>
          </w:p>
        </w:tc>
      </w:tr>
    </w:tbl>
    <w:p w14:paraId="3AE8AC2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492A168" w14:textId="77777777" w:rsidTr="00E830F0">
        <w:trPr>
          <w:trHeight w:val="230"/>
        </w:trPr>
        <w:tc>
          <w:tcPr>
            <w:tcW w:w="3330" w:type="dxa"/>
            <w:gridSpan w:val="2"/>
            <w:tcBorders>
              <w:top w:val="nil"/>
              <w:left w:val="nil"/>
              <w:bottom w:val="nil"/>
              <w:right w:val="nil"/>
            </w:tcBorders>
          </w:tcPr>
          <w:p w14:paraId="0B21A1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44ACC7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09C91238" w14:textId="77777777" w:rsidTr="00E830F0">
        <w:tc>
          <w:tcPr>
            <w:tcW w:w="3330" w:type="dxa"/>
            <w:gridSpan w:val="2"/>
            <w:tcBorders>
              <w:top w:val="nil"/>
              <w:left w:val="nil"/>
              <w:bottom w:val="nil"/>
              <w:right w:val="nil"/>
            </w:tcBorders>
          </w:tcPr>
          <w:p w14:paraId="68470B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8824C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A702721" w14:textId="77777777" w:rsidTr="00E830F0">
        <w:tc>
          <w:tcPr>
            <w:tcW w:w="3330" w:type="dxa"/>
            <w:gridSpan w:val="2"/>
            <w:tcBorders>
              <w:top w:val="nil"/>
              <w:left w:val="nil"/>
              <w:bottom w:val="nil"/>
              <w:right w:val="nil"/>
            </w:tcBorders>
          </w:tcPr>
          <w:p w14:paraId="01CC95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085DC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B51092" w14:textId="77777777" w:rsidTr="00E830F0">
        <w:tc>
          <w:tcPr>
            <w:tcW w:w="3330" w:type="dxa"/>
            <w:gridSpan w:val="2"/>
            <w:tcBorders>
              <w:top w:val="nil"/>
              <w:left w:val="nil"/>
              <w:bottom w:val="nil"/>
              <w:right w:val="nil"/>
            </w:tcBorders>
          </w:tcPr>
          <w:p w14:paraId="4B99E9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AA50B7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3DF327BD" w14:textId="77777777" w:rsidTr="00E830F0">
        <w:tc>
          <w:tcPr>
            <w:tcW w:w="3330" w:type="dxa"/>
            <w:gridSpan w:val="2"/>
            <w:tcBorders>
              <w:top w:val="nil"/>
              <w:left w:val="nil"/>
              <w:bottom w:val="nil"/>
              <w:right w:val="nil"/>
            </w:tcBorders>
          </w:tcPr>
          <w:p w14:paraId="35498A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1420CD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BESLUITTYPE.</w:t>
            </w:r>
            <w:r w:rsidRPr="00BE10FF">
              <w:rPr>
                <w:rFonts w:ascii="Arial" w:hAnsi="Arial" w:cs="Arial"/>
                <w:szCs w:val="24"/>
                <w:lang w:val="en-AU" w:eastAsia="en-US"/>
              </w:rPr>
              <w:fldChar w:fldCharType="end"/>
            </w:r>
          </w:p>
        </w:tc>
      </w:tr>
      <w:tr w:rsidR="00AB0ADA" w:rsidRPr="00BE10FF" w14:paraId="1DF7E356" w14:textId="77777777" w:rsidTr="00E830F0">
        <w:trPr>
          <w:trHeight w:val="230"/>
        </w:trPr>
        <w:tc>
          <w:tcPr>
            <w:tcW w:w="3330" w:type="dxa"/>
            <w:gridSpan w:val="2"/>
            <w:tcBorders>
              <w:top w:val="nil"/>
              <w:left w:val="nil"/>
              <w:bottom w:val="nil"/>
              <w:right w:val="nil"/>
            </w:tcBorders>
          </w:tcPr>
          <w:p w14:paraId="344847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3F5F6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9B41426" w14:textId="77777777" w:rsidTr="00E830F0">
        <w:tc>
          <w:tcPr>
            <w:tcW w:w="3330" w:type="dxa"/>
            <w:gridSpan w:val="2"/>
            <w:tcBorders>
              <w:top w:val="nil"/>
              <w:left w:val="nil"/>
              <w:bottom w:val="nil"/>
              <w:right w:val="nil"/>
            </w:tcBorders>
          </w:tcPr>
          <w:p w14:paraId="49D926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AA792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8AC2A40" w14:textId="77777777" w:rsidTr="00E830F0">
        <w:tc>
          <w:tcPr>
            <w:tcW w:w="3330" w:type="dxa"/>
            <w:gridSpan w:val="2"/>
            <w:tcBorders>
              <w:top w:val="nil"/>
              <w:left w:val="nil"/>
              <w:bottom w:val="nil"/>
              <w:right w:val="nil"/>
            </w:tcBorders>
          </w:tcPr>
          <w:p w14:paraId="0C75F3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404012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16D59B99" w14:textId="77777777" w:rsidTr="00E830F0">
        <w:trPr>
          <w:trHeight w:val="230"/>
        </w:trPr>
        <w:tc>
          <w:tcPr>
            <w:tcW w:w="3330" w:type="dxa"/>
            <w:gridSpan w:val="2"/>
            <w:tcBorders>
              <w:top w:val="nil"/>
              <w:left w:val="nil"/>
              <w:bottom w:val="nil"/>
              <w:right w:val="nil"/>
            </w:tcBorders>
          </w:tcPr>
          <w:p w14:paraId="0FDDBC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88AFB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E7D87E2" w14:textId="77777777" w:rsidTr="00E830F0">
        <w:trPr>
          <w:trHeight w:val="215"/>
        </w:trPr>
        <w:tc>
          <w:tcPr>
            <w:tcW w:w="3330" w:type="dxa"/>
            <w:gridSpan w:val="2"/>
            <w:tcBorders>
              <w:top w:val="nil"/>
              <w:left w:val="nil"/>
              <w:bottom w:val="nil"/>
              <w:right w:val="nil"/>
            </w:tcBorders>
          </w:tcPr>
          <w:p w14:paraId="1BBEEB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66868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FDB3119" w14:textId="77777777" w:rsidTr="00E830F0">
        <w:trPr>
          <w:trHeight w:val="230"/>
        </w:trPr>
        <w:tc>
          <w:tcPr>
            <w:tcW w:w="3330" w:type="dxa"/>
            <w:gridSpan w:val="2"/>
            <w:tcBorders>
              <w:top w:val="nil"/>
              <w:left w:val="nil"/>
              <w:bottom w:val="nil"/>
              <w:right w:val="nil"/>
            </w:tcBorders>
          </w:tcPr>
          <w:p w14:paraId="60D2C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15C5F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D512C0" w14:textId="77777777" w:rsidTr="00E830F0">
        <w:trPr>
          <w:trHeight w:val="230"/>
        </w:trPr>
        <w:tc>
          <w:tcPr>
            <w:tcW w:w="3330" w:type="dxa"/>
            <w:gridSpan w:val="2"/>
            <w:tcBorders>
              <w:top w:val="nil"/>
              <w:left w:val="nil"/>
              <w:bottom w:val="nil"/>
              <w:right w:val="nil"/>
            </w:tcBorders>
          </w:tcPr>
          <w:p w14:paraId="36F74A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7FD4F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0C045C" w14:textId="77777777" w:rsidTr="00E830F0">
        <w:trPr>
          <w:trHeight w:val="230"/>
        </w:trPr>
        <w:tc>
          <w:tcPr>
            <w:tcW w:w="3330" w:type="dxa"/>
            <w:gridSpan w:val="2"/>
            <w:tcBorders>
              <w:top w:val="nil"/>
              <w:left w:val="nil"/>
              <w:bottom w:val="nil"/>
              <w:right w:val="nil"/>
            </w:tcBorders>
          </w:tcPr>
          <w:p w14:paraId="183D2F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E5FEC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500B08" w14:textId="77777777" w:rsidTr="00E830F0">
        <w:trPr>
          <w:trHeight w:val="230"/>
        </w:trPr>
        <w:tc>
          <w:tcPr>
            <w:tcW w:w="3330" w:type="dxa"/>
            <w:gridSpan w:val="2"/>
            <w:tcBorders>
              <w:top w:val="nil"/>
              <w:left w:val="nil"/>
              <w:bottom w:val="nil"/>
              <w:right w:val="nil"/>
            </w:tcBorders>
          </w:tcPr>
          <w:p w14:paraId="051004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284D7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36D59B" w14:textId="77777777" w:rsidTr="00E830F0">
        <w:tc>
          <w:tcPr>
            <w:tcW w:w="3330" w:type="dxa"/>
            <w:gridSpan w:val="2"/>
            <w:tcBorders>
              <w:top w:val="nil"/>
              <w:left w:val="nil"/>
              <w:bottom w:val="nil"/>
              <w:right w:val="nil"/>
            </w:tcBorders>
          </w:tcPr>
          <w:p w14:paraId="12C414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75F40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8A59860" w14:textId="77777777" w:rsidTr="00E830F0">
        <w:trPr>
          <w:trHeight w:val="230"/>
        </w:trPr>
        <w:tc>
          <w:tcPr>
            <w:tcW w:w="3330" w:type="dxa"/>
            <w:gridSpan w:val="2"/>
            <w:tcBorders>
              <w:top w:val="nil"/>
              <w:left w:val="nil"/>
              <w:bottom w:val="nil"/>
              <w:right w:val="nil"/>
            </w:tcBorders>
          </w:tcPr>
          <w:p w14:paraId="0EAD96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34818A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62FC473" w14:textId="77777777" w:rsidTr="00E830F0">
        <w:trPr>
          <w:trHeight w:val="230"/>
        </w:trPr>
        <w:tc>
          <w:tcPr>
            <w:tcW w:w="3330" w:type="dxa"/>
            <w:gridSpan w:val="2"/>
            <w:tcBorders>
              <w:top w:val="nil"/>
              <w:left w:val="nil"/>
              <w:bottom w:val="nil"/>
              <w:right w:val="nil"/>
            </w:tcBorders>
          </w:tcPr>
          <w:p w14:paraId="33D39A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7DA20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68B1F44" w14:textId="77777777" w:rsidTr="00E830F0">
        <w:trPr>
          <w:trHeight w:val="230"/>
        </w:trPr>
        <w:tc>
          <w:tcPr>
            <w:tcW w:w="3330" w:type="dxa"/>
            <w:gridSpan w:val="2"/>
            <w:tcBorders>
              <w:top w:val="nil"/>
              <w:left w:val="nil"/>
              <w:bottom w:val="nil"/>
              <w:right w:val="nil"/>
            </w:tcBorders>
          </w:tcPr>
          <w:p w14:paraId="519061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AF43B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4CA9AABC" w14:textId="77777777" w:rsidTr="00E830F0">
        <w:tc>
          <w:tcPr>
            <w:tcW w:w="9360" w:type="dxa"/>
            <w:gridSpan w:val="3"/>
            <w:tcBorders>
              <w:top w:val="nil"/>
              <w:left w:val="nil"/>
              <w:bottom w:val="nil"/>
              <w:right w:val="nil"/>
            </w:tcBorders>
          </w:tcPr>
          <w:p w14:paraId="523B6B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4336A32" w14:textId="77777777" w:rsidTr="00E830F0">
        <w:tc>
          <w:tcPr>
            <w:tcW w:w="450" w:type="dxa"/>
            <w:tcBorders>
              <w:top w:val="nil"/>
              <w:left w:val="nil"/>
              <w:bottom w:val="nil"/>
              <w:right w:val="nil"/>
            </w:tcBorders>
          </w:tcPr>
          <w:p w14:paraId="2407DD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C8F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BESLUITTYPE. Hier kan bijvoorbeeld een beschrijving worden gegeven van de betekenis van het besluit voor - het verloop van - een ZAAKTYPE.</w:t>
            </w:r>
          </w:p>
        </w:tc>
      </w:tr>
    </w:tbl>
    <w:p w14:paraId="637DC61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besluittype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77AEFC2" w14:textId="77777777" w:rsidTr="00E830F0">
        <w:trPr>
          <w:trHeight w:val="230"/>
        </w:trPr>
        <w:tc>
          <w:tcPr>
            <w:tcW w:w="3330" w:type="dxa"/>
            <w:gridSpan w:val="2"/>
            <w:tcBorders>
              <w:top w:val="nil"/>
              <w:left w:val="nil"/>
              <w:bottom w:val="nil"/>
              <w:right w:val="nil"/>
            </w:tcBorders>
          </w:tcPr>
          <w:p w14:paraId="6B248C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42C6DB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besluittype</w:t>
            </w:r>
            <w:r w:rsidRPr="00BE10FF">
              <w:rPr>
                <w:rFonts w:ascii="Arial" w:hAnsi="Arial" w:cs="Arial"/>
                <w:szCs w:val="24"/>
                <w:lang w:val="en-AU" w:eastAsia="en-US"/>
              </w:rPr>
              <w:fldChar w:fldCharType="end"/>
            </w:r>
          </w:p>
        </w:tc>
      </w:tr>
      <w:tr w:rsidR="00AB0ADA" w:rsidRPr="00BE10FF" w14:paraId="40C63380" w14:textId="77777777" w:rsidTr="00E830F0">
        <w:tc>
          <w:tcPr>
            <w:tcW w:w="3330" w:type="dxa"/>
            <w:gridSpan w:val="2"/>
            <w:tcBorders>
              <w:top w:val="nil"/>
              <w:left w:val="nil"/>
              <w:bottom w:val="nil"/>
              <w:right w:val="nil"/>
            </w:tcBorders>
          </w:tcPr>
          <w:p w14:paraId="724CC8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6AD48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B7E8C2D" w14:textId="77777777" w:rsidTr="00E830F0">
        <w:tc>
          <w:tcPr>
            <w:tcW w:w="3330" w:type="dxa"/>
            <w:gridSpan w:val="2"/>
            <w:tcBorders>
              <w:top w:val="nil"/>
              <w:left w:val="nil"/>
              <w:bottom w:val="nil"/>
              <w:right w:val="nil"/>
            </w:tcBorders>
          </w:tcPr>
          <w:p w14:paraId="0EB298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487DE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599A66A" w14:textId="77777777" w:rsidTr="00E830F0">
        <w:tc>
          <w:tcPr>
            <w:tcW w:w="3330" w:type="dxa"/>
            <w:gridSpan w:val="2"/>
            <w:tcBorders>
              <w:top w:val="nil"/>
              <w:left w:val="nil"/>
              <w:bottom w:val="nil"/>
              <w:right w:val="nil"/>
            </w:tcBorders>
          </w:tcPr>
          <w:p w14:paraId="60D448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AEB72A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06B62416" w14:textId="77777777" w:rsidTr="00E830F0">
        <w:tc>
          <w:tcPr>
            <w:tcW w:w="3330" w:type="dxa"/>
            <w:gridSpan w:val="2"/>
            <w:tcBorders>
              <w:top w:val="nil"/>
              <w:left w:val="nil"/>
              <w:bottom w:val="nil"/>
              <w:right w:val="nil"/>
            </w:tcBorders>
          </w:tcPr>
          <w:p w14:paraId="32920A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79B2A6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BESLUITTYPE is ontstaan.</w:t>
            </w:r>
          </w:p>
        </w:tc>
      </w:tr>
      <w:tr w:rsidR="00AB0ADA" w:rsidRPr="00BE10FF" w14:paraId="36741CAE" w14:textId="77777777" w:rsidTr="00E830F0">
        <w:trPr>
          <w:trHeight w:val="230"/>
        </w:trPr>
        <w:tc>
          <w:tcPr>
            <w:tcW w:w="3330" w:type="dxa"/>
            <w:gridSpan w:val="2"/>
            <w:tcBorders>
              <w:top w:val="nil"/>
              <w:left w:val="nil"/>
              <w:bottom w:val="nil"/>
              <w:right w:val="nil"/>
            </w:tcBorders>
          </w:tcPr>
          <w:p w14:paraId="149306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7760A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78AD02" w14:textId="77777777" w:rsidTr="00E830F0">
        <w:tc>
          <w:tcPr>
            <w:tcW w:w="3330" w:type="dxa"/>
            <w:gridSpan w:val="2"/>
            <w:tcBorders>
              <w:top w:val="nil"/>
              <w:left w:val="nil"/>
              <w:bottom w:val="nil"/>
              <w:right w:val="nil"/>
            </w:tcBorders>
          </w:tcPr>
          <w:p w14:paraId="1F7D1A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D6D76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29 mei 2009</w:t>
            </w:r>
          </w:p>
        </w:tc>
      </w:tr>
      <w:tr w:rsidR="00AB0ADA" w:rsidRPr="00BE10FF" w14:paraId="15FEA944" w14:textId="77777777" w:rsidTr="00E830F0">
        <w:tc>
          <w:tcPr>
            <w:tcW w:w="3330" w:type="dxa"/>
            <w:gridSpan w:val="2"/>
            <w:tcBorders>
              <w:top w:val="nil"/>
              <w:left w:val="nil"/>
              <w:bottom w:val="nil"/>
              <w:right w:val="nil"/>
            </w:tcBorders>
          </w:tcPr>
          <w:p w14:paraId="2F91D4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899F9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60448BC2" w14:textId="77777777" w:rsidTr="00E830F0">
        <w:trPr>
          <w:trHeight w:val="230"/>
        </w:trPr>
        <w:tc>
          <w:tcPr>
            <w:tcW w:w="3330" w:type="dxa"/>
            <w:gridSpan w:val="2"/>
            <w:tcBorders>
              <w:top w:val="nil"/>
              <w:left w:val="nil"/>
              <w:bottom w:val="nil"/>
              <w:right w:val="nil"/>
            </w:tcBorders>
          </w:tcPr>
          <w:p w14:paraId="65B04D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79814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1566243" w14:textId="77777777" w:rsidTr="00E830F0">
        <w:trPr>
          <w:trHeight w:val="215"/>
        </w:trPr>
        <w:tc>
          <w:tcPr>
            <w:tcW w:w="3330" w:type="dxa"/>
            <w:gridSpan w:val="2"/>
            <w:tcBorders>
              <w:top w:val="nil"/>
              <w:left w:val="nil"/>
              <w:bottom w:val="nil"/>
              <w:right w:val="nil"/>
            </w:tcBorders>
          </w:tcPr>
          <w:p w14:paraId="40B275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94183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F54D04C" w14:textId="77777777" w:rsidTr="00E830F0">
        <w:trPr>
          <w:trHeight w:val="230"/>
        </w:trPr>
        <w:tc>
          <w:tcPr>
            <w:tcW w:w="3330" w:type="dxa"/>
            <w:gridSpan w:val="2"/>
            <w:tcBorders>
              <w:top w:val="nil"/>
              <w:left w:val="nil"/>
              <w:bottom w:val="nil"/>
              <w:right w:val="nil"/>
            </w:tcBorders>
          </w:tcPr>
          <w:p w14:paraId="6A0456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378E0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BE3B1C" w14:textId="77777777" w:rsidTr="00E830F0">
        <w:trPr>
          <w:trHeight w:val="230"/>
        </w:trPr>
        <w:tc>
          <w:tcPr>
            <w:tcW w:w="3330" w:type="dxa"/>
            <w:gridSpan w:val="2"/>
            <w:tcBorders>
              <w:top w:val="nil"/>
              <w:left w:val="nil"/>
              <w:bottom w:val="nil"/>
              <w:right w:val="nil"/>
            </w:tcBorders>
          </w:tcPr>
          <w:p w14:paraId="43C7B3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F3C13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CC2EBF1" w14:textId="77777777" w:rsidTr="00E830F0">
        <w:trPr>
          <w:trHeight w:val="230"/>
        </w:trPr>
        <w:tc>
          <w:tcPr>
            <w:tcW w:w="3330" w:type="dxa"/>
            <w:gridSpan w:val="2"/>
            <w:tcBorders>
              <w:top w:val="nil"/>
              <w:left w:val="nil"/>
              <w:bottom w:val="nil"/>
              <w:right w:val="nil"/>
            </w:tcBorders>
          </w:tcPr>
          <w:p w14:paraId="02EE60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DF861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68C8256" w14:textId="77777777" w:rsidTr="00E830F0">
        <w:trPr>
          <w:trHeight w:val="230"/>
        </w:trPr>
        <w:tc>
          <w:tcPr>
            <w:tcW w:w="3330" w:type="dxa"/>
            <w:gridSpan w:val="2"/>
            <w:tcBorders>
              <w:top w:val="nil"/>
              <w:left w:val="nil"/>
              <w:bottom w:val="nil"/>
              <w:right w:val="nil"/>
            </w:tcBorders>
          </w:tcPr>
          <w:p w14:paraId="2CE229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B6D98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4E8B0D" w14:textId="77777777" w:rsidTr="00E830F0">
        <w:tc>
          <w:tcPr>
            <w:tcW w:w="3330" w:type="dxa"/>
            <w:gridSpan w:val="2"/>
            <w:tcBorders>
              <w:top w:val="nil"/>
              <w:left w:val="nil"/>
              <w:bottom w:val="nil"/>
              <w:right w:val="nil"/>
            </w:tcBorders>
          </w:tcPr>
          <w:p w14:paraId="4770F3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32E39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E48864" w14:textId="77777777" w:rsidTr="00E830F0">
        <w:trPr>
          <w:trHeight w:val="230"/>
        </w:trPr>
        <w:tc>
          <w:tcPr>
            <w:tcW w:w="3330" w:type="dxa"/>
            <w:gridSpan w:val="2"/>
            <w:tcBorders>
              <w:top w:val="nil"/>
              <w:left w:val="nil"/>
              <w:bottom w:val="nil"/>
              <w:right w:val="nil"/>
            </w:tcBorders>
          </w:tcPr>
          <w:p w14:paraId="73392C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36BBAA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C90ED3D" w14:textId="77777777" w:rsidTr="00E830F0">
        <w:trPr>
          <w:trHeight w:val="230"/>
        </w:trPr>
        <w:tc>
          <w:tcPr>
            <w:tcW w:w="3330" w:type="dxa"/>
            <w:gridSpan w:val="2"/>
            <w:tcBorders>
              <w:top w:val="nil"/>
              <w:left w:val="nil"/>
              <w:bottom w:val="nil"/>
              <w:right w:val="nil"/>
            </w:tcBorders>
          </w:tcPr>
          <w:p w14:paraId="085111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90E16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C74706" w14:textId="77777777" w:rsidTr="00E830F0">
        <w:trPr>
          <w:trHeight w:val="230"/>
        </w:trPr>
        <w:tc>
          <w:tcPr>
            <w:tcW w:w="3330" w:type="dxa"/>
            <w:gridSpan w:val="2"/>
            <w:tcBorders>
              <w:top w:val="nil"/>
              <w:left w:val="nil"/>
              <w:bottom w:val="nil"/>
              <w:right w:val="nil"/>
            </w:tcBorders>
          </w:tcPr>
          <w:p w14:paraId="7EEA1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49297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een gerelateerd zaaktype.</w:t>
            </w:r>
          </w:p>
        </w:tc>
      </w:tr>
      <w:tr w:rsidR="00AB0ADA" w:rsidRPr="00BE10FF" w14:paraId="14D58BD6" w14:textId="77777777" w:rsidTr="00E830F0">
        <w:tc>
          <w:tcPr>
            <w:tcW w:w="9360" w:type="dxa"/>
            <w:gridSpan w:val="3"/>
            <w:tcBorders>
              <w:top w:val="nil"/>
              <w:left w:val="nil"/>
              <w:bottom w:val="nil"/>
              <w:right w:val="nil"/>
            </w:tcBorders>
          </w:tcPr>
          <w:p w14:paraId="15FC8D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92F1A0F" w14:textId="77777777" w:rsidTr="00E830F0">
        <w:tc>
          <w:tcPr>
            <w:tcW w:w="450" w:type="dxa"/>
            <w:tcBorders>
              <w:top w:val="nil"/>
              <w:left w:val="nil"/>
              <w:bottom w:val="nil"/>
              <w:right w:val="nil"/>
            </w:tcBorders>
          </w:tcPr>
          <w:p w14:paraId="5F6248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89221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besluittype bestaat en toegepast kan worden. Dit vindt plaats met ingang van een versie van het zaaktype dat als eerste aan het besluittype wordt gerelateerd .</w:t>
            </w:r>
          </w:p>
        </w:tc>
      </w:tr>
    </w:tbl>
    <w:bookmarkStart w:id="546" w:name="BKM_3CD00872_00CB_487f_8002_7A700137E77F"/>
    <w:bookmarkEnd w:id="546"/>
    <w:p w14:paraId="1F07BD4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besluittype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0848F13" w14:textId="77777777" w:rsidTr="00E830F0">
        <w:trPr>
          <w:trHeight w:val="230"/>
        </w:trPr>
        <w:tc>
          <w:tcPr>
            <w:tcW w:w="3330" w:type="dxa"/>
            <w:gridSpan w:val="2"/>
            <w:tcBorders>
              <w:top w:val="nil"/>
              <w:left w:val="nil"/>
              <w:bottom w:val="nil"/>
              <w:right w:val="nil"/>
            </w:tcBorders>
          </w:tcPr>
          <w:p w14:paraId="06F4B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44830C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besluittype</w:t>
            </w:r>
            <w:r w:rsidRPr="00BE10FF">
              <w:rPr>
                <w:rFonts w:ascii="Arial" w:hAnsi="Arial" w:cs="Arial"/>
                <w:szCs w:val="24"/>
                <w:lang w:val="en-AU" w:eastAsia="en-US"/>
              </w:rPr>
              <w:fldChar w:fldCharType="end"/>
            </w:r>
          </w:p>
        </w:tc>
      </w:tr>
      <w:tr w:rsidR="00AB0ADA" w:rsidRPr="00BE10FF" w14:paraId="58515933" w14:textId="77777777" w:rsidTr="00E830F0">
        <w:tc>
          <w:tcPr>
            <w:tcW w:w="3330" w:type="dxa"/>
            <w:gridSpan w:val="2"/>
            <w:tcBorders>
              <w:top w:val="nil"/>
              <w:left w:val="nil"/>
              <w:bottom w:val="nil"/>
              <w:right w:val="nil"/>
            </w:tcBorders>
          </w:tcPr>
          <w:p w14:paraId="48718F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7A321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3FD1769" w14:textId="77777777" w:rsidTr="00E830F0">
        <w:tc>
          <w:tcPr>
            <w:tcW w:w="3330" w:type="dxa"/>
            <w:gridSpan w:val="2"/>
            <w:tcBorders>
              <w:top w:val="nil"/>
              <w:left w:val="nil"/>
              <w:bottom w:val="nil"/>
              <w:right w:val="nil"/>
            </w:tcBorders>
          </w:tcPr>
          <w:p w14:paraId="43D7CC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D4BA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7BA685C" w14:textId="77777777" w:rsidTr="00E830F0">
        <w:tc>
          <w:tcPr>
            <w:tcW w:w="3330" w:type="dxa"/>
            <w:gridSpan w:val="2"/>
            <w:tcBorders>
              <w:top w:val="nil"/>
              <w:left w:val="nil"/>
              <w:bottom w:val="nil"/>
              <w:right w:val="nil"/>
            </w:tcBorders>
          </w:tcPr>
          <w:p w14:paraId="3F77EA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667D09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06C6886E" w14:textId="77777777" w:rsidTr="00E830F0">
        <w:tc>
          <w:tcPr>
            <w:tcW w:w="3330" w:type="dxa"/>
            <w:gridSpan w:val="2"/>
            <w:tcBorders>
              <w:top w:val="nil"/>
              <w:left w:val="nil"/>
              <w:bottom w:val="nil"/>
              <w:right w:val="nil"/>
            </w:tcBorders>
          </w:tcPr>
          <w:p w14:paraId="15423E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6E47D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BESLUITTYPE is opgeheven.</w:t>
            </w:r>
          </w:p>
        </w:tc>
      </w:tr>
      <w:tr w:rsidR="00AB0ADA" w:rsidRPr="00BE10FF" w14:paraId="3FE1379B" w14:textId="77777777" w:rsidTr="00E830F0">
        <w:trPr>
          <w:trHeight w:val="230"/>
        </w:trPr>
        <w:tc>
          <w:tcPr>
            <w:tcW w:w="3330" w:type="dxa"/>
            <w:gridSpan w:val="2"/>
            <w:tcBorders>
              <w:top w:val="nil"/>
              <w:left w:val="nil"/>
              <w:bottom w:val="nil"/>
              <w:right w:val="nil"/>
            </w:tcBorders>
          </w:tcPr>
          <w:p w14:paraId="096C93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621C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0E8DA7" w14:textId="77777777" w:rsidTr="00E830F0">
        <w:tc>
          <w:tcPr>
            <w:tcW w:w="3330" w:type="dxa"/>
            <w:gridSpan w:val="2"/>
            <w:tcBorders>
              <w:top w:val="nil"/>
              <w:left w:val="nil"/>
              <w:bottom w:val="nil"/>
              <w:right w:val="nil"/>
            </w:tcBorders>
          </w:tcPr>
          <w:p w14:paraId="3E1F16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99D6A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29 mei 2009</w:t>
            </w:r>
          </w:p>
        </w:tc>
      </w:tr>
      <w:tr w:rsidR="00AB0ADA" w:rsidRPr="00BE10FF" w14:paraId="25D0EE94" w14:textId="77777777" w:rsidTr="00E830F0">
        <w:tc>
          <w:tcPr>
            <w:tcW w:w="3330" w:type="dxa"/>
            <w:gridSpan w:val="2"/>
            <w:tcBorders>
              <w:top w:val="nil"/>
              <w:left w:val="nil"/>
              <w:bottom w:val="nil"/>
              <w:right w:val="nil"/>
            </w:tcBorders>
          </w:tcPr>
          <w:p w14:paraId="445D09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0555CA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53F3F0B9" w14:textId="77777777" w:rsidTr="00E830F0">
        <w:trPr>
          <w:trHeight w:val="230"/>
        </w:trPr>
        <w:tc>
          <w:tcPr>
            <w:tcW w:w="3330" w:type="dxa"/>
            <w:gridSpan w:val="2"/>
            <w:tcBorders>
              <w:top w:val="nil"/>
              <w:left w:val="nil"/>
              <w:bottom w:val="nil"/>
              <w:right w:val="nil"/>
            </w:tcBorders>
          </w:tcPr>
          <w:p w14:paraId="5B5D71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ACB4A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331AF08" w14:textId="77777777" w:rsidTr="00E830F0">
        <w:trPr>
          <w:trHeight w:val="215"/>
        </w:trPr>
        <w:tc>
          <w:tcPr>
            <w:tcW w:w="3330" w:type="dxa"/>
            <w:gridSpan w:val="2"/>
            <w:tcBorders>
              <w:top w:val="nil"/>
              <w:left w:val="nil"/>
              <w:bottom w:val="nil"/>
              <w:right w:val="nil"/>
            </w:tcBorders>
          </w:tcPr>
          <w:p w14:paraId="5066C5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C58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778877" w14:textId="77777777" w:rsidTr="00E830F0">
        <w:trPr>
          <w:trHeight w:val="230"/>
        </w:trPr>
        <w:tc>
          <w:tcPr>
            <w:tcW w:w="3330" w:type="dxa"/>
            <w:gridSpan w:val="2"/>
            <w:tcBorders>
              <w:top w:val="nil"/>
              <w:left w:val="nil"/>
              <w:bottom w:val="nil"/>
              <w:right w:val="nil"/>
            </w:tcBorders>
          </w:tcPr>
          <w:p w14:paraId="0414A2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6B42E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C909117" w14:textId="77777777" w:rsidTr="00E830F0">
        <w:trPr>
          <w:trHeight w:val="230"/>
        </w:trPr>
        <w:tc>
          <w:tcPr>
            <w:tcW w:w="3330" w:type="dxa"/>
            <w:gridSpan w:val="2"/>
            <w:tcBorders>
              <w:top w:val="nil"/>
              <w:left w:val="nil"/>
              <w:bottom w:val="nil"/>
              <w:right w:val="nil"/>
            </w:tcBorders>
          </w:tcPr>
          <w:p w14:paraId="29BB1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9F239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5EB74B75" w14:textId="77777777" w:rsidTr="00E830F0">
        <w:trPr>
          <w:trHeight w:val="230"/>
        </w:trPr>
        <w:tc>
          <w:tcPr>
            <w:tcW w:w="3330" w:type="dxa"/>
            <w:gridSpan w:val="2"/>
            <w:tcBorders>
              <w:top w:val="nil"/>
              <w:left w:val="nil"/>
              <w:bottom w:val="nil"/>
              <w:right w:val="nil"/>
            </w:tcBorders>
          </w:tcPr>
          <w:p w14:paraId="411AD8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DE03E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3C1DBA7" w14:textId="77777777" w:rsidTr="00E830F0">
        <w:trPr>
          <w:trHeight w:val="230"/>
        </w:trPr>
        <w:tc>
          <w:tcPr>
            <w:tcW w:w="3330" w:type="dxa"/>
            <w:gridSpan w:val="2"/>
            <w:tcBorders>
              <w:top w:val="nil"/>
              <w:left w:val="nil"/>
              <w:bottom w:val="nil"/>
              <w:right w:val="nil"/>
            </w:tcBorders>
          </w:tcPr>
          <w:p w14:paraId="38D6AF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F2905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40EA3B" w14:textId="77777777" w:rsidTr="00E830F0">
        <w:tc>
          <w:tcPr>
            <w:tcW w:w="3330" w:type="dxa"/>
            <w:gridSpan w:val="2"/>
            <w:tcBorders>
              <w:top w:val="nil"/>
              <w:left w:val="nil"/>
              <w:bottom w:val="nil"/>
              <w:right w:val="nil"/>
            </w:tcBorders>
          </w:tcPr>
          <w:p w14:paraId="3F1439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5FC7C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838759" w14:textId="77777777" w:rsidTr="00E830F0">
        <w:trPr>
          <w:trHeight w:val="230"/>
        </w:trPr>
        <w:tc>
          <w:tcPr>
            <w:tcW w:w="3330" w:type="dxa"/>
            <w:gridSpan w:val="2"/>
            <w:tcBorders>
              <w:top w:val="nil"/>
              <w:left w:val="nil"/>
              <w:bottom w:val="nil"/>
              <w:right w:val="nil"/>
            </w:tcBorders>
          </w:tcPr>
          <w:p w14:paraId="4F66A7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304649A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659DDF0" w14:textId="77777777" w:rsidTr="00E830F0">
        <w:trPr>
          <w:trHeight w:val="230"/>
        </w:trPr>
        <w:tc>
          <w:tcPr>
            <w:tcW w:w="3330" w:type="dxa"/>
            <w:gridSpan w:val="2"/>
            <w:tcBorders>
              <w:top w:val="nil"/>
              <w:left w:val="nil"/>
              <w:bottom w:val="nil"/>
              <w:right w:val="nil"/>
            </w:tcBorders>
          </w:tcPr>
          <w:p w14:paraId="37EC1D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82EC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CD59BFD" w14:textId="77777777" w:rsidTr="00E830F0">
        <w:trPr>
          <w:trHeight w:val="230"/>
        </w:trPr>
        <w:tc>
          <w:tcPr>
            <w:tcW w:w="3330" w:type="dxa"/>
            <w:gridSpan w:val="2"/>
            <w:tcBorders>
              <w:top w:val="nil"/>
              <w:left w:val="nil"/>
              <w:bottom w:val="nil"/>
              <w:right w:val="nil"/>
            </w:tcBorders>
          </w:tcPr>
          <w:p w14:paraId="30A412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1735C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datum is gelijk aan of gelegen na de datum zoals opgenomen onder 'Datum begin geldigheid besluittype’. </w:t>
            </w:r>
          </w:p>
          <w:p w14:paraId="61B571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een gerelateerd zaaktype.</w:t>
            </w:r>
          </w:p>
          <w:p w14:paraId="08DE22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2DA341A" w14:textId="77777777" w:rsidTr="00E830F0">
        <w:tc>
          <w:tcPr>
            <w:tcW w:w="9360" w:type="dxa"/>
            <w:gridSpan w:val="3"/>
            <w:tcBorders>
              <w:top w:val="nil"/>
              <w:left w:val="nil"/>
              <w:bottom w:val="nil"/>
              <w:right w:val="nil"/>
            </w:tcBorders>
          </w:tcPr>
          <w:p w14:paraId="39CE1A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DD38488" w14:textId="77777777" w:rsidTr="00E830F0">
        <w:tc>
          <w:tcPr>
            <w:tcW w:w="450" w:type="dxa"/>
            <w:tcBorders>
              <w:top w:val="nil"/>
              <w:left w:val="nil"/>
              <w:bottom w:val="nil"/>
              <w:right w:val="nil"/>
            </w:tcBorders>
          </w:tcPr>
          <w:p w14:paraId="780DA0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DCDDE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besluittype niet meer bestaat en niet meer toegepast kan worden. Dit vindt alleen plaats bij een overgang naar een nieuwe versie van het als laatste gerelateerde zaaktype.</w:t>
            </w:r>
          </w:p>
        </w:tc>
      </w:tr>
    </w:tbl>
    <w:p w14:paraId="56901BF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maakt deel uit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137DBB8" w14:textId="77777777" w:rsidTr="00E830F0">
        <w:trPr>
          <w:trHeight w:val="230"/>
        </w:trPr>
        <w:tc>
          <w:tcPr>
            <w:tcW w:w="3330" w:type="dxa"/>
            <w:gridSpan w:val="2"/>
            <w:tcBorders>
              <w:top w:val="nil"/>
              <w:left w:val="nil"/>
              <w:bottom w:val="nil"/>
              <w:right w:val="nil"/>
            </w:tcBorders>
          </w:tcPr>
          <w:p w14:paraId="718E96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63BDA7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maakt deel uit van </w:t>
            </w:r>
            <w:r w:rsidRPr="00BE10FF">
              <w:rPr>
                <w:rFonts w:ascii="Arial" w:hAnsi="Arial" w:cs="Arial"/>
                <w:szCs w:val="24"/>
                <w:lang w:val="en-AU" w:eastAsia="en-US"/>
              </w:rPr>
              <w:fldChar w:fldCharType="end"/>
            </w:r>
          </w:p>
        </w:tc>
      </w:tr>
      <w:tr w:rsidR="00AB0ADA" w:rsidRPr="00BE10FF" w14:paraId="1F39F115" w14:textId="77777777" w:rsidTr="00E830F0">
        <w:tc>
          <w:tcPr>
            <w:tcW w:w="3330" w:type="dxa"/>
            <w:gridSpan w:val="2"/>
            <w:tcBorders>
              <w:top w:val="nil"/>
              <w:left w:val="nil"/>
              <w:bottom w:val="nil"/>
              <w:right w:val="nil"/>
            </w:tcBorders>
          </w:tcPr>
          <w:p w14:paraId="16F504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50B2CB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630ED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CATALOGUS</w:t>
            </w:r>
            <w:r w:rsidRPr="00BE10FF">
              <w:rPr>
                <w:rFonts w:ascii="Arial" w:hAnsi="Arial" w:cs="Arial"/>
                <w:szCs w:val="24"/>
                <w:lang w:val="en-AU" w:eastAsia="en-US"/>
              </w:rPr>
              <w:fldChar w:fldCharType="end"/>
            </w:r>
          </w:p>
          <w:p w14:paraId="4E1BE55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F8AD21E" w14:textId="77777777" w:rsidTr="00E830F0">
        <w:tc>
          <w:tcPr>
            <w:tcW w:w="3330" w:type="dxa"/>
            <w:gridSpan w:val="2"/>
            <w:tcBorders>
              <w:top w:val="nil"/>
              <w:left w:val="nil"/>
              <w:bottom w:val="nil"/>
              <w:right w:val="nil"/>
            </w:tcBorders>
          </w:tcPr>
          <w:p w14:paraId="0CE26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4C187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163E58" w14:textId="77777777" w:rsidTr="00E830F0">
        <w:trPr>
          <w:trHeight w:val="230"/>
        </w:trPr>
        <w:tc>
          <w:tcPr>
            <w:tcW w:w="3330" w:type="dxa"/>
            <w:gridSpan w:val="2"/>
            <w:tcBorders>
              <w:top w:val="nil"/>
              <w:left w:val="nil"/>
              <w:bottom w:val="nil"/>
              <w:right w:val="nil"/>
            </w:tcBorders>
          </w:tcPr>
          <w:p w14:paraId="3BABC7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153E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B66B72F" w14:textId="77777777" w:rsidTr="00E830F0">
        <w:tc>
          <w:tcPr>
            <w:tcW w:w="3330" w:type="dxa"/>
            <w:gridSpan w:val="2"/>
            <w:tcBorders>
              <w:top w:val="nil"/>
              <w:left w:val="nil"/>
              <w:bottom w:val="nil"/>
              <w:right w:val="nil"/>
            </w:tcBorders>
          </w:tcPr>
          <w:p w14:paraId="5A629E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4786FD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CATALOGUS waartoe dit BESLUITTYPE behoort.</w:t>
            </w:r>
            <w:r w:rsidRPr="00BE10FF">
              <w:rPr>
                <w:rFonts w:ascii="Arial" w:hAnsi="Arial" w:cs="Arial"/>
                <w:szCs w:val="24"/>
                <w:lang w:val="en-AU" w:eastAsia="en-US"/>
              </w:rPr>
              <w:fldChar w:fldCharType="end"/>
            </w:r>
          </w:p>
        </w:tc>
      </w:tr>
      <w:tr w:rsidR="00AB0ADA" w:rsidRPr="00BE10FF" w14:paraId="613D9DFB" w14:textId="77777777" w:rsidTr="00E830F0">
        <w:tc>
          <w:tcPr>
            <w:tcW w:w="3330" w:type="dxa"/>
            <w:gridSpan w:val="2"/>
            <w:tcBorders>
              <w:top w:val="nil"/>
              <w:left w:val="nil"/>
              <w:bottom w:val="nil"/>
              <w:right w:val="nil"/>
            </w:tcBorders>
          </w:tcPr>
          <w:p w14:paraId="5E8E75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A3E40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A52B511" w14:textId="77777777" w:rsidTr="00E830F0">
        <w:trPr>
          <w:trHeight w:val="215"/>
        </w:trPr>
        <w:tc>
          <w:tcPr>
            <w:tcW w:w="3330" w:type="dxa"/>
            <w:gridSpan w:val="2"/>
            <w:tcBorders>
              <w:top w:val="nil"/>
              <w:left w:val="nil"/>
              <w:bottom w:val="nil"/>
              <w:right w:val="nil"/>
            </w:tcBorders>
          </w:tcPr>
          <w:p w14:paraId="13E28F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5A65D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28 januari 2013</w:t>
            </w:r>
          </w:p>
        </w:tc>
      </w:tr>
      <w:tr w:rsidR="00AB0ADA" w:rsidRPr="00BE10FF" w14:paraId="56B5232D" w14:textId="77777777" w:rsidTr="00E830F0">
        <w:tc>
          <w:tcPr>
            <w:tcW w:w="3330" w:type="dxa"/>
            <w:gridSpan w:val="2"/>
            <w:tcBorders>
              <w:top w:val="nil"/>
              <w:left w:val="nil"/>
              <w:bottom w:val="nil"/>
              <w:right w:val="nil"/>
            </w:tcBorders>
          </w:tcPr>
          <w:p w14:paraId="21F8F5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6F16B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ABF8589" w14:textId="77777777" w:rsidTr="00E830F0">
        <w:trPr>
          <w:trHeight w:val="230"/>
        </w:trPr>
        <w:tc>
          <w:tcPr>
            <w:tcW w:w="3330" w:type="dxa"/>
            <w:gridSpan w:val="2"/>
            <w:tcBorders>
              <w:top w:val="nil"/>
              <w:left w:val="nil"/>
              <w:bottom w:val="nil"/>
              <w:right w:val="nil"/>
            </w:tcBorders>
          </w:tcPr>
          <w:p w14:paraId="7E1358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74485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4D78B93" w14:textId="77777777" w:rsidTr="00E830F0">
        <w:tc>
          <w:tcPr>
            <w:tcW w:w="3330" w:type="dxa"/>
            <w:gridSpan w:val="2"/>
            <w:tcBorders>
              <w:top w:val="nil"/>
              <w:left w:val="nil"/>
              <w:bottom w:val="nil"/>
              <w:right w:val="nil"/>
            </w:tcBorders>
          </w:tcPr>
          <w:p w14:paraId="107291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64735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949DB0" w14:textId="77777777" w:rsidTr="00E830F0">
        <w:tc>
          <w:tcPr>
            <w:tcW w:w="3330" w:type="dxa"/>
            <w:gridSpan w:val="2"/>
            <w:tcBorders>
              <w:top w:val="nil"/>
              <w:left w:val="nil"/>
              <w:bottom w:val="nil"/>
              <w:right w:val="nil"/>
            </w:tcBorders>
          </w:tcPr>
          <w:p w14:paraId="1C126F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A41E2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14DBB2" w14:textId="77777777" w:rsidTr="00E830F0">
        <w:tc>
          <w:tcPr>
            <w:tcW w:w="3330" w:type="dxa"/>
            <w:gridSpan w:val="2"/>
            <w:tcBorders>
              <w:top w:val="nil"/>
              <w:left w:val="nil"/>
              <w:bottom w:val="nil"/>
              <w:right w:val="nil"/>
            </w:tcBorders>
          </w:tcPr>
          <w:p w14:paraId="0C7235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47615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EF22FC" w14:textId="77777777" w:rsidTr="00E830F0">
        <w:tc>
          <w:tcPr>
            <w:tcW w:w="3330" w:type="dxa"/>
            <w:gridSpan w:val="2"/>
            <w:tcBorders>
              <w:top w:val="nil"/>
              <w:left w:val="nil"/>
              <w:bottom w:val="nil"/>
              <w:right w:val="nil"/>
            </w:tcBorders>
          </w:tcPr>
          <w:p w14:paraId="683CED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4644D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178FDD6" w14:textId="77777777" w:rsidTr="00E830F0">
        <w:tc>
          <w:tcPr>
            <w:tcW w:w="3330" w:type="dxa"/>
            <w:gridSpan w:val="2"/>
            <w:tcBorders>
              <w:top w:val="nil"/>
              <w:left w:val="nil"/>
              <w:bottom w:val="nil"/>
              <w:right w:val="nil"/>
            </w:tcBorders>
          </w:tcPr>
          <w:p w14:paraId="6F1DE2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87527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96AC13F" w14:textId="77777777" w:rsidTr="00E830F0">
        <w:tc>
          <w:tcPr>
            <w:tcW w:w="9360" w:type="dxa"/>
            <w:gridSpan w:val="3"/>
            <w:tcBorders>
              <w:top w:val="nil"/>
              <w:left w:val="nil"/>
              <w:bottom w:val="nil"/>
              <w:right w:val="nil"/>
            </w:tcBorders>
          </w:tcPr>
          <w:p w14:paraId="49AEFE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B2FC56C" w14:textId="77777777" w:rsidTr="00E830F0">
        <w:tc>
          <w:tcPr>
            <w:tcW w:w="450" w:type="dxa"/>
            <w:tcBorders>
              <w:top w:val="nil"/>
              <w:left w:val="nil"/>
              <w:bottom w:val="nil"/>
              <w:right w:val="nil"/>
            </w:tcBorders>
          </w:tcPr>
          <w:p w14:paraId="6F8483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9B68C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2B5AD5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wordt vastgelegd in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56079F4" w14:textId="77777777" w:rsidTr="00E830F0">
        <w:trPr>
          <w:trHeight w:val="230"/>
        </w:trPr>
        <w:tc>
          <w:tcPr>
            <w:tcW w:w="3330" w:type="dxa"/>
            <w:gridSpan w:val="2"/>
            <w:tcBorders>
              <w:top w:val="nil"/>
              <w:left w:val="nil"/>
              <w:bottom w:val="nil"/>
              <w:right w:val="nil"/>
            </w:tcBorders>
          </w:tcPr>
          <w:p w14:paraId="3EC75B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107DA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wordt vastgelegd in </w:t>
            </w:r>
            <w:r w:rsidRPr="00BE10FF">
              <w:rPr>
                <w:rFonts w:ascii="Arial" w:hAnsi="Arial" w:cs="Arial"/>
                <w:szCs w:val="24"/>
                <w:lang w:val="en-AU" w:eastAsia="en-US"/>
              </w:rPr>
              <w:fldChar w:fldCharType="end"/>
            </w:r>
          </w:p>
        </w:tc>
      </w:tr>
      <w:tr w:rsidR="00AB0ADA" w:rsidRPr="00BE10FF" w14:paraId="562E77D8" w14:textId="77777777" w:rsidTr="00E830F0">
        <w:tc>
          <w:tcPr>
            <w:tcW w:w="3330" w:type="dxa"/>
            <w:gridSpan w:val="2"/>
            <w:tcBorders>
              <w:top w:val="nil"/>
              <w:left w:val="nil"/>
              <w:bottom w:val="nil"/>
              <w:right w:val="nil"/>
            </w:tcBorders>
          </w:tcPr>
          <w:p w14:paraId="01335C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A8113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4CC7F5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w:t>
            </w:r>
            <w:r w:rsidRPr="00BE10FF">
              <w:rPr>
                <w:rFonts w:ascii="Arial" w:hAnsi="Arial" w:cs="Arial"/>
                <w:szCs w:val="24"/>
                <w:lang w:val="en-AU" w:eastAsia="en-US"/>
              </w:rPr>
              <w:fldChar w:fldCharType="end"/>
            </w:r>
          </w:p>
          <w:p w14:paraId="243D13D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C6B5AF7" w14:textId="77777777" w:rsidTr="00E830F0">
        <w:tc>
          <w:tcPr>
            <w:tcW w:w="3330" w:type="dxa"/>
            <w:gridSpan w:val="2"/>
            <w:tcBorders>
              <w:top w:val="nil"/>
              <w:left w:val="nil"/>
              <w:bottom w:val="nil"/>
              <w:right w:val="nil"/>
            </w:tcBorders>
          </w:tcPr>
          <w:p w14:paraId="4FB86C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123FB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80517A3" w14:textId="77777777" w:rsidTr="00E830F0">
        <w:trPr>
          <w:trHeight w:val="230"/>
        </w:trPr>
        <w:tc>
          <w:tcPr>
            <w:tcW w:w="3330" w:type="dxa"/>
            <w:gridSpan w:val="2"/>
            <w:tcBorders>
              <w:top w:val="nil"/>
              <w:left w:val="nil"/>
              <w:bottom w:val="nil"/>
              <w:right w:val="nil"/>
            </w:tcBorders>
          </w:tcPr>
          <w:p w14:paraId="0D8D61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3E4B5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0D65E6E" w14:textId="77777777" w:rsidTr="00E830F0">
        <w:tc>
          <w:tcPr>
            <w:tcW w:w="3330" w:type="dxa"/>
            <w:gridSpan w:val="2"/>
            <w:tcBorders>
              <w:top w:val="nil"/>
              <w:left w:val="nil"/>
              <w:bottom w:val="nil"/>
              <w:right w:val="nil"/>
            </w:tcBorders>
          </w:tcPr>
          <w:p w14:paraId="7668BC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B25B67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INFORMATIEOBJECTTYPE van informatieobjecten waarin besluiten van dit BESLUITTYPE worden vastgelegd.</w:t>
            </w:r>
            <w:r w:rsidRPr="00BE10FF">
              <w:rPr>
                <w:rFonts w:ascii="Arial" w:hAnsi="Arial" w:cs="Arial"/>
                <w:szCs w:val="24"/>
                <w:lang w:val="en-AU" w:eastAsia="en-US"/>
              </w:rPr>
              <w:fldChar w:fldCharType="end"/>
            </w:r>
          </w:p>
        </w:tc>
      </w:tr>
      <w:tr w:rsidR="00AB0ADA" w:rsidRPr="00BE10FF" w14:paraId="1EB61652" w14:textId="77777777" w:rsidTr="00E830F0">
        <w:tc>
          <w:tcPr>
            <w:tcW w:w="3330" w:type="dxa"/>
            <w:gridSpan w:val="2"/>
            <w:tcBorders>
              <w:top w:val="nil"/>
              <w:left w:val="nil"/>
              <w:bottom w:val="nil"/>
              <w:right w:val="nil"/>
            </w:tcBorders>
          </w:tcPr>
          <w:p w14:paraId="1AF182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E214D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ECDAA6" w14:textId="77777777" w:rsidTr="00E830F0">
        <w:trPr>
          <w:trHeight w:val="215"/>
        </w:trPr>
        <w:tc>
          <w:tcPr>
            <w:tcW w:w="3330" w:type="dxa"/>
            <w:gridSpan w:val="2"/>
            <w:tcBorders>
              <w:top w:val="nil"/>
              <w:left w:val="nil"/>
              <w:bottom w:val="nil"/>
              <w:right w:val="nil"/>
            </w:tcBorders>
          </w:tcPr>
          <w:p w14:paraId="4A831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1130D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535B0C3" w14:textId="77777777" w:rsidTr="00E830F0">
        <w:tc>
          <w:tcPr>
            <w:tcW w:w="3330" w:type="dxa"/>
            <w:gridSpan w:val="2"/>
            <w:tcBorders>
              <w:top w:val="nil"/>
              <w:left w:val="nil"/>
              <w:bottom w:val="nil"/>
              <w:right w:val="nil"/>
            </w:tcBorders>
          </w:tcPr>
          <w:p w14:paraId="038CFC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2C75C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AAB8196" w14:textId="77777777" w:rsidTr="00E830F0">
        <w:trPr>
          <w:trHeight w:val="230"/>
        </w:trPr>
        <w:tc>
          <w:tcPr>
            <w:tcW w:w="3330" w:type="dxa"/>
            <w:gridSpan w:val="2"/>
            <w:tcBorders>
              <w:top w:val="nil"/>
              <w:left w:val="nil"/>
              <w:bottom w:val="nil"/>
              <w:right w:val="nil"/>
            </w:tcBorders>
          </w:tcPr>
          <w:p w14:paraId="37CAFD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15DE8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B31D47" w14:textId="77777777" w:rsidTr="00E830F0">
        <w:tc>
          <w:tcPr>
            <w:tcW w:w="3330" w:type="dxa"/>
            <w:gridSpan w:val="2"/>
            <w:tcBorders>
              <w:top w:val="nil"/>
              <w:left w:val="nil"/>
              <w:bottom w:val="nil"/>
              <w:right w:val="nil"/>
            </w:tcBorders>
          </w:tcPr>
          <w:p w14:paraId="709709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D674A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47DC26" w14:textId="77777777" w:rsidTr="00E830F0">
        <w:tc>
          <w:tcPr>
            <w:tcW w:w="3330" w:type="dxa"/>
            <w:gridSpan w:val="2"/>
            <w:tcBorders>
              <w:top w:val="nil"/>
              <w:left w:val="nil"/>
              <w:bottom w:val="nil"/>
              <w:right w:val="nil"/>
            </w:tcBorders>
          </w:tcPr>
          <w:p w14:paraId="2876ED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91B1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AFF1BB0" w14:textId="77777777" w:rsidTr="00E830F0">
        <w:tc>
          <w:tcPr>
            <w:tcW w:w="3330" w:type="dxa"/>
            <w:gridSpan w:val="2"/>
            <w:tcBorders>
              <w:top w:val="nil"/>
              <w:left w:val="nil"/>
              <w:bottom w:val="nil"/>
              <w:right w:val="nil"/>
            </w:tcBorders>
          </w:tcPr>
          <w:p w14:paraId="6CD589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71927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69913F" w14:textId="77777777" w:rsidTr="00E830F0">
        <w:tc>
          <w:tcPr>
            <w:tcW w:w="3330" w:type="dxa"/>
            <w:gridSpan w:val="2"/>
            <w:tcBorders>
              <w:top w:val="nil"/>
              <w:left w:val="nil"/>
              <w:bottom w:val="nil"/>
              <w:right w:val="nil"/>
            </w:tcBorders>
          </w:tcPr>
          <w:p w14:paraId="27D635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FBE5F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C8C5DAF" w14:textId="77777777" w:rsidTr="00E830F0">
        <w:tc>
          <w:tcPr>
            <w:tcW w:w="3330" w:type="dxa"/>
            <w:gridSpan w:val="2"/>
            <w:tcBorders>
              <w:top w:val="nil"/>
              <w:left w:val="nil"/>
              <w:bottom w:val="nil"/>
              <w:right w:val="nil"/>
            </w:tcBorders>
          </w:tcPr>
          <w:p w14:paraId="5DF5DB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BE35D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aan de Versiedatum van de gerelateerde zaaktypen.</w:t>
            </w:r>
          </w:p>
        </w:tc>
      </w:tr>
      <w:tr w:rsidR="00AB0ADA" w:rsidRPr="00BE10FF" w14:paraId="2D0E0498" w14:textId="77777777" w:rsidTr="00E830F0">
        <w:tc>
          <w:tcPr>
            <w:tcW w:w="9360" w:type="dxa"/>
            <w:gridSpan w:val="3"/>
            <w:tcBorders>
              <w:top w:val="nil"/>
              <w:left w:val="nil"/>
              <w:bottom w:val="nil"/>
              <w:right w:val="nil"/>
            </w:tcBorders>
          </w:tcPr>
          <w:p w14:paraId="4FF2B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9CB99C7" w14:textId="77777777" w:rsidTr="00E830F0">
        <w:tc>
          <w:tcPr>
            <w:tcW w:w="450" w:type="dxa"/>
            <w:tcBorders>
              <w:top w:val="nil"/>
              <w:left w:val="nil"/>
              <w:bottom w:val="nil"/>
              <w:right w:val="nil"/>
            </w:tcBorders>
          </w:tcPr>
          <w:p w14:paraId="0DD30D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4CA9E67" w14:textId="77777777" w:rsidR="00AB0ADA"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p w14:paraId="1C2BDD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2D75CA1"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CATALOGUS</w:t>
      </w:r>
      <w:r>
        <w:fldChar w:fldCharType="end"/>
      </w:r>
    </w:p>
    <w:bookmarkStart w:id="547" w:name="BKM_CD0641CF_58AE_4805_A1A6_52010EB7AA1F"/>
    <w:bookmarkEnd w:id="547"/>
    <w:p w14:paraId="4B09778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Domein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16053C4" w14:textId="77777777" w:rsidTr="00E830F0">
        <w:trPr>
          <w:trHeight w:val="230"/>
        </w:trPr>
        <w:tc>
          <w:tcPr>
            <w:tcW w:w="3330" w:type="dxa"/>
            <w:gridSpan w:val="2"/>
            <w:tcBorders>
              <w:top w:val="nil"/>
              <w:left w:val="nil"/>
              <w:bottom w:val="nil"/>
              <w:right w:val="nil"/>
            </w:tcBorders>
          </w:tcPr>
          <w:p w14:paraId="453C98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B3EB8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Domein</w:t>
            </w:r>
            <w:r w:rsidRPr="00BE10FF">
              <w:rPr>
                <w:rFonts w:ascii="Arial" w:hAnsi="Arial" w:cs="Arial"/>
                <w:szCs w:val="24"/>
                <w:lang w:val="en-AU" w:eastAsia="en-US"/>
              </w:rPr>
              <w:fldChar w:fldCharType="end"/>
            </w:r>
          </w:p>
        </w:tc>
      </w:tr>
      <w:tr w:rsidR="00AB0ADA" w:rsidRPr="00BE10FF" w14:paraId="19912CF5" w14:textId="77777777" w:rsidTr="00E830F0">
        <w:tc>
          <w:tcPr>
            <w:tcW w:w="3330" w:type="dxa"/>
            <w:gridSpan w:val="2"/>
            <w:tcBorders>
              <w:top w:val="nil"/>
              <w:left w:val="nil"/>
              <w:bottom w:val="nil"/>
              <w:right w:val="nil"/>
            </w:tcBorders>
          </w:tcPr>
          <w:p w14:paraId="777A74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FCE54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236171D" w14:textId="77777777" w:rsidTr="00E830F0">
        <w:tc>
          <w:tcPr>
            <w:tcW w:w="3330" w:type="dxa"/>
            <w:gridSpan w:val="2"/>
            <w:tcBorders>
              <w:top w:val="nil"/>
              <w:left w:val="nil"/>
              <w:bottom w:val="nil"/>
              <w:right w:val="nil"/>
            </w:tcBorders>
          </w:tcPr>
          <w:p w14:paraId="71767A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94B8B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495C6E9" w14:textId="77777777" w:rsidTr="00E830F0">
        <w:tc>
          <w:tcPr>
            <w:tcW w:w="3330" w:type="dxa"/>
            <w:gridSpan w:val="2"/>
            <w:tcBorders>
              <w:top w:val="nil"/>
              <w:left w:val="nil"/>
              <w:bottom w:val="nil"/>
              <w:right w:val="nil"/>
            </w:tcBorders>
          </w:tcPr>
          <w:p w14:paraId="40217A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F622E4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domein</w:t>
            </w:r>
            <w:r w:rsidRPr="00BE10FF">
              <w:rPr>
                <w:rFonts w:ascii="Arial" w:hAnsi="Arial" w:cs="Arial"/>
                <w:szCs w:val="24"/>
                <w:lang w:val="en-AU" w:eastAsia="en-US"/>
              </w:rPr>
              <w:fldChar w:fldCharType="end"/>
            </w:r>
          </w:p>
        </w:tc>
      </w:tr>
      <w:tr w:rsidR="00AB0ADA" w:rsidRPr="00BE10FF" w14:paraId="4A6E378D" w14:textId="77777777" w:rsidTr="00E830F0">
        <w:tc>
          <w:tcPr>
            <w:tcW w:w="3330" w:type="dxa"/>
            <w:gridSpan w:val="2"/>
            <w:tcBorders>
              <w:top w:val="nil"/>
              <w:left w:val="nil"/>
              <w:bottom w:val="nil"/>
              <w:right w:val="nil"/>
            </w:tcBorders>
          </w:tcPr>
          <w:p w14:paraId="10FCBB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AA581B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afkorting waarmee wordt aangegeven voor welk domein in een CATALOGUS ZAAKTYPEn zijn uitgewerkt.</w:t>
            </w:r>
            <w:r w:rsidRPr="00BE10FF">
              <w:rPr>
                <w:rFonts w:ascii="Arial" w:hAnsi="Arial" w:cs="Arial"/>
                <w:szCs w:val="24"/>
                <w:lang w:val="en-AU" w:eastAsia="en-US"/>
              </w:rPr>
              <w:fldChar w:fldCharType="end"/>
            </w:r>
          </w:p>
        </w:tc>
      </w:tr>
      <w:tr w:rsidR="00AB0ADA" w:rsidRPr="00BE10FF" w14:paraId="44FE92F3" w14:textId="77777777" w:rsidTr="00E830F0">
        <w:trPr>
          <w:trHeight w:val="230"/>
        </w:trPr>
        <w:tc>
          <w:tcPr>
            <w:tcW w:w="3330" w:type="dxa"/>
            <w:gridSpan w:val="2"/>
            <w:tcBorders>
              <w:top w:val="nil"/>
              <w:left w:val="nil"/>
              <w:bottom w:val="nil"/>
              <w:right w:val="nil"/>
            </w:tcBorders>
          </w:tcPr>
          <w:p w14:paraId="0155EF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8D380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6D90E4D" w14:textId="77777777" w:rsidTr="00E830F0">
        <w:tc>
          <w:tcPr>
            <w:tcW w:w="3330" w:type="dxa"/>
            <w:gridSpan w:val="2"/>
            <w:tcBorders>
              <w:top w:val="nil"/>
              <w:left w:val="nil"/>
              <w:bottom w:val="nil"/>
              <w:right w:val="nil"/>
            </w:tcBorders>
          </w:tcPr>
          <w:p w14:paraId="755853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913C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92038F7" w14:textId="77777777" w:rsidTr="00E830F0">
        <w:tc>
          <w:tcPr>
            <w:tcW w:w="3330" w:type="dxa"/>
            <w:gridSpan w:val="2"/>
            <w:tcBorders>
              <w:top w:val="nil"/>
              <w:left w:val="nil"/>
              <w:bottom w:val="nil"/>
              <w:right w:val="nil"/>
            </w:tcBorders>
          </w:tcPr>
          <w:p w14:paraId="600691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6FFA9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AN5</w:t>
            </w:r>
            <w:r w:rsidRPr="00BE10FF">
              <w:rPr>
                <w:rFonts w:ascii="Arial" w:hAnsi="Arial" w:cs="Arial"/>
                <w:szCs w:val="24"/>
                <w:lang w:val="en-AU" w:eastAsia="en-US"/>
              </w:rPr>
              <w:fldChar w:fldCharType="end"/>
            </w:r>
          </w:p>
        </w:tc>
      </w:tr>
      <w:tr w:rsidR="00AB0ADA" w:rsidRPr="00BE10FF" w14:paraId="01C41C38" w14:textId="77777777" w:rsidTr="00E830F0">
        <w:trPr>
          <w:trHeight w:val="230"/>
        </w:trPr>
        <w:tc>
          <w:tcPr>
            <w:tcW w:w="3330" w:type="dxa"/>
            <w:gridSpan w:val="2"/>
            <w:tcBorders>
              <w:top w:val="nil"/>
              <w:left w:val="nil"/>
              <w:bottom w:val="nil"/>
              <w:right w:val="nil"/>
            </w:tcBorders>
          </w:tcPr>
          <w:p w14:paraId="74362C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D4D83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Hoofdletters</w:t>
            </w:r>
          </w:p>
        </w:tc>
      </w:tr>
      <w:tr w:rsidR="00AB0ADA" w:rsidRPr="00BE10FF" w14:paraId="332F142E" w14:textId="77777777" w:rsidTr="00E830F0">
        <w:trPr>
          <w:trHeight w:val="215"/>
        </w:trPr>
        <w:tc>
          <w:tcPr>
            <w:tcW w:w="3330" w:type="dxa"/>
            <w:gridSpan w:val="2"/>
            <w:tcBorders>
              <w:top w:val="nil"/>
              <w:left w:val="nil"/>
              <w:bottom w:val="nil"/>
              <w:right w:val="nil"/>
            </w:tcBorders>
          </w:tcPr>
          <w:p w14:paraId="5B7B3E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2084A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CC604E0" w14:textId="77777777" w:rsidTr="00E830F0">
        <w:trPr>
          <w:trHeight w:val="230"/>
        </w:trPr>
        <w:tc>
          <w:tcPr>
            <w:tcW w:w="3330" w:type="dxa"/>
            <w:gridSpan w:val="2"/>
            <w:tcBorders>
              <w:top w:val="nil"/>
              <w:left w:val="nil"/>
              <w:bottom w:val="nil"/>
              <w:right w:val="nil"/>
            </w:tcBorders>
          </w:tcPr>
          <w:p w14:paraId="3025F7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B9060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FBCEC7B" w14:textId="77777777" w:rsidTr="00E830F0">
        <w:trPr>
          <w:trHeight w:val="230"/>
        </w:trPr>
        <w:tc>
          <w:tcPr>
            <w:tcW w:w="3330" w:type="dxa"/>
            <w:gridSpan w:val="2"/>
            <w:tcBorders>
              <w:top w:val="nil"/>
              <w:left w:val="nil"/>
              <w:bottom w:val="nil"/>
              <w:right w:val="nil"/>
            </w:tcBorders>
          </w:tcPr>
          <w:p w14:paraId="43B5C2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EE5C4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00C973A" w14:textId="77777777" w:rsidTr="00E830F0">
        <w:trPr>
          <w:trHeight w:val="230"/>
        </w:trPr>
        <w:tc>
          <w:tcPr>
            <w:tcW w:w="3330" w:type="dxa"/>
            <w:gridSpan w:val="2"/>
            <w:tcBorders>
              <w:top w:val="nil"/>
              <w:left w:val="nil"/>
              <w:bottom w:val="nil"/>
              <w:right w:val="nil"/>
            </w:tcBorders>
          </w:tcPr>
          <w:p w14:paraId="4DC901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3840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E154475" w14:textId="77777777" w:rsidTr="00E830F0">
        <w:trPr>
          <w:trHeight w:val="230"/>
        </w:trPr>
        <w:tc>
          <w:tcPr>
            <w:tcW w:w="3330" w:type="dxa"/>
            <w:gridSpan w:val="2"/>
            <w:tcBorders>
              <w:top w:val="nil"/>
              <w:left w:val="nil"/>
              <w:bottom w:val="nil"/>
              <w:right w:val="nil"/>
            </w:tcBorders>
          </w:tcPr>
          <w:p w14:paraId="4E1248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7B5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CF7C33" w14:textId="77777777" w:rsidTr="00E830F0">
        <w:tc>
          <w:tcPr>
            <w:tcW w:w="3330" w:type="dxa"/>
            <w:gridSpan w:val="2"/>
            <w:tcBorders>
              <w:top w:val="nil"/>
              <w:left w:val="nil"/>
              <w:bottom w:val="nil"/>
              <w:right w:val="nil"/>
            </w:tcBorders>
          </w:tcPr>
          <w:p w14:paraId="20F012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4F227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145ECF" w14:textId="77777777" w:rsidTr="00E830F0">
        <w:trPr>
          <w:trHeight w:val="230"/>
        </w:trPr>
        <w:tc>
          <w:tcPr>
            <w:tcW w:w="3330" w:type="dxa"/>
            <w:gridSpan w:val="2"/>
            <w:tcBorders>
              <w:top w:val="nil"/>
              <w:left w:val="nil"/>
              <w:bottom w:val="nil"/>
              <w:right w:val="nil"/>
            </w:tcBorders>
          </w:tcPr>
          <w:p w14:paraId="5ADC8F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A84008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7CBE74B" w14:textId="77777777" w:rsidTr="00E830F0">
        <w:trPr>
          <w:trHeight w:val="230"/>
        </w:trPr>
        <w:tc>
          <w:tcPr>
            <w:tcW w:w="3330" w:type="dxa"/>
            <w:gridSpan w:val="2"/>
            <w:tcBorders>
              <w:top w:val="nil"/>
              <w:left w:val="nil"/>
              <w:bottom w:val="nil"/>
              <w:right w:val="nil"/>
            </w:tcBorders>
          </w:tcPr>
          <w:p w14:paraId="4985EE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209AA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E4BBAFB" w14:textId="77777777" w:rsidTr="00E830F0">
        <w:trPr>
          <w:trHeight w:val="230"/>
        </w:trPr>
        <w:tc>
          <w:tcPr>
            <w:tcW w:w="3330" w:type="dxa"/>
            <w:gridSpan w:val="2"/>
            <w:tcBorders>
              <w:top w:val="nil"/>
              <w:left w:val="nil"/>
              <w:bottom w:val="nil"/>
              <w:right w:val="nil"/>
            </w:tcBorders>
          </w:tcPr>
          <w:p w14:paraId="2474F6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6232B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58B04DFB" w14:textId="77777777" w:rsidTr="00E830F0">
        <w:tc>
          <w:tcPr>
            <w:tcW w:w="9360" w:type="dxa"/>
            <w:gridSpan w:val="3"/>
            <w:tcBorders>
              <w:top w:val="nil"/>
              <w:left w:val="nil"/>
              <w:bottom w:val="nil"/>
              <w:right w:val="nil"/>
            </w:tcBorders>
          </w:tcPr>
          <w:p w14:paraId="3A5136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358BD88" w14:textId="77777777" w:rsidTr="00E830F0">
        <w:tc>
          <w:tcPr>
            <w:tcW w:w="450" w:type="dxa"/>
            <w:tcBorders>
              <w:top w:val="nil"/>
              <w:left w:val="nil"/>
              <w:bottom w:val="nil"/>
              <w:right w:val="nil"/>
            </w:tcBorders>
          </w:tcPr>
          <w:p w14:paraId="7EAC8B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C7158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 de waardenverzameling wordt door KING een waardenlijst beheerd waarin wordt bijgehouden welke afkorting welk domein betreft.</w:t>
            </w:r>
          </w:p>
        </w:tc>
      </w:tr>
    </w:tbl>
    <w:bookmarkStart w:id="548" w:name="BKM_2B915196_739D_4798_BB7D_62A3FEAA8FD0"/>
    <w:bookmarkEnd w:id="548"/>
    <w:p w14:paraId="5E6BF60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RSIN</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A2D290A" w14:textId="77777777" w:rsidTr="002B78B9">
        <w:trPr>
          <w:trHeight w:val="230"/>
        </w:trPr>
        <w:tc>
          <w:tcPr>
            <w:tcW w:w="3330" w:type="dxa"/>
            <w:gridSpan w:val="2"/>
            <w:tcBorders>
              <w:top w:val="nil"/>
              <w:left w:val="nil"/>
              <w:bottom w:val="nil"/>
              <w:right w:val="nil"/>
            </w:tcBorders>
          </w:tcPr>
          <w:p w14:paraId="6EC957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D3E4D6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RSIN</w:t>
            </w:r>
            <w:r w:rsidRPr="00BE10FF">
              <w:rPr>
                <w:rFonts w:ascii="Arial" w:hAnsi="Arial" w:cs="Arial"/>
                <w:szCs w:val="24"/>
                <w:lang w:val="en-AU" w:eastAsia="en-US"/>
              </w:rPr>
              <w:fldChar w:fldCharType="end"/>
            </w:r>
          </w:p>
        </w:tc>
      </w:tr>
      <w:tr w:rsidR="00AB0ADA" w:rsidRPr="00BE10FF" w14:paraId="4F590769" w14:textId="77777777" w:rsidTr="002B78B9">
        <w:tc>
          <w:tcPr>
            <w:tcW w:w="3330" w:type="dxa"/>
            <w:gridSpan w:val="2"/>
            <w:tcBorders>
              <w:top w:val="nil"/>
              <w:left w:val="nil"/>
              <w:bottom w:val="nil"/>
              <w:right w:val="nil"/>
            </w:tcBorders>
          </w:tcPr>
          <w:p w14:paraId="518C21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7E74B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NHR</w:t>
            </w:r>
          </w:p>
        </w:tc>
      </w:tr>
      <w:tr w:rsidR="00AB0ADA" w:rsidRPr="00BE10FF" w14:paraId="05ECFC6C" w14:textId="77777777" w:rsidTr="002B78B9">
        <w:tc>
          <w:tcPr>
            <w:tcW w:w="3330" w:type="dxa"/>
            <w:gridSpan w:val="2"/>
            <w:tcBorders>
              <w:top w:val="nil"/>
              <w:left w:val="nil"/>
              <w:bottom w:val="nil"/>
              <w:right w:val="nil"/>
            </w:tcBorders>
          </w:tcPr>
          <w:p w14:paraId="257E1D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22EBB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422610E" w14:textId="77777777" w:rsidTr="002B78B9">
        <w:tc>
          <w:tcPr>
            <w:tcW w:w="3330" w:type="dxa"/>
            <w:gridSpan w:val="2"/>
            <w:tcBorders>
              <w:top w:val="nil"/>
              <w:left w:val="nil"/>
              <w:bottom w:val="nil"/>
              <w:right w:val="nil"/>
            </w:tcBorders>
          </w:tcPr>
          <w:p w14:paraId="6F9C76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069C11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rsin</w:t>
            </w:r>
            <w:r w:rsidRPr="00BE10FF">
              <w:rPr>
                <w:rFonts w:ascii="Arial" w:hAnsi="Arial" w:cs="Arial"/>
                <w:szCs w:val="24"/>
                <w:lang w:val="en-AU" w:eastAsia="en-US"/>
              </w:rPr>
              <w:fldChar w:fldCharType="end"/>
            </w:r>
          </w:p>
        </w:tc>
      </w:tr>
      <w:tr w:rsidR="00AB0ADA" w:rsidRPr="00BE10FF" w14:paraId="3F55B854" w14:textId="77777777" w:rsidTr="002B78B9">
        <w:tc>
          <w:tcPr>
            <w:tcW w:w="3330" w:type="dxa"/>
            <w:gridSpan w:val="2"/>
            <w:tcBorders>
              <w:top w:val="nil"/>
              <w:left w:val="nil"/>
              <w:bottom w:val="nil"/>
              <w:right w:val="nil"/>
            </w:tcBorders>
          </w:tcPr>
          <w:p w14:paraId="45F249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AE85D7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door een kamer toegekend uniek nummer voor de INGESCHREVEN NIET-NATUURLIJK PERSOON die de eigenaar is van een CATALOGUS.</w:t>
            </w:r>
            <w:r w:rsidRPr="00BE10FF">
              <w:rPr>
                <w:rFonts w:ascii="Arial" w:hAnsi="Arial" w:cs="Arial"/>
                <w:szCs w:val="24"/>
                <w:lang w:val="en-AU" w:eastAsia="en-US"/>
              </w:rPr>
              <w:fldChar w:fldCharType="end"/>
            </w:r>
          </w:p>
        </w:tc>
      </w:tr>
      <w:tr w:rsidR="00AB0ADA" w:rsidRPr="00BE10FF" w14:paraId="77ABED12" w14:textId="77777777" w:rsidTr="002B78B9">
        <w:trPr>
          <w:trHeight w:val="230"/>
        </w:trPr>
        <w:tc>
          <w:tcPr>
            <w:tcW w:w="3330" w:type="dxa"/>
            <w:gridSpan w:val="2"/>
            <w:tcBorders>
              <w:top w:val="nil"/>
              <w:left w:val="nil"/>
              <w:bottom w:val="nil"/>
              <w:right w:val="nil"/>
            </w:tcBorders>
          </w:tcPr>
          <w:p w14:paraId="568D47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4EF9E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NHR</w:t>
            </w:r>
          </w:p>
        </w:tc>
      </w:tr>
      <w:tr w:rsidR="00AB0ADA" w:rsidRPr="00BE10FF" w14:paraId="01C096C0" w14:textId="77777777" w:rsidTr="002B78B9">
        <w:tc>
          <w:tcPr>
            <w:tcW w:w="3330" w:type="dxa"/>
            <w:gridSpan w:val="2"/>
            <w:tcBorders>
              <w:top w:val="nil"/>
              <w:left w:val="nil"/>
              <w:bottom w:val="nil"/>
              <w:right w:val="nil"/>
            </w:tcBorders>
          </w:tcPr>
          <w:p w14:paraId="19B2BA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89B88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5539BAD" w14:textId="77777777" w:rsidTr="002B78B9">
        <w:tc>
          <w:tcPr>
            <w:tcW w:w="3330" w:type="dxa"/>
            <w:gridSpan w:val="2"/>
            <w:tcBorders>
              <w:top w:val="nil"/>
              <w:left w:val="nil"/>
              <w:bottom w:val="nil"/>
              <w:right w:val="nil"/>
            </w:tcBorders>
          </w:tcPr>
          <w:p w14:paraId="546406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C6622D9" w14:textId="3B0F73F4" w:rsidR="00AB0ADA" w:rsidRPr="00BE10FF" w:rsidRDefault="008F1E8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549" w:author="Arjan Kloosterboer" w:date="2018-05-23T14:12:00Z">
              <w:r>
                <w:rPr>
                  <w:rFonts w:ascii="Arial" w:hAnsi="Arial" w:cs="Arial"/>
                  <w:szCs w:val="24"/>
                  <w:lang w:val="en-AU" w:eastAsia="en-US"/>
                </w:rPr>
                <w:t>A</w:t>
              </w:r>
            </w:ins>
            <w:r w:rsidR="006945D7"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006945D7"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N9</w:t>
            </w:r>
            <w:r w:rsidR="006945D7" w:rsidRPr="00BE10FF">
              <w:rPr>
                <w:rFonts w:ascii="Arial" w:hAnsi="Arial" w:cs="Arial"/>
                <w:szCs w:val="24"/>
                <w:lang w:val="en-AU" w:eastAsia="en-US"/>
              </w:rPr>
              <w:fldChar w:fldCharType="end"/>
            </w:r>
          </w:p>
        </w:tc>
      </w:tr>
      <w:tr w:rsidR="00AB0ADA" w:rsidRPr="00BE10FF" w14:paraId="727CF87C" w14:textId="77777777" w:rsidTr="002B78B9">
        <w:trPr>
          <w:trHeight w:val="230"/>
        </w:trPr>
        <w:tc>
          <w:tcPr>
            <w:tcW w:w="3330" w:type="dxa"/>
            <w:gridSpan w:val="2"/>
            <w:tcBorders>
              <w:top w:val="nil"/>
              <w:left w:val="nil"/>
              <w:bottom w:val="nil"/>
              <w:right w:val="nil"/>
            </w:tcBorders>
          </w:tcPr>
          <w:p w14:paraId="438802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3C9743C" w14:textId="772764AC" w:rsidR="00AB0ADA" w:rsidRPr="00BE10FF" w:rsidRDefault="008F1E8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550" w:author="Arjan Kloosterboer" w:date="2018-05-23T14:12:00Z">
              <w:r w:rsidRPr="008F1E8D">
                <w:rPr>
                  <w:rFonts w:ascii="Calibri" w:hAnsi="Calibri" w:cs="Arial"/>
                  <w:color w:val="0F0F0F"/>
                  <w:sz w:val="22"/>
                  <w:szCs w:val="24"/>
                  <w:lang w:eastAsia="en-US"/>
                </w:rPr>
                <w:t>Getal van 9 cijfers met eventueel voorloopnullen.</w:t>
              </w:r>
            </w:ins>
          </w:p>
        </w:tc>
      </w:tr>
      <w:tr w:rsidR="00AB0ADA" w:rsidRPr="00BE10FF" w14:paraId="38095545" w14:textId="77777777" w:rsidTr="002B78B9">
        <w:trPr>
          <w:trHeight w:val="215"/>
        </w:trPr>
        <w:tc>
          <w:tcPr>
            <w:tcW w:w="3330" w:type="dxa"/>
            <w:gridSpan w:val="2"/>
            <w:tcBorders>
              <w:top w:val="nil"/>
              <w:left w:val="nil"/>
              <w:bottom w:val="nil"/>
              <w:right w:val="nil"/>
            </w:tcBorders>
          </w:tcPr>
          <w:p w14:paraId="3F55B3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5CD17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C384AD" w14:textId="77777777" w:rsidTr="002B78B9">
        <w:trPr>
          <w:trHeight w:val="230"/>
        </w:trPr>
        <w:tc>
          <w:tcPr>
            <w:tcW w:w="3330" w:type="dxa"/>
            <w:gridSpan w:val="2"/>
            <w:tcBorders>
              <w:top w:val="nil"/>
              <w:left w:val="nil"/>
              <w:bottom w:val="nil"/>
              <w:right w:val="nil"/>
            </w:tcBorders>
          </w:tcPr>
          <w:p w14:paraId="5918FE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EDFA4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BF6F60" w14:textId="77777777" w:rsidTr="002B78B9">
        <w:trPr>
          <w:trHeight w:val="230"/>
        </w:trPr>
        <w:tc>
          <w:tcPr>
            <w:tcW w:w="3330" w:type="dxa"/>
            <w:gridSpan w:val="2"/>
            <w:tcBorders>
              <w:top w:val="nil"/>
              <w:left w:val="nil"/>
              <w:bottom w:val="nil"/>
              <w:right w:val="nil"/>
            </w:tcBorders>
          </w:tcPr>
          <w:p w14:paraId="6BC5C0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C63DA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3CBE895" w14:textId="77777777" w:rsidTr="002B78B9">
        <w:trPr>
          <w:trHeight w:val="230"/>
        </w:trPr>
        <w:tc>
          <w:tcPr>
            <w:tcW w:w="3330" w:type="dxa"/>
            <w:gridSpan w:val="2"/>
            <w:tcBorders>
              <w:top w:val="nil"/>
              <w:left w:val="nil"/>
              <w:bottom w:val="nil"/>
              <w:right w:val="nil"/>
            </w:tcBorders>
          </w:tcPr>
          <w:p w14:paraId="74207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DC0AD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3E791E" w14:textId="77777777" w:rsidTr="002B78B9">
        <w:trPr>
          <w:trHeight w:val="230"/>
        </w:trPr>
        <w:tc>
          <w:tcPr>
            <w:tcW w:w="3330" w:type="dxa"/>
            <w:gridSpan w:val="2"/>
            <w:tcBorders>
              <w:top w:val="nil"/>
              <w:left w:val="nil"/>
              <w:bottom w:val="nil"/>
              <w:right w:val="nil"/>
            </w:tcBorders>
          </w:tcPr>
          <w:p w14:paraId="40A645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5CA70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302CFF3" w14:textId="77777777" w:rsidTr="002B78B9">
        <w:tc>
          <w:tcPr>
            <w:tcW w:w="3330" w:type="dxa"/>
            <w:gridSpan w:val="2"/>
            <w:tcBorders>
              <w:top w:val="nil"/>
              <w:left w:val="nil"/>
              <w:bottom w:val="nil"/>
              <w:right w:val="nil"/>
            </w:tcBorders>
          </w:tcPr>
          <w:p w14:paraId="31B936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972C5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7F1680B" w14:textId="77777777" w:rsidTr="002B78B9">
        <w:trPr>
          <w:trHeight w:val="230"/>
        </w:trPr>
        <w:tc>
          <w:tcPr>
            <w:tcW w:w="3330" w:type="dxa"/>
            <w:gridSpan w:val="2"/>
            <w:tcBorders>
              <w:top w:val="nil"/>
              <w:left w:val="nil"/>
              <w:bottom w:val="nil"/>
              <w:right w:val="nil"/>
            </w:tcBorders>
          </w:tcPr>
          <w:p w14:paraId="0DF062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9F1AFC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0FF160D" w14:textId="77777777" w:rsidTr="002B78B9">
        <w:trPr>
          <w:trHeight w:val="230"/>
        </w:trPr>
        <w:tc>
          <w:tcPr>
            <w:tcW w:w="3330" w:type="dxa"/>
            <w:gridSpan w:val="2"/>
            <w:tcBorders>
              <w:top w:val="nil"/>
              <w:left w:val="nil"/>
              <w:bottom w:val="nil"/>
              <w:right w:val="nil"/>
            </w:tcBorders>
          </w:tcPr>
          <w:p w14:paraId="733146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6710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Authentiek</w:t>
            </w:r>
          </w:p>
        </w:tc>
      </w:tr>
      <w:tr w:rsidR="00AB0ADA" w:rsidRPr="00BE10FF" w14:paraId="7FE5F719" w14:textId="77777777" w:rsidTr="002B78B9">
        <w:trPr>
          <w:trHeight w:val="230"/>
        </w:trPr>
        <w:tc>
          <w:tcPr>
            <w:tcW w:w="3330" w:type="dxa"/>
            <w:gridSpan w:val="2"/>
            <w:tcBorders>
              <w:top w:val="nil"/>
              <w:left w:val="nil"/>
              <w:bottom w:val="nil"/>
              <w:right w:val="nil"/>
            </w:tcBorders>
          </w:tcPr>
          <w:p w14:paraId="14FDBE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58D7C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69628967" w14:textId="77777777" w:rsidTr="002B78B9">
        <w:tc>
          <w:tcPr>
            <w:tcW w:w="9360" w:type="dxa"/>
            <w:gridSpan w:val="3"/>
            <w:tcBorders>
              <w:top w:val="nil"/>
              <w:left w:val="nil"/>
              <w:bottom w:val="nil"/>
              <w:right w:val="nil"/>
            </w:tcBorders>
          </w:tcPr>
          <w:p w14:paraId="344580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6F37E7F" w14:textId="77777777" w:rsidTr="002B78B9">
        <w:tc>
          <w:tcPr>
            <w:tcW w:w="450" w:type="dxa"/>
            <w:tcBorders>
              <w:top w:val="nil"/>
              <w:left w:val="nil"/>
              <w:bottom w:val="nil"/>
              <w:right w:val="nil"/>
            </w:tcBorders>
          </w:tcPr>
          <w:p w14:paraId="043E13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8D61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51FECFC" w14:textId="77777777" w:rsidR="002B78B9" w:rsidRPr="002B78B9" w:rsidRDefault="002B78B9" w:rsidP="002B78B9">
      <w:pPr>
        <w:widowControl w:val="0"/>
        <w:autoSpaceDE w:val="0"/>
        <w:autoSpaceDN w:val="0"/>
        <w:adjustRightInd w:val="0"/>
        <w:spacing w:before="240" w:after="60" w:line="240" w:lineRule="auto"/>
        <w:contextualSpacing w:val="0"/>
        <w:outlineLvl w:val="3"/>
        <w:rPr>
          <w:ins w:id="551" w:author="Arjan Kloosterboer" w:date="2017-09-27T21:26:00Z"/>
          <w:rFonts w:ascii="Arial" w:hAnsi="Arial" w:cs="Arial"/>
          <w:b/>
          <w:color w:val="004080"/>
          <w:sz w:val="24"/>
          <w:szCs w:val="24"/>
          <w:lang w:eastAsia="en-US"/>
        </w:rPr>
      </w:pPr>
      <w:bookmarkStart w:id="552" w:name="BKM_31C631CD_6182_474D_816B_7846A2140BCD"/>
      <w:ins w:id="553" w:author="Arjan Kloosterboer" w:date="2017-09-27T21:26:00Z">
        <w:r w:rsidRPr="002B78B9">
          <w:rPr>
            <w:rFonts w:ascii="Arial" w:hAnsi="Arial" w:cs="Arial"/>
            <w:b/>
            <w:color w:val="004080"/>
            <w:sz w:val="24"/>
            <w:szCs w:val="24"/>
            <w:lang w:eastAsia="en-US"/>
          </w:rPr>
          <w:t>«Attribuutsoort» Naam</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2B78B9" w14:paraId="114020F8" w14:textId="77777777" w:rsidTr="00BD0FDB">
        <w:trPr>
          <w:trHeight w:val="230"/>
          <w:ins w:id="55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4D32982" w14:textId="77777777" w:rsidR="002B78B9" w:rsidRDefault="002B78B9" w:rsidP="00BD0FDB">
            <w:pPr>
              <w:rPr>
                <w:ins w:id="555" w:author="Arjan Kloosterboer" w:date="2017-09-27T21:26:00Z"/>
                <w:rFonts w:ascii="Calibri" w:hAnsi="Calibri" w:cs="Calibri"/>
                <w:color w:val="000000"/>
                <w:sz w:val="22"/>
                <w:szCs w:val="22"/>
              </w:rPr>
            </w:pPr>
            <w:ins w:id="556" w:author="Arjan Kloosterboer" w:date="2017-09-27T21:26: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23EC2F47" w14:textId="77777777" w:rsidR="002B78B9" w:rsidRDefault="002B78B9" w:rsidP="00BD0FDB">
            <w:pPr>
              <w:rPr>
                <w:ins w:id="557" w:author="Arjan Kloosterboer" w:date="2017-09-27T21:26:00Z"/>
                <w:rFonts w:ascii="Calibri" w:hAnsi="Calibri" w:cs="Calibri"/>
                <w:color w:val="0F0F0F"/>
                <w:sz w:val="22"/>
                <w:szCs w:val="22"/>
              </w:rPr>
            </w:pPr>
            <w:ins w:id="558" w:author="Arjan Kloosterboer" w:date="2017-09-27T21:26:00Z">
              <w:r>
                <w:rPr>
                  <w:rFonts w:ascii="Calibri" w:hAnsi="Calibri" w:cs="Calibri"/>
                  <w:color w:val="0F0F0F"/>
                  <w:sz w:val="22"/>
                  <w:szCs w:val="22"/>
                </w:rPr>
                <w:t>Naam</w:t>
              </w:r>
            </w:ins>
          </w:p>
        </w:tc>
        <w:tc>
          <w:tcPr>
            <w:tcW w:w="1710" w:type="dxa"/>
            <w:tcBorders>
              <w:top w:val="nil"/>
              <w:left w:val="nil"/>
              <w:bottom w:val="nil"/>
              <w:right w:val="nil"/>
            </w:tcBorders>
            <w:tcMar>
              <w:top w:w="0" w:type="dxa"/>
              <w:left w:w="60" w:type="dxa"/>
              <w:bottom w:w="0" w:type="dxa"/>
              <w:right w:w="60" w:type="dxa"/>
            </w:tcMar>
          </w:tcPr>
          <w:p w14:paraId="36DE8279" w14:textId="77777777" w:rsidR="002B78B9" w:rsidRDefault="002B78B9" w:rsidP="00BD0FDB">
            <w:pPr>
              <w:jc w:val="right"/>
              <w:rPr>
                <w:ins w:id="559" w:author="Arjan Kloosterboer" w:date="2017-09-27T21:26:00Z"/>
                <w:rFonts w:ascii="Calibri" w:hAnsi="Calibri" w:cs="Calibri"/>
                <w:color w:val="0F0F0F"/>
                <w:sz w:val="22"/>
                <w:szCs w:val="22"/>
              </w:rPr>
            </w:pPr>
            <w:ins w:id="560" w:author="Arjan Kloosterboer" w:date="2017-09-27T21:26:00Z">
              <w:r>
                <w:rPr>
                  <w:rFonts w:ascii="Calibri" w:hAnsi="Calibri" w:cs="Calibri"/>
                  <w:color w:val="0F0F0F"/>
                  <w:sz w:val="22"/>
                  <w:szCs w:val="22"/>
                </w:rPr>
                <w:t>False</w:t>
              </w:r>
            </w:ins>
          </w:p>
        </w:tc>
      </w:tr>
      <w:tr w:rsidR="002B78B9" w14:paraId="28BA9038" w14:textId="77777777" w:rsidTr="00BD0FDB">
        <w:trPr>
          <w:ins w:id="561"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643D88BB" w14:textId="77777777" w:rsidR="002B78B9" w:rsidRDefault="002B78B9" w:rsidP="00BD0FDB">
            <w:pPr>
              <w:rPr>
                <w:ins w:id="562" w:author="Arjan Kloosterboer" w:date="2017-09-27T21:26:00Z"/>
                <w:rFonts w:ascii="Calibri" w:hAnsi="Calibri" w:cs="Calibri"/>
                <w:color w:val="000000"/>
                <w:sz w:val="22"/>
                <w:szCs w:val="22"/>
              </w:rPr>
            </w:pPr>
            <w:ins w:id="563" w:author="Arjan Kloosterboer" w:date="2017-09-27T21:26: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27B36871" w14:textId="77777777" w:rsidR="002B78B9" w:rsidRDefault="002B78B9" w:rsidP="00BD0FDB">
            <w:pPr>
              <w:rPr>
                <w:ins w:id="564" w:author="Arjan Kloosterboer" w:date="2017-09-27T21:26:00Z"/>
                <w:rFonts w:ascii="Calibri" w:hAnsi="Calibri" w:cs="Calibri"/>
                <w:color w:val="0F0F0F"/>
                <w:sz w:val="22"/>
                <w:szCs w:val="22"/>
              </w:rPr>
            </w:pPr>
            <w:ins w:id="565" w:author="Arjan Kloosterboer" w:date="2017-09-27T21:26:00Z">
              <w:r>
                <w:rPr>
                  <w:rFonts w:ascii="Calibri" w:hAnsi="Calibri" w:cs="Calibri"/>
                  <w:color w:val="0F0F0F"/>
                  <w:sz w:val="22"/>
                  <w:szCs w:val="22"/>
                </w:rPr>
                <w:t>KING</w:t>
              </w:r>
            </w:ins>
          </w:p>
        </w:tc>
      </w:tr>
      <w:tr w:rsidR="002B78B9" w14:paraId="61415E3A" w14:textId="77777777" w:rsidTr="00BD0FDB">
        <w:trPr>
          <w:ins w:id="566"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83B6DAB" w14:textId="77777777" w:rsidR="002B78B9" w:rsidRDefault="002B78B9" w:rsidP="00BD0FDB">
            <w:pPr>
              <w:rPr>
                <w:ins w:id="567" w:author="Arjan Kloosterboer" w:date="2017-09-27T21:26:00Z"/>
                <w:rFonts w:ascii="Calibri" w:hAnsi="Calibri" w:cs="Calibri"/>
                <w:color w:val="000000"/>
                <w:sz w:val="22"/>
                <w:szCs w:val="22"/>
              </w:rPr>
            </w:pPr>
            <w:ins w:id="568" w:author="Arjan Kloosterboer" w:date="2017-09-27T21:26: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AEAEAE0" w14:textId="77777777" w:rsidR="002B78B9" w:rsidRDefault="002B78B9" w:rsidP="00BD0FDB">
            <w:pPr>
              <w:rPr>
                <w:ins w:id="569" w:author="Arjan Kloosterboer" w:date="2017-09-27T21:26:00Z"/>
                <w:rFonts w:ascii="Calibri" w:hAnsi="Calibri" w:cs="Calibri"/>
                <w:color w:val="0F0F0F"/>
                <w:sz w:val="22"/>
                <w:szCs w:val="22"/>
              </w:rPr>
            </w:pPr>
          </w:p>
        </w:tc>
      </w:tr>
      <w:tr w:rsidR="002B78B9" w14:paraId="5E7DAD1F" w14:textId="77777777" w:rsidTr="00BD0FDB">
        <w:trPr>
          <w:ins w:id="570"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23C8C285" w14:textId="77777777" w:rsidR="002B78B9" w:rsidRDefault="002B78B9" w:rsidP="00BD0FDB">
            <w:pPr>
              <w:rPr>
                <w:ins w:id="571" w:author="Arjan Kloosterboer" w:date="2017-09-27T21:26:00Z"/>
                <w:rFonts w:ascii="Calibri" w:hAnsi="Calibri" w:cs="Calibri"/>
                <w:color w:val="000000"/>
                <w:sz w:val="22"/>
                <w:szCs w:val="22"/>
              </w:rPr>
            </w:pPr>
            <w:ins w:id="572" w:author="Arjan Kloosterboer" w:date="2017-09-27T21:26: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67DB2DEC" w14:textId="77777777" w:rsidR="002B78B9" w:rsidRDefault="002B78B9" w:rsidP="00BD0FDB">
            <w:pPr>
              <w:rPr>
                <w:ins w:id="573" w:author="Arjan Kloosterboer" w:date="2017-09-27T21:26:00Z"/>
                <w:rFonts w:ascii="Calibri" w:hAnsi="Calibri" w:cs="Calibri"/>
                <w:color w:val="0F0F0F"/>
                <w:sz w:val="22"/>
                <w:szCs w:val="22"/>
              </w:rPr>
            </w:pPr>
            <w:ins w:id="574" w:author="Arjan Kloosterboer" w:date="2017-09-27T21:26:00Z">
              <w:r>
                <w:rPr>
                  <w:rFonts w:ascii="Calibri" w:hAnsi="Calibri" w:cs="Calibri"/>
                  <w:color w:val="000000"/>
                  <w:sz w:val="22"/>
                  <w:szCs w:val="22"/>
                </w:rPr>
                <w:t>De benaming die is gegeven aan de zaaktypecatalogus.</w:t>
              </w:r>
            </w:ins>
          </w:p>
        </w:tc>
      </w:tr>
      <w:tr w:rsidR="002B78B9" w14:paraId="3D5043BA" w14:textId="77777777" w:rsidTr="00BD0FDB">
        <w:trPr>
          <w:trHeight w:val="230"/>
          <w:ins w:id="575"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66757CE" w14:textId="77777777" w:rsidR="002B78B9" w:rsidRDefault="002B78B9" w:rsidP="00BD0FDB">
            <w:pPr>
              <w:rPr>
                <w:ins w:id="576" w:author="Arjan Kloosterboer" w:date="2017-09-27T21:26:00Z"/>
                <w:rFonts w:ascii="Calibri" w:hAnsi="Calibri" w:cs="Calibri"/>
                <w:color w:val="000000"/>
                <w:sz w:val="22"/>
                <w:szCs w:val="22"/>
              </w:rPr>
            </w:pPr>
            <w:ins w:id="577" w:author="Arjan Kloosterboer" w:date="2017-09-27T21:26: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15A02FA3" w14:textId="77777777" w:rsidR="002B78B9" w:rsidRDefault="002B78B9" w:rsidP="00BD0FDB">
            <w:pPr>
              <w:rPr>
                <w:ins w:id="578" w:author="Arjan Kloosterboer" w:date="2017-09-27T21:26:00Z"/>
                <w:rFonts w:ascii="Calibri" w:hAnsi="Calibri" w:cs="Calibri"/>
                <w:color w:val="0F0F0F"/>
                <w:sz w:val="22"/>
                <w:szCs w:val="22"/>
              </w:rPr>
            </w:pPr>
            <w:ins w:id="579" w:author="Arjan Kloosterboer" w:date="2017-09-27T21:26:00Z">
              <w:r>
                <w:rPr>
                  <w:rFonts w:ascii="Calibri" w:hAnsi="Calibri" w:cs="Calibri"/>
                  <w:color w:val="0F0F0F"/>
                  <w:sz w:val="22"/>
                  <w:szCs w:val="22"/>
                </w:rPr>
                <w:t>KING</w:t>
              </w:r>
            </w:ins>
          </w:p>
        </w:tc>
      </w:tr>
      <w:tr w:rsidR="002B78B9" w14:paraId="59CE9173" w14:textId="77777777" w:rsidTr="00BD0FDB">
        <w:trPr>
          <w:ins w:id="580"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B43034C" w14:textId="77777777" w:rsidR="002B78B9" w:rsidRDefault="002B78B9" w:rsidP="00BD0FDB">
            <w:pPr>
              <w:rPr>
                <w:ins w:id="581" w:author="Arjan Kloosterboer" w:date="2017-09-27T21:26:00Z"/>
                <w:rFonts w:ascii="Calibri" w:hAnsi="Calibri" w:cs="Calibri"/>
                <w:color w:val="000000"/>
                <w:sz w:val="22"/>
                <w:szCs w:val="22"/>
              </w:rPr>
            </w:pPr>
            <w:ins w:id="582" w:author="Arjan Kloosterboer" w:date="2017-09-27T21:26: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64E25472" w14:textId="77777777" w:rsidR="002B78B9" w:rsidRDefault="002B78B9" w:rsidP="00BD0FDB">
            <w:pPr>
              <w:rPr>
                <w:ins w:id="583" w:author="Arjan Kloosterboer" w:date="2017-09-27T21:26:00Z"/>
                <w:rFonts w:ascii="Calibri" w:hAnsi="Calibri" w:cs="Calibri"/>
                <w:color w:val="0F0F0F"/>
                <w:sz w:val="22"/>
                <w:szCs w:val="22"/>
              </w:rPr>
            </w:pPr>
            <w:ins w:id="584" w:author="Arjan Kloosterboer" w:date="2017-09-27T21:26:00Z">
              <w:r>
                <w:rPr>
                  <w:rFonts w:ascii="Calibri" w:hAnsi="Calibri" w:cs="Calibri"/>
                  <w:color w:val="0F0F0F"/>
                  <w:sz w:val="22"/>
                  <w:szCs w:val="22"/>
                </w:rPr>
                <w:t>9 januari 2017</w:t>
              </w:r>
            </w:ins>
          </w:p>
        </w:tc>
      </w:tr>
      <w:tr w:rsidR="002B78B9" w14:paraId="1CF58596" w14:textId="77777777" w:rsidTr="00BD0FDB">
        <w:trPr>
          <w:ins w:id="585"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64AEC22A" w14:textId="77777777" w:rsidR="002B78B9" w:rsidRDefault="002B78B9" w:rsidP="00BD0FDB">
            <w:pPr>
              <w:rPr>
                <w:ins w:id="586" w:author="Arjan Kloosterboer" w:date="2017-09-27T21:26:00Z"/>
                <w:rFonts w:ascii="Calibri" w:hAnsi="Calibri" w:cs="Calibri"/>
                <w:color w:val="000000"/>
                <w:sz w:val="22"/>
                <w:szCs w:val="22"/>
              </w:rPr>
            </w:pPr>
            <w:ins w:id="587" w:author="Arjan Kloosterboer" w:date="2017-09-27T21:26: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F5BB9D9" w14:textId="77777777" w:rsidR="002B78B9" w:rsidRDefault="002B78B9" w:rsidP="00BD0FDB">
            <w:pPr>
              <w:rPr>
                <w:ins w:id="588" w:author="Arjan Kloosterboer" w:date="2017-09-27T21:26:00Z"/>
                <w:rFonts w:ascii="Calibri" w:hAnsi="Calibri" w:cs="Calibri"/>
                <w:color w:val="0F0F0F"/>
                <w:sz w:val="22"/>
                <w:szCs w:val="22"/>
              </w:rPr>
            </w:pPr>
            <w:ins w:id="589" w:author="Arjan Kloosterboer" w:date="2017-09-27T21:26:00Z">
              <w:r>
                <w:rPr>
                  <w:rFonts w:ascii="Calibri" w:hAnsi="Calibri" w:cs="Calibri"/>
                  <w:color w:val="0F0F0F"/>
                  <w:sz w:val="22"/>
                  <w:szCs w:val="22"/>
                </w:rPr>
                <w:t>AN200</w:t>
              </w:r>
            </w:ins>
          </w:p>
        </w:tc>
      </w:tr>
      <w:tr w:rsidR="002B78B9" w14:paraId="1D1097D8" w14:textId="77777777" w:rsidTr="00BD0FDB">
        <w:trPr>
          <w:trHeight w:val="230"/>
          <w:ins w:id="590"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2129779" w14:textId="77777777" w:rsidR="002B78B9" w:rsidRDefault="002B78B9" w:rsidP="00BD0FDB">
            <w:pPr>
              <w:rPr>
                <w:ins w:id="591" w:author="Arjan Kloosterboer" w:date="2017-09-27T21:26:00Z"/>
                <w:rFonts w:ascii="Calibri" w:hAnsi="Calibri" w:cs="Calibri"/>
                <w:color w:val="000000"/>
                <w:sz w:val="22"/>
                <w:szCs w:val="22"/>
              </w:rPr>
            </w:pPr>
            <w:ins w:id="592" w:author="Arjan Kloosterboer" w:date="2017-09-27T21:26: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6E49B779" w14:textId="77777777" w:rsidR="002B78B9" w:rsidRDefault="002B78B9" w:rsidP="00BD0FDB">
            <w:pPr>
              <w:rPr>
                <w:ins w:id="593" w:author="Arjan Kloosterboer" w:date="2017-09-27T21:26:00Z"/>
                <w:rFonts w:ascii="Calibri" w:hAnsi="Calibri" w:cs="Calibri"/>
                <w:color w:val="0F0F0F"/>
                <w:sz w:val="22"/>
                <w:szCs w:val="22"/>
              </w:rPr>
            </w:pPr>
          </w:p>
        </w:tc>
      </w:tr>
      <w:tr w:rsidR="002B78B9" w14:paraId="6CE91701" w14:textId="77777777" w:rsidTr="00BD0FDB">
        <w:trPr>
          <w:trHeight w:val="215"/>
          <w:ins w:id="59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209DE8C0" w14:textId="77777777" w:rsidR="002B78B9" w:rsidRDefault="002B78B9" w:rsidP="00BD0FDB">
            <w:pPr>
              <w:rPr>
                <w:ins w:id="595" w:author="Arjan Kloosterboer" w:date="2017-09-27T21:26:00Z"/>
                <w:rFonts w:ascii="Calibri" w:hAnsi="Calibri" w:cs="Calibri"/>
                <w:color w:val="000000"/>
                <w:sz w:val="22"/>
                <w:szCs w:val="22"/>
              </w:rPr>
            </w:pPr>
            <w:ins w:id="596" w:author="Arjan Kloosterboer" w:date="2017-09-27T21:26: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64F6D8D4" w14:textId="77777777" w:rsidR="002B78B9" w:rsidRDefault="002B78B9" w:rsidP="00BD0FDB">
            <w:pPr>
              <w:rPr>
                <w:ins w:id="597" w:author="Arjan Kloosterboer" w:date="2017-09-27T21:26:00Z"/>
                <w:rFonts w:ascii="Calibri" w:hAnsi="Calibri" w:cs="Calibri"/>
                <w:color w:val="0F0F0F"/>
                <w:sz w:val="22"/>
                <w:szCs w:val="22"/>
              </w:rPr>
            </w:pPr>
            <w:ins w:id="598" w:author="Arjan Kloosterboer" w:date="2017-09-27T21:26:00Z">
              <w:r>
                <w:rPr>
                  <w:rFonts w:ascii="Calibri" w:hAnsi="Calibri" w:cs="Calibri"/>
                  <w:color w:val="0F0F0F"/>
                  <w:sz w:val="22"/>
                  <w:szCs w:val="22"/>
                </w:rPr>
                <w:t>Nee</w:t>
              </w:r>
            </w:ins>
          </w:p>
        </w:tc>
      </w:tr>
      <w:tr w:rsidR="002B78B9" w14:paraId="31AF6649" w14:textId="77777777" w:rsidTr="00BD0FDB">
        <w:trPr>
          <w:trHeight w:val="230"/>
          <w:ins w:id="59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52460F9" w14:textId="77777777" w:rsidR="002B78B9" w:rsidRDefault="002B78B9" w:rsidP="00BD0FDB">
            <w:pPr>
              <w:rPr>
                <w:ins w:id="600" w:author="Arjan Kloosterboer" w:date="2017-09-27T21:26:00Z"/>
                <w:rFonts w:ascii="Calibri" w:hAnsi="Calibri" w:cs="Calibri"/>
                <w:color w:val="000000"/>
                <w:sz w:val="22"/>
                <w:szCs w:val="22"/>
              </w:rPr>
            </w:pPr>
            <w:ins w:id="601" w:author="Arjan Kloosterboer" w:date="2017-09-27T21:26: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1FA9019B" w14:textId="77777777" w:rsidR="002B78B9" w:rsidRDefault="002B78B9" w:rsidP="00BD0FDB">
            <w:pPr>
              <w:rPr>
                <w:ins w:id="602" w:author="Arjan Kloosterboer" w:date="2017-09-27T21:26:00Z"/>
                <w:rFonts w:ascii="Calibri" w:hAnsi="Calibri" w:cs="Calibri"/>
                <w:color w:val="0F0F0F"/>
                <w:sz w:val="22"/>
                <w:szCs w:val="22"/>
              </w:rPr>
            </w:pPr>
            <w:ins w:id="603" w:author="Arjan Kloosterboer" w:date="2017-09-27T21:26:00Z">
              <w:r>
                <w:rPr>
                  <w:rFonts w:ascii="Calibri" w:hAnsi="Calibri" w:cs="Calibri"/>
                  <w:color w:val="0F0F0F"/>
                  <w:sz w:val="22"/>
                  <w:szCs w:val="22"/>
                </w:rPr>
                <w:t>Nee</w:t>
              </w:r>
            </w:ins>
          </w:p>
        </w:tc>
      </w:tr>
      <w:tr w:rsidR="002B78B9" w14:paraId="0B18B3F2" w14:textId="77777777" w:rsidTr="00BD0FDB">
        <w:trPr>
          <w:trHeight w:val="230"/>
          <w:ins w:id="60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0F3C33B" w14:textId="77777777" w:rsidR="002B78B9" w:rsidRDefault="002B78B9" w:rsidP="00BD0FDB">
            <w:pPr>
              <w:rPr>
                <w:ins w:id="605" w:author="Arjan Kloosterboer" w:date="2017-09-27T21:26:00Z"/>
                <w:rFonts w:ascii="Calibri" w:hAnsi="Calibri" w:cs="Calibri"/>
                <w:color w:val="000000"/>
                <w:sz w:val="22"/>
                <w:szCs w:val="22"/>
              </w:rPr>
            </w:pPr>
            <w:ins w:id="606" w:author="Arjan Kloosterboer" w:date="2017-09-27T21:26: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12957791" w14:textId="77777777" w:rsidR="002B78B9" w:rsidRDefault="002B78B9" w:rsidP="00BD0FDB">
            <w:pPr>
              <w:rPr>
                <w:ins w:id="607" w:author="Arjan Kloosterboer" w:date="2017-09-27T21:26:00Z"/>
                <w:rFonts w:ascii="Calibri" w:hAnsi="Calibri" w:cs="Calibri"/>
                <w:color w:val="0F0F0F"/>
                <w:sz w:val="22"/>
                <w:szCs w:val="22"/>
              </w:rPr>
            </w:pPr>
            <w:ins w:id="608" w:author="Arjan Kloosterboer" w:date="2017-09-27T21:26:00Z">
              <w:r>
                <w:rPr>
                  <w:rFonts w:ascii="Calibri" w:hAnsi="Calibri" w:cs="Calibri"/>
                  <w:color w:val="0F0F0F"/>
                  <w:sz w:val="22"/>
                  <w:szCs w:val="22"/>
                </w:rPr>
                <w:t>Nee</w:t>
              </w:r>
            </w:ins>
          </w:p>
        </w:tc>
      </w:tr>
      <w:tr w:rsidR="002B78B9" w14:paraId="6BE11E8F" w14:textId="77777777" w:rsidTr="00BD0FDB">
        <w:trPr>
          <w:ins w:id="60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DBBFC37" w14:textId="77777777" w:rsidR="002B78B9" w:rsidRDefault="002B78B9" w:rsidP="00BD0FDB">
            <w:pPr>
              <w:rPr>
                <w:ins w:id="610" w:author="Arjan Kloosterboer" w:date="2017-09-27T21:26:00Z"/>
                <w:rFonts w:ascii="Calibri" w:hAnsi="Calibri" w:cs="Calibri"/>
                <w:color w:val="000000"/>
                <w:sz w:val="22"/>
                <w:szCs w:val="22"/>
              </w:rPr>
            </w:pPr>
            <w:ins w:id="611" w:author="Arjan Kloosterboer" w:date="2017-09-27T21:26: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3FC7B7C0" w14:textId="77777777" w:rsidR="002B78B9" w:rsidRDefault="002B78B9" w:rsidP="00BD0FDB">
            <w:pPr>
              <w:rPr>
                <w:ins w:id="612" w:author="Arjan Kloosterboer" w:date="2017-09-27T21:26:00Z"/>
                <w:rFonts w:ascii="Calibri" w:hAnsi="Calibri" w:cs="Calibri"/>
                <w:color w:val="0F0F0F"/>
                <w:sz w:val="22"/>
                <w:szCs w:val="22"/>
              </w:rPr>
            </w:pPr>
            <w:ins w:id="613" w:author="Arjan Kloosterboer" w:date="2017-09-27T21:26:00Z">
              <w:r>
                <w:rPr>
                  <w:rFonts w:ascii="Calibri" w:hAnsi="Calibri" w:cs="Calibri"/>
                  <w:color w:val="0F0F0F"/>
                  <w:sz w:val="22"/>
                  <w:szCs w:val="22"/>
                </w:rPr>
                <w:t>Nee</w:t>
              </w:r>
            </w:ins>
          </w:p>
        </w:tc>
      </w:tr>
      <w:tr w:rsidR="002B78B9" w14:paraId="7B9D332A" w14:textId="77777777" w:rsidTr="00BD0FDB">
        <w:trPr>
          <w:trHeight w:val="230"/>
          <w:ins w:id="61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65E3DAD" w14:textId="77777777" w:rsidR="002B78B9" w:rsidRDefault="002B78B9" w:rsidP="00BD0FDB">
            <w:pPr>
              <w:rPr>
                <w:ins w:id="615" w:author="Arjan Kloosterboer" w:date="2017-09-27T21:26:00Z"/>
                <w:rFonts w:ascii="Calibri" w:hAnsi="Calibri" w:cs="Calibri"/>
                <w:color w:val="000000"/>
                <w:sz w:val="22"/>
                <w:szCs w:val="22"/>
              </w:rPr>
            </w:pPr>
            <w:ins w:id="616" w:author="Arjan Kloosterboer" w:date="2017-09-27T21:26: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5870D4B6" w14:textId="77777777" w:rsidR="002B78B9" w:rsidRDefault="002B78B9" w:rsidP="00BD0FDB">
            <w:pPr>
              <w:rPr>
                <w:ins w:id="617" w:author="Arjan Kloosterboer" w:date="2017-09-27T21:26:00Z"/>
                <w:rFonts w:ascii="Calibri" w:hAnsi="Calibri" w:cs="Calibri"/>
                <w:color w:val="0F0F0F"/>
                <w:sz w:val="22"/>
                <w:szCs w:val="22"/>
              </w:rPr>
            </w:pPr>
            <w:ins w:id="618" w:author="Arjan Kloosterboer" w:date="2017-09-27T21:26:00Z">
              <w:r>
                <w:rPr>
                  <w:rFonts w:ascii="Calibri" w:hAnsi="Calibri" w:cs="Calibri"/>
                  <w:color w:val="0F0F0F"/>
                  <w:sz w:val="22"/>
                  <w:szCs w:val="22"/>
                </w:rPr>
                <w:t>1 - 1</w:t>
              </w:r>
            </w:ins>
          </w:p>
        </w:tc>
      </w:tr>
      <w:tr w:rsidR="002B78B9" w14:paraId="40CBD06B" w14:textId="77777777" w:rsidTr="00BD0FDB">
        <w:trPr>
          <w:trHeight w:val="230"/>
          <w:ins w:id="61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58C0C56C" w14:textId="77777777" w:rsidR="002B78B9" w:rsidRDefault="002B78B9" w:rsidP="00BD0FDB">
            <w:pPr>
              <w:rPr>
                <w:ins w:id="620" w:author="Arjan Kloosterboer" w:date="2017-09-27T21:26:00Z"/>
                <w:rFonts w:ascii="Calibri" w:hAnsi="Calibri" w:cs="Calibri"/>
                <w:color w:val="000000"/>
                <w:sz w:val="22"/>
                <w:szCs w:val="22"/>
              </w:rPr>
            </w:pPr>
            <w:ins w:id="621" w:author="Arjan Kloosterboer" w:date="2017-09-27T21:26: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7662A11D" w14:textId="77777777" w:rsidR="002B78B9" w:rsidRDefault="002B78B9" w:rsidP="00BD0FDB">
            <w:pPr>
              <w:rPr>
                <w:ins w:id="622" w:author="Arjan Kloosterboer" w:date="2017-09-27T21:26:00Z"/>
                <w:rFonts w:ascii="Calibri" w:hAnsi="Calibri" w:cs="Calibri"/>
                <w:color w:val="0F0F0F"/>
                <w:sz w:val="22"/>
                <w:szCs w:val="22"/>
              </w:rPr>
            </w:pPr>
            <w:ins w:id="623" w:author="Arjan Kloosterboer" w:date="2017-09-27T21:26:00Z">
              <w:r>
                <w:rPr>
                  <w:rFonts w:ascii="Calibri" w:hAnsi="Calibri" w:cs="Calibri"/>
                  <w:color w:val="0F0F0F"/>
                  <w:sz w:val="22"/>
                  <w:szCs w:val="22"/>
                </w:rPr>
                <w:t>Gemeentelijk kerngegeven</w:t>
              </w:r>
            </w:ins>
          </w:p>
        </w:tc>
      </w:tr>
      <w:tr w:rsidR="002B78B9" w14:paraId="75C0D1E4" w14:textId="77777777" w:rsidTr="00BD0FDB">
        <w:trPr>
          <w:trHeight w:val="230"/>
          <w:ins w:id="62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66076E83" w14:textId="77777777" w:rsidR="002B78B9" w:rsidRDefault="002B78B9" w:rsidP="00BD0FDB">
            <w:pPr>
              <w:rPr>
                <w:ins w:id="625" w:author="Arjan Kloosterboer" w:date="2017-09-27T21:26:00Z"/>
                <w:rFonts w:ascii="Calibri" w:hAnsi="Calibri" w:cs="Calibri"/>
                <w:b/>
                <w:bCs/>
                <w:color w:val="000000"/>
                <w:sz w:val="22"/>
                <w:szCs w:val="22"/>
              </w:rPr>
            </w:pPr>
            <w:ins w:id="626" w:author="Arjan Kloosterboer" w:date="2017-09-27T21:26: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46278908" w14:textId="77777777" w:rsidR="002B78B9" w:rsidRDefault="002B78B9" w:rsidP="00BD0FDB">
            <w:pPr>
              <w:rPr>
                <w:ins w:id="627" w:author="Arjan Kloosterboer" w:date="2017-09-27T21:26:00Z"/>
                <w:rFonts w:ascii="Calibri" w:hAnsi="Calibri" w:cs="Calibri"/>
                <w:color w:val="0F0F0F"/>
                <w:sz w:val="22"/>
                <w:szCs w:val="22"/>
              </w:rPr>
            </w:pPr>
            <w:ins w:id="628" w:author="Arjan Kloosterboer" w:date="2017-09-27T21:26:00Z">
              <w:r>
                <w:rPr>
                  <w:rFonts w:ascii="Calibri" w:hAnsi="Calibri" w:cs="Calibri"/>
                  <w:color w:val="0F0F0F"/>
                  <w:sz w:val="22"/>
                  <w:szCs w:val="22"/>
                </w:rPr>
                <w:t>-</w:t>
              </w:r>
            </w:ins>
          </w:p>
        </w:tc>
      </w:tr>
      <w:tr w:rsidR="002B78B9" w14:paraId="3A21129F" w14:textId="77777777" w:rsidTr="00BD0FDB">
        <w:trPr>
          <w:ins w:id="629" w:author="Arjan Kloosterboer" w:date="2017-09-27T21:26:00Z"/>
        </w:trPr>
        <w:tc>
          <w:tcPr>
            <w:tcW w:w="9360" w:type="dxa"/>
            <w:gridSpan w:val="4"/>
            <w:tcBorders>
              <w:top w:val="nil"/>
              <w:left w:val="nil"/>
              <w:bottom w:val="nil"/>
              <w:right w:val="nil"/>
            </w:tcBorders>
            <w:tcMar>
              <w:top w:w="0" w:type="dxa"/>
              <w:left w:w="60" w:type="dxa"/>
              <w:bottom w:w="0" w:type="dxa"/>
              <w:right w:w="60" w:type="dxa"/>
            </w:tcMar>
          </w:tcPr>
          <w:p w14:paraId="01411DCE" w14:textId="77777777" w:rsidR="002B78B9" w:rsidRDefault="002B78B9" w:rsidP="00BD0FDB">
            <w:pPr>
              <w:rPr>
                <w:ins w:id="630" w:author="Arjan Kloosterboer" w:date="2017-09-27T21:26:00Z"/>
                <w:rFonts w:ascii="Calibri" w:hAnsi="Calibri" w:cs="Calibri"/>
                <w:color w:val="0F0F0F"/>
                <w:sz w:val="22"/>
                <w:szCs w:val="22"/>
              </w:rPr>
            </w:pPr>
            <w:ins w:id="631" w:author="Arjan Kloosterboer" w:date="2017-09-27T21:26:00Z">
              <w:r>
                <w:rPr>
                  <w:rFonts w:ascii="Calibri" w:hAnsi="Calibri" w:cs="Calibri"/>
                  <w:b/>
                  <w:bCs/>
                  <w:color w:val="0F0F0F"/>
                  <w:sz w:val="22"/>
                  <w:szCs w:val="22"/>
                </w:rPr>
                <w:t>Toelichting</w:t>
              </w:r>
            </w:ins>
          </w:p>
        </w:tc>
      </w:tr>
      <w:tr w:rsidR="002B78B9" w14:paraId="1C3CB8DB" w14:textId="77777777" w:rsidTr="00BD0FDB">
        <w:trPr>
          <w:ins w:id="632" w:author="Arjan Kloosterboer" w:date="2017-09-27T21:26:00Z"/>
        </w:trPr>
        <w:tc>
          <w:tcPr>
            <w:tcW w:w="450" w:type="dxa"/>
            <w:tcBorders>
              <w:top w:val="nil"/>
              <w:left w:val="nil"/>
              <w:bottom w:val="nil"/>
              <w:right w:val="nil"/>
            </w:tcBorders>
            <w:tcMar>
              <w:top w:w="0" w:type="dxa"/>
              <w:left w:w="60" w:type="dxa"/>
              <w:bottom w:w="0" w:type="dxa"/>
              <w:right w:w="60" w:type="dxa"/>
            </w:tcMar>
          </w:tcPr>
          <w:p w14:paraId="21D42CBD" w14:textId="77777777" w:rsidR="002B78B9" w:rsidRDefault="002B78B9" w:rsidP="00BD0FDB">
            <w:pPr>
              <w:rPr>
                <w:ins w:id="633" w:author="Arjan Kloosterboer" w:date="2017-09-27T21:26: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63C51ED5" w14:textId="77777777" w:rsidR="002B78B9" w:rsidRDefault="002B78B9" w:rsidP="00BD0FDB">
            <w:pPr>
              <w:rPr>
                <w:ins w:id="634" w:author="Arjan Kloosterboer" w:date="2017-09-27T21:26:00Z"/>
                <w:rFonts w:ascii="Calibri" w:hAnsi="Calibri" w:cs="Calibri"/>
                <w:color w:val="0F0F0F"/>
                <w:sz w:val="22"/>
                <w:szCs w:val="22"/>
              </w:rPr>
            </w:pPr>
            <w:ins w:id="635" w:author="Arjan Kloosterboer" w:date="2017-09-27T21:26:00Z">
              <w:r>
                <w:rPr>
                  <w:rFonts w:ascii="Calibri" w:hAnsi="Calibri" w:cs="Calibri"/>
                  <w:color w:val="0F0F0F"/>
                  <w:sz w:val="22"/>
                  <w:szCs w:val="22"/>
                </w:rPr>
                <w:t>Voorbeeld: "Zaaktypecatalogus Loketproducten gemeente Meerpolder"</w:t>
              </w:r>
            </w:ins>
          </w:p>
        </w:tc>
        <w:bookmarkEnd w:id="552"/>
      </w:tr>
    </w:tbl>
    <w:p w14:paraId="608C7D7A" w14:textId="77777777" w:rsidR="002B78B9" w:rsidRPr="002B78B9" w:rsidRDefault="002B78B9" w:rsidP="002B78B9">
      <w:pPr>
        <w:widowControl w:val="0"/>
        <w:autoSpaceDE w:val="0"/>
        <w:autoSpaceDN w:val="0"/>
        <w:adjustRightInd w:val="0"/>
        <w:spacing w:before="240" w:after="60" w:line="240" w:lineRule="auto"/>
        <w:contextualSpacing w:val="0"/>
        <w:outlineLvl w:val="3"/>
        <w:rPr>
          <w:ins w:id="636" w:author="Arjan Kloosterboer" w:date="2017-09-27T21:26:00Z"/>
          <w:rFonts w:ascii="Arial" w:hAnsi="Arial" w:cs="Arial"/>
          <w:b/>
          <w:color w:val="004080"/>
          <w:sz w:val="24"/>
          <w:szCs w:val="24"/>
          <w:lang w:eastAsia="en-US"/>
        </w:rPr>
      </w:pPr>
      <w:bookmarkStart w:id="637" w:name="BKM_FCA6CF6D_9177_4786_B288_4EC763FAD05B"/>
      <w:ins w:id="638" w:author="Arjan Kloosterboer" w:date="2017-09-27T21:26:00Z">
        <w:r w:rsidRPr="002B78B9">
          <w:rPr>
            <w:rFonts w:ascii="Arial" w:hAnsi="Arial" w:cs="Arial"/>
            <w:b/>
            <w:color w:val="004080"/>
            <w:sz w:val="24"/>
            <w:szCs w:val="24"/>
            <w:lang w:eastAsia="en-US"/>
          </w:rPr>
          <w:t>«Attribuutsoort» Versie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2B78B9" w14:paraId="200728D3" w14:textId="77777777" w:rsidTr="00BD0FDB">
        <w:trPr>
          <w:trHeight w:val="230"/>
          <w:ins w:id="63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08B69BF2" w14:textId="77777777" w:rsidR="002B78B9" w:rsidRDefault="002B78B9" w:rsidP="00BD0FDB">
            <w:pPr>
              <w:rPr>
                <w:ins w:id="640" w:author="Arjan Kloosterboer" w:date="2017-09-27T21:26:00Z"/>
                <w:rFonts w:ascii="Calibri" w:hAnsi="Calibri" w:cs="Calibri"/>
                <w:color w:val="000000"/>
                <w:sz w:val="22"/>
                <w:szCs w:val="22"/>
              </w:rPr>
            </w:pPr>
            <w:ins w:id="641" w:author="Arjan Kloosterboer" w:date="2017-09-27T21:26: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60895899" w14:textId="77777777" w:rsidR="002B78B9" w:rsidRDefault="002B78B9" w:rsidP="00BD0FDB">
            <w:pPr>
              <w:rPr>
                <w:ins w:id="642" w:author="Arjan Kloosterboer" w:date="2017-09-27T21:26:00Z"/>
                <w:rFonts w:ascii="Calibri" w:hAnsi="Calibri" w:cs="Calibri"/>
                <w:color w:val="0F0F0F"/>
                <w:sz w:val="22"/>
                <w:szCs w:val="22"/>
              </w:rPr>
            </w:pPr>
            <w:ins w:id="643" w:author="Arjan Kloosterboer" w:date="2017-09-27T21:26:00Z">
              <w:r>
                <w:rPr>
                  <w:rFonts w:ascii="Calibri" w:hAnsi="Calibri" w:cs="Calibri"/>
                  <w:color w:val="0F0F0F"/>
                  <w:sz w:val="22"/>
                  <w:szCs w:val="22"/>
                </w:rPr>
                <w:t>Versie</w:t>
              </w:r>
            </w:ins>
          </w:p>
        </w:tc>
        <w:tc>
          <w:tcPr>
            <w:tcW w:w="1710" w:type="dxa"/>
            <w:tcBorders>
              <w:top w:val="nil"/>
              <w:left w:val="nil"/>
              <w:bottom w:val="nil"/>
              <w:right w:val="nil"/>
            </w:tcBorders>
            <w:tcMar>
              <w:top w:w="0" w:type="dxa"/>
              <w:left w:w="60" w:type="dxa"/>
              <w:bottom w:w="0" w:type="dxa"/>
              <w:right w:w="60" w:type="dxa"/>
            </w:tcMar>
          </w:tcPr>
          <w:p w14:paraId="1018BC94" w14:textId="77777777" w:rsidR="002B78B9" w:rsidRDefault="002B78B9" w:rsidP="00BD0FDB">
            <w:pPr>
              <w:jc w:val="right"/>
              <w:rPr>
                <w:ins w:id="644" w:author="Arjan Kloosterboer" w:date="2017-09-27T21:26:00Z"/>
                <w:rFonts w:ascii="Calibri" w:hAnsi="Calibri" w:cs="Calibri"/>
                <w:color w:val="0F0F0F"/>
                <w:sz w:val="22"/>
                <w:szCs w:val="22"/>
              </w:rPr>
            </w:pPr>
            <w:ins w:id="645" w:author="Arjan Kloosterboer" w:date="2017-09-27T21:26:00Z">
              <w:r>
                <w:rPr>
                  <w:rFonts w:ascii="Calibri" w:hAnsi="Calibri" w:cs="Calibri"/>
                  <w:color w:val="0F0F0F"/>
                  <w:sz w:val="22"/>
                  <w:szCs w:val="22"/>
                </w:rPr>
                <w:t>False</w:t>
              </w:r>
            </w:ins>
          </w:p>
        </w:tc>
      </w:tr>
      <w:tr w:rsidR="002B78B9" w14:paraId="012D11DA" w14:textId="77777777" w:rsidTr="00BD0FDB">
        <w:trPr>
          <w:ins w:id="646"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DB5DCD3" w14:textId="77777777" w:rsidR="002B78B9" w:rsidRDefault="002B78B9" w:rsidP="00BD0FDB">
            <w:pPr>
              <w:rPr>
                <w:ins w:id="647" w:author="Arjan Kloosterboer" w:date="2017-09-27T21:26:00Z"/>
                <w:rFonts w:ascii="Calibri" w:hAnsi="Calibri" w:cs="Calibri"/>
                <w:color w:val="000000"/>
                <w:sz w:val="22"/>
                <w:szCs w:val="22"/>
              </w:rPr>
            </w:pPr>
            <w:ins w:id="648" w:author="Arjan Kloosterboer" w:date="2017-09-27T21:26: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54E57101" w14:textId="77777777" w:rsidR="002B78B9" w:rsidRDefault="002B78B9" w:rsidP="00BD0FDB">
            <w:pPr>
              <w:rPr>
                <w:ins w:id="649" w:author="Arjan Kloosterboer" w:date="2017-09-27T21:26:00Z"/>
                <w:rFonts w:ascii="Calibri" w:hAnsi="Calibri" w:cs="Calibri"/>
                <w:color w:val="0F0F0F"/>
                <w:sz w:val="22"/>
                <w:szCs w:val="22"/>
              </w:rPr>
            </w:pPr>
            <w:ins w:id="650" w:author="Arjan Kloosterboer" w:date="2017-09-27T21:26:00Z">
              <w:r>
                <w:rPr>
                  <w:rFonts w:ascii="Calibri" w:hAnsi="Calibri" w:cs="Calibri"/>
                  <w:color w:val="0F0F0F"/>
                  <w:sz w:val="22"/>
                  <w:szCs w:val="22"/>
                </w:rPr>
                <w:t>KING</w:t>
              </w:r>
            </w:ins>
          </w:p>
        </w:tc>
      </w:tr>
      <w:tr w:rsidR="002B78B9" w14:paraId="2CB695A7" w14:textId="77777777" w:rsidTr="00BD0FDB">
        <w:trPr>
          <w:ins w:id="651"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9128D8C" w14:textId="77777777" w:rsidR="002B78B9" w:rsidRDefault="002B78B9" w:rsidP="00BD0FDB">
            <w:pPr>
              <w:rPr>
                <w:ins w:id="652" w:author="Arjan Kloosterboer" w:date="2017-09-27T21:26:00Z"/>
                <w:rFonts w:ascii="Calibri" w:hAnsi="Calibri" w:cs="Calibri"/>
                <w:color w:val="000000"/>
                <w:sz w:val="22"/>
                <w:szCs w:val="22"/>
              </w:rPr>
            </w:pPr>
            <w:ins w:id="653" w:author="Arjan Kloosterboer" w:date="2017-09-27T21:26: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17CCF3ED" w14:textId="77777777" w:rsidR="002B78B9" w:rsidRDefault="002B78B9" w:rsidP="00BD0FDB">
            <w:pPr>
              <w:rPr>
                <w:ins w:id="654" w:author="Arjan Kloosterboer" w:date="2017-09-27T21:26:00Z"/>
                <w:rFonts w:ascii="Calibri" w:hAnsi="Calibri" w:cs="Calibri"/>
                <w:color w:val="0F0F0F"/>
                <w:sz w:val="22"/>
                <w:szCs w:val="22"/>
              </w:rPr>
            </w:pPr>
          </w:p>
        </w:tc>
      </w:tr>
      <w:tr w:rsidR="002B78B9" w14:paraId="779A0AFF" w14:textId="77777777" w:rsidTr="00BD0FDB">
        <w:trPr>
          <w:ins w:id="655"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7397F73D" w14:textId="77777777" w:rsidR="002B78B9" w:rsidRDefault="002B78B9" w:rsidP="00BD0FDB">
            <w:pPr>
              <w:rPr>
                <w:ins w:id="656" w:author="Arjan Kloosterboer" w:date="2017-09-27T21:26:00Z"/>
                <w:rFonts w:ascii="Calibri" w:hAnsi="Calibri" w:cs="Calibri"/>
                <w:color w:val="000000"/>
                <w:sz w:val="22"/>
                <w:szCs w:val="22"/>
              </w:rPr>
            </w:pPr>
            <w:ins w:id="657" w:author="Arjan Kloosterboer" w:date="2017-09-27T21:26: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27F4DB9E" w14:textId="77777777" w:rsidR="002B78B9" w:rsidRDefault="002B78B9" w:rsidP="00BD0FDB">
            <w:pPr>
              <w:rPr>
                <w:ins w:id="658" w:author="Arjan Kloosterboer" w:date="2017-09-27T21:26:00Z"/>
                <w:rFonts w:ascii="Calibri" w:hAnsi="Calibri" w:cs="Calibri"/>
                <w:color w:val="0F0F0F"/>
                <w:sz w:val="22"/>
                <w:szCs w:val="22"/>
              </w:rPr>
            </w:pPr>
            <w:ins w:id="659" w:author="Arjan Kloosterboer" w:date="2017-09-27T21:26:00Z">
              <w:r>
                <w:rPr>
                  <w:rFonts w:ascii="Calibri" w:hAnsi="Calibri" w:cs="Calibri"/>
                  <w:color w:val="000000"/>
                  <w:sz w:val="22"/>
                  <w:szCs w:val="22"/>
                </w:rPr>
                <w:t>Versie-aanduiding van de van toepassing zijnde zaaktypecatalogus.</w:t>
              </w:r>
            </w:ins>
          </w:p>
        </w:tc>
      </w:tr>
      <w:tr w:rsidR="002B78B9" w14:paraId="4F1F5473" w14:textId="77777777" w:rsidTr="00BD0FDB">
        <w:trPr>
          <w:trHeight w:val="230"/>
          <w:ins w:id="660"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6BA4C73B" w14:textId="77777777" w:rsidR="002B78B9" w:rsidRDefault="002B78B9" w:rsidP="00BD0FDB">
            <w:pPr>
              <w:rPr>
                <w:ins w:id="661" w:author="Arjan Kloosterboer" w:date="2017-09-27T21:26:00Z"/>
                <w:rFonts w:ascii="Calibri" w:hAnsi="Calibri" w:cs="Calibri"/>
                <w:color w:val="000000"/>
                <w:sz w:val="22"/>
                <w:szCs w:val="22"/>
              </w:rPr>
            </w:pPr>
            <w:ins w:id="662" w:author="Arjan Kloosterboer" w:date="2017-09-27T21:26: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2B7C002C" w14:textId="77777777" w:rsidR="002B78B9" w:rsidRDefault="002B78B9" w:rsidP="00BD0FDB">
            <w:pPr>
              <w:rPr>
                <w:ins w:id="663" w:author="Arjan Kloosterboer" w:date="2017-09-27T21:26:00Z"/>
                <w:rFonts w:ascii="Calibri" w:hAnsi="Calibri" w:cs="Calibri"/>
                <w:color w:val="0F0F0F"/>
                <w:sz w:val="22"/>
                <w:szCs w:val="22"/>
              </w:rPr>
            </w:pPr>
            <w:ins w:id="664" w:author="Arjan Kloosterboer" w:date="2017-09-27T21:26:00Z">
              <w:r>
                <w:rPr>
                  <w:rFonts w:ascii="Calibri" w:hAnsi="Calibri" w:cs="Calibri"/>
                  <w:color w:val="0F0F0F"/>
                  <w:sz w:val="22"/>
                  <w:szCs w:val="22"/>
                </w:rPr>
                <w:t>KING</w:t>
              </w:r>
            </w:ins>
          </w:p>
        </w:tc>
      </w:tr>
      <w:tr w:rsidR="002B78B9" w14:paraId="1AC57D50" w14:textId="77777777" w:rsidTr="00BD0FDB">
        <w:trPr>
          <w:ins w:id="665"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7FF7B004" w14:textId="77777777" w:rsidR="002B78B9" w:rsidRDefault="002B78B9" w:rsidP="00BD0FDB">
            <w:pPr>
              <w:rPr>
                <w:ins w:id="666" w:author="Arjan Kloosterboer" w:date="2017-09-27T21:26:00Z"/>
                <w:rFonts w:ascii="Calibri" w:hAnsi="Calibri" w:cs="Calibri"/>
                <w:color w:val="000000"/>
                <w:sz w:val="22"/>
                <w:szCs w:val="22"/>
              </w:rPr>
            </w:pPr>
            <w:ins w:id="667" w:author="Arjan Kloosterboer" w:date="2017-09-27T21:26: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5C288D67" w14:textId="77777777" w:rsidR="002B78B9" w:rsidRDefault="002B78B9" w:rsidP="00BD0FDB">
            <w:pPr>
              <w:rPr>
                <w:ins w:id="668" w:author="Arjan Kloosterboer" w:date="2017-09-27T21:26:00Z"/>
                <w:rFonts w:ascii="Calibri" w:hAnsi="Calibri" w:cs="Calibri"/>
                <w:color w:val="0F0F0F"/>
                <w:sz w:val="22"/>
                <w:szCs w:val="22"/>
              </w:rPr>
            </w:pPr>
            <w:ins w:id="669" w:author="Arjan Kloosterboer" w:date="2017-09-27T21:26:00Z">
              <w:r>
                <w:rPr>
                  <w:rFonts w:ascii="Calibri" w:hAnsi="Calibri" w:cs="Calibri"/>
                  <w:color w:val="0F0F0F"/>
                  <w:sz w:val="22"/>
                  <w:szCs w:val="22"/>
                </w:rPr>
                <w:t>9 januari 2017</w:t>
              </w:r>
            </w:ins>
          </w:p>
        </w:tc>
      </w:tr>
      <w:tr w:rsidR="002B78B9" w14:paraId="4485A982" w14:textId="77777777" w:rsidTr="00BD0FDB">
        <w:trPr>
          <w:ins w:id="670"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25653830" w14:textId="77777777" w:rsidR="002B78B9" w:rsidRDefault="002B78B9" w:rsidP="00BD0FDB">
            <w:pPr>
              <w:rPr>
                <w:ins w:id="671" w:author="Arjan Kloosterboer" w:date="2017-09-27T21:26:00Z"/>
                <w:rFonts w:ascii="Calibri" w:hAnsi="Calibri" w:cs="Calibri"/>
                <w:color w:val="000000"/>
                <w:sz w:val="22"/>
                <w:szCs w:val="22"/>
              </w:rPr>
            </w:pPr>
            <w:ins w:id="672" w:author="Arjan Kloosterboer" w:date="2017-09-27T21:26: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37293FE9" w14:textId="77777777" w:rsidR="002B78B9" w:rsidRDefault="002B78B9" w:rsidP="00BD0FDB">
            <w:pPr>
              <w:rPr>
                <w:ins w:id="673" w:author="Arjan Kloosterboer" w:date="2017-09-27T21:26:00Z"/>
                <w:rFonts w:ascii="Calibri" w:hAnsi="Calibri" w:cs="Calibri"/>
                <w:color w:val="0F0F0F"/>
                <w:sz w:val="22"/>
                <w:szCs w:val="22"/>
              </w:rPr>
            </w:pPr>
            <w:ins w:id="674" w:author="Arjan Kloosterboer" w:date="2017-09-27T21:26:00Z">
              <w:r>
                <w:rPr>
                  <w:rFonts w:ascii="Calibri" w:hAnsi="Calibri" w:cs="Calibri"/>
                  <w:color w:val="0F0F0F"/>
                  <w:sz w:val="22"/>
                  <w:szCs w:val="22"/>
                </w:rPr>
                <w:t>AN20</w:t>
              </w:r>
            </w:ins>
          </w:p>
        </w:tc>
      </w:tr>
      <w:tr w:rsidR="002B78B9" w14:paraId="4BE2D67F" w14:textId="77777777" w:rsidTr="00BD0FDB">
        <w:trPr>
          <w:trHeight w:val="230"/>
          <w:ins w:id="675"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56C4AE3A" w14:textId="77777777" w:rsidR="002B78B9" w:rsidRDefault="002B78B9" w:rsidP="00BD0FDB">
            <w:pPr>
              <w:rPr>
                <w:ins w:id="676" w:author="Arjan Kloosterboer" w:date="2017-09-27T21:26:00Z"/>
                <w:rFonts w:ascii="Calibri" w:hAnsi="Calibri" w:cs="Calibri"/>
                <w:color w:val="000000"/>
                <w:sz w:val="22"/>
                <w:szCs w:val="22"/>
              </w:rPr>
            </w:pPr>
            <w:ins w:id="677" w:author="Arjan Kloosterboer" w:date="2017-09-27T21:26: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525CC448" w14:textId="77777777" w:rsidR="002B78B9" w:rsidRDefault="002B78B9" w:rsidP="00BD0FDB">
            <w:pPr>
              <w:rPr>
                <w:ins w:id="678" w:author="Arjan Kloosterboer" w:date="2017-09-27T21:26:00Z"/>
                <w:rFonts w:ascii="Calibri" w:hAnsi="Calibri" w:cs="Calibri"/>
                <w:color w:val="0F0F0F"/>
                <w:sz w:val="22"/>
                <w:szCs w:val="22"/>
              </w:rPr>
            </w:pPr>
          </w:p>
        </w:tc>
      </w:tr>
      <w:tr w:rsidR="002B78B9" w14:paraId="43916786" w14:textId="77777777" w:rsidTr="00BD0FDB">
        <w:trPr>
          <w:trHeight w:val="215"/>
          <w:ins w:id="67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584BA5E5" w14:textId="77777777" w:rsidR="002B78B9" w:rsidRDefault="002B78B9" w:rsidP="00BD0FDB">
            <w:pPr>
              <w:rPr>
                <w:ins w:id="680" w:author="Arjan Kloosterboer" w:date="2017-09-27T21:26:00Z"/>
                <w:rFonts w:ascii="Calibri" w:hAnsi="Calibri" w:cs="Calibri"/>
                <w:color w:val="000000"/>
                <w:sz w:val="22"/>
                <w:szCs w:val="22"/>
              </w:rPr>
            </w:pPr>
            <w:ins w:id="681" w:author="Arjan Kloosterboer" w:date="2017-09-27T21:26: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69282146" w14:textId="77777777" w:rsidR="002B78B9" w:rsidRDefault="002B78B9" w:rsidP="00BD0FDB">
            <w:pPr>
              <w:rPr>
                <w:ins w:id="682" w:author="Arjan Kloosterboer" w:date="2017-09-27T21:26:00Z"/>
                <w:rFonts w:ascii="Calibri" w:hAnsi="Calibri" w:cs="Calibri"/>
                <w:color w:val="0F0F0F"/>
                <w:sz w:val="22"/>
                <w:szCs w:val="22"/>
              </w:rPr>
            </w:pPr>
            <w:ins w:id="683" w:author="Arjan Kloosterboer" w:date="2017-09-27T21:26:00Z">
              <w:r>
                <w:rPr>
                  <w:rFonts w:ascii="Calibri" w:hAnsi="Calibri" w:cs="Calibri"/>
                  <w:color w:val="0F0F0F"/>
                  <w:sz w:val="22"/>
                  <w:szCs w:val="22"/>
                </w:rPr>
                <w:t>Ja</w:t>
              </w:r>
            </w:ins>
          </w:p>
        </w:tc>
      </w:tr>
      <w:tr w:rsidR="002B78B9" w14:paraId="32554D0F" w14:textId="77777777" w:rsidTr="00BD0FDB">
        <w:trPr>
          <w:trHeight w:val="230"/>
          <w:ins w:id="68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C3D6B81" w14:textId="77777777" w:rsidR="002B78B9" w:rsidRDefault="002B78B9" w:rsidP="00BD0FDB">
            <w:pPr>
              <w:rPr>
                <w:ins w:id="685" w:author="Arjan Kloosterboer" w:date="2017-09-27T21:26:00Z"/>
                <w:rFonts w:ascii="Calibri" w:hAnsi="Calibri" w:cs="Calibri"/>
                <w:color w:val="000000"/>
                <w:sz w:val="22"/>
                <w:szCs w:val="22"/>
              </w:rPr>
            </w:pPr>
            <w:ins w:id="686" w:author="Arjan Kloosterboer" w:date="2017-09-27T21:26: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1B51F5F4" w14:textId="77777777" w:rsidR="002B78B9" w:rsidRDefault="002B78B9" w:rsidP="00BD0FDB">
            <w:pPr>
              <w:rPr>
                <w:ins w:id="687" w:author="Arjan Kloosterboer" w:date="2017-09-27T21:26:00Z"/>
                <w:rFonts w:ascii="Calibri" w:hAnsi="Calibri" w:cs="Calibri"/>
                <w:color w:val="0F0F0F"/>
                <w:sz w:val="22"/>
                <w:szCs w:val="22"/>
              </w:rPr>
            </w:pPr>
            <w:ins w:id="688" w:author="Arjan Kloosterboer" w:date="2017-09-27T21:26:00Z">
              <w:r>
                <w:rPr>
                  <w:rFonts w:ascii="Calibri" w:hAnsi="Calibri" w:cs="Calibri"/>
                  <w:color w:val="0F0F0F"/>
                  <w:sz w:val="22"/>
                  <w:szCs w:val="22"/>
                </w:rPr>
                <w:t>Nee</w:t>
              </w:r>
            </w:ins>
          </w:p>
        </w:tc>
      </w:tr>
      <w:tr w:rsidR="002B78B9" w14:paraId="2D2A3AAE" w14:textId="77777777" w:rsidTr="00BD0FDB">
        <w:trPr>
          <w:trHeight w:val="230"/>
          <w:ins w:id="68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0D7A13DD" w14:textId="77777777" w:rsidR="002B78B9" w:rsidRDefault="002B78B9" w:rsidP="00BD0FDB">
            <w:pPr>
              <w:rPr>
                <w:ins w:id="690" w:author="Arjan Kloosterboer" w:date="2017-09-27T21:26:00Z"/>
                <w:rFonts w:ascii="Calibri" w:hAnsi="Calibri" w:cs="Calibri"/>
                <w:color w:val="000000"/>
                <w:sz w:val="22"/>
                <w:szCs w:val="22"/>
              </w:rPr>
            </w:pPr>
            <w:ins w:id="691" w:author="Arjan Kloosterboer" w:date="2017-09-27T21:26: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1F58CFD7" w14:textId="77777777" w:rsidR="002B78B9" w:rsidRDefault="002B78B9" w:rsidP="00BD0FDB">
            <w:pPr>
              <w:rPr>
                <w:ins w:id="692" w:author="Arjan Kloosterboer" w:date="2017-09-27T21:26:00Z"/>
                <w:rFonts w:ascii="Calibri" w:hAnsi="Calibri" w:cs="Calibri"/>
                <w:color w:val="0F0F0F"/>
                <w:sz w:val="22"/>
                <w:szCs w:val="22"/>
              </w:rPr>
            </w:pPr>
            <w:ins w:id="693" w:author="Arjan Kloosterboer" w:date="2017-09-27T21:26:00Z">
              <w:r>
                <w:rPr>
                  <w:rFonts w:ascii="Calibri" w:hAnsi="Calibri" w:cs="Calibri"/>
                  <w:color w:val="0F0F0F"/>
                  <w:sz w:val="22"/>
                  <w:szCs w:val="22"/>
                </w:rPr>
                <w:t>Nee</w:t>
              </w:r>
            </w:ins>
          </w:p>
        </w:tc>
      </w:tr>
      <w:tr w:rsidR="002B78B9" w14:paraId="257CB88D" w14:textId="77777777" w:rsidTr="00BD0FDB">
        <w:trPr>
          <w:ins w:id="69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819FB4E" w14:textId="77777777" w:rsidR="002B78B9" w:rsidRDefault="002B78B9" w:rsidP="00BD0FDB">
            <w:pPr>
              <w:rPr>
                <w:ins w:id="695" w:author="Arjan Kloosterboer" w:date="2017-09-27T21:26:00Z"/>
                <w:rFonts w:ascii="Calibri" w:hAnsi="Calibri" w:cs="Calibri"/>
                <w:color w:val="000000"/>
                <w:sz w:val="22"/>
                <w:szCs w:val="22"/>
              </w:rPr>
            </w:pPr>
            <w:ins w:id="696" w:author="Arjan Kloosterboer" w:date="2017-09-27T21:26: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7CAADDD" w14:textId="77777777" w:rsidR="002B78B9" w:rsidRDefault="002B78B9" w:rsidP="00BD0FDB">
            <w:pPr>
              <w:rPr>
                <w:ins w:id="697" w:author="Arjan Kloosterboer" w:date="2017-09-27T21:26:00Z"/>
                <w:rFonts w:ascii="Calibri" w:hAnsi="Calibri" w:cs="Calibri"/>
                <w:color w:val="0F0F0F"/>
                <w:sz w:val="22"/>
                <w:szCs w:val="22"/>
              </w:rPr>
            </w:pPr>
            <w:ins w:id="698" w:author="Arjan Kloosterboer" w:date="2017-09-27T21:26:00Z">
              <w:r>
                <w:rPr>
                  <w:rFonts w:ascii="Calibri" w:hAnsi="Calibri" w:cs="Calibri"/>
                  <w:color w:val="0F0F0F"/>
                  <w:sz w:val="22"/>
                  <w:szCs w:val="22"/>
                </w:rPr>
                <w:t>Nee</w:t>
              </w:r>
            </w:ins>
          </w:p>
        </w:tc>
      </w:tr>
      <w:tr w:rsidR="002B78B9" w14:paraId="38978EB8" w14:textId="77777777" w:rsidTr="00BD0FDB">
        <w:trPr>
          <w:trHeight w:val="230"/>
          <w:ins w:id="69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CC0B4B7" w14:textId="77777777" w:rsidR="002B78B9" w:rsidRDefault="002B78B9" w:rsidP="00BD0FDB">
            <w:pPr>
              <w:rPr>
                <w:ins w:id="700" w:author="Arjan Kloosterboer" w:date="2017-09-27T21:26:00Z"/>
                <w:rFonts w:ascii="Calibri" w:hAnsi="Calibri" w:cs="Calibri"/>
                <w:color w:val="000000"/>
                <w:sz w:val="22"/>
                <w:szCs w:val="22"/>
              </w:rPr>
            </w:pPr>
            <w:ins w:id="701" w:author="Arjan Kloosterboer" w:date="2017-09-27T21:26: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47E1B2DC" w14:textId="77777777" w:rsidR="002B78B9" w:rsidRDefault="002B78B9" w:rsidP="00BD0FDB">
            <w:pPr>
              <w:rPr>
                <w:ins w:id="702" w:author="Arjan Kloosterboer" w:date="2017-09-27T21:26:00Z"/>
                <w:rFonts w:ascii="Calibri" w:hAnsi="Calibri" w:cs="Calibri"/>
                <w:color w:val="0F0F0F"/>
                <w:sz w:val="22"/>
                <w:szCs w:val="22"/>
              </w:rPr>
            </w:pPr>
            <w:ins w:id="703" w:author="Arjan Kloosterboer" w:date="2017-09-27T21:26:00Z">
              <w:r>
                <w:rPr>
                  <w:rFonts w:ascii="Calibri" w:hAnsi="Calibri" w:cs="Calibri"/>
                  <w:color w:val="0F0F0F"/>
                  <w:sz w:val="22"/>
                  <w:szCs w:val="22"/>
                </w:rPr>
                <w:t>1 - 1</w:t>
              </w:r>
            </w:ins>
          </w:p>
        </w:tc>
      </w:tr>
      <w:tr w:rsidR="002B78B9" w14:paraId="31F741B6" w14:textId="77777777" w:rsidTr="00BD0FDB">
        <w:trPr>
          <w:trHeight w:val="230"/>
          <w:ins w:id="70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294AF8CB" w14:textId="77777777" w:rsidR="002B78B9" w:rsidRDefault="002B78B9" w:rsidP="00BD0FDB">
            <w:pPr>
              <w:rPr>
                <w:ins w:id="705" w:author="Arjan Kloosterboer" w:date="2017-09-27T21:26:00Z"/>
                <w:rFonts w:ascii="Calibri" w:hAnsi="Calibri" w:cs="Calibri"/>
                <w:color w:val="000000"/>
                <w:sz w:val="22"/>
                <w:szCs w:val="22"/>
              </w:rPr>
            </w:pPr>
            <w:ins w:id="706" w:author="Arjan Kloosterboer" w:date="2017-09-27T21:26: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3C375651" w14:textId="77777777" w:rsidR="002B78B9" w:rsidRDefault="002B78B9" w:rsidP="00BD0FDB">
            <w:pPr>
              <w:rPr>
                <w:ins w:id="707" w:author="Arjan Kloosterboer" w:date="2017-09-27T21:26:00Z"/>
                <w:rFonts w:ascii="Calibri" w:hAnsi="Calibri" w:cs="Calibri"/>
                <w:color w:val="0F0F0F"/>
                <w:sz w:val="22"/>
                <w:szCs w:val="22"/>
              </w:rPr>
            </w:pPr>
            <w:ins w:id="708" w:author="Arjan Kloosterboer" w:date="2017-09-27T21:26:00Z">
              <w:r>
                <w:rPr>
                  <w:rFonts w:ascii="Calibri" w:hAnsi="Calibri" w:cs="Calibri"/>
                  <w:color w:val="0F0F0F"/>
                  <w:sz w:val="22"/>
                  <w:szCs w:val="22"/>
                </w:rPr>
                <w:t>Gemeentelijk kerngegeven</w:t>
              </w:r>
            </w:ins>
          </w:p>
        </w:tc>
      </w:tr>
      <w:tr w:rsidR="002B78B9" w14:paraId="1AFD7572" w14:textId="77777777" w:rsidTr="00BD0FDB">
        <w:trPr>
          <w:trHeight w:val="230"/>
          <w:ins w:id="70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75A0A640" w14:textId="77777777" w:rsidR="002B78B9" w:rsidRDefault="002B78B9" w:rsidP="00BD0FDB">
            <w:pPr>
              <w:rPr>
                <w:ins w:id="710" w:author="Arjan Kloosterboer" w:date="2017-09-27T21:26:00Z"/>
                <w:rFonts w:ascii="Calibri" w:hAnsi="Calibri" w:cs="Calibri"/>
                <w:b/>
                <w:bCs/>
                <w:color w:val="000000"/>
                <w:sz w:val="22"/>
                <w:szCs w:val="22"/>
              </w:rPr>
            </w:pPr>
            <w:ins w:id="711" w:author="Arjan Kloosterboer" w:date="2017-09-27T21:26: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2F16DBDD" w14:textId="77777777" w:rsidR="002B78B9" w:rsidRDefault="002B78B9" w:rsidP="00BD0FDB">
            <w:pPr>
              <w:rPr>
                <w:ins w:id="712" w:author="Arjan Kloosterboer" w:date="2017-09-27T21:26:00Z"/>
                <w:rFonts w:ascii="Calibri" w:hAnsi="Calibri" w:cs="Calibri"/>
                <w:color w:val="0F0F0F"/>
                <w:sz w:val="22"/>
                <w:szCs w:val="22"/>
              </w:rPr>
            </w:pPr>
            <w:ins w:id="713" w:author="Arjan Kloosterboer" w:date="2017-09-27T21:26:00Z">
              <w:r>
                <w:rPr>
                  <w:rFonts w:ascii="Calibri" w:hAnsi="Calibri" w:cs="Calibri"/>
                  <w:color w:val="0F0F0F"/>
                  <w:sz w:val="22"/>
                  <w:szCs w:val="22"/>
                </w:rPr>
                <w:t>1) De waarde wijzigt alleen gelijktijdig met een waardewijziging van de Begindatum.</w:t>
              </w:r>
            </w:ins>
          </w:p>
        </w:tc>
      </w:tr>
      <w:tr w:rsidR="002B78B9" w14:paraId="7B9CA6CD" w14:textId="77777777" w:rsidTr="00BD0FDB">
        <w:trPr>
          <w:ins w:id="714" w:author="Arjan Kloosterboer" w:date="2017-09-27T21:26:00Z"/>
        </w:trPr>
        <w:tc>
          <w:tcPr>
            <w:tcW w:w="9360" w:type="dxa"/>
            <w:gridSpan w:val="4"/>
            <w:tcBorders>
              <w:top w:val="nil"/>
              <w:left w:val="nil"/>
              <w:bottom w:val="nil"/>
              <w:right w:val="nil"/>
            </w:tcBorders>
            <w:tcMar>
              <w:top w:w="0" w:type="dxa"/>
              <w:left w:w="60" w:type="dxa"/>
              <w:bottom w:w="0" w:type="dxa"/>
              <w:right w:w="60" w:type="dxa"/>
            </w:tcMar>
          </w:tcPr>
          <w:p w14:paraId="088F46D2" w14:textId="77777777" w:rsidR="002B78B9" w:rsidRDefault="002B78B9" w:rsidP="00BD0FDB">
            <w:pPr>
              <w:rPr>
                <w:ins w:id="715" w:author="Arjan Kloosterboer" w:date="2017-09-27T21:26:00Z"/>
                <w:rFonts w:ascii="Calibri" w:hAnsi="Calibri" w:cs="Calibri"/>
                <w:color w:val="0F0F0F"/>
                <w:sz w:val="22"/>
                <w:szCs w:val="22"/>
              </w:rPr>
            </w:pPr>
            <w:ins w:id="716" w:author="Arjan Kloosterboer" w:date="2017-09-27T21:26:00Z">
              <w:r>
                <w:rPr>
                  <w:rFonts w:ascii="Calibri" w:hAnsi="Calibri" w:cs="Calibri"/>
                  <w:b/>
                  <w:bCs/>
                  <w:color w:val="0F0F0F"/>
                  <w:sz w:val="22"/>
                  <w:szCs w:val="22"/>
                </w:rPr>
                <w:t>Toelichting</w:t>
              </w:r>
            </w:ins>
          </w:p>
        </w:tc>
      </w:tr>
      <w:tr w:rsidR="002B78B9" w14:paraId="42C7DFB6" w14:textId="77777777" w:rsidTr="00BD0FDB">
        <w:trPr>
          <w:ins w:id="717" w:author="Arjan Kloosterboer" w:date="2017-09-27T21:26:00Z"/>
        </w:trPr>
        <w:tc>
          <w:tcPr>
            <w:tcW w:w="450" w:type="dxa"/>
            <w:tcBorders>
              <w:top w:val="nil"/>
              <w:left w:val="nil"/>
              <w:bottom w:val="nil"/>
              <w:right w:val="nil"/>
            </w:tcBorders>
            <w:tcMar>
              <w:top w:w="0" w:type="dxa"/>
              <w:left w:w="60" w:type="dxa"/>
              <w:bottom w:w="0" w:type="dxa"/>
              <w:right w:w="60" w:type="dxa"/>
            </w:tcMar>
          </w:tcPr>
          <w:p w14:paraId="43B7EF5F" w14:textId="77777777" w:rsidR="002B78B9" w:rsidRDefault="002B78B9" w:rsidP="00BD0FDB">
            <w:pPr>
              <w:rPr>
                <w:ins w:id="718" w:author="Arjan Kloosterboer" w:date="2017-09-27T21:26: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0266F4BE" w14:textId="77777777" w:rsidR="002B78B9" w:rsidRDefault="002B78B9" w:rsidP="00BD0FDB">
            <w:pPr>
              <w:rPr>
                <w:ins w:id="719" w:author="Arjan Kloosterboer" w:date="2017-09-27T21:26:00Z"/>
                <w:rFonts w:ascii="Calibri" w:hAnsi="Calibri" w:cs="Calibri"/>
                <w:color w:val="0F0F0F"/>
                <w:sz w:val="22"/>
                <w:szCs w:val="22"/>
              </w:rPr>
            </w:pPr>
          </w:p>
        </w:tc>
        <w:bookmarkEnd w:id="637"/>
      </w:tr>
    </w:tbl>
    <w:p w14:paraId="08DE15ED" w14:textId="77777777" w:rsidR="002B78B9" w:rsidRPr="002B78B9" w:rsidRDefault="002B78B9" w:rsidP="002B78B9">
      <w:pPr>
        <w:widowControl w:val="0"/>
        <w:autoSpaceDE w:val="0"/>
        <w:autoSpaceDN w:val="0"/>
        <w:adjustRightInd w:val="0"/>
        <w:spacing w:before="240" w:after="60" w:line="240" w:lineRule="auto"/>
        <w:contextualSpacing w:val="0"/>
        <w:outlineLvl w:val="3"/>
        <w:rPr>
          <w:ins w:id="720" w:author="Arjan Kloosterboer" w:date="2017-09-27T21:26:00Z"/>
          <w:rFonts w:ascii="Arial" w:hAnsi="Arial" w:cs="Arial"/>
          <w:b/>
          <w:color w:val="004080"/>
          <w:sz w:val="24"/>
          <w:szCs w:val="24"/>
          <w:lang w:eastAsia="en-US"/>
        </w:rPr>
      </w:pPr>
      <w:bookmarkStart w:id="721" w:name="BKM_C30470E5_EF4D_4022_ACE5_86E73F630532"/>
      <w:ins w:id="722" w:author="Arjan Kloosterboer" w:date="2017-09-27T21:26:00Z">
        <w:r w:rsidRPr="002B78B9">
          <w:rPr>
            <w:rFonts w:ascii="Arial" w:hAnsi="Arial" w:cs="Arial"/>
            <w:b/>
            <w:color w:val="004080"/>
            <w:sz w:val="24"/>
            <w:szCs w:val="24"/>
            <w:lang w:eastAsia="en-US"/>
          </w:rPr>
          <w:t>«Attribuutsoort» Begindatum versie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2B78B9" w14:paraId="021137C4" w14:textId="77777777" w:rsidTr="00BD0FDB">
        <w:trPr>
          <w:trHeight w:val="230"/>
          <w:ins w:id="723"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AFBD02E" w14:textId="77777777" w:rsidR="002B78B9" w:rsidRDefault="002B78B9" w:rsidP="00BD0FDB">
            <w:pPr>
              <w:rPr>
                <w:ins w:id="724" w:author="Arjan Kloosterboer" w:date="2017-09-27T21:26:00Z"/>
                <w:rFonts w:ascii="Calibri" w:hAnsi="Calibri" w:cs="Calibri"/>
                <w:color w:val="000000"/>
                <w:sz w:val="22"/>
                <w:szCs w:val="22"/>
              </w:rPr>
            </w:pPr>
            <w:ins w:id="725" w:author="Arjan Kloosterboer" w:date="2017-09-27T21:26: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396E5F8F" w14:textId="77777777" w:rsidR="002B78B9" w:rsidRDefault="002B78B9" w:rsidP="00BD0FDB">
            <w:pPr>
              <w:rPr>
                <w:ins w:id="726" w:author="Arjan Kloosterboer" w:date="2017-09-27T21:26:00Z"/>
                <w:rFonts w:ascii="Calibri" w:hAnsi="Calibri" w:cs="Calibri"/>
                <w:color w:val="0F0F0F"/>
                <w:sz w:val="22"/>
                <w:szCs w:val="22"/>
              </w:rPr>
            </w:pPr>
            <w:ins w:id="727" w:author="Arjan Kloosterboer" w:date="2017-09-27T21:26:00Z">
              <w:r>
                <w:rPr>
                  <w:rFonts w:ascii="Calibri" w:hAnsi="Calibri" w:cs="Calibri"/>
                  <w:color w:val="0F0F0F"/>
                  <w:sz w:val="22"/>
                  <w:szCs w:val="22"/>
                </w:rPr>
                <w:t>Begindatum versie</w:t>
              </w:r>
            </w:ins>
          </w:p>
        </w:tc>
        <w:tc>
          <w:tcPr>
            <w:tcW w:w="1710" w:type="dxa"/>
            <w:tcBorders>
              <w:top w:val="nil"/>
              <w:left w:val="nil"/>
              <w:bottom w:val="nil"/>
              <w:right w:val="nil"/>
            </w:tcBorders>
            <w:tcMar>
              <w:top w:w="0" w:type="dxa"/>
              <w:left w:w="60" w:type="dxa"/>
              <w:bottom w:w="0" w:type="dxa"/>
              <w:right w:w="60" w:type="dxa"/>
            </w:tcMar>
          </w:tcPr>
          <w:p w14:paraId="5A54CB89" w14:textId="77777777" w:rsidR="002B78B9" w:rsidRDefault="002B78B9" w:rsidP="00BD0FDB">
            <w:pPr>
              <w:jc w:val="right"/>
              <w:rPr>
                <w:ins w:id="728" w:author="Arjan Kloosterboer" w:date="2017-09-27T21:26:00Z"/>
                <w:rFonts w:ascii="Calibri" w:hAnsi="Calibri" w:cs="Calibri"/>
                <w:color w:val="0F0F0F"/>
                <w:sz w:val="22"/>
                <w:szCs w:val="22"/>
              </w:rPr>
            </w:pPr>
            <w:ins w:id="729" w:author="Arjan Kloosterboer" w:date="2017-09-27T21:26:00Z">
              <w:r>
                <w:rPr>
                  <w:rFonts w:ascii="Calibri" w:hAnsi="Calibri" w:cs="Calibri"/>
                  <w:color w:val="0F0F0F"/>
                  <w:sz w:val="22"/>
                  <w:szCs w:val="22"/>
                </w:rPr>
                <w:t>False</w:t>
              </w:r>
            </w:ins>
          </w:p>
        </w:tc>
      </w:tr>
      <w:tr w:rsidR="002B78B9" w14:paraId="6DADA44D" w14:textId="77777777" w:rsidTr="00BD0FDB">
        <w:trPr>
          <w:ins w:id="730"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69950A61" w14:textId="77777777" w:rsidR="002B78B9" w:rsidRDefault="002B78B9" w:rsidP="00BD0FDB">
            <w:pPr>
              <w:rPr>
                <w:ins w:id="731" w:author="Arjan Kloosterboer" w:date="2017-09-27T21:26:00Z"/>
                <w:rFonts w:ascii="Calibri" w:hAnsi="Calibri" w:cs="Calibri"/>
                <w:color w:val="000000"/>
                <w:sz w:val="22"/>
                <w:szCs w:val="22"/>
              </w:rPr>
            </w:pPr>
            <w:ins w:id="732" w:author="Arjan Kloosterboer" w:date="2017-09-27T21:26: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15BC2394" w14:textId="77777777" w:rsidR="002B78B9" w:rsidRDefault="002B78B9" w:rsidP="00BD0FDB">
            <w:pPr>
              <w:rPr>
                <w:ins w:id="733" w:author="Arjan Kloosterboer" w:date="2017-09-27T21:26:00Z"/>
                <w:rFonts w:ascii="Calibri" w:hAnsi="Calibri" w:cs="Calibri"/>
                <w:color w:val="0F0F0F"/>
                <w:sz w:val="22"/>
                <w:szCs w:val="22"/>
              </w:rPr>
            </w:pPr>
            <w:ins w:id="734" w:author="Arjan Kloosterboer" w:date="2017-09-27T21:26:00Z">
              <w:r>
                <w:rPr>
                  <w:rFonts w:ascii="Calibri" w:hAnsi="Calibri" w:cs="Calibri"/>
                  <w:color w:val="0F0F0F"/>
                  <w:sz w:val="22"/>
                  <w:szCs w:val="22"/>
                </w:rPr>
                <w:t>KING</w:t>
              </w:r>
            </w:ins>
          </w:p>
        </w:tc>
      </w:tr>
      <w:tr w:rsidR="002B78B9" w14:paraId="0F9CF555" w14:textId="77777777" w:rsidTr="00BD0FDB">
        <w:trPr>
          <w:ins w:id="735"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9851F60" w14:textId="77777777" w:rsidR="002B78B9" w:rsidRDefault="002B78B9" w:rsidP="00BD0FDB">
            <w:pPr>
              <w:rPr>
                <w:ins w:id="736" w:author="Arjan Kloosterboer" w:date="2017-09-27T21:26:00Z"/>
                <w:rFonts w:ascii="Calibri" w:hAnsi="Calibri" w:cs="Calibri"/>
                <w:color w:val="000000"/>
                <w:sz w:val="22"/>
                <w:szCs w:val="22"/>
              </w:rPr>
            </w:pPr>
            <w:ins w:id="737" w:author="Arjan Kloosterboer" w:date="2017-09-27T21:26: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43117406" w14:textId="77777777" w:rsidR="002B78B9" w:rsidRDefault="002B78B9" w:rsidP="00BD0FDB">
            <w:pPr>
              <w:rPr>
                <w:ins w:id="738" w:author="Arjan Kloosterboer" w:date="2017-09-27T21:26:00Z"/>
                <w:rFonts w:ascii="Calibri" w:hAnsi="Calibri" w:cs="Calibri"/>
                <w:color w:val="0F0F0F"/>
                <w:sz w:val="22"/>
                <w:szCs w:val="22"/>
              </w:rPr>
            </w:pPr>
          </w:p>
        </w:tc>
      </w:tr>
      <w:tr w:rsidR="002B78B9" w14:paraId="5C5CF689" w14:textId="77777777" w:rsidTr="00BD0FDB">
        <w:trPr>
          <w:ins w:id="73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37C679E" w14:textId="77777777" w:rsidR="002B78B9" w:rsidRDefault="002B78B9" w:rsidP="00BD0FDB">
            <w:pPr>
              <w:rPr>
                <w:ins w:id="740" w:author="Arjan Kloosterboer" w:date="2017-09-27T21:26:00Z"/>
                <w:rFonts w:ascii="Calibri" w:hAnsi="Calibri" w:cs="Calibri"/>
                <w:color w:val="000000"/>
                <w:sz w:val="22"/>
                <w:szCs w:val="22"/>
              </w:rPr>
            </w:pPr>
            <w:ins w:id="741" w:author="Arjan Kloosterboer" w:date="2017-09-27T21:26: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269FD28B" w14:textId="77777777" w:rsidR="002B78B9" w:rsidRDefault="002B78B9" w:rsidP="00BD0FDB">
            <w:pPr>
              <w:rPr>
                <w:ins w:id="742" w:author="Arjan Kloosterboer" w:date="2017-09-27T21:26:00Z"/>
                <w:rFonts w:ascii="Calibri" w:hAnsi="Calibri" w:cs="Calibri"/>
                <w:color w:val="0F0F0F"/>
                <w:sz w:val="22"/>
                <w:szCs w:val="22"/>
              </w:rPr>
            </w:pPr>
            <w:ins w:id="743" w:author="Arjan Kloosterboer" w:date="2017-09-27T21:26:00Z">
              <w:r>
                <w:rPr>
                  <w:rFonts w:ascii="Calibri" w:hAnsi="Calibri" w:cs="Calibri"/>
                  <w:color w:val="000000"/>
                  <w:sz w:val="22"/>
                  <w:szCs w:val="22"/>
                </w:rPr>
                <w:t xml:space="preserve">Datum waarop de versie van de zaaktypecatalogus van toepassing is geworden. </w:t>
              </w:r>
            </w:ins>
          </w:p>
        </w:tc>
      </w:tr>
      <w:tr w:rsidR="002B78B9" w14:paraId="2DBBC07D" w14:textId="77777777" w:rsidTr="00BD0FDB">
        <w:trPr>
          <w:trHeight w:val="230"/>
          <w:ins w:id="74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756AD004" w14:textId="77777777" w:rsidR="002B78B9" w:rsidRDefault="002B78B9" w:rsidP="00BD0FDB">
            <w:pPr>
              <w:rPr>
                <w:ins w:id="745" w:author="Arjan Kloosterboer" w:date="2017-09-27T21:26:00Z"/>
                <w:rFonts w:ascii="Calibri" w:hAnsi="Calibri" w:cs="Calibri"/>
                <w:color w:val="000000"/>
                <w:sz w:val="22"/>
                <w:szCs w:val="22"/>
              </w:rPr>
            </w:pPr>
            <w:ins w:id="746" w:author="Arjan Kloosterboer" w:date="2017-09-27T21:26: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1DBB1906" w14:textId="77777777" w:rsidR="002B78B9" w:rsidRDefault="002B78B9" w:rsidP="00BD0FDB">
            <w:pPr>
              <w:rPr>
                <w:ins w:id="747" w:author="Arjan Kloosterboer" w:date="2017-09-27T21:26:00Z"/>
                <w:rFonts w:ascii="Calibri" w:hAnsi="Calibri" w:cs="Calibri"/>
                <w:color w:val="0F0F0F"/>
                <w:sz w:val="22"/>
                <w:szCs w:val="22"/>
              </w:rPr>
            </w:pPr>
            <w:ins w:id="748" w:author="Arjan Kloosterboer" w:date="2017-09-27T21:26:00Z">
              <w:r>
                <w:rPr>
                  <w:rFonts w:ascii="Calibri" w:hAnsi="Calibri" w:cs="Calibri"/>
                  <w:color w:val="0F0F0F"/>
                  <w:sz w:val="22"/>
                  <w:szCs w:val="22"/>
                </w:rPr>
                <w:t>KING</w:t>
              </w:r>
            </w:ins>
          </w:p>
        </w:tc>
      </w:tr>
      <w:tr w:rsidR="002B78B9" w14:paraId="40B57524" w14:textId="77777777" w:rsidTr="00BD0FDB">
        <w:trPr>
          <w:ins w:id="74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6D455ED" w14:textId="77777777" w:rsidR="002B78B9" w:rsidRDefault="002B78B9" w:rsidP="00BD0FDB">
            <w:pPr>
              <w:rPr>
                <w:ins w:id="750" w:author="Arjan Kloosterboer" w:date="2017-09-27T21:26:00Z"/>
                <w:rFonts w:ascii="Calibri" w:hAnsi="Calibri" w:cs="Calibri"/>
                <w:color w:val="000000"/>
                <w:sz w:val="22"/>
                <w:szCs w:val="22"/>
              </w:rPr>
            </w:pPr>
            <w:ins w:id="751" w:author="Arjan Kloosterboer" w:date="2017-09-27T21:26:00Z">
              <w:r>
                <w:rPr>
                  <w:rFonts w:ascii="Calibri" w:hAnsi="Calibri" w:cs="Calibri"/>
                  <w:b/>
                  <w:bCs/>
                  <w:color w:val="000000"/>
                  <w:sz w:val="22"/>
                  <w:szCs w:val="22"/>
                </w:rPr>
                <w:lastRenderedPageBreak/>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6AF128C1" w14:textId="77777777" w:rsidR="002B78B9" w:rsidRDefault="002B78B9" w:rsidP="00BD0FDB">
            <w:pPr>
              <w:rPr>
                <w:ins w:id="752" w:author="Arjan Kloosterboer" w:date="2017-09-27T21:26:00Z"/>
                <w:rFonts w:ascii="Calibri" w:hAnsi="Calibri" w:cs="Calibri"/>
                <w:color w:val="0F0F0F"/>
                <w:sz w:val="22"/>
                <w:szCs w:val="22"/>
              </w:rPr>
            </w:pPr>
            <w:ins w:id="753" w:author="Arjan Kloosterboer" w:date="2017-09-27T21:26:00Z">
              <w:r>
                <w:rPr>
                  <w:rFonts w:ascii="Calibri" w:hAnsi="Calibri" w:cs="Calibri"/>
                  <w:color w:val="0F0F0F"/>
                  <w:sz w:val="22"/>
                  <w:szCs w:val="22"/>
                </w:rPr>
                <w:t>9 januari 2017</w:t>
              </w:r>
            </w:ins>
          </w:p>
        </w:tc>
      </w:tr>
      <w:tr w:rsidR="002B78B9" w14:paraId="082F0F33" w14:textId="77777777" w:rsidTr="00BD0FDB">
        <w:trPr>
          <w:ins w:id="754"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0C5BB7D4" w14:textId="77777777" w:rsidR="002B78B9" w:rsidRDefault="002B78B9" w:rsidP="00BD0FDB">
            <w:pPr>
              <w:rPr>
                <w:ins w:id="755" w:author="Arjan Kloosterboer" w:date="2017-09-27T21:26:00Z"/>
                <w:rFonts w:ascii="Calibri" w:hAnsi="Calibri" w:cs="Calibri"/>
                <w:color w:val="000000"/>
                <w:sz w:val="22"/>
                <w:szCs w:val="22"/>
              </w:rPr>
            </w:pPr>
            <w:ins w:id="756" w:author="Arjan Kloosterboer" w:date="2017-09-27T21:26: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35A7FA03" w14:textId="77777777" w:rsidR="002B78B9" w:rsidRDefault="002B78B9" w:rsidP="00BD0FDB">
            <w:pPr>
              <w:rPr>
                <w:ins w:id="757" w:author="Arjan Kloosterboer" w:date="2017-09-27T21:26:00Z"/>
                <w:rFonts w:ascii="Calibri" w:hAnsi="Calibri" w:cs="Calibri"/>
                <w:color w:val="0F0F0F"/>
                <w:sz w:val="22"/>
                <w:szCs w:val="22"/>
              </w:rPr>
            </w:pPr>
            <w:ins w:id="758" w:author="Arjan Kloosterboer" w:date="2017-09-27T21:26:00Z">
              <w:r>
                <w:rPr>
                  <w:rFonts w:ascii="Calibri" w:hAnsi="Calibri" w:cs="Calibri"/>
                  <w:color w:val="0F0F0F"/>
                  <w:sz w:val="22"/>
                  <w:szCs w:val="22"/>
                </w:rPr>
                <w:t>DATUM</w:t>
              </w:r>
            </w:ins>
          </w:p>
        </w:tc>
      </w:tr>
      <w:tr w:rsidR="002B78B9" w14:paraId="40D2FBAB" w14:textId="77777777" w:rsidTr="00BD0FDB">
        <w:trPr>
          <w:trHeight w:val="230"/>
          <w:ins w:id="759"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066BD4B" w14:textId="77777777" w:rsidR="002B78B9" w:rsidRDefault="002B78B9" w:rsidP="00BD0FDB">
            <w:pPr>
              <w:rPr>
                <w:ins w:id="760" w:author="Arjan Kloosterboer" w:date="2017-09-27T21:26:00Z"/>
                <w:rFonts w:ascii="Calibri" w:hAnsi="Calibri" w:cs="Calibri"/>
                <w:color w:val="000000"/>
                <w:sz w:val="22"/>
                <w:szCs w:val="22"/>
              </w:rPr>
            </w:pPr>
            <w:ins w:id="761" w:author="Arjan Kloosterboer" w:date="2017-09-27T21:26: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5078AEB3" w14:textId="77777777" w:rsidR="002B78B9" w:rsidRDefault="002B78B9" w:rsidP="00BD0FDB">
            <w:pPr>
              <w:rPr>
                <w:ins w:id="762" w:author="Arjan Kloosterboer" w:date="2017-09-27T21:26:00Z"/>
                <w:rFonts w:ascii="Calibri" w:hAnsi="Calibri" w:cs="Calibri"/>
                <w:color w:val="0F0F0F"/>
                <w:sz w:val="22"/>
                <w:szCs w:val="22"/>
              </w:rPr>
            </w:pPr>
          </w:p>
        </w:tc>
      </w:tr>
      <w:tr w:rsidR="002B78B9" w14:paraId="042ECD0E" w14:textId="77777777" w:rsidTr="00BD0FDB">
        <w:trPr>
          <w:trHeight w:val="215"/>
          <w:ins w:id="763"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790DA583" w14:textId="77777777" w:rsidR="002B78B9" w:rsidRDefault="002B78B9" w:rsidP="00BD0FDB">
            <w:pPr>
              <w:rPr>
                <w:ins w:id="764" w:author="Arjan Kloosterboer" w:date="2017-09-27T21:26:00Z"/>
                <w:rFonts w:ascii="Calibri" w:hAnsi="Calibri" w:cs="Calibri"/>
                <w:color w:val="000000"/>
                <w:sz w:val="22"/>
                <w:szCs w:val="22"/>
              </w:rPr>
            </w:pPr>
            <w:ins w:id="765" w:author="Arjan Kloosterboer" w:date="2017-09-27T21:26: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B937CFE" w14:textId="77777777" w:rsidR="002B78B9" w:rsidRDefault="002B78B9" w:rsidP="00BD0FDB">
            <w:pPr>
              <w:rPr>
                <w:ins w:id="766" w:author="Arjan Kloosterboer" w:date="2017-09-27T21:26:00Z"/>
                <w:rFonts w:ascii="Calibri" w:hAnsi="Calibri" w:cs="Calibri"/>
                <w:color w:val="0F0F0F"/>
                <w:sz w:val="22"/>
                <w:szCs w:val="22"/>
              </w:rPr>
            </w:pPr>
            <w:ins w:id="767" w:author="Arjan Kloosterboer" w:date="2017-09-27T21:26:00Z">
              <w:r>
                <w:rPr>
                  <w:rFonts w:ascii="Calibri" w:hAnsi="Calibri" w:cs="Calibri"/>
                  <w:color w:val="0F0F0F"/>
                  <w:sz w:val="22"/>
                  <w:szCs w:val="22"/>
                </w:rPr>
                <w:t>Ja</w:t>
              </w:r>
            </w:ins>
          </w:p>
        </w:tc>
      </w:tr>
      <w:tr w:rsidR="002B78B9" w14:paraId="41EA030D" w14:textId="77777777" w:rsidTr="00BD0FDB">
        <w:trPr>
          <w:trHeight w:val="230"/>
          <w:ins w:id="768"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27D4F15" w14:textId="77777777" w:rsidR="002B78B9" w:rsidRDefault="002B78B9" w:rsidP="00BD0FDB">
            <w:pPr>
              <w:rPr>
                <w:ins w:id="769" w:author="Arjan Kloosterboer" w:date="2017-09-27T21:26:00Z"/>
                <w:rFonts w:ascii="Calibri" w:hAnsi="Calibri" w:cs="Calibri"/>
                <w:color w:val="000000"/>
                <w:sz w:val="22"/>
                <w:szCs w:val="22"/>
              </w:rPr>
            </w:pPr>
            <w:ins w:id="770" w:author="Arjan Kloosterboer" w:date="2017-09-27T21:26: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C4F868F" w14:textId="77777777" w:rsidR="002B78B9" w:rsidRDefault="002B78B9" w:rsidP="00BD0FDB">
            <w:pPr>
              <w:rPr>
                <w:ins w:id="771" w:author="Arjan Kloosterboer" w:date="2017-09-27T21:26:00Z"/>
                <w:rFonts w:ascii="Calibri" w:hAnsi="Calibri" w:cs="Calibri"/>
                <w:color w:val="0F0F0F"/>
                <w:sz w:val="22"/>
                <w:szCs w:val="22"/>
              </w:rPr>
            </w:pPr>
            <w:ins w:id="772" w:author="Arjan Kloosterboer" w:date="2017-09-27T21:26:00Z">
              <w:r>
                <w:rPr>
                  <w:rFonts w:ascii="Calibri" w:hAnsi="Calibri" w:cs="Calibri"/>
                  <w:color w:val="0F0F0F"/>
                  <w:sz w:val="22"/>
                  <w:szCs w:val="22"/>
                </w:rPr>
                <w:t>Nee</w:t>
              </w:r>
            </w:ins>
          </w:p>
        </w:tc>
      </w:tr>
      <w:tr w:rsidR="002B78B9" w14:paraId="3D064C70" w14:textId="77777777" w:rsidTr="00BD0FDB">
        <w:trPr>
          <w:trHeight w:val="230"/>
          <w:ins w:id="773"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4983E12A" w14:textId="77777777" w:rsidR="002B78B9" w:rsidRDefault="002B78B9" w:rsidP="00BD0FDB">
            <w:pPr>
              <w:rPr>
                <w:ins w:id="774" w:author="Arjan Kloosterboer" w:date="2017-09-27T21:26:00Z"/>
                <w:rFonts w:ascii="Calibri" w:hAnsi="Calibri" w:cs="Calibri"/>
                <w:color w:val="000000"/>
                <w:sz w:val="22"/>
                <w:szCs w:val="22"/>
              </w:rPr>
            </w:pPr>
            <w:ins w:id="775" w:author="Arjan Kloosterboer" w:date="2017-09-27T21:26: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6361E11F" w14:textId="77777777" w:rsidR="002B78B9" w:rsidRDefault="002B78B9" w:rsidP="00BD0FDB">
            <w:pPr>
              <w:rPr>
                <w:ins w:id="776" w:author="Arjan Kloosterboer" w:date="2017-09-27T21:26:00Z"/>
                <w:rFonts w:ascii="Calibri" w:hAnsi="Calibri" w:cs="Calibri"/>
                <w:color w:val="0F0F0F"/>
                <w:sz w:val="22"/>
                <w:szCs w:val="22"/>
              </w:rPr>
            </w:pPr>
            <w:ins w:id="777" w:author="Arjan Kloosterboer" w:date="2017-09-27T21:26:00Z">
              <w:r>
                <w:rPr>
                  <w:rFonts w:ascii="Calibri" w:hAnsi="Calibri" w:cs="Calibri"/>
                  <w:color w:val="0F0F0F"/>
                  <w:sz w:val="22"/>
                  <w:szCs w:val="22"/>
                </w:rPr>
                <w:t>Nee</w:t>
              </w:r>
            </w:ins>
          </w:p>
        </w:tc>
      </w:tr>
      <w:tr w:rsidR="002B78B9" w14:paraId="76AB044F" w14:textId="77777777" w:rsidTr="00BD0FDB">
        <w:trPr>
          <w:ins w:id="778"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35AF26ED" w14:textId="77777777" w:rsidR="002B78B9" w:rsidRDefault="002B78B9" w:rsidP="00BD0FDB">
            <w:pPr>
              <w:rPr>
                <w:ins w:id="779" w:author="Arjan Kloosterboer" w:date="2017-09-27T21:26:00Z"/>
                <w:rFonts w:ascii="Calibri" w:hAnsi="Calibri" w:cs="Calibri"/>
                <w:color w:val="000000"/>
                <w:sz w:val="22"/>
                <w:szCs w:val="22"/>
              </w:rPr>
            </w:pPr>
            <w:ins w:id="780" w:author="Arjan Kloosterboer" w:date="2017-09-27T21:26: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1B751B74" w14:textId="77777777" w:rsidR="002B78B9" w:rsidRDefault="002B78B9" w:rsidP="00BD0FDB">
            <w:pPr>
              <w:rPr>
                <w:ins w:id="781" w:author="Arjan Kloosterboer" w:date="2017-09-27T21:26:00Z"/>
                <w:rFonts w:ascii="Calibri" w:hAnsi="Calibri" w:cs="Calibri"/>
                <w:color w:val="0F0F0F"/>
                <w:sz w:val="22"/>
                <w:szCs w:val="22"/>
              </w:rPr>
            </w:pPr>
            <w:ins w:id="782" w:author="Arjan Kloosterboer" w:date="2017-09-27T21:26:00Z">
              <w:r>
                <w:rPr>
                  <w:rFonts w:ascii="Calibri" w:hAnsi="Calibri" w:cs="Calibri"/>
                  <w:color w:val="0F0F0F"/>
                  <w:sz w:val="22"/>
                  <w:szCs w:val="22"/>
                </w:rPr>
                <w:t>Nee</w:t>
              </w:r>
            </w:ins>
          </w:p>
        </w:tc>
      </w:tr>
      <w:tr w:rsidR="002B78B9" w14:paraId="73748853" w14:textId="77777777" w:rsidTr="00BD0FDB">
        <w:trPr>
          <w:trHeight w:val="230"/>
          <w:ins w:id="783"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19D13C5E" w14:textId="77777777" w:rsidR="002B78B9" w:rsidRDefault="002B78B9" w:rsidP="00BD0FDB">
            <w:pPr>
              <w:rPr>
                <w:ins w:id="784" w:author="Arjan Kloosterboer" w:date="2017-09-27T21:26:00Z"/>
                <w:rFonts w:ascii="Calibri" w:hAnsi="Calibri" w:cs="Calibri"/>
                <w:color w:val="000000"/>
                <w:sz w:val="22"/>
                <w:szCs w:val="22"/>
              </w:rPr>
            </w:pPr>
            <w:ins w:id="785" w:author="Arjan Kloosterboer" w:date="2017-09-27T21:26: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0B05AAC2" w14:textId="77777777" w:rsidR="002B78B9" w:rsidRDefault="002B78B9" w:rsidP="00BD0FDB">
            <w:pPr>
              <w:rPr>
                <w:ins w:id="786" w:author="Arjan Kloosterboer" w:date="2017-09-27T21:26:00Z"/>
                <w:rFonts w:ascii="Calibri" w:hAnsi="Calibri" w:cs="Calibri"/>
                <w:color w:val="0F0F0F"/>
                <w:sz w:val="22"/>
                <w:szCs w:val="22"/>
              </w:rPr>
            </w:pPr>
            <w:ins w:id="787" w:author="Arjan Kloosterboer" w:date="2017-09-27T21:26:00Z">
              <w:r>
                <w:rPr>
                  <w:rFonts w:ascii="Calibri" w:hAnsi="Calibri" w:cs="Calibri"/>
                  <w:color w:val="0F0F0F"/>
                  <w:sz w:val="22"/>
                  <w:szCs w:val="22"/>
                </w:rPr>
                <w:t>1 - 1</w:t>
              </w:r>
            </w:ins>
          </w:p>
        </w:tc>
      </w:tr>
      <w:tr w:rsidR="002B78B9" w14:paraId="3046F440" w14:textId="77777777" w:rsidTr="00BD0FDB">
        <w:trPr>
          <w:trHeight w:val="230"/>
          <w:ins w:id="788"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589ECCAA" w14:textId="77777777" w:rsidR="002B78B9" w:rsidRDefault="002B78B9" w:rsidP="00BD0FDB">
            <w:pPr>
              <w:rPr>
                <w:ins w:id="789" w:author="Arjan Kloosterboer" w:date="2017-09-27T21:26:00Z"/>
                <w:rFonts w:ascii="Calibri" w:hAnsi="Calibri" w:cs="Calibri"/>
                <w:color w:val="000000"/>
                <w:sz w:val="22"/>
                <w:szCs w:val="22"/>
              </w:rPr>
            </w:pPr>
            <w:ins w:id="790" w:author="Arjan Kloosterboer" w:date="2017-09-27T21:26: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F1E80FB" w14:textId="77777777" w:rsidR="002B78B9" w:rsidRDefault="002B78B9" w:rsidP="00BD0FDB">
            <w:pPr>
              <w:rPr>
                <w:ins w:id="791" w:author="Arjan Kloosterboer" w:date="2017-09-27T21:26:00Z"/>
                <w:rFonts w:ascii="Calibri" w:hAnsi="Calibri" w:cs="Calibri"/>
                <w:color w:val="0F0F0F"/>
                <w:sz w:val="22"/>
                <w:szCs w:val="22"/>
              </w:rPr>
            </w:pPr>
            <w:ins w:id="792" w:author="Arjan Kloosterboer" w:date="2017-09-27T21:26:00Z">
              <w:r>
                <w:rPr>
                  <w:rFonts w:ascii="Calibri" w:hAnsi="Calibri" w:cs="Calibri"/>
                  <w:color w:val="0F0F0F"/>
                  <w:sz w:val="22"/>
                  <w:szCs w:val="22"/>
                </w:rPr>
                <w:t>Gemeentelijk kerngegeven</w:t>
              </w:r>
            </w:ins>
          </w:p>
        </w:tc>
      </w:tr>
      <w:tr w:rsidR="002B78B9" w14:paraId="20772738" w14:textId="77777777" w:rsidTr="00BD0FDB">
        <w:trPr>
          <w:trHeight w:val="230"/>
          <w:ins w:id="793" w:author="Arjan Kloosterboer" w:date="2017-09-27T21:26:00Z"/>
        </w:trPr>
        <w:tc>
          <w:tcPr>
            <w:tcW w:w="3330" w:type="dxa"/>
            <w:gridSpan w:val="2"/>
            <w:tcBorders>
              <w:top w:val="nil"/>
              <w:left w:val="nil"/>
              <w:bottom w:val="nil"/>
              <w:right w:val="nil"/>
            </w:tcBorders>
            <w:tcMar>
              <w:top w:w="0" w:type="dxa"/>
              <w:left w:w="60" w:type="dxa"/>
              <w:bottom w:w="0" w:type="dxa"/>
              <w:right w:w="60" w:type="dxa"/>
            </w:tcMar>
          </w:tcPr>
          <w:p w14:paraId="2D1517A3" w14:textId="77777777" w:rsidR="002B78B9" w:rsidRDefault="002B78B9" w:rsidP="00BD0FDB">
            <w:pPr>
              <w:rPr>
                <w:ins w:id="794" w:author="Arjan Kloosterboer" w:date="2017-09-27T21:26:00Z"/>
                <w:rFonts w:ascii="Calibri" w:hAnsi="Calibri" w:cs="Calibri"/>
                <w:b/>
                <w:bCs/>
                <w:color w:val="000000"/>
                <w:sz w:val="22"/>
                <w:szCs w:val="22"/>
              </w:rPr>
            </w:pPr>
            <w:ins w:id="795" w:author="Arjan Kloosterboer" w:date="2017-09-27T21:26: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1D38A0A2" w14:textId="77777777" w:rsidR="002B78B9" w:rsidRDefault="002B78B9" w:rsidP="00BD0FDB">
            <w:pPr>
              <w:rPr>
                <w:ins w:id="796" w:author="Arjan Kloosterboer" w:date="2017-09-27T21:26:00Z"/>
                <w:rFonts w:ascii="Calibri" w:hAnsi="Calibri" w:cs="Calibri"/>
                <w:color w:val="0F0F0F"/>
                <w:sz w:val="22"/>
                <w:szCs w:val="22"/>
              </w:rPr>
            </w:pPr>
            <w:ins w:id="797" w:author="Arjan Kloosterboer" w:date="2017-09-27T21:26:00Z">
              <w:r>
                <w:rPr>
                  <w:rFonts w:ascii="Calibri" w:hAnsi="Calibri" w:cs="Calibri"/>
                  <w:color w:val="0F0F0F"/>
                  <w:sz w:val="22"/>
                  <w:szCs w:val="22"/>
                </w:rPr>
                <w:t>1) De waarde wijzigt alleen gelijktijdig met een waardewijziging van de Versie.</w:t>
              </w:r>
            </w:ins>
          </w:p>
        </w:tc>
      </w:tr>
      <w:tr w:rsidR="002B78B9" w14:paraId="21C36206" w14:textId="77777777" w:rsidTr="00BD0FDB">
        <w:trPr>
          <w:ins w:id="798" w:author="Arjan Kloosterboer" w:date="2017-09-27T21:26:00Z"/>
        </w:trPr>
        <w:tc>
          <w:tcPr>
            <w:tcW w:w="9360" w:type="dxa"/>
            <w:gridSpan w:val="4"/>
            <w:tcBorders>
              <w:top w:val="nil"/>
              <w:left w:val="nil"/>
              <w:bottom w:val="nil"/>
              <w:right w:val="nil"/>
            </w:tcBorders>
            <w:tcMar>
              <w:top w:w="0" w:type="dxa"/>
              <w:left w:w="60" w:type="dxa"/>
              <w:bottom w:w="0" w:type="dxa"/>
              <w:right w:w="60" w:type="dxa"/>
            </w:tcMar>
          </w:tcPr>
          <w:p w14:paraId="162843F2" w14:textId="77777777" w:rsidR="002B78B9" w:rsidRDefault="002B78B9" w:rsidP="00BD0FDB">
            <w:pPr>
              <w:rPr>
                <w:ins w:id="799" w:author="Arjan Kloosterboer" w:date="2017-09-27T21:26:00Z"/>
                <w:rFonts w:ascii="Calibri" w:hAnsi="Calibri" w:cs="Calibri"/>
                <w:color w:val="0F0F0F"/>
                <w:sz w:val="22"/>
                <w:szCs w:val="22"/>
              </w:rPr>
            </w:pPr>
            <w:ins w:id="800" w:author="Arjan Kloosterboer" w:date="2017-09-27T21:26:00Z">
              <w:r>
                <w:rPr>
                  <w:rFonts w:ascii="Calibri" w:hAnsi="Calibri" w:cs="Calibri"/>
                  <w:b/>
                  <w:bCs/>
                  <w:color w:val="0F0F0F"/>
                  <w:sz w:val="22"/>
                  <w:szCs w:val="22"/>
                </w:rPr>
                <w:t>Toelichting</w:t>
              </w:r>
            </w:ins>
          </w:p>
        </w:tc>
      </w:tr>
      <w:tr w:rsidR="002B78B9" w14:paraId="40C1F8AE" w14:textId="77777777" w:rsidTr="00BD0FDB">
        <w:trPr>
          <w:ins w:id="801" w:author="Arjan Kloosterboer" w:date="2017-09-27T21:26:00Z"/>
        </w:trPr>
        <w:tc>
          <w:tcPr>
            <w:tcW w:w="450" w:type="dxa"/>
            <w:tcBorders>
              <w:top w:val="nil"/>
              <w:left w:val="nil"/>
              <w:bottom w:val="nil"/>
              <w:right w:val="nil"/>
            </w:tcBorders>
            <w:tcMar>
              <w:top w:w="0" w:type="dxa"/>
              <w:left w:w="60" w:type="dxa"/>
              <w:bottom w:w="0" w:type="dxa"/>
              <w:right w:w="60" w:type="dxa"/>
            </w:tcMar>
          </w:tcPr>
          <w:p w14:paraId="5F94421D" w14:textId="77777777" w:rsidR="002B78B9" w:rsidRDefault="002B78B9" w:rsidP="00BD0FDB">
            <w:pPr>
              <w:rPr>
                <w:ins w:id="802" w:author="Arjan Kloosterboer" w:date="2017-09-27T21:26: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55B94CBE" w14:textId="77777777" w:rsidR="002B78B9" w:rsidRDefault="002B78B9" w:rsidP="00BD0FDB">
            <w:pPr>
              <w:rPr>
                <w:ins w:id="803" w:author="Arjan Kloosterboer" w:date="2017-09-27T21:26:00Z"/>
                <w:rFonts w:ascii="Calibri" w:hAnsi="Calibri" w:cs="Calibri"/>
                <w:color w:val="0F0F0F"/>
                <w:sz w:val="22"/>
                <w:szCs w:val="22"/>
              </w:rPr>
            </w:pPr>
          </w:p>
        </w:tc>
        <w:bookmarkEnd w:id="721"/>
      </w:tr>
    </w:tbl>
    <w:p w14:paraId="3648921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Contactpersoon beheer naam</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0D65847" w14:textId="77777777" w:rsidTr="00E830F0">
        <w:trPr>
          <w:trHeight w:val="230"/>
        </w:trPr>
        <w:tc>
          <w:tcPr>
            <w:tcW w:w="3330" w:type="dxa"/>
            <w:gridSpan w:val="2"/>
            <w:tcBorders>
              <w:top w:val="nil"/>
              <w:left w:val="nil"/>
              <w:bottom w:val="nil"/>
              <w:right w:val="nil"/>
            </w:tcBorders>
          </w:tcPr>
          <w:p w14:paraId="191999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6193A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 beheer naam</w:t>
            </w:r>
            <w:r w:rsidRPr="00BE10FF">
              <w:rPr>
                <w:rFonts w:ascii="Arial" w:hAnsi="Arial" w:cs="Arial"/>
                <w:szCs w:val="24"/>
                <w:lang w:val="en-AU" w:eastAsia="en-US"/>
              </w:rPr>
              <w:fldChar w:fldCharType="end"/>
            </w:r>
          </w:p>
        </w:tc>
      </w:tr>
      <w:tr w:rsidR="00AB0ADA" w:rsidRPr="00BE10FF" w14:paraId="1A9D6290" w14:textId="77777777" w:rsidTr="00E830F0">
        <w:tc>
          <w:tcPr>
            <w:tcW w:w="3330" w:type="dxa"/>
            <w:gridSpan w:val="2"/>
            <w:tcBorders>
              <w:top w:val="nil"/>
              <w:left w:val="nil"/>
              <w:bottom w:val="nil"/>
              <w:right w:val="nil"/>
            </w:tcBorders>
          </w:tcPr>
          <w:p w14:paraId="0A0560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B42BE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9DD8EED" w14:textId="77777777" w:rsidTr="00E830F0">
        <w:tc>
          <w:tcPr>
            <w:tcW w:w="3330" w:type="dxa"/>
            <w:gridSpan w:val="2"/>
            <w:tcBorders>
              <w:top w:val="nil"/>
              <w:left w:val="nil"/>
              <w:bottom w:val="nil"/>
              <w:right w:val="nil"/>
            </w:tcBorders>
          </w:tcPr>
          <w:p w14:paraId="22DADD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16B3B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89E988" w14:textId="77777777" w:rsidTr="00E830F0">
        <w:tc>
          <w:tcPr>
            <w:tcW w:w="3330" w:type="dxa"/>
            <w:gridSpan w:val="2"/>
            <w:tcBorders>
              <w:top w:val="nil"/>
              <w:left w:val="nil"/>
              <w:bottom w:val="nil"/>
              <w:right w:val="nil"/>
            </w:tcBorders>
          </w:tcPr>
          <w:p w14:paraId="53C0F8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D0D47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contactpersoonBeheerNaam </w:t>
            </w:r>
            <w:r w:rsidRPr="00BE10FF">
              <w:rPr>
                <w:rFonts w:ascii="Arial" w:hAnsi="Arial" w:cs="Arial"/>
                <w:szCs w:val="24"/>
                <w:lang w:val="en-AU" w:eastAsia="en-US"/>
              </w:rPr>
              <w:fldChar w:fldCharType="end"/>
            </w:r>
          </w:p>
        </w:tc>
      </w:tr>
      <w:tr w:rsidR="00AB0ADA" w:rsidRPr="00BE10FF" w14:paraId="600BFE22" w14:textId="77777777" w:rsidTr="00E830F0">
        <w:tc>
          <w:tcPr>
            <w:tcW w:w="3330" w:type="dxa"/>
            <w:gridSpan w:val="2"/>
            <w:tcBorders>
              <w:top w:val="nil"/>
              <w:left w:val="nil"/>
              <w:bottom w:val="nil"/>
              <w:right w:val="nil"/>
            </w:tcBorders>
          </w:tcPr>
          <w:p w14:paraId="52D0EB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3F52EA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de contactpersoon die verantwoordelijk is voor het beheer van de CATALOGUS.</w:t>
            </w:r>
            <w:r w:rsidRPr="00BE10FF">
              <w:rPr>
                <w:rFonts w:ascii="Arial" w:hAnsi="Arial" w:cs="Arial"/>
                <w:szCs w:val="24"/>
                <w:lang w:val="en-AU" w:eastAsia="en-US"/>
              </w:rPr>
              <w:fldChar w:fldCharType="end"/>
            </w:r>
          </w:p>
        </w:tc>
      </w:tr>
      <w:tr w:rsidR="00AB0ADA" w:rsidRPr="00BE10FF" w14:paraId="3A680491" w14:textId="77777777" w:rsidTr="00E830F0">
        <w:trPr>
          <w:trHeight w:val="230"/>
        </w:trPr>
        <w:tc>
          <w:tcPr>
            <w:tcW w:w="3330" w:type="dxa"/>
            <w:gridSpan w:val="2"/>
            <w:tcBorders>
              <w:top w:val="nil"/>
              <w:left w:val="nil"/>
              <w:bottom w:val="nil"/>
              <w:right w:val="nil"/>
            </w:tcBorders>
          </w:tcPr>
          <w:p w14:paraId="472138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06FC1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E2708E" w14:textId="77777777" w:rsidTr="00E830F0">
        <w:tc>
          <w:tcPr>
            <w:tcW w:w="3330" w:type="dxa"/>
            <w:gridSpan w:val="2"/>
            <w:tcBorders>
              <w:top w:val="nil"/>
              <w:left w:val="nil"/>
              <w:bottom w:val="nil"/>
              <w:right w:val="nil"/>
            </w:tcBorders>
          </w:tcPr>
          <w:p w14:paraId="4383FC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96D36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8A7A7A4" w14:textId="77777777" w:rsidTr="00E830F0">
        <w:tc>
          <w:tcPr>
            <w:tcW w:w="3330" w:type="dxa"/>
            <w:gridSpan w:val="2"/>
            <w:tcBorders>
              <w:top w:val="nil"/>
              <w:left w:val="nil"/>
              <w:bottom w:val="nil"/>
              <w:right w:val="nil"/>
            </w:tcBorders>
          </w:tcPr>
          <w:p w14:paraId="6304D4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B618E9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094762CD" w14:textId="77777777" w:rsidTr="00E830F0">
        <w:trPr>
          <w:trHeight w:val="230"/>
        </w:trPr>
        <w:tc>
          <w:tcPr>
            <w:tcW w:w="3330" w:type="dxa"/>
            <w:gridSpan w:val="2"/>
            <w:tcBorders>
              <w:top w:val="nil"/>
              <w:left w:val="nil"/>
              <w:bottom w:val="nil"/>
              <w:right w:val="nil"/>
            </w:tcBorders>
          </w:tcPr>
          <w:p w14:paraId="52D743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74B27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6A2F114" w14:textId="77777777" w:rsidTr="00E830F0">
        <w:trPr>
          <w:trHeight w:val="215"/>
        </w:trPr>
        <w:tc>
          <w:tcPr>
            <w:tcW w:w="3330" w:type="dxa"/>
            <w:gridSpan w:val="2"/>
            <w:tcBorders>
              <w:top w:val="nil"/>
              <w:left w:val="nil"/>
              <w:bottom w:val="nil"/>
              <w:right w:val="nil"/>
            </w:tcBorders>
          </w:tcPr>
          <w:p w14:paraId="12A612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27B6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8618CE" w14:textId="77777777" w:rsidTr="00E830F0">
        <w:trPr>
          <w:trHeight w:val="230"/>
        </w:trPr>
        <w:tc>
          <w:tcPr>
            <w:tcW w:w="3330" w:type="dxa"/>
            <w:gridSpan w:val="2"/>
            <w:tcBorders>
              <w:top w:val="nil"/>
              <w:left w:val="nil"/>
              <w:bottom w:val="nil"/>
              <w:right w:val="nil"/>
            </w:tcBorders>
          </w:tcPr>
          <w:p w14:paraId="640773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CF2F3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6E6D29D" w14:textId="77777777" w:rsidTr="00E830F0">
        <w:trPr>
          <w:trHeight w:val="230"/>
        </w:trPr>
        <w:tc>
          <w:tcPr>
            <w:tcW w:w="3330" w:type="dxa"/>
            <w:gridSpan w:val="2"/>
            <w:tcBorders>
              <w:top w:val="nil"/>
              <w:left w:val="nil"/>
              <w:bottom w:val="nil"/>
              <w:right w:val="nil"/>
            </w:tcBorders>
          </w:tcPr>
          <w:p w14:paraId="36727B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0E61C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C921FE" w14:textId="77777777" w:rsidTr="00E830F0">
        <w:trPr>
          <w:trHeight w:val="230"/>
        </w:trPr>
        <w:tc>
          <w:tcPr>
            <w:tcW w:w="3330" w:type="dxa"/>
            <w:gridSpan w:val="2"/>
            <w:tcBorders>
              <w:top w:val="nil"/>
              <w:left w:val="nil"/>
              <w:bottom w:val="nil"/>
              <w:right w:val="nil"/>
            </w:tcBorders>
          </w:tcPr>
          <w:p w14:paraId="102AD2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5EC00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9902811" w14:textId="77777777" w:rsidTr="00E830F0">
        <w:trPr>
          <w:trHeight w:val="230"/>
        </w:trPr>
        <w:tc>
          <w:tcPr>
            <w:tcW w:w="3330" w:type="dxa"/>
            <w:gridSpan w:val="2"/>
            <w:tcBorders>
              <w:top w:val="nil"/>
              <w:left w:val="nil"/>
              <w:bottom w:val="nil"/>
              <w:right w:val="nil"/>
            </w:tcBorders>
          </w:tcPr>
          <w:p w14:paraId="142A02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AA4A6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30D310" w14:textId="77777777" w:rsidTr="00E830F0">
        <w:tc>
          <w:tcPr>
            <w:tcW w:w="3330" w:type="dxa"/>
            <w:gridSpan w:val="2"/>
            <w:tcBorders>
              <w:top w:val="nil"/>
              <w:left w:val="nil"/>
              <w:bottom w:val="nil"/>
              <w:right w:val="nil"/>
            </w:tcBorders>
          </w:tcPr>
          <w:p w14:paraId="7A5DD0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C1733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86A4292" w14:textId="77777777" w:rsidTr="00E830F0">
        <w:trPr>
          <w:trHeight w:val="230"/>
        </w:trPr>
        <w:tc>
          <w:tcPr>
            <w:tcW w:w="3330" w:type="dxa"/>
            <w:gridSpan w:val="2"/>
            <w:tcBorders>
              <w:top w:val="nil"/>
              <w:left w:val="nil"/>
              <w:bottom w:val="nil"/>
              <w:right w:val="nil"/>
            </w:tcBorders>
          </w:tcPr>
          <w:p w14:paraId="691DC1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5A5E5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C331174" w14:textId="77777777" w:rsidTr="00E830F0">
        <w:trPr>
          <w:trHeight w:val="230"/>
        </w:trPr>
        <w:tc>
          <w:tcPr>
            <w:tcW w:w="3330" w:type="dxa"/>
            <w:gridSpan w:val="2"/>
            <w:tcBorders>
              <w:top w:val="nil"/>
              <w:left w:val="nil"/>
              <w:bottom w:val="nil"/>
              <w:right w:val="nil"/>
            </w:tcBorders>
          </w:tcPr>
          <w:p w14:paraId="5F88B1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A0E93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BB4E285" w14:textId="77777777" w:rsidTr="00E830F0">
        <w:trPr>
          <w:trHeight w:val="230"/>
        </w:trPr>
        <w:tc>
          <w:tcPr>
            <w:tcW w:w="3330" w:type="dxa"/>
            <w:gridSpan w:val="2"/>
            <w:tcBorders>
              <w:top w:val="nil"/>
              <w:left w:val="nil"/>
              <w:bottom w:val="nil"/>
              <w:right w:val="nil"/>
            </w:tcBorders>
          </w:tcPr>
          <w:p w14:paraId="0E3172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A10A5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7B70D53" w14:textId="77777777" w:rsidTr="00E830F0">
        <w:tc>
          <w:tcPr>
            <w:tcW w:w="9360" w:type="dxa"/>
            <w:gridSpan w:val="3"/>
            <w:tcBorders>
              <w:top w:val="nil"/>
              <w:left w:val="nil"/>
              <w:bottom w:val="nil"/>
              <w:right w:val="nil"/>
            </w:tcBorders>
          </w:tcPr>
          <w:p w14:paraId="3562BB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7F868D9" w14:textId="77777777" w:rsidTr="00E830F0">
        <w:tc>
          <w:tcPr>
            <w:tcW w:w="450" w:type="dxa"/>
            <w:tcBorders>
              <w:top w:val="nil"/>
              <w:left w:val="nil"/>
              <w:bottom w:val="nil"/>
              <w:right w:val="nil"/>
            </w:tcBorders>
          </w:tcPr>
          <w:p w14:paraId="3486F9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90C4D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FDB0F9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Contactpersoon beheer telefoonnummer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3A49E41" w14:textId="77777777" w:rsidTr="00E830F0">
        <w:trPr>
          <w:trHeight w:val="230"/>
        </w:trPr>
        <w:tc>
          <w:tcPr>
            <w:tcW w:w="3330" w:type="dxa"/>
            <w:gridSpan w:val="2"/>
            <w:tcBorders>
              <w:top w:val="nil"/>
              <w:left w:val="nil"/>
              <w:bottom w:val="nil"/>
              <w:right w:val="nil"/>
            </w:tcBorders>
          </w:tcPr>
          <w:p w14:paraId="11F20D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E0F7F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 beheer telefoonnummer</w:t>
            </w:r>
            <w:r w:rsidRPr="00BE10FF">
              <w:rPr>
                <w:rFonts w:ascii="Arial" w:hAnsi="Arial" w:cs="Arial"/>
                <w:szCs w:val="24"/>
                <w:lang w:val="en-AU" w:eastAsia="en-US"/>
              </w:rPr>
              <w:fldChar w:fldCharType="end"/>
            </w:r>
          </w:p>
        </w:tc>
      </w:tr>
      <w:tr w:rsidR="00AB0ADA" w:rsidRPr="00BE10FF" w14:paraId="574C0E35" w14:textId="77777777" w:rsidTr="00E830F0">
        <w:tc>
          <w:tcPr>
            <w:tcW w:w="3330" w:type="dxa"/>
            <w:gridSpan w:val="2"/>
            <w:tcBorders>
              <w:top w:val="nil"/>
              <w:left w:val="nil"/>
              <w:bottom w:val="nil"/>
              <w:right w:val="nil"/>
            </w:tcBorders>
          </w:tcPr>
          <w:p w14:paraId="5D57CB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C1D33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327AE15" w14:textId="77777777" w:rsidTr="00E830F0">
        <w:tc>
          <w:tcPr>
            <w:tcW w:w="3330" w:type="dxa"/>
            <w:gridSpan w:val="2"/>
            <w:tcBorders>
              <w:top w:val="nil"/>
              <w:left w:val="nil"/>
              <w:bottom w:val="nil"/>
              <w:right w:val="nil"/>
            </w:tcBorders>
          </w:tcPr>
          <w:p w14:paraId="1BC9E7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BB03D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66D9DD5" w14:textId="77777777" w:rsidTr="00E830F0">
        <w:tc>
          <w:tcPr>
            <w:tcW w:w="3330" w:type="dxa"/>
            <w:gridSpan w:val="2"/>
            <w:tcBorders>
              <w:top w:val="nil"/>
              <w:left w:val="nil"/>
              <w:bottom w:val="nil"/>
              <w:right w:val="nil"/>
            </w:tcBorders>
          </w:tcPr>
          <w:p w14:paraId="444E21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458317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contactpersoonBeheerTelefoonnummer </w:t>
            </w:r>
            <w:r w:rsidRPr="00BE10FF">
              <w:rPr>
                <w:rFonts w:ascii="Arial" w:hAnsi="Arial" w:cs="Arial"/>
                <w:szCs w:val="24"/>
                <w:lang w:val="en-AU" w:eastAsia="en-US"/>
              </w:rPr>
              <w:fldChar w:fldCharType="end"/>
            </w:r>
          </w:p>
        </w:tc>
      </w:tr>
      <w:tr w:rsidR="00AB0ADA" w:rsidRPr="00BE10FF" w14:paraId="6BF07E9E" w14:textId="77777777" w:rsidTr="00E830F0">
        <w:tc>
          <w:tcPr>
            <w:tcW w:w="3330" w:type="dxa"/>
            <w:gridSpan w:val="2"/>
            <w:tcBorders>
              <w:top w:val="nil"/>
              <w:left w:val="nil"/>
              <w:bottom w:val="nil"/>
              <w:right w:val="nil"/>
            </w:tcBorders>
          </w:tcPr>
          <w:p w14:paraId="764CCF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BCC694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telefoonnummer van de contactpersoon die verantwoordelijk is voor het beheer van de CATALOGUS.</w:t>
            </w:r>
            <w:r w:rsidRPr="00BE10FF">
              <w:rPr>
                <w:rFonts w:ascii="Arial" w:hAnsi="Arial" w:cs="Arial"/>
                <w:szCs w:val="24"/>
                <w:lang w:val="en-AU" w:eastAsia="en-US"/>
              </w:rPr>
              <w:fldChar w:fldCharType="end"/>
            </w:r>
          </w:p>
        </w:tc>
      </w:tr>
      <w:tr w:rsidR="00AB0ADA" w:rsidRPr="00BE10FF" w14:paraId="0DF115DA" w14:textId="77777777" w:rsidTr="00E830F0">
        <w:trPr>
          <w:trHeight w:val="230"/>
        </w:trPr>
        <w:tc>
          <w:tcPr>
            <w:tcW w:w="3330" w:type="dxa"/>
            <w:gridSpan w:val="2"/>
            <w:tcBorders>
              <w:top w:val="nil"/>
              <w:left w:val="nil"/>
              <w:bottom w:val="nil"/>
              <w:right w:val="nil"/>
            </w:tcBorders>
          </w:tcPr>
          <w:p w14:paraId="043676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87C27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58A69D3" w14:textId="77777777" w:rsidTr="00E830F0">
        <w:tc>
          <w:tcPr>
            <w:tcW w:w="3330" w:type="dxa"/>
            <w:gridSpan w:val="2"/>
            <w:tcBorders>
              <w:top w:val="nil"/>
              <w:left w:val="nil"/>
              <w:bottom w:val="nil"/>
              <w:right w:val="nil"/>
            </w:tcBorders>
          </w:tcPr>
          <w:p w14:paraId="74E000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07CF9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764944D" w14:textId="77777777" w:rsidTr="00E830F0">
        <w:tc>
          <w:tcPr>
            <w:tcW w:w="3330" w:type="dxa"/>
            <w:gridSpan w:val="2"/>
            <w:tcBorders>
              <w:top w:val="nil"/>
              <w:left w:val="nil"/>
              <w:bottom w:val="nil"/>
              <w:right w:val="nil"/>
            </w:tcBorders>
          </w:tcPr>
          <w:p w14:paraId="0A0ABB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DAA7C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910A994" w14:textId="77777777" w:rsidTr="00E830F0">
        <w:trPr>
          <w:trHeight w:val="230"/>
        </w:trPr>
        <w:tc>
          <w:tcPr>
            <w:tcW w:w="3330" w:type="dxa"/>
            <w:gridSpan w:val="2"/>
            <w:tcBorders>
              <w:top w:val="nil"/>
              <w:left w:val="nil"/>
              <w:bottom w:val="nil"/>
              <w:right w:val="nil"/>
            </w:tcBorders>
          </w:tcPr>
          <w:p w14:paraId="489A4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0D2FB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2197861" w14:textId="77777777" w:rsidTr="00E830F0">
        <w:trPr>
          <w:trHeight w:val="215"/>
        </w:trPr>
        <w:tc>
          <w:tcPr>
            <w:tcW w:w="3330" w:type="dxa"/>
            <w:gridSpan w:val="2"/>
            <w:tcBorders>
              <w:top w:val="nil"/>
              <w:left w:val="nil"/>
              <w:bottom w:val="nil"/>
              <w:right w:val="nil"/>
            </w:tcBorders>
          </w:tcPr>
          <w:p w14:paraId="2F4648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654E6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BCF88F" w14:textId="77777777" w:rsidTr="00E830F0">
        <w:trPr>
          <w:trHeight w:val="230"/>
        </w:trPr>
        <w:tc>
          <w:tcPr>
            <w:tcW w:w="3330" w:type="dxa"/>
            <w:gridSpan w:val="2"/>
            <w:tcBorders>
              <w:top w:val="nil"/>
              <w:left w:val="nil"/>
              <w:bottom w:val="nil"/>
              <w:right w:val="nil"/>
            </w:tcBorders>
          </w:tcPr>
          <w:p w14:paraId="562C20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5EEFF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B3900CB" w14:textId="77777777" w:rsidTr="00E830F0">
        <w:trPr>
          <w:trHeight w:val="230"/>
        </w:trPr>
        <w:tc>
          <w:tcPr>
            <w:tcW w:w="3330" w:type="dxa"/>
            <w:gridSpan w:val="2"/>
            <w:tcBorders>
              <w:top w:val="nil"/>
              <w:left w:val="nil"/>
              <w:bottom w:val="nil"/>
              <w:right w:val="nil"/>
            </w:tcBorders>
          </w:tcPr>
          <w:p w14:paraId="289872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Aanduiding gebeurtenis</w:t>
            </w:r>
          </w:p>
        </w:tc>
        <w:tc>
          <w:tcPr>
            <w:tcW w:w="6030" w:type="dxa"/>
            <w:tcBorders>
              <w:top w:val="nil"/>
              <w:left w:val="nil"/>
              <w:bottom w:val="nil"/>
              <w:right w:val="nil"/>
            </w:tcBorders>
          </w:tcPr>
          <w:p w14:paraId="7B73F9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5E88295" w14:textId="77777777" w:rsidTr="00E830F0">
        <w:trPr>
          <w:trHeight w:val="230"/>
        </w:trPr>
        <w:tc>
          <w:tcPr>
            <w:tcW w:w="3330" w:type="dxa"/>
            <w:gridSpan w:val="2"/>
            <w:tcBorders>
              <w:top w:val="nil"/>
              <w:left w:val="nil"/>
              <w:bottom w:val="nil"/>
              <w:right w:val="nil"/>
            </w:tcBorders>
          </w:tcPr>
          <w:p w14:paraId="44E047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2AD9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804425" w14:textId="77777777" w:rsidTr="00E830F0">
        <w:trPr>
          <w:trHeight w:val="230"/>
        </w:trPr>
        <w:tc>
          <w:tcPr>
            <w:tcW w:w="3330" w:type="dxa"/>
            <w:gridSpan w:val="2"/>
            <w:tcBorders>
              <w:top w:val="nil"/>
              <w:left w:val="nil"/>
              <w:bottom w:val="nil"/>
              <w:right w:val="nil"/>
            </w:tcBorders>
          </w:tcPr>
          <w:p w14:paraId="23E68D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EC6E6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827D01" w14:textId="77777777" w:rsidTr="00E830F0">
        <w:tc>
          <w:tcPr>
            <w:tcW w:w="3330" w:type="dxa"/>
            <w:gridSpan w:val="2"/>
            <w:tcBorders>
              <w:top w:val="nil"/>
              <w:left w:val="nil"/>
              <w:bottom w:val="nil"/>
              <w:right w:val="nil"/>
            </w:tcBorders>
          </w:tcPr>
          <w:p w14:paraId="46C308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326ED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9A6EDC" w14:textId="77777777" w:rsidTr="00E830F0">
        <w:trPr>
          <w:trHeight w:val="230"/>
        </w:trPr>
        <w:tc>
          <w:tcPr>
            <w:tcW w:w="3330" w:type="dxa"/>
            <w:gridSpan w:val="2"/>
            <w:tcBorders>
              <w:top w:val="nil"/>
              <w:left w:val="nil"/>
              <w:bottom w:val="nil"/>
              <w:right w:val="nil"/>
            </w:tcBorders>
          </w:tcPr>
          <w:p w14:paraId="74027C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E6AA07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B12D26B" w14:textId="77777777" w:rsidTr="00E830F0">
        <w:trPr>
          <w:trHeight w:val="230"/>
        </w:trPr>
        <w:tc>
          <w:tcPr>
            <w:tcW w:w="3330" w:type="dxa"/>
            <w:gridSpan w:val="2"/>
            <w:tcBorders>
              <w:top w:val="nil"/>
              <w:left w:val="nil"/>
              <w:bottom w:val="nil"/>
              <w:right w:val="nil"/>
            </w:tcBorders>
          </w:tcPr>
          <w:p w14:paraId="6E9BDD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C8450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D4A8384" w14:textId="77777777" w:rsidTr="00E830F0">
        <w:trPr>
          <w:trHeight w:val="230"/>
        </w:trPr>
        <w:tc>
          <w:tcPr>
            <w:tcW w:w="3330" w:type="dxa"/>
            <w:gridSpan w:val="2"/>
            <w:tcBorders>
              <w:top w:val="nil"/>
              <w:left w:val="nil"/>
              <w:bottom w:val="nil"/>
              <w:right w:val="nil"/>
            </w:tcBorders>
          </w:tcPr>
          <w:p w14:paraId="0C1F1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FF536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07A034EC" w14:textId="77777777" w:rsidTr="00E830F0">
        <w:tc>
          <w:tcPr>
            <w:tcW w:w="9360" w:type="dxa"/>
            <w:gridSpan w:val="3"/>
            <w:tcBorders>
              <w:top w:val="nil"/>
              <w:left w:val="nil"/>
              <w:bottom w:val="nil"/>
              <w:right w:val="nil"/>
            </w:tcBorders>
          </w:tcPr>
          <w:p w14:paraId="4EA414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7A34741" w14:textId="77777777" w:rsidTr="00E830F0">
        <w:tc>
          <w:tcPr>
            <w:tcW w:w="450" w:type="dxa"/>
            <w:tcBorders>
              <w:top w:val="nil"/>
              <w:left w:val="nil"/>
              <w:bottom w:val="nil"/>
              <w:right w:val="nil"/>
            </w:tcBorders>
          </w:tcPr>
          <w:p w14:paraId="281AEA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BB41C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type is alfanumeriek zodat eventuele toevoegingen als 'bgg', 'zak' of 'mobiel' kunnen worden verwerkt.</w:t>
            </w:r>
          </w:p>
        </w:tc>
      </w:tr>
    </w:tbl>
    <w:p w14:paraId="0DF149E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Contactpersoon beheer emailadres</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CA40570" w14:textId="77777777" w:rsidTr="00E830F0">
        <w:trPr>
          <w:trHeight w:val="230"/>
        </w:trPr>
        <w:tc>
          <w:tcPr>
            <w:tcW w:w="3330" w:type="dxa"/>
            <w:gridSpan w:val="2"/>
            <w:tcBorders>
              <w:top w:val="nil"/>
              <w:left w:val="nil"/>
              <w:bottom w:val="nil"/>
              <w:right w:val="nil"/>
            </w:tcBorders>
          </w:tcPr>
          <w:p w14:paraId="7CABF8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C5ED1D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 beheer emailadres</w:t>
            </w:r>
            <w:r w:rsidRPr="00BE10FF">
              <w:rPr>
                <w:rFonts w:ascii="Arial" w:hAnsi="Arial" w:cs="Arial"/>
                <w:szCs w:val="24"/>
                <w:lang w:val="en-AU" w:eastAsia="en-US"/>
              </w:rPr>
              <w:fldChar w:fldCharType="end"/>
            </w:r>
          </w:p>
        </w:tc>
      </w:tr>
      <w:tr w:rsidR="00AB0ADA" w:rsidRPr="00BE10FF" w14:paraId="7DA46D00" w14:textId="77777777" w:rsidTr="00E830F0">
        <w:tc>
          <w:tcPr>
            <w:tcW w:w="3330" w:type="dxa"/>
            <w:gridSpan w:val="2"/>
            <w:tcBorders>
              <w:top w:val="nil"/>
              <w:left w:val="nil"/>
              <w:bottom w:val="nil"/>
              <w:right w:val="nil"/>
            </w:tcBorders>
          </w:tcPr>
          <w:p w14:paraId="0B714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43CDA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74F0E30" w14:textId="77777777" w:rsidTr="00E830F0">
        <w:tc>
          <w:tcPr>
            <w:tcW w:w="3330" w:type="dxa"/>
            <w:gridSpan w:val="2"/>
            <w:tcBorders>
              <w:top w:val="nil"/>
              <w:left w:val="nil"/>
              <w:bottom w:val="nil"/>
              <w:right w:val="nil"/>
            </w:tcBorders>
          </w:tcPr>
          <w:p w14:paraId="27F6A5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C403C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794E43" w14:textId="77777777" w:rsidTr="00E830F0">
        <w:tc>
          <w:tcPr>
            <w:tcW w:w="3330" w:type="dxa"/>
            <w:gridSpan w:val="2"/>
            <w:tcBorders>
              <w:top w:val="nil"/>
              <w:left w:val="nil"/>
              <w:bottom w:val="nil"/>
              <w:right w:val="nil"/>
            </w:tcBorders>
          </w:tcPr>
          <w:p w14:paraId="7EDFFF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2506D2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contactpersoonBeheerEmailadres</w:t>
            </w:r>
            <w:r w:rsidRPr="00BE10FF">
              <w:rPr>
                <w:rFonts w:ascii="Arial" w:hAnsi="Arial" w:cs="Arial"/>
                <w:szCs w:val="24"/>
                <w:lang w:val="en-AU" w:eastAsia="en-US"/>
              </w:rPr>
              <w:fldChar w:fldCharType="end"/>
            </w:r>
          </w:p>
        </w:tc>
      </w:tr>
      <w:tr w:rsidR="00AB0ADA" w:rsidRPr="00BE10FF" w14:paraId="1978AA1B" w14:textId="77777777" w:rsidTr="00E830F0">
        <w:tc>
          <w:tcPr>
            <w:tcW w:w="3330" w:type="dxa"/>
            <w:gridSpan w:val="2"/>
            <w:tcBorders>
              <w:top w:val="nil"/>
              <w:left w:val="nil"/>
              <w:bottom w:val="nil"/>
              <w:right w:val="nil"/>
            </w:tcBorders>
          </w:tcPr>
          <w:p w14:paraId="52BC1E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5D7F90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emailadres van de contactpersoon die verantwoordelijk is voor het beheer van de CATALOGUS.</w:t>
            </w:r>
            <w:r w:rsidRPr="00BE10FF">
              <w:rPr>
                <w:rFonts w:ascii="Arial" w:hAnsi="Arial" w:cs="Arial"/>
                <w:szCs w:val="24"/>
                <w:lang w:val="en-AU" w:eastAsia="en-US"/>
              </w:rPr>
              <w:fldChar w:fldCharType="end"/>
            </w:r>
          </w:p>
        </w:tc>
      </w:tr>
      <w:tr w:rsidR="00AB0ADA" w:rsidRPr="00BE10FF" w14:paraId="136954C6" w14:textId="77777777" w:rsidTr="00E830F0">
        <w:trPr>
          <w:trHeight w:val="230"/>
        </w:trPr>
        <w:tc>
          <w:tcPr>
            <w:tcW w:w="3330" w:type="dxa"/>
            <w:gridSpan w:val="2"/>
            <w:tcBorders>
              <w:top w:val="nil"/>
              <w:left w:val="nil"/>
              <w:bottom w:val="nil"/>
              <w:right w:val="nil"/>
            </w:tcBorders>
          </w:tcPr>
          <w:p w14:paraId="452282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7EBFD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B0EA75F" w14:textId="77777777" w:rsidTr="00E830F0">
        <w:tc>
          <w:tcPr>
            <w:tcW w:w="3330" w:type="dxa"/>
            <w:gridSpan w:val="2"/>
            <w:tcBorders>
              <w:top w:val="nil"/>
              <w:left w:val="nil"/>
              <w:bottom w:val="nil"/>
              <w:right w:val="nil"/>
            </w:tcBorders>
          </w:tcPr>
          <w:p w14:paraId="4AE5DC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F4F2A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A32C098" w14:textId="77777777" w:rsidTr="00E830F0">
        <w:tc>
          <w:tcPr>
            <w:tcW w:w="3330" w:type="dxa"/>
            <w:gridSpan w:val="2"/>
            <w:tcBorders>
              <w:top w:val="nil"/>
              <w:left w:val="nil"/>
              <w:bottom w:val="nil"/>
              <w:right w:val="nil"/>
            </w:tcBorders>
          </w:tcPr>
          <w:p w14:paraId="0C37BA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0F8F74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AN254</w:t>
            </w:r>
            <w:r w:rsidRPr="00BE10FF">
              <w:rPr>
                <w:rFonts w:ascii="Arial" w:hAnsi="Arial" w:cs="Arial"/>
                <w:szCs w:val="24"/>
                <w:lang w:val="en-AU" w:eastAsia="en-US"/>
              </w:rPr>
              <w:fldChar w:fldCharType="end"/>
            </w:r>
          </w:p>
        </w:tc>
      </w:tr>
      <w:tr w:rsidR="00AB0ADA" w:rsidRPr="00BE10FF" w14:paraId="5F6401EE" w14:textId="77777777" w:rsidTr="00E830F0">
        <w:trPr>
          <w:trHeight w:val="230"/>
        </w:trPr>
        <w:tc>
          <w:tcPr>
            <w:tcW w:w="3330" w:type="dxa"/>
            <w:gridSpan w:val="2"/>
            <w:tcBorders>
              <w:top w:val="nil"/>
              <w:left w:val="nil"/>
              <w:bottom w:val="nil"/>
              <w:right w:val="nil"/>
            </w:tcBorders>
          </w:tcPr>
          <w:p w14:paraId="08137F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F16F9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conform RFC 5321 en RFC 5322</w:t>
            </w:r>
          </w:p>
        </w:tc>
      </w:tr>
      <w:tr w:rsidR="00AB0ADA" w:rsidRPr="00BE10FF" w14:paraId="61B38C68" w14:textId="77777777" w:rsidTr="00E830F0">
        <w:trPr>
          <w:trHeight w:val="215"/>
        </w:trPr>
        <w:tc>
          <w:tcPr>
            <w:tcW w:w="3330" w:type="dxa"/>
            <w:gridSpan w:val="2"/>
            <w:tcBorders>
              <w:top w:val="nil"/>
              <w:left w:val="nil"/>
              <w:bottom w:val="nil"/>
              <w:right w:val="nil"/>
            </w:tcBorders>
          </w:tcPr>
          <w:p w14:paraId="1AAAFB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C916A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88E1FFB" w14:textId="77777777" w:rsidTr="00E830F0">
        <w:trPr>
          <w:trHeight w:val="230"/>
        </w:trPr>
        <w:tc>
          <w:tcPr>
            <w:tcW w:w="3330" w:type="dxa"/>
            <w:gridSpan w:val="2"/>
            <w:tcBorders>
              <w:top w:val="nil"/>
              <w:left w:val="nil"/>
              <w:bottom w:val="nil"/>
              <w:right w:val="nil"/>
            </w:tcBorders>
          </w:tcPr>
          <w:p w14:paraId="401E52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647B8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8FFDE0" w14:textId="77777777" w:rsidTr="00E830F0">
        <w:trPr>
          <w:trHeight w:val="230"/>
        </w:trPr>
        <w:tc>
          <w:tcPr>
            <w:tcW w:w="3330" w:type="dxa"/>
            <w:gridSpan w:val="2"/>
            <w:tcBorders>
              <w:top w:val="nil"/>
              <w:left w:val="nil"/>
              <w:bottom w:val="nil"/>
              <w:right w:val="nil"/>
            </w:tcBorders>
          </w:tcPr>
          <w:p w14:paraId="2F6DC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2C7E4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795F6D" w14:textId="77777777" w:rsidTr="00E830F0">
        <w:trPr>
          <w:trHeight w:val="230"/>
        </w:trPr>
        <w:tc>
          <w:tcPr>
            <w:tcW w:w="3330" w:type="dxa"/>
            <w:gridSpan w:val="2"/>
            <w:tcBorders>
              <w:top w:val="nil"/>
              <w:left w:val="nil"/>
              <w:bottom w:val="nil"/>
              <w:right w:val="nil"/>
            </w:tcBorders>
          </w:tcPr>
          <w:p w14:paraId="540B68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4B590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542391" w14:textId="77777777" w:rsidTr="00E830F0">
        <w:trPr>
          <w:trHeight w:val="230"/>
        </w:trPr>
        <w:tc>
          <w:tcPr>
            <w:tcW w:w="3330" w:type="dxa"/>
            <w:gridSpan w:val="2"/>
            <w:tcBorders>
              <w:top w:val="nil"/>
              <w:left w:val="nil"/>
              <w:bottom w:val="nil"/>
              <w:right w:val="nil"/>
            </w:tcBorders>
          </w:tcPr>
          <w:p w14:paraId="4F4EBF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B1A2D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AF664E" w14:textId="77777777" w:rsidTr="00E830F0">
        <w:tc>
          <w:tcPr>
            <w:tcW w:w="3330" w:type="dxa"/>
            <w:gridSpan w:val="2"/>
            <w:tcBorders>
              <w:top w:val="nil"/>
              <w:left w:val="nil"/>
              <w:bottom w:val="nil"/>
              <w:right w:val="nil"/>
            </w:tcBorders>
          </w:tcPr>
          <w:p w14:paraId="74E55B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DF31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31C98F" w14:textId="77777777" w:rsidTr="00E830F0">
        <w:trPr>
          <w:trHeight w:val="230"/>
        </w:trPr>
        <w:tc>
          <w:tcPr>
            <w:tcW w:w="3330" w:type="dxa"/>
            <w:gridSpan w:val="2"/>
            <w:tcBorders>
              <w:top w:val="nil"/>
              <w:left w:val="nil"/>
              <w:bottom w:val="nil"/>
              <w:right w:val="nil"/>
            </w:tcBorders>
          </w:tcPr>
          <w:p w14:paraId="6DF470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582ACF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A86E5BB" w14:textId="77777777" w:rsidTr="00E830F0">
        <w:trPr>
          <w:trHeight w:val="230"/>
        </w:trPr>
        <w:tc>
          <w:tcPr>
            <w:tcW w:w="3330" w:type="dxa"/>
            <w:gridSpan w:val="2"/>
            <w:tcBorders>
              <w:top w:val="nil"/>
              <w:left w:val="nil"/>
              <w:bottom w:val="nil"/>
              <w:right w:val="nil"/>
            </w:tcBorders>
          </w:tcPr>
          <w:p w14:paraId="3E0E40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3C4A8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193BEA4" w14:textId="77777777" w:rsidTr="00E830F0">
        <w:trPr>
          <w:trHeight w:val="230"/>
        </w:trPr>
        <w:tc>
          <w:tcPr>
            <w:tcW w:w="3330" w:type="dxa"/>
            <w:gridSpan w:val="2"/>
            <w:tcBorders>
              <w:top w:val="nil"/>
              <w:left w:val="nil"/>
              <w:bottom w:val="nil"/>
              <w:right w:val="nil"/>
            </w:tcBorders>
          </w:tcPr>
          <w:p w14:paraId="542839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639C6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29501D2" w14:textId="77777777" w:rsidTr="00E830F0">
        <w:tc>
          <w:tcPr>
            <w:tcW w:w="9360" w:type="dxa"/>
            <w:gridSpan w:val="3"/>
            <w:tcBorders>
              <w:top w:val="nil"/>
              <w:left w:val="nil"/>
              <w:bottom w:val="nil"/>
              <w:right w:val="nil"/>
            </w:tcBorders>
          </w:tcPr>
          <w:p w14:paraId="6C054E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D1BE18E" w14:textId="77777777" w:rsidTr="00E830F0">
        <w:tc>
          <w:tcPr>
            <w:tcW w:w="450" w:type="dxa"/>
            <w:tcBorders>
              <w:top w:val="nil"/>
              <w:left w:val="nil"/>
              <w:bottom w:val="nil"/>
              <w:right w:val="nil"/>
            </w:tcBorders>
          </w:tcPr>
          <w:p w14:paraId="497397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2803F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1A8CED6"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EIGENSCHAP</w:t>
      </w:r>
      <w:r>
        <w:fldChar w:fldCharType="end"/>
      </w:r>
    </w:p>
    <w:p w14:paraId="7413E82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Eigenschapnaam</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2B07797" w14:textId="77777777" w:rsidTr="00E830F0">
        <w:trPr>
          <w:trHeight w:val="230"/>
        </w:trPr>
        <w:tc>
          <w:tcPr>
            <w:tcW w:w="3330" w:type="dxa"/>
            <w:gridSpan w:val="2"/>
            <w:tcBorders>
              <w:top w:val="nil"/>
              <w:left w:val="nil"/>
              <w:bottom w:val="nil"/>
              <w:right w:val="nil"/>
            </w:tcBorders>
          </w:tcPr>
          <w:p w14:paraId="3ABEA0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E1A515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Eigenschapnaam</w:t>
            </w:r>
            <w:r w:rsidRPr="00BE10FF">
              <w:rPr>
                <w:rFonts w:ascii="Arial" w:hAnsi="Arial" w:cs="Arial"/>
                <w:szCs w:val="24"/>
                <w:lang w:val="en-AU" w:eastAsia="en-US"/>
              </w:rPr>
              <w:fldChar w:fldCharType="end"/>
            </w:r>
          </w:p>
        </w:tc>
      </w:tr>
      <w:tr w:rsidR="00AB0ADA" w:rsidRPr="00BE10FF" w14:paraId="0F9EEC87" w14:textId="77777777" w:rsidTr="00E830F0">
        <w:tc>
          <w:tcPr>
            <w:tcW w:w="3330" w:type="dxa"/>
            <w:gridSpan w:val="2"/>
            <w:tcBorders>
              <w:top w:val="nil"/>
              <w:left w:val="nil"/>
              <w:bottom w:val="nil"/>
              <w:right w:val="nil"/>
            </w:tcBorders>
          </w:tcPr>
          <w:p w14:paraId="16E899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45C2F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2178DAD" w14:textId="77777777" w:rsidTr="00E830F0">
        <w:tc>
          <w:tcPr>
            <w:tcW w:w="3330" w:type="dxa"/>
            <w:gridSpan w:val="2"/>
            <w:tcBorders>
              <w:top w:val="nil"/>
              <w:left w:val="nil"/>
              <w:bottom w:val="nil"/>
              <w:right w:val="nil"/>
            </w:tcBorders>
          </w:tcPr>
          <w:p w14:paraId="5EE4AC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5B37E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943C3F7" w14:textId="77777777" w:rsidTr="00E830F0">
        <w:tc>
          <w:tcPr>
            <w:tcW w:w="3330" w:type="dxa"/>
            <w:gridSpan w:val="2"/>
            <w:tcBorders>
              <w:top w:val="nil"/>
              <w:left w:val="nil"/>
              <w:bottom w:val="nil"/>
              <w:right w:val="nil"/>
            </w:tcBorders>
          </w:tcPr>
          <w:p w14:paraId="6CA2FD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3D3392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naam</w:t>
            </w:r>
            <w:r w:rsidRPr="00BE10FF">
              <w:rPr>
                <w:rFonts w:ascii="Arial" w:hAnsi="Arial" w:cs="Arial"/>
                <w:szCs w:val="24"/>
                <w:lang w:val="en-AU" w:eastAsia="en-US"/>
              </w:rPr>
              <w:fldChar w:fldCharType="end"/>
            </w:r>
          </w:p>
        </w:tc>
      </w:tr>
      <w:tr w:rsidR="00AB0ADA" w:rsidRPr="00BE10FF" w14:paraId="3AF9156C" w14:textId="77777777" w:rsidTr="00E830F0">
        <w:tc>
          <w:tcPr>
            <w:tcW w:w="3330" w:type="dxa"/>
            <w:gridSpan w:val="2"/>
            <w:tcBorders>
              <w:top w:val="nil"/>
              <w:left w:val="nil"/>
              <w:bottom w:val="nil"/>
              <w:right w:val="nil"/>
            </w:tcBorders>
          </w:tcPr>
          <w:p w14:paraId="57C1A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A8FD55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de EIGENSCHAP</w:t>
            </w:r>
            <w:r w:rsidRPr="00BE10FF">
              <w:rPr>
                <w:rFonts w:ascii="Arial" w:hAnsi="Arial" w:cs="Arial"/>
                <w:szCs w:val="24"/>
                <w:lang w:val="en-AU" w:eastAsia="en-US"/>
              </w:rPr>
              <w:fldChar w:fldCharType="end"/>
            </w:r>
          </w:p>
        </w:tc>
      </w:tr>
      <w:tr w:rsidR="00AB0ADA" w:rsidRPr="00BE10FF" w14:paraId="22DB6758" w14:textId="77777777" w:rsidTr="00E830F0">
        <w:trPr>
          <w:trHeight w:val="230"/>
        </w:trPr>
        <w:tc>
          <w:tcPr>
            <w:tcW w:w="3330" w:type="dxa"/>
            <w:gridSpan w:val="2"/>
            <w:tcBorders>
              <w:top w:val="nil"/>
              <w:left w:val="nil"/>
              <w:bottom w:val="nil"/>
              <w:right w:val="nil"/>
            </w:tcBorders>
          </w:tcPr>
          <w:p w14:paraId="00B792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D7815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532446B" w14:textId="77777777" w:rsidTr="00E830F0">
        <w:tc>
          <w:tcPr>
            <w:tcW w:w="3330" w:type="dxa"/>
            <w:gridSpan w:val="2"/>
            <w:tcBorders>
              <w:top w:val="nil"/>
              <w:left w:val="nil"/>
              <w:bottom w:val="nil"/>
              <w:right w:val="nil"/>
            </w:tcBorders>
          </w:tcPr>
          <w:p w14:paraId="561871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C330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265D8CB" w14:textId="77777777" w:rsidTr="00E830F0">
        <w:tc>
          <w:tcPr>
            <w:tcW w:w="3330" w:type="dxa"/>
            <w:gridSpan w:val="2"/>
            <w:tcBorders>
              <w:top w:val="nil"/>
              <w:left w:val="nil"/>
              <w:bottom w:val="nil"/>
              <w:right w:val="nil"/>
            </w:tcBorders>
          </w:tcPr>
          <w:p w14:paraId="44776A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437F9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3EDBB151" w14:textId="77777777" w:rsidTr="00E830F0">
        <w:trPr>
          <w:trHeight w:val="230"/>
        </w:trPr>
        <w:tc>
          <w:tcPr>
            <w:tcW w:w="3330" w:type="dxa"/>
            <w:gridSpan w:val="2"/>
            <w:tcBorders>
              <w:top w:val="nil"/>
              <w:left w:val="nil"/>
              <w:bottom w:val="nil"/>
              <w:right w:val="nil"/>
            </w:tcBorders>
          </w:tcPr>
          <w:p w14:paraId="783AE1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5EBB7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741B45F" w14:textId="77777777" w:rsidTr="00E830F0">
        <w:trPr>
          <w:trHeight w:val="215"/>
        </w:trPr>
        <w:tc>
          <w:tcPr>
            <w:tcW w:w="3330" w:type="dxa"/>
            <w:gridSpan w:val="2"/>
            <w:tcBorders>
              <w:top w:val="nil"/>
              <w:left w:val="nil"/>
              <w:bottom w:val="nil"/>
              <w:right w:val="nil"/>
            </w:tcBorders>
          </w:tcPr>
          <w:p w14:paraId="0D2E40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27115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70EF2D" w14:textId="77777777" w:rsidTr="00E830F0">
        <w:trPr>
          <w:trHeight w:val="230"/>
        </w:trPr>
        <w:tc>
          <w:tcPr>
            <w:tcW w:w="3330" w:type="dxa"/>
            <w:gridSpan w:val="2"/>
            <w:tcBorders>
              <w:top w:val="nil"/>
              <w:left w:val="nil"/>
              <w:bottom w:val="nil"/>
              <w:right w:val="nil"/>
            </w:tcBorders>
          </w:tcPr>
          <w:p w14:paraId="7EB164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673C5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2841792" w14:textId="77777777" w:rsidTr="00E830F0">
        <w:trPr>
          <w:trHeight w:val="230"/>
        </w:trPr>
        <w:tc>
          <w:tcPr>
            <w:tcW w:w="3330" w:type="dxa"/>
            <w:gridSpan w:val="2"/>
            <w:tcBorders>
              <w:top w:val="nil"/>
              <w:left w:val="nil"/>
              <w:bottom w:val="nil"/>
              <w:right w:val="nil"/>
            </w:tcBorders>
          </w:tcPr>
          <w:p w14:paraId="51947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750D1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3BFB79" w14:textId="77777777" w:rsidTr="00E830F0">
        <w:trPr>
          <w:trHeight w:val="230"/>
        </w:trPr>
        <w:tc>
          <w:tcPr>
            <w:tcW w:w="3330" w:type="dxa"/>
            <w:gridSpan w:val="2"/>
            <w:tcBorders>
              <w:top w:val="nil"/>
              <w:left w:val="nil"/>
              <w:bottom w:val="nil"/>
              <w:right w:val="nil"/>
            </w:tcBorders>
          </w:tcPr>
          <w:p w14:paraId="2088ED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00BD0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D79C1FC" w14:textId="77777777" w:rsidTr="00E830F0">
        <w:trPr>
          <w:trHeight w:val="230"/>
        </w:trPr>
        <w:tc>
          <w:tcPr>
            <w:tcW w:w="3330" w:type="dxa"/>
            <w:gridSpan w:val="2"/>
            <w:tcBorders>
              <w:top w:val="nil"/>
              <w:left w:val="nil"/>
              <w:bottom w:val="nil"/>
              <w:right w:val="nil"/>
            </w:tcBorders>
          </w:tcPr>
          <w:p w14:paraId="382B0C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6783A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3AF951" w14:textId="77777777" w:rsidTr="00E830F0">
        <w:tc>
          <w:tcPr>
            <w:tcW w:w="3330" w:type="dxa"/>
            <w:gridSpan w:val="2"/>
            <w:tcBorders>
              <w:top w:val="nil"/>
              <w:left w:val="nil"/>
              <w:bottom w:val="nil"/>
              <w:right w:val="nil"/>
            </w:tcBorders>
          </w:tcPr>
          <w:p w14:paraId="3313AE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15108E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13DFE4" w14:textId="77777777" w:rsidTr="00E830F0">
        <w:trPr>
          <w:trHeight w:val="230"/>
        </w:trPr>
        <w:tc>
          <w:tcPr>
            <w:tcW w:w="3330" w:type="dxa"/>
            <w:gridSpan w:val="2"/>
            <w:tcBorders>
              <w:top w:val="nil"/>
              <w:left w:val="nil"/>
              <w:bottom w:val="nil"/>
              <w:right w:val="nil"/>
            </w:tcBorders>
          </w:tcPr>
          <w:p w14:paraId="6C7B76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78504B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4A469A5" w14:textId="77777777" w:rsidTr="00E830F0">
        <w:trPr>
          <w:trHeight w:val="230"/>
        </w:trPr>
        <w:tc>
          <w:tcPr>
            <w:tcW w:w="3330" w:type="dxa"/>
            <w:gridSpan w:val="2"/>
            <w:tcBorders>
              <w:top w:val="nil"/>
              <w:left w:val="nil"/>
              <w:bottom w:val="nil"/>
              <w:right w:val="nil"/>
            </w:tcBorders>
          </w:tcPr>
          <w:p w14:paraId="0680F2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BEE00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E38B76B" w14:textId="77777777" w:rsidTr="00E830F0">
        <w:trPr>
          <w:trHeight w:val="230"/>
        </w:trPr>
        <w:tc>
          <w:tcPr>
            <w:tcW w:w="3330" w:type="dxa"/>
            <w:gridSpan w:val="2"/>
            <w:tcBorders>
              <w:top w:val="nil"/>
              <w:left w:val="nil"/>
              <w:bottom w:val="nil"/>
              <w:right w:val="nil"/>
            </w:tcBorders>
          </w:tcPr>
          <w:p w14:paraId="027591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356A6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1C09630" w14:textId="77777777" w:rsidTr="00E830F0">
        <w:tc>
          <w:tcPr>
            <w:tcW w:w="9360" w:type="dxa"/>
            <w:gridSpan w:val="3"/>
            <w:tcBorders>
              <w:top w:val="nil"/>
              <w:left w:val="nil"/>
              <w:bottom w:val="nil"/>
              <w:right w:val="nil"/>
            </w:tcBorders>
          </w:tcPr>
          <w:p w14:paraId="40E163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74C8CA5" w14:textId="77777777" w:rsidTr="00E830F0">
        <w:tc>
          <w:tcPr>
            <w:tcW w:w="450" w:type="dxa"/>
            <w:tcBorders>
              <w:top w:val="nil"/>
              <w:left w:val="nil"/>
              <w:bottom w:val="nil"/>
              <w:right w:val="nil"/>
            </w:tcBorders>
          </w:tcPr>
          <w:p w14:paraId="744E69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F3DF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Het betreft de naam van het attribuut in het desbetreffende informatiemodel of, indien de eigenschap niet  aan een informatiemodel ontleend is, de semantische naam van de eigenschap (i.t.t. de elementnaam in een XML-schema). </w:t>
            </w:r>
          </w:p>
          <w:p w14:paraId="064B06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eigenschappen gespecificeerd worden door te refereren naar een berichtenmodel cq. namespace, dan kan de eigenschap overeenkomen met een ComplexType (entiteittype). Daarmee wordt aangegeven dat alle elementen van dat entiteittype zaakspecifieke eigenschappen bij het zaaktype zijn.</w:t>
            </w:r>
          </w:p>
        </w:tc>
      </w:tr>
    </w:tbl>
    <w:p w14:paraId="1EBC4F5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Definitie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4F402B6" w14:textId="77777777" w:rsidTr="00E830F0">
        <w:trPr>
          <w:trHeight w:val="230"/>
        </w:trPr>
        <w:tc>
          <w:tcPr>
            <w:tcW w:w="3330" w:type="dxa"/>
            <w:gridSpan w:val="2"/>
            <w:tcBorders>
              <w:top w:val="nil"/>
              <w:left w:val="nil"/>
              <w:bottom w:val="nil"/>
              <w:right w:val="nil"/>
            </w:tcBorders>
          </w:tcPr>
          <w:p w14:paraId="393C75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F6DDE3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w:t>
            </w:r>
            <w:r w:rsidRPr="00BE10FF">
              <w:rPr>
                <w:rFonts w:ascii="Arial" w:hAnsi="Arial" w:cs="Arial"/>
                <w:szCs w:val="24"/>
                <w:lang w:val="en-AU" w:eastAsia="en-US"/>
              </w:rPr>
              <w:fldChar w:fldCharType="end"/>
            </w:r>
          </w:p>
        </w:tc>
      </w:tr>
      <w:tr w:rsidR="00AB0ADA" w:rsidRPr="00BE10FF" w14:paraId="0BDB6FFA" w14:textId="77777777" w:rsidTr="00E830F0">
        <w:tc>
          <w:tcPr>
            <w:tcW w:w="3330" w:type="dxa"/>
            <w:gridSpan w:val="2"/>
            <w:tcBorders>
              <w:top w:val="nil"/>
              <w:left w:val="nil"/>
              <w:bottom w:val="nil"/>
              <w:right w:val="nil"/>
            </w:tcBorders>
          </w:tcPr>
          <w:p w14:paraId="7018C2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DF26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585BF2" w14:textId="77777777" w:rsidTr="00E830F0">
        <w:tc>
          <w:tcPr>
            <w:tcW w:w="3330" w:type="dxa"/>
            <w:gridSpan w:val="2"/>
            <w:tcBorders>
              <w:top w:val="nil"/>
              <w:left w:val="nil"/>
              <w:bottom w:val="nil"/>
              <w:right w:val="nil"/>
            </w:tcBorders>
          </w:tcPr>
          <w:p w14:paraId="7C6374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E8B98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2F5D31" w14:textId="77777777" w:rsidTr="00E830F0">
        <w:tc>
          <w:tcPr>
            <w:tcW w:w="3330" w:type="dxa"/>
            <w:gridSpan w:val="2"/>
            <w:tcBorders>
              <w:top w:val="nil"/>
              <w:left w:val="nil"/>
              <w:bottom w:val="nil"/>
              <w:right w:val="nil"/>
            </w:tcBorders>
          </w:tcPr>
          <w:p w14:paraId="04CC15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46581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w:t>
            </w:r>
            <w:r w:rsidRPr="00BE10FF">
              <w:rPr>
                <w:rFonts w:ascii="Arial" w:hAnsi="Arial" w:cs="Arial"/>
                <w:szCs w:val="24"/>
                <w:lang w:val="en-AU" w:eastAsia="en-US"/>
              </w:rPr>
              <w:fldChar w:fldCharType="end"/>
            </w:r>
          </w:p>
        </w:tc>
      </w:tr>
      <w:tr w:rsidR="00AB0ADA" w:rsidRPr="00BE10FF" w14:paraId="47FE5D97" w14:textId="77777777" w:rsidTr="00E830F0">
        <w:tc>
          <w:tcPr>
            <w:tcW w:w="3330" w:type="dxa"/>
            <w:gridSpan w:val="2"/>
            <w:tcBorders>
              <w:top w:val="nil"/>
              <w:left w:val="nil"/>
              <w:bottom w:val="nil"/>
              <w:right w:val="nil"/>
            </w:tcBorders>
          </w:tcPr>
          <w:p w14:paraId="651714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1828A3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beschrijving van de betekenis van deze EIGENSCHAP</w:t>
            </w:r>
            <w:r w:rsidRPr="00BE10FF">
              <w:rPr>
                <w:rFonts w:ascii="Arial" w:hAnsi="Arial" w:cs="Arial"/>
                <w:szCs w:val="24"/>
                <w:lang w:val="en-AU" w:eastAsia="en-US"/>
              </w:rPr>
              <w:fldChar w:fldCharType="end"/>
            </w:r>
          </w:p>
        </w:tc>
      </w:tr>
      <w:tr w:rsidR="00AB0ADA" w:rsidRPr="00BE10FF" w14:paraId="3E2D6246" w14:textId="77777777" w:rsidTr="00E830F0">
        <w:trPr>
          <w:trHeight w:val="230"/>
        </w:trPr>
        <w:tc>
          <w:tcPr>
            <w:tcW w:w="3330" w:type="dxa"/>
            <w:gridSpan w:val="2"/>
            <w:tcBorders>
              <w:top w:val="nil"/>
              <w:left w:val="nil"/>
              <w:bottom w:val="nil"/>
              <w:right w:val="nil"/>
            </w:tcBorders>
          </w:tcPr>
          <w:p w14:paraId="045947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013AE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ED1FB24" w14:textId="77777777" w:rsidTr="00E830F0">
        <w:tc>
          <w:tcPr>
            <w:tcW w:w="3330" w:type="dxa"/>
            <w:gridSpan w:val="2"/>
            <w:tcBorders>
              <w:top w:val="nil"/>
              <w:left w:val="nil"/>
              <w:bottom w:val="nil"/>
              <w:right w:val="nil"/>
            </w:tcBorders>
          </w:tcPr>
          <w:p w14:paraId="6E1FF8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B8029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35BA9AE" w14:textId="77777777" w:rsidTr="00E830F0">
        <w:tc>
          <w:tcPr>
            <w:tcW w:w="3330" w:type="dxa"/>
            <w:gridSpan w:val="2"/>
            <w:tcBorders>
              <w:top w:val="nil"/>
              <w:left w:val="nil"/>
              <w:bottom w:val="nil"/>
              <w:right w:val="nil"/>
            </w:tcBorders>
          </w:tcPr>
          <w:p w14:paraId="389C6C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3F544C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AN255</w:t>
            </w:r>
            <w:r w:rsidRPr="00BE10FF">
              <w:rPr>
                <w:rFonts w:ascii="Arial" w:hAnsi="Arial" w:cs="Arial"/>
                <w:szCs w:val="24"/>
                <w:lang w:val="en-AU" w:eastAsia="en-US"/>
              </w:rPr>
              <w:fldChar w:fldCharType="end"/>
            </w:r>
          </w:p>
        </w:tc>
      </w:tr>
      <w:tr w:rsidR="00AB0ADA" w:rsidRPr="00BE10FF" w14:paraId="173CCEAE" w14:textId="77777777" w:rsidTr="00E830F0">
        <w:trPr>
          <w:trHeight w:val="230"/>
        </w:trPr>
        <w:tc>
          <w:tcPr>
            <w:tcW w:w="3330" w:type="dxa"/>
            <w:gridSpan w:val="2"/>
            <w:tcBorders>
              <w:top w:val="nil"/>
              <w:left w:val="nil"/>
              <w:bottom w:val="nil"/>
              <w:right w:val="nil"/>
            </w:tcBorders>
          </w:tcPr>
          <w:p w14:paraId="7E8964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7F1ED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261D5DC3" w14:textId="77777777" w:rsidTr="00E830F0">
        <w:trPr>
          <w:trHeight w:val="215"/>
        </w:trPr>
        <w:tc>
          <w:tcPr>
            <w:tcW w:w="3330" w:type="dxa"/>
            <w:gridSpan w:val="2"/>
            <w:tcBorders>
              <w:top w:val="nil"/>
              <w:left w:val="nil"/>
              <w:bottom w:val="nil"/>
              <w:right w:val="nil"/>
            </w:tcBorders>
          </w:tcPr>
          <w:p w14:paraId="12D1B0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773A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3294EDF" w14:textId="77777777" w:rsidTr="00E830F0">
        <w:trPr>
          <w:trHeight w:val="230"/>
        </w:trPr>
        <w:tc>
          <w:tcPr>
            <w:tcW w:w="3330" w:type="dxa"/>
            <w:gridSpan w:val="2"/>
            <w:tcBorders>
              <w:top w:val="nil"/>
              <w:left w:val="nil"/>
              <w:bottom w:val="nil"/>
              <w:right w:val="nil"/>
            </w:tcBorders>
          </w:tcPr>
          <w:p w14:paraId="4FA2C1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1E181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8360ED" w14:textId="77777777" w:rsidTr="00E830F0">
        <w:trPr>
          <w:trHeight w:val="230"/>
        </w:trPr>
        <w:tc>
          <w:tcPr>
            <w:tcW w:w="3330" w:type="dxa"/>
            <w:gridSpan w:val="2"/>
            <w:tcBorders>
              <w:top w:val="nil"/>
              <w:left w:val="nil"/>
              <w:bottom w:val="nil"/>
              <w:right w:val="nil"/>
            </w:tcBorders>
          </w:tcPr>
          <w:p w14:paraId="52C37E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0E55F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6F0A9D0" w14:textId="77777777" w:rsidTr="00E830F0">
        <w:trPr>
          <w:trHeight w:val="230"/>
        </w:trPr>
        <w:tc>
          <w:tcPr>
            <w:tcW w:w="3330" w:type="dxa"/>
            <w:gridSpan w:val="2"/>
            <w:tcBorders>
              <w:top w:val="nil"/>
              <w:left w:val="nil"/>
              <w:bottom w:val="nil"/>
              <w:right w:val="nil"/>
            </w:tcBorders>
          </w:tcPr>
          <w:p w14:paraId="4D2A66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E98CC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CC3F03" w14:textId="77777777" w:rsidTr="00E830F0">
        <w:trPr>
          <w:trHeight w:val="230"/>
        </w:trPr>
        <w:tc>
          <w:tcPr>
            <w:tcW w:w="3330" w:type="dxa"/>
            <w:gridSpan w:val="2"/>
            <w:tcBorders>
              <w:top w:val="nil"/>
              <w:left w:val="nil"/>
              <w:bottom w:val="nil"/>
              <w:right w:val="nil"/>
            </w:tcBorders>
          </w:tcPr>
          <w:p w14:paraId="09AF8D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DE86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134D92" w14:textId="77777777" w:rsidTr="00E830F0">
        <w:tc>
          <w:tcPr>
            <w:tcW w:w="3330" w:type="dxa"/>
            <w:gridSpan w:val="2"/>
            <w:tcBorders>
              <w:top w:val="nil"/>
              <w:left w:val="nil"/>
              <w:bottom w:val="nil"/>
              <w:right w:val="nil"/>
            </w:tcBorders>
          </w:tcPr>
          <w:p w14:paraId="1B9A11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09304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60330E3" w14:textId="77777777" w:rsidTr="00E830F0">
        <w:trPr>
          <w:trHeight w:val="230"/>
        </w:trPr>
        <w:tc>
          <w:tcPr>
            <w:tcW w:w="3330" w:type="dxa"/>
            <w:gridSpan w:val="2"/>
            <w:tcBorders>
              <w:top w:val="nil"/>
              <w:left w:val="nil"/>
              <w:bottom w:val="nil"/>
              <w:right w:val="nil"/>
            </w:tcBorders>
          </w:tcPr>
          <w:p w14:paraId="3693A8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9A5503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480FB3D" w14:textId="77777777" w:rsidTr="00E830F0">
        <w:trPr>
          <w:trHeight w:val="230"/>
        </w:trPr>
        <w:tc>
          <w:tcPr>
            <w:tcW w:w="3330" w:type="dxa"/>
            <w:gridSpan w:val="2"/>
            <w:tcBorders>
              <w:top w:val="nil"/>
              <w:left w:val="nil"/>
              <w:bottom w:val="nil"/>
              <w:right w:val="nil"/>
            </w:tcBorders>
          </w:tcPr>
          <w:p w14:paraId="337745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1AAE7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AD7D6BE" w14:textId="77777777" w:rsidTr="00E830F0">
        <w:trPr>
          <w:trHeight w:val="230"/>
        </w:trPr>
        <w:tc>
          <w:tcPr>
            <w:tcW w:w="3330" w:type="dxa"/>
            <w:gridSpan w:val="2"/>
            <w:tcBorders>
              <w:top w:val="nil"/>
              <w:left w:val="nil"/>
              <w:bottom w:val="nil"/>
              <w:right w:val="nil"/>
            </w:tcBorders>
          </w:tcPr>
          <w:p w14:paraId="33331A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A97C1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4E0ECB48" w14:textId="77777777" w:rsidTr="00E830F0">
        <w:tc>
          <w:tcPr>
            <w:tcW w:w="9360" w:type="dxa"/>
            <w:gridSpan w:val="3"/>
            <w:tcBorders>
              <w:top w:val="nil"/>
              <w:left w:val="nil"/>
              <w:bottom w:val="nil"/>
              <w:right w:val="nil"/>
            </w:tcBorders>
          </w:tcPr>
          <w:p w14:paraId="0555F7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2072983" w14:textId="77777777" w:rsidTr="00E830F0">
        <w:tc>
          <w:tcPr>
            <w:tcW w:w="450" w:type="dxa"/>
            <w:tcBorders>
              <w:top w:val="nil"/>
              <w:left w:val="nil"/>
              <w:bottom w:val="nil"/>
              <w:right w:val="nil"/>
            </w:tcBorders>
          </w:tcPr>
          <w:p w14:paraId="289962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F5243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Eigenschappen vormen een krachtige en flexibele functionaliteit voor het registreren van relevante kenmerken voor ZAAKen van een specifiek ZAAKTYPE. Die kracht staat of valt echter met een heldere, eenduidige definitie van de EIGENSCHAP. Bijvoorbeeld: "De omtrek van de boom, gemeten op een hoogte van 1 meter boven het maaiveld." De definitie wordt, indien van toepassing, ontleend aan het informatiemodel waarin de eigenschap is gemodelleerd.</w:t>
            </w:r>
          </w:p>
        </w:tc>
      </w:tr>
    </w:tbl>
    <w:bookmarkStart w:id="804" w:name="BKM_8BDE7057_60D8_4e73_AC3D_01808CFCF0E0"/>
    <w:bookmarkEnd w:id="804"/>
    <w:p w14:paraId="57D04FF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Specificatie van eigenschap</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5AA2138" w14:textId="77777777" w:rsidTr="00810DA1">
        <w:tc>
          <w:tcPr>
            <w:tcW w:w="3690" w:type="dxa"/>
            <w:gridSpan w:val="2"/>
            <w:tcBorders>
              <w:top w:val="nil"/>
              <w:left w:val="nil"/>
              <w:bottom w:val="nil"/>
              <w:right w:val="nil"/>
            </w:tcBorders>
          </w:tcPr>
          <w:p w14:paraId="6D97CA1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330794B"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Specificatie van eigenschap</w:t>
            </w:r>
            <w:r w:rsidRPr="00BE10FF">
              <w:rPr>
                <w:rFonts w:ascii="Arial" w:hAnsi="Arial" w:cs="Arial"/>
                <w:szCs w:val="20"/>
                <w:lang w:val="en-AU" w:eastAsia="en-US"/>
              </w:rPr>
              <w:fldChar w:fldCharType="end"/>
            </w:r>
          </w:p>
        </w:tc>
      </w:tr>
      <w:tr w:rsidR="00AB0ADA" w:rsidRPr="00BE10FF" w14:paraId="7A696B19" w14:textId="77777777" w:rsidTr="00810DA1">
        <w:tc>
          <w:tcPr>
            <w:tcW w:w="3690" w:type="dxa"/>
            <w:gridSpan w:val="2"/>
            <w:tcBorders>
              <w:top w:val="nil"/>
              <w:left w:val="nil"/>
              <w:bottom w:val="nil"/>
              <w:right w:val="nil"/>
            </w:tcBorders>
          </w:tcPr>
          <w:p w14:paraId="0AC9154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F41CD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2FF5C49A" w14:textId="77777777" w:rsidTr="00810DA1">
        <w:tc>
          <w:tcPr>
            <w:tcW w:w="3690" w:type="dxa"/>
            <w:gridSpan w:val="2"/>
            <w:tcBorders>
              <w:top w:val="nil"/>
              <w:left w:val="nil"/>
              <w:bottom w:val="nil"/>
              <w:right w:val="nil"/>
            </w:tcBorders>
          </w:tcPr>
          <w:p w14:paraId="393E94E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0E3D8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A3776" w:rsidRPr="00BE10FF" w14:paraId="2A831E06" w14:textId="77777777" w:rsidTr="00810DA1">
        <w:tc>
          <w:tcPr>
            <w:tcW w:w="3690" w:type="dxa"/>
            <w:gridSpan w:val="2"/>
            <w:tcBorders>
              <w:top w:val="nil"/>
              <w:left w:val="nil"/>
              <w:bottom w:val="nil"/>
              <w:right w:val="nil"/>
            </w:tcBorders>
          </w:tcPr>
          <w:p w14:paraId="02840577" w14:textId="77777777" w:rsidR="005A3776" w:rsidRPr="00BE10FF" w:rsidRDefault="005A3776"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1DD25E94" w14:textId="77777777" w:rsidR="005A3776" w:rsidRPr="00BE10FF" w:rsidRDefault="005A3776"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specificatie</w:t>
            </w:r>
          </w:p>
        </w:tc>
      </w:tr>
      <w:tr w:rsidR="00AB0ADA" w:rsidRPr="00BE10FF" w14:paraId="118F09E4" w14:textId="77777777" w:rsidTr="00810DA1">
        <w:tc>
          <w:tcPr>
            <w:tcW w:w="3690" w:type="dxa"/>
            <w:gridSpan w:val="2"/>
            <w:tcBorders>
              <w:top w:val="nil"/>
              <w:left w:val="nil"/>
              <w:bottom w:val="nil"/>
              <w:right w:val="nil"/>
            </w:tcBorders>
          </w:tcPr>
          <w:p w14:paraId="032396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760399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Attribuutkenmerken van de eigenschap</w:t>
            </w:r>
            <w:r w:rsidRPr="00BE10FF">
              <w:rPr>
                <w:rFonts w:ascii="Arial" w:hAnsi="Arial" w:cs="Arial"/>
                <w:szCs w:val="20"/>
                <w:lang w:val="en-AU" w:eastAsia="en-US"/>
              </w:rPr>
              <w:fldChar w:fldCharType="end"/>
            </w:r>
          </w:p>
        </w:tc>
      </w:tr>
      <w:tr w:rsidR="005A3776" w:rsidRPr="00BE10FF" w14:paraId="1FA613C1" w14:textId="77777777" w:rsidTr="00810DA1">
        <w:tc>
          <w:tcPr>
            <w:tcW w:w="3690" w:type="dxa"/>
            <w:gridSpan w:val="2"/>
            <w:tcBorders>
              <w:top w:val="nil"/>
              <w:left w:val="nil"/>
              <w:bottom w:val="nil"/>
              <w:right w:val="nil"/>
            </w:tcBorders>
          </w:tcPr>
          <w:p w14:paraId="377B2FBC" w14:textId="77777777" w:rsidR="005A3776" w:rsidRPr="00BE10FF" w:rsidRDefault="005A3776"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0BE30792" w14:textId="77777777" w:rsidR="005A3776" w:rsidRPr="00BE10FF" w:rsidRDefault="005A3776" w:rsidP="00E830F0">
            <w:pPr>
              <w:widowControl w:val="0"/>
              <w:autoSpaceDE w:val="0"/>
              <w:autoSpaceDN w:val="0"/>
              <w:adjustRightInd w:val="0"/>
              <w:spacing w:line="240" w:lineRule="auto"/>
              <w:contextualSpacing w:val="0"/>
              <w:rPr>
                <w:rFonts w:ascii="Arial" w:hAnsi="Arial" w:cs="Arial"/>
                <w:szCs w:val="20"/>
                <w:lang w:val="en-AU" w:eastAsia="en-US"/>
              </w:rPr>
            </w:pPr>
            <w:r>
              <w:rPr>
                <w:rFonts w:ascii="Arial" w:hAnsi="Arial" w:cs="Arial"/>
                <w:szCs w:val="20"/>
                <w:lang w:val="en-AU" w:eastAsia="en-US"/>
              </w:rPr>
              <w:t>KING</w:t>
            </w:r>
          </w:p>
        </w:tc>
      </w:tr>
      <w:tr w:rsidR="00AB0ADA" w:rsidRPr="00BE10FF" w14:paraId="6109C958" w14:textId="77777777" w:rsidTr="00810DA1">
        <w:tc>
          <w:tcPr>
            <w:tcW w:w="3690" w:type="dxa"/>
            <w:gridSpan w:val="2"/>
            <w:tcBorders>
              <w:top w:val="nil"/>
              <w:left w:val="nil"/>
              <w:bottom w:val="nil"/>
              <w:right w:val="nil"/>
            </w:tcBorders>
          </w:tcPr>
          <w:p w14:paraId="415090E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AD4CE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508183E3" w14:textId="77777777" w:rsidTr="00810DA1">
        <w:tc>
          <w:tcPr>
            <w:tcW w:w="3690" w:type="dxa"/>
            <w:gridSpan w:val="2"/>
            <w:tcBorders>
              <w:top w:val="nil"/>
              <w:left w:val="nil"/>
              <w:bottom w:val="nil"/>
              <w:right w:val="nil"/>
            </w:tcBorders>
          </w:tcPr>
          <w:p w14:paraId="4F7E108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324D09E6" w14:textId="77777777" w:rsidR="00AB0ADA" w:rsidRPr="00BE10FF" w:rsidRDefault="005A3776"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Ja</w:t>
            </w:r>
          </w:p>
        </w:tc>
      </w:tr>
      <w:tr w:rsidR="00AB0ADA" w:rsidRPr="00BE10FF" w14:paraId="28D1B17E" w14:textId="77777777" w:rsidTr="00810DA1">
        <w:tc>
          <w:tcPr>
            <w:tcW w:w="3690" w:type="dxa"/>
            <w:gridSpan w:val="2"/>
            <w:tcBorders>
              <w:top w:val="nil"/>
              <w:left w:val="nil"/>
              <w:bottom w:val="nil"/>
              <w:right w:val="nil"/>
            </w:tcBorders>
          </w:tcPr>
          <w:p w14:paraId="13AD724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000708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22B8A6C" w14:textId="77777777" w:rsidTr="00810DA1">
        <w:tc>
          <w:tcPr>
            <w:tcW w:w="3690" w:type="dxa"/>
            <w:gridSpan w:val="2"/>
            <w:tcBorders>
              <w:top w:val="nil"/>
              <w:left w:val="nil"/>
              <w:bottom w:val="nil"/>
              <w:right w:val="nil"/>
            </w:tcBorders>
          </w:tcPr>
          <w:p w14:paraId="0F92EE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lastRenderedPageBreak/>
              <w:t>Aanduiding gebeurtenis</w:t>
            </w:r>
          </w:p>
        </w:tc>
        <w:tc>
          <w:tcPr>
            <w:tcW w:w="5670" w:type="dxa"/>
            <w:tcBorders>
              <w:top w:val="nil"/>
              <w:left w:val="nil"/>
              <w:bottom w:val="nil"/>
              <w:right w:val="nil"/>
            </w:tcBorders>
          </w:tcPr>
          <w:p w14:paraId="12C1DC4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B0E8FB9" w14:textId="77777777" w:rsidTr="00810DA1">
        <w:tc>
          <w:tcPr>
            <w:tcW w:w="3690" w:type="dxa"/>
            <w:gridSpan w:val="2"/>
            <w:tcBorders>
              <w:top w:val="nil"/>
              <w:left w:val="nil"/>
              <w:bottom w:val="nil"/>
              <w:right w:val="nil"/>
            </w:tcBorders>
          </w:tcPr>
          <w:p w14:paraId="4B6A1E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412BDE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EAEECF0" w14:textId="77777777" w:rsidTr="00810DA1">
        <w:tc>
          <w:tcPr>
            <w:tcW w:w="3690" w:type="dxa"/>
            <w:gridSpan w:val="2"/>
            <w:tcBorders>
              <w:top w:val="nil"/>
              <w:left w:val="nil"/>
              <w:bottom w:val="nil"/>
              <w:right w:val="nil"/>
            </w:tcBorders>
          </w:tcPr>
          <w:p w14:paraId="08AC89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5E2C25B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B3FAC88" w14:textId="77777777" w:rsidTr="00810DA1">
        <w:tc>
          <w:tcPr>
            <w:tcW w:w="3690" w:type="dxa"/>
            <w:gridSpan w:val="2"/>
            <w:tcBorders>
              <w:top w:val="nil"/>
              <w:left w:val="nil"/>
              <w:bottom w:val="nil"/>
              <w:right w:val="nil"/>
            </w:tcBorders>
          </w:tcPr>
          <w:p w14:paraId="77C493C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B65CB9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2B992E24" w14:textId="77777777" w:rsidTr="00810DA1">
        <w:tc>
          <w:tcPr>
            <w:tcW w:w="3690" w:type="dxa"/>
            <w:gridSpan w:val="2"/>
            <w:tcBorders>
              <w:top w:val="nil"/>
              <w:left w:val="nil"/>
              <w:bottom w:val="nil"/>
              <w:right w:val="nil"/>
            </w:tcBorders>
          </w:tcPr>
          <w:p w14:paraId="74CAA6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D74F9A0" w14:textId="77777777" w:rsidR="00AB0ADA" w:rsidRPr="00BE10FF" w:rsidRDefault="005A3776"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szCs w:val="20"/>
                <w:lang w:val="en-AU" w:eastAsia="en-US"/>
              </w:rPr>
              <w:t>0 - 1</w:t>
            </w:r>
            <w:r w:rsidR="006945D7"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006945D7" w:rsidRPr="00BE10FF">
              <w:rPr>
                <w:rFonts w:ascii="Arial" w:hAnsi="Arial" w:cs="Arial"/>
                <w:szCs w:val="20"/>
                <w:lang w:val="en-AU" w:eastAsia="en-US"/>
              </w:rPr>
              <w:fldChar w:fldCharType="end"/>
            </w:r>
          </w:p>
        </w:tc>
      </w:tr>
      <w:tr w:rsidR="00AB0ADA" w:rsidRPr="00BE10FF" w14:paraId="0C0977D6" w14:textId="77777777" w:rsidTr="00810DA1">
        <w:tc>
          <w:tcPr>
            <w:tcW w:w="3690" w:type="dxa"/>
            <w:gridSpan w:val="2"/>
            <w:tcBorders>
              <w:top w:val="nil"/>
              <w:left w:val="nil"/>
              <w:bottom w:val="nil"/>
              <w:right w:val="nil"/>
            </w:tcBorders>
          </w:tcPr>
          <w:p w14:paraId="2E8BEB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8DE1CF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16622113" w14:textId="77777777" w:rsidTr="00810DA1">
        <w:tc>
          <w:tcPr>
            <w:tcW w:w="3690" w:type="dxa"/>
            <w:gridSpan w:val="2"/>
            <w:tcBorders>
              <w:top w:val="nil"/>
              <w:left w:val="nil"/>
              <w:bottom w:val="nil"/>
              <w:right w:val="nil"/>
            </w:tcBorders>
          </w:tcPr>
          <w:p w14:paraId="6247133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BBA552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attributen van deze groepattribuutsoort hebben geen waarden indien één of meer attributen  van de groepattribuutsoort ‘Referentie naar eigenschap’ van waarden zijn voorzien. De attributen van de groepattribuutsoort veranderen alleen van waarde (materiële historie) op een datum die gelijk is aan een Versiedatum van het gerelateerde zaaktype.</w:t>
            </w:r>
          </w:p>
        </w:tc>
      </w:tr>
      <w:tr w:rsidR="00AB0ADA" w:rsidRPr="00BE10FF" w14:paraId="63F7B424" w14:textId="77777777" w:rsidTr="00810DA1">
        <w:tc>
          <w:tcPr>
            <w:tcW w:w="9360" w:type="dxa"/>
            <w:gridSpan w:val="3"/>
            <w:tcBorders>
              <w:top w:val="nil"/>
              <w:left w:val="nil"/>
              <w:bottom w:val="nil"/>
              <w:right w:val="nil"/>
            </w:tcBorders>
          </w:tcPr>
          <w:p w14:paraId="4D9B90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60620C77" w14:textId="77777777" w:rsidTr="00810DA1">
        <w:tc>
          <w:tcPr>
            <w:tcW w:w="450" w:type="dxa"/>
            <w:tcBorders>
              <w:top w:val="nil"/>
              <w:left w:val="nil"/>
              <w:bottom w:val="nil"/>
              <w:right w:val="nil"/>
            </w:tcBorders>
          </w:tcPr>
          <w:p w14:paraId="30C6AB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09E34F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 ‘subattributen’ (van deze groepattribuutsoort) Groep, Formaat, Lengte, Kardinaliteit en Waardenverzameling wordt een eigenschap gedetailleerd gespecificeerd. Dit vindt alleen plaats als de eigenschap niet gespecificeerd is door middel van het groepattribuutsoort  ‘Referentie naar eigenschap’.</w:t>
            </w:r>
          </w:p>
        </w:tc>
      </w:tr>
    </w:tbl>
    <w:bookmarkStart w:id="805" w:name="BKM_E972098D_C345_4e32_94E0_697A94467446"/>
    <w:bookmarkEnd w:id="805"/>
    <w:p w14:paraId="2C85284B"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Groep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2384B208" w14:textId="77777777" w:rsidTr="00C13E2B">
        <w:tc>
          <w:tcPr>
            <w:tcW w:w="3690" w:type="dxa"/>
            <w:gridSpan w:val="2"/>
            <w:tcBorders>
              <w:top w:val="nil"/>
              <w:left w:val="nil"/>
              <w:bottom w:val="nil"/>
              <w:right w:val="nil"/>
            </w:tcBorders>
          </w:tcPr>
          <w:p w14:paraId="0B6790C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F29D95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Groep</w:t>
            </w:r>
            <w:r w:rsidRPr="00BE10FF">
              <w:rPr>
                <w:rFonts w:ascii="Arial" w:hAnsi="Arial" w:cs="Arial"/>
                <w:szCs w:val="20"/>
                <w:lang w:val="en-AU" w:eastAsia="en-US"/>
              </w:rPr>
              <w:fldChar w:fldCharType="end"/>
            </w:r>
          </w:p>
        </w:tc>
      </w:tr>
      <w:tr w:rsidR="00810DA1" w:rsidRPr="00BE10FF" w14:paraId="37C6793E" w14:textId="77777777" w:rsidTr="00C13E2B">
        <w:tc>
          <w:tcPr>
            <w:tcW w:w="3690" w:type="dxa"/>
            <w:gridSpan w:val="2"/>
            <w:tcBorders>
              <w:top w:val="nil"/>
              <w:left w:val="nil"/>
              <w:bottom w:val="nil"/>
              <w:right w:val="nil"/>
            </w:tcBorders>
          </w:tcPr>
          <w:p w14:paraId="34AEB04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CAE5A2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3C6EDE0" w14:textId="77777777" w:rsidTr="00C13E2B">
        <w:tc>
          <w:tcPr>
            <w:tcW w:w="3690" w:type="dxa"/>
            <w:gridSpan w:val="2"/>
            <w:tcBorders>
              <w:top w:val="nil"/>
              <w:left w:val="nil"/>
              <w:bottom w:val="nil"/>
              <w:right w:val="nil"/>
            </w:tcBorders>
          </w:tcPr>
          <w:p w14:paraId="542613E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3D5FFE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744EA7EE" w14:textId="77777777" w:rsidTr="00C13E2B">
        <w:tc>
          <w:tcPr>
            <w:tcW w:w="3690" w:type="dxa"/>
            <w:gridSpan w:val="2"/>
            <w:tcBorders>
              <w:top w:val="nil"/>
              <w:left w:val="nil"/>
              <w:bottom w:val="nil"/>
              <w:right w:val="nil"/>
            </w:tcBorders>
          </w:tcPr>
          <w:p w14:paraId="11A0839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55E604B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groep</w:t>
            </w:r>
            <w:r w:rsidRPr="00BE10FF">
              <w:rPr>
                <w:rFonts w:ascii="Arial" w:hAnsi="Arial" w:cs="Arial"/>
                <w:szCs w:val="20"/>
                <w:lang w:val="en-AU" w:eastAsia="en-US"/>
              </w:rPr>
              <w:fldChar w:fldCharType="end"/>
            </w:r>
          </w:p>
        </w:tc>
      </w:tr>
      <w:tr w:rsidR="00810DA1" w:rsidRPr="00BE10FF" w14:paraId="213EA8AC" w14:textId="77777777" w:rsidTr="00C13E2B">
        <w:tc>
          <w:tcPr>
            <w:tcW w:w="3690" w:type="dxa"/>
            <w:gridSpan w:val="2"/>
            <w:tcBorders>
              <w:top w:val="nil"/>
              <w:left w:val="nil"/>
              <w:bottom w:val="nil"/>
              <w:right w:val="nil"/>
            </w:tcBorders>
          </w:tcPr>
          <w:p w14:paraId="088D470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EEBA5A6"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 xml:space="preserve">Benaming van het object of groepattribuut waarvan de EIGENSCHAP een inhoudelijk gegeven specificeert. </w:t>
            </w:r>
            <w:r w:rsidRPr="00BE10FF">
              <w:rPr>
                <w:rFonts w:ascii="Arial" w:hAnsi="Arial" w:cs="Arial"/>
                <w:szCs w:val="20"/>
                <w:lang w:val="en-AU" w:eastAsia="en-US"/>
              </w:rPr>
              <w:fldChar w:fldCharType="end"/>
            </w:r>
          </w:p>
        </w:tc>
      </w:tr>
      <w:tr w:rsidR="00810DA1" w:rsidRPr="00BE10FF" w14:paraId="50C424A1" w14:textId="77777777" w:rsidTr="00C13E2B">
        <w:tc>
          <w:tcPr>
            <w:tcW w:w="3690" w:type="dxa"/>
            <w:gridSpan w:val="2"/>
            <w:tcBorders>
              <w:top w:val="nil"/>
              <w:left w:val="nil"/>
              <w:bottom w:val="nil"/>
              <w:right w:val="nil"/>
            </w:tcBorders>
          </w:tcPr>
          <w:p w14:paraId="7BD9A06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6EA978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E8C09C3" w14:textId="77777777" w:rsidTr="00C13E2B">
        <w:tc>
          <w:tcPr>
            <w:tcW w:w="3690" w:type="dxa"/>
            <w:gridSpan w:val="2"/>
            <w:tcBorders>
              <w:top w:val="nil"/>
              <w:left w:val="nil"/>
              <w:bottom w:val="nil"/>
              <w:right w:val="nil"/>
            </w:tcBorders>
          </w:tcPr>
          <w:p w14:paraId="0FBE27B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D06F25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december 2013</w:t>
            </w:r>
          </w:p>
        </w:tc>
      </w:tr>
      <w:tr w:rsidR="00810DA1" w:rsidRPr="00BE10FF" w14:paraId="7357820D" w14:textId="77777777" w:rsidTr="00C13E2B">
        <w:tc>
          <w:tcPr>
            <w:tcW w:w="3690" w:type="dxa"/>
            <w:gridSpan w:val="2"/>
            <w:tcBorders>
              <w:top w:val="nil"/>
              <w:left w:val="nil"/>
              <w:bottom w:val="nil"/>
              <w:right w:val="nil"/>
            </w:tcBorders>
          </w:tcPr>
          <w:p w14:paraId="3D5F57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DBEFF5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AN32</w:t>
            </w:r>
            <w:r w:rsidRPr="00BE10FF">
              <w:rPr>
                <w:rFonts w:ascii="Arial" w:hAnsi="Arial" w:cs="Arial"/>
                <w:szCs w:val="20"/>
                <w:lang w:val="en-AU" w:eastAsia="en-US"/>
              </w:rPr>
              <w:fldChar w:fldCharType="end"/>
            </w:r>
          </w:p>
        </w:tc>
      </w:tr>
      <w:tr w:rsidR="00810DA1" w:rsidRPr="00BE10FF" w14:paraId="1AE0F4CB" w14:textId="77777777" w:rsidTr="00C13E2B">
        <w:tc>
          <w:tcPr>
            <w:tcW w:w="3690" w:type="dxa"/>
            <w:gridSpan w:val="2"/>
            <w:tcBorders>
              <w:top w:val="nil"/>
              <w:left w:val="nil"/>
              <w:bottom w:val="nil"/>
              <w:right w:val="nil"/>
            </w:tcBorders>
          </w:tcPr>
          <w:p w14:paraId="7F2522C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EB5433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Letters, cijfers en liggende streepjes</w:t>
            </w:r>
          </w:p>
        </w:tc>
      </w:tr>
      <w:tr w:rsidR="00810DA1" w:rsidRPr="00BE10FF" w14:paraId="6B39A03F" w14:textId="77777777" w:rsidTr="00C13E2B">
        <w:tc>
          <w:tcPr>
            <w:tcW w:w="3690" w:type="dxa"/>
            <w:gridSpan w:val="2"/>
            <w:tcBorders>
              <w:top w:val="nil"/>
              <w:left w:val="nil"/>
              <w:bottom w:val="nil"/>
              <w:right w:val="nil"/>
            </w:tcBorders>
          </w:tcPr>
          <w:p w14:paraId="431BD8B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E562E4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5D36ECB" w14:textId="77777777" w:rsidTr="00C13E2B">
        <w:tc>
          <w:tcPr>
            <w:tcW w:w="3690" w:type="dxa"/>
            <w:gridSpan w:val="2"/>
            <w:tcBorders>
              <w:top w:val="nil"/>
              <w:left w:val="nil"/>
              <w:bottom w:val="nil"/>
              <w:right w:val="nil"/>
            </w:tcBorders>
          </w:tcPr>
          <w:p w14:paraId="1CC57DE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F7C123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BD01A9F" w14:textId="77777777" w:rsidTr="00C13E2B">
        <w:tc>
          <w:tcPr>
            <w:tcW w:w="3690" w:type="dxa"/>
            <w:gridSpan w:val="2"/>
            <w:tcBorders>
              <w:top w:val="nil"/>
              <w:left w:val="nil"/>
              <w:bottom w:val="nil"/>
              <w:right w:val="nil"/>
            </w:tcBorders>
          </w:tcPr>
          <w:p w14:paraId="0B4E3F0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3D4F53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60DF4C91" w14:textId="77777777" w:rsidTr="00C13E2B">
        <w:tc>
          <w:tcPr>
            <w:tcW w:w="3690" w:type="dxa"/>
            <w:gridSpan w:val="2"/>
            <w:tcBorders>
              <w:top w:val="nil"/>
              <w:left w:val="nil"/>
              <w:bottom w:val="nil"/>
              <w:right w:val="nil"/>
            </w:tcBorders>
          </w:tcPr>
          <w:p w14:paraId="6999FED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3D3012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E5C189C" w14:textId="77777777" w:rsidTr="00C13E2B">
        <w:tc>
          <w:tcPr>
            <w:tcW w:w="3690" w:type="dxa"/>
            <w:gridSpan w:val="2"/>
            <w:tcBorders>
              <w:top w:val="nil"/>
              <w:left w:val="nil"/>
              <w:bottom w:val="nil"/>
              <w:right w:val="nil"/>
            </w:tcBorders>
          </w:tcPr>
          <w:p w14:paraId="718940F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98F6D2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530EF07" w14:textId="77777777" w:rsidTr="00C13E2B">
        <w:tc>
          <w:tcPr>
            <w:tcW w:w="3690" w:type="dxa"/>
            <w:gridSpan w:val="2"/>
            <w:tcBorders>
              <w:top w:val="nil"/>
              <w:left w:val="nil"/>
              <w:bottom w:val="nil"/>
              <w:right w:val="nil"/>
            </w:tcBorders>
          </w:tcPr>
          <w:p w14:paraId="3E28FA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1FEF6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6278337" w14:textId="77777777" w:rsidTr="00C13E2B">
        <w:tc>
          <w:tcPr>
            <w:tcW w:w="3690" w:type="dxa"/>
            <w:gridSpan w:val="2"/>
            <w:tcBorders>
              <w:top w:val="nil"/>
              <w:left w:val="nil"/>
              <w:bottom w:val="nil"/>
              <w:right w:val="nil"/>
            </w:tcBorders>
          </w:tcPr>
          <w:p w14:paraId="714ED5D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86F0534"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65FC6EA4" w14:textId="77777777" w:rsidTr="00C13E2B">
        <w:tc>
          <w:tcPr>
            <w:tcW w:w="3690" w:type="dxa"/>
            <w:gridSpan w:val="2"/>
            <w:tcBorders>
              <w:top w:val="nil"/>
              <w:left w:val="nil"/>
              <w:bottom w:val="nil"/>
              <w:right w:val="nil"/>
            </w:tcBorders>
          </w:tcPr>
          <w:p w14:paraId="44E1C16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3C55FE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679D638" w14:textId="77777777" w:rsidTr="00C13E2B">
        <w:tc>
          <w:tcPr>
            <w:tcW w:w="3690" w:type="dxa"/>
            <w:gridSpan w:val="2"/>
            <w:tcBorders>
              <w:top w:val="nil"/>
              <w:left w:val="nil"/>
              <w:bottom w:val="nil"/>
              <w:right w:val="nil"/>
            </w:tcBorders>
          </w:tcPr>
          <w:p w14:paraId="202D67F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8FB29A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6795D78F" w14:textId="77777777" w:rsidTr="00C13E2B">
        <w:tc>
          <w:tcPr>
            <w:tcW w:w="9360" w:type="dxa"/>
            <w:gridSpan w:val="3"/>
            <w:tcBorders>
              <w:top w:val="nil"/>
              <w:left w:val="nil"/>
              <w:bottom w:val="nil"/>
              <w:right w:val="nil"/>
            </w:tcBorders>
          </w:tcPr>
          <w:p w14:paraId="2B1BE10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3A938EA5" w14:textId="77777777" w:rsidTr="00C13E2B">
        <w:tc>
          <w:tcPr>
            <w:tcW w:w="450" w:type="dxa"/>
            <w:tcBorders>
              <w:top w:val="nil"/>
              <w:left w:val="nil"/>
              <w:bottom w:val="nil"/>
              <w:right w:val="nil"/>
            </w:tcBorders>
          </w:tcPr>
          <w:p w14:paraId="7A7B845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F91771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De attribuutsoort maakt het mogelijk om eigenschappen te groeperen naar een object of een groepattribuut en, met een StUF-ZKN-bericht, de waarden van de bij een groep behorende eigenschappen voor meerdere objecten uit te wisselen (bijvoorbeeld een ‘kapvergunning’ voor meerdere bomen die ieder apart geduid worden) .</w:t>
            </w:r>
          </w:p>
        </w:tc>
      </w:tr>
    </w:tbl>
    <w:p w14:paraId="49D4143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Formaat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1F4121D" w14:textId="77777777" w:rsidTr="00810DA1">
        <w:tc>
          <w:tcPr>
            <w:tcW w:w="3690" w:type="dxa"/>
            <w:gridSpan w:val="2"/>
            <w:tcBorders>
              <w:top w:val="nil"/>
              <w:left w:val="nil"/>
              <w:bottom w:val="nil"/>
              <w:right w:val="nil"/>
            </w:tcBorders>
          </w:tcPr>
          <w:p w14:paraId="6817D49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542E26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Formaat</w:t>
            </w:r>
            <w:r w:rsidRPr="00BE10FF">
              <w:rPr>
                <w:rFonts w:ascii="Arial" w:hAnsi="Arial" w:cs="Arial"/>
                <w:szCs w:val="20"/>
                <w:lang w:val="en-AU" w:eastAsia="en-US"/>
              </w:rPr>
              <w:fldChar w:fldCharType="end"/>
            </w:r>
          </w:p>
        </w:tc>
      </w:tr>
      <w:tr w:rsidR="00AB0ADA" w:rsidRPr="00BE10FF" w14:paraId="610D704B" w14:textId="77777777" w:rsidTr="00810DA1">
        <w:tc>
          <w:tcPr>
            <w:tcW w:w="3690" w:type="dxa"/>
            <w:gridSpan w:val="2"/>
            <w:tcBorders>
              <w:top w:val="nil"/>
              <w:left w:val="nil"/>
              <w:bottom w:val="nil"/>
              <w:right w:val="nil"/>
            </w:tcBorders>
          </w:tcPr>
          <w:p w14:paraId="2B6798B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05A3E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5D7726B" w14:textId="77777777" w:rsidTr="00810DA1">
        <w:tc>
          <w:tcPr>
            <w:tcW w:w="3690" w:type="dxa"/>
            <w:gridSpan w:val="2"/>
            <w:tcBorders>
              <w:top w:val="nil"/>
              <w:left w:val="nil"/>
              <w:bottom w:val="nil"/>
              <w:right w:val="nil"/>
            </w:tcBorders>
          </w:tcPr>
          <w:p w14:paraId="5B99C8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5BF456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11DDF509" w14:textId="77777777" w:rsidTr="00810DA1">
        <w:tc>
          <w:tcPr>
            <w:tcW w:w="3690" w:type="dxa"/>
            <w:gridSpan w:val="2"/>
            <w:tcBorders>
              <w:top w:val="nil"/>
              <w:left w:val="nil"/>
              <w:bottom w:val="nil"/>
              <w:right w:val="nil"/>
            </w:tcBorders>
          </w:tcPr>
          <w:p w14:paraId="354D241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B6EB9E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formaat</w:t>
            </w:r>
            <w:r w:rsidRPr="00BE10FF">
              <w:rPr>
                <w:rFonts w:ascii="Arial" w:hAnsi="Arial" w:cs="Arial"/>
                <w:szCs w:val="20"/>
                <w:lang w:val="en-AU" w:eastAsia="en-US"/>
              </w:rPr>
              <w:fldChar w:fldCharType="end"/>
            </w:r>
          </w:p>
        </w:tc>
      </w:tr>
      <w:tr w:rsidR="00AB0ADA" w:rsidRPr="00BE10FF" w14:paraId="79BA6418" w14:textId="77777777" w:rsidTr="00810DA1">
        <w:tc>
          <w:tcPr>
            <w:tcW w:w="3690" w:type="dxa"/>
            <w:gridSpan w:val="2"/>
            <w:tcBorders>
              <w:top w:val="nil"/>
              <w:left w:val="nil"/>
              <w:bottom w:val="nil"/>
              <w:right w:val="nil"/>
            </w:tcBorders>
          </w:tcPr>
          <w:p w14:paraId="0B0E1D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7880F2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Het soort tekens waarmee waarden van de EIGENSCHAP </w:t>
            </w:r>
            <w:r w:rsidR="00AB0ADA" w:rsidRPr="00BE10FF">
              <w:rPr>
                <w:rFonts w:ascii="Calibri" w:hAnsi="Calibri" w:cs="Calibri"/>
                <w:color w:val="000000"/>
                <w:sz w:val="22"/>
                <w:szCs w:val="22"/>
                <w:lang w:eastAsia="en-US"/>
              </w:rPr>
              <w:lastRenderedPageBreak/>
              <w:t>kunnen worden vastgelegd.</w:t>
            </w:r>
            <w:r w:rsidRPr="00BE10FF">
              <w:rPr>
                <w:rFonts w:ascii="Arial" w:hAnsi="Arial" w:cs="Arial"/>
                <w:szCs w:val="20"/>
                <w:lang w:val="en-AU" w:eastAsia="en-US"/>
              </w:rPr>
              <w:fldChar w:fldCharType="end"/>
            </w:r>
          </w:p>
        </w:tc>
      </w:tr>
      <w:tr w:rsidR="00AB0ADA" w:rsidRPr="00BE10FF" w14:paraId="155F4F72" w14:textId="77777777" w:rsidTr="00810DA1">
        <w:tc>
          <w:tcPr>
            <w:tcW w:w="3690" w:type="dxa"/>
            <w:gridSpan w:val="2"/>
            <w:tcBorders>
              <w:top w:val="nil"/>
              <w:left w:val="nil"/>
              <w:bottom w:val="nil"/>
              <w:right w:val="nil"/>
            </w:tcBorders>
          </w:tcPr>
          <w:p w14:paraId="7E9EE2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0645D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4A897B2" w14:textId="77777777" w:rsidTr="00810DA1">
        <w:tc>
          <w:tcPr>
            <w:tcW w:w="3690" w:type="dxa"/>
            <w:gridSpan w:val="2"/>
            <w:tcBorders>
              <w:top w:val="nil"/>
              <w:left w:val="nil"/>
              <w:bottom w:val="nil"/>
              <w:right w:val="nil"/>
            </w:tcBorders>
          </w:tcPr>
          <w:p w14:paraId="04778F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79D828F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december 2013</w:t>
            </w:r>
          </w:p>
        </w:tc>
      </w:tr>
      <w:tr w:rsidR="00AB0ADA" w:rsidRPr="00BE10FF" w14:paraId="5A97BEF9" w14:textId="77777777" w:rsidTr="00810DA1">
        <w:tc>
          <w:tcPr>
            <w:tcW w:w="3690" w:type="dxa"/>
            <w:gridSpan w:val="2"/>
            <w:tcBorders>
              <w:top w:val="nil"/>
              <w:left w:val="nil"/>
              <w:bottom w:val="nil"/>
              <w:right w:val="nil"/>
            </w:tcBorders>
          </w:tcPr>
          <w:p w14:paraId="02D06D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0F9CF7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AN20</w:t>
            </w:r>
            <w:r w:rsidRPr="00BE10FF">
              <w:rPr>
                <w:rFonts w:ascii="Arial" w:hAnsi="Arial" w:cs="Arial"/>
                <w:szCs w:val="20"/>
                <w:lang w:val="en-AU" w:eastAsia="en-US"/>
              </w:rPr>
              <w:fldChar w:fldCharType="end"/>
            </w:r>
          </w:p>
        </w:tc>
      </w:tr>
      <w:tr w:rsidR="00AB0ADA" w:rsidRPr="00BE10FF" w14:paraId="0083E038" w14:textId="77777777" w:rsidTr="00810DA1">
        <w:tc>
          <w:tcPr>
            <w:tcW w:w="3690" w:type="dxa"/>
            <w:gridSpan w:val="2"/>
            <w:tcBorders>
              <w:top w:val="nil"/>
              <w:left w:val="nil"/>
              <w:bottom w:val="nil"/>
              <w:right w:val="nil"/>
            </w:tcBorders>
          </w:tcPr>
          <w:p w14:paraId="0A864B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D10D61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tekst</w:t>
            </w:r>
          </w:p>
          <w:p w14:paraId="69F18EA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getal</w:t>
            </w:r>
          </w:p>
          <w:p w14:paraId="72F9E71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datum (jjjjmmdd)</w:t>
            </w:r>
          </w:p>
          <w:p w14:paraId="782362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datum/tijd (jjjjmmdduummss)</w:t>
            </w:r>
          </w:p>
        </w:tc>
      </w:tr>
      <w:tr w:rsidR="00AB0ADA" w:rsidRPr="00BE10FF" w14:paraId="6E555DC8" w14:textId="77777777" w:rsidTr="00810DA1">
        <w:tc>
          <w:tcPr>
            <w:tcW w:w="3690" w:type="dxa"/>
            <w:gridSpan w:val="2"/>
            <w:tcBorders>
              <w:top w:val="nil"/>
              <w:left w:val="nil"/>
              <w:bottom w:val="nil"/>
              <w:right w:val="nil"/>
            </w:tcBorders>
          </w:tcPr>
          <w:p w14:paraId="5E3D781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73604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9C2C8B7" w14:textId="77777777" w:rsidTr="00810DA1">
        <w:tc>
          <w:tcPr>
            <w:tcW w:w="3690" w:type="dxa"/>
            <w:gridSpan w:val="2"/>
            <w:tcBorders>
              <w:top w:val="nil"/>
              <w:left w:val="nil"/>
              <w:bottom w:val="nil"/>
              <w:right w:val="nil"/>
            </w:tcBorders>
          </w:tcPr>
          <w:p w14:paraId="5BFBAF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19705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E18FB5F" w14:textId="77777777" w:rsidTr="00810DA1">
        <w:tc>
          <w:tcPr>
            <w:tcW w:w="3690" w:type="dxa"/>
            <w:gridSpan w:val="2"/>
            <w:tcBorders>
              <w:top w:val="nil"/>
              <w:left w:val="nil"/>
              <w:bottom w:val="nil"/>
              <w:right w:val="nil"/>
            </w:tcBorders>
          </w:tcPr>
          <w:p w14:paraId="409B1E2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9DF7F07"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37066499" w14:textId="77777777" w:rsidTr="00810DA1">
        <w:tc>
          <w:tcPr>
            <w:tcW w:w="3690" w:type="dxa"/>
            <w:gridSpan w:val="2"/>
            <w:tcBorders>
              <w:top w:val="nil"/>
              <w:left w:val="nil"/>
              <w:bottom w:val="nil"/>
              <w:right w:val="nil"/>
            </w:tcBorders>
          </w:tcPr>
          <w:p w14:paraId="0F703E7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018EB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13A635EF" w14:textId="77777777" w:rsidTr="00810DA1">
        <w:tc>
          <w:tcPr>
            <w:tcW w:w="3690" w:type="dxa"/>
            <w:gridSpan w:val="2"/>
            <w:tcBorders>
              <w:top w:val="nil"/>
              <w:left w:val="nil"/>
              <w:bottom w:val="nil"/>
              <w:right w:val="nil"/>
            </w:tcBorders>
          </w:tcPr>
          <w:p w14:paraId="0B4E13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D56BD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F11BCA1" w14:textId="77777777" w:rsidTr="00810DA1">
        <w:tc>
          <w:tcPr>
            <w:tcW w:w="3690" w:type="dxa"/>
            <w:gridSpan w:val="2"/>
            <w:tcBorders>
              <w:top w:val="nil"/>
              <w:left w:val="nil"/>
              <w:bottom w:val="nil"/>
              <w:right w:val="nil"/>
            </w:tcBorders>
          </w:tcPr>
          <w:p w14:paraId="6A6FDFD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0EA7E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078AE2C" w14:textId="77777777" w:rsidTr="00810DA1">
        <w:tc>
          <w:tcPr>
            <w:tcW w:w="3690" w:type="dxa"/>
            <w:gridSpan w:val="2"/>
            <w:tcBorders>
              <w:top w:val="nil"/>
              <w:left w:val="nil"/>
              <w:bottom w:val="nil"/>
              <w:right w:val="nil"/>
            </w:tcBorders>
          </w:tcPr>
          <w:p w14:paraId="067E25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802E3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809966E" w14:textId="77777777" w:rsidTr="00810DA1">
        <w:tc>
          <w:tcPr>
            <w:tcW w:w="3690" w:type="dxa"/>
            <w:gridSpan w:val="2"/>
            <w:tcBorders>
              <w:top w:val="nil"/>
              <w:left w:val="nil"/>
              <w:bottom w:val="nil"/>
              <w:right w:val="nil"/>
            </w:tcBorders>
          </w:tcPr>
          <w:p w14:paraId="70BE93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A2B3E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F77D132" w14:textId="77777777" w:rsidTr="00810DA1">
        <w:tc>
          <w:tcPr>
            <w:tcW w:w="3690" w:type="dxa"/>
            <w:gridSpan w:val="2"/>
            <w:tcBorders>
              <w:top w:val="nil"/>
              <w:left w:val="nil"/>
              <w:bottom w:val="nil"/>
              <w:right w:val="nil"/>
            </w:tcBorders>
          </w:tcPr>
          <w:p w14:paraId="32DCE35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F0936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402D984" w14:textId="77777777" w:rsidTr="00810DA1">
        <w:tc>
          <w:tcPr>
            <w:tcW w:w="9360" w:type="dxa"/>
            <w:gridSpan w:val="3"/>
            <w:tcBorders>
              <w:top w:val="nil"/>
              <w:left w:val="nil"/>
              <w:bottom w:val="nil"/>
              <w:right w:val="nil"/>
            </w:tcBorders>
          </w:tcPr>
          <w:p w14:paraId="32A160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1BE8B340" w14:textId="77777777" w:rsidTr="00810DA1">
        <w:tc>
          <w:tcPr>
            <w:tcW w:w="450" w:type="dxa"/>
            <w:tcBorders>
              <w:top w:val="nil"/>
              <w:left w:val="nil"/>
              <w:bottom w:val="nil"/>
              <w:right w:val="nil"/>
            </w:tcBorders>
          </w:tcPr>
          <w:p w14:paraId="2C5F8F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909114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806" w:name="BKM_CBDFA315_ADF0_4853_A420_2D03CC686ADF"/>
    <w:bookmarkStart w:id="807" w:name="BKM_66782A77_F609_4440_A6B0_FFE6826D6B14"/>
    <w:bookmarkEnd w:id="806"/>
    <w:bookmarkEnd w:id="807"/>
    <w:p w14:paraId="49316BA7"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Lengte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556F8A64" w14:textId="77777777" w:rsidTr="00C13E2B">
        <w:tc>
          <w:tcPr>
            <w:tcW w:w="3690" w:type="dxa"/>
            <w:gridSpan w:val="2"/>
            <w:tcBorders>
              <w:top w:val="nil"/>
              <w:left w:val="nil"/>
              <w:bottom w:val="nil"/>
              <w:right w:val="nil"/>
            </w:tcBorders>
          </w:tcPr>
          <w:p w14:paraId="07FBB18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DD52815"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Lengte</w:t>
            </w:r>
            <w:r w:rsidRPr="00BE10FF">
              <w:rPr>
                <w:rFonts w:ascii="Arial" w:hAnsi="Arial" w:cs="Arial"/>
                <w:szCs w:val="20"/>
                <w:lang w:val="en-AU" w:eastAsia="en-US"/>
              </w:rPr>
              <w:fldChar w:fldCharType="end"/>
            </w:r>
          </w:p>
        </w:tc>
      </w:tr>
      <w:tr w:rsidR="00810DA1" w:rsidRPr="00BE10FF" w14:paraId="6BB8D8D9" w14:textId="77777777" w:rsidTr="00C13E2B">
        <w:tc>
          <w:tcPr>
            <w:tcW w:w="3690" w:type="dxa"/>
            <w:gridSpan w:val="2"/>
            <w:tcBorders>
              <w:top w:val="nil"/>
              <w:left w:val="nil"/>
              <w:bottom w:val="nil"/>
              <w:right w:val="nil"/>
            </w:tcBorders>
          </w:tcPr>
          <w:p w14:paraId="331CF3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8ABA3D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19352C0" w14:textId="77777777" w:rsidTr="00C13E2B">
        <w:tc>
          <w:tcPr>
            <w:tcW w:w="3690" w:type="dxa"/>
            <w:gridSpan w:val="2"/>
            <w:tcBorders>
              <w:top w:val="nil"/>
              <w:left w:val="nil"/>
              <w:bottom w:val="nil"/>
              <w:right w:val="nil"/>
            </w:tcBorders>
          </w:tcPr>
          <w:p w14:paraId="2D63FF2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03F906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643ACEDE" w14:textId="77777777" w:rsidTr="00C13E2B">
        <w:tc>
          <w:tcPr>
            <w:tcW w:w="3690" w:type="dxa"/>
            <w:gridSpan w:val="2"/>
            <w:tcBorders>
              <w:top w:val="nil"/>
              <w:left w:val="nil"/>
              <w:bottom w:val="nil"/>
              <w:right w:val="nil"/>
            </w:tcBorders>
          </w:tcPr>
          <w:p w14:paraId="1BDA647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44E2053"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 xml:space="preserve">lengte </w:t>
            </w:r>
            <w:r w:rsidRPr="00BE10FF">
              <w:rPr>
                <w:rFonts w:ascii="Arial" w:hAnsi="Arial" w:cs="Arial"/>
                <w:szCs w:val="20"/>
                <w:lang w:val="en-AU" w:eastAsia="en-US"/>
              </w:rPr>
              <w:fldChar w:fldCharType="end"/>
            </w:r>
          </w:p>
        </w:tc>
      </w:tr>
      <w:tr w:rsidR="00810DA1" w:rsidRPr="00BE10FF" w14:paraId="6C92D428" w14:textId="77777777" w:rsidTr="00C13E2B">
        <w:tc>
          <w:tcPr>
            <w:tcW w:w="3690" w:type="dxa"/>
            <w:gridSpan w:val="2"/>
            <w:tcBorders>
              <w:top w:val="nil"/>
              <w:left w:val="nil"/>
              <w:bottom w:val="nil"/>
              <w:right w:val="nil"/>
            </w:tcBorders>
          </w:tcPr>
          <w:p w14:paraId="3F1EF5C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1C70EE3"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Het aantal karakters (lengte) waarmee waarden van de EIGENSCHAP worden vastgelegd.</w:t>
            </w:r>
            <w:r w:rsidRPr="00BE10FF">
              <w:rPr>
                <w:rFonts w:ascii="Arial" w:hAnsi="Arial" w:cs="Arial"/>
                <w:szCs w:val="20"/>
                <w:lang w:val="en-AU" w:eastAsia="en-US"/>
              </w:rPr>
              <w:fldChar w:fldCharType="end"/>
            </w:r>
          </w:p>
        </w:tc>
      </w:tr>
      <w:tr w:rsidR="00810DA1" w:rsidRPr="00BE10FF" w14:paraId="41536A02" w14:textId="77777777" w:rsidTr="00C13E2B">
        <w:tc>
          <w:tcPr>
            <w:tcW w:w="3690" w:type="dxa"/>
            <w:gridSpan w:val="2"/>
            <w:tcBorders>
              <w:top w:val="nil"/>
              <w:left w:val="nil"/>
              <w:bottom w:val="nil"/>
              <w:right w:val="nil"/>
            </w:tcBorders>
          </w:tcPr>
          <w:p w14:paraId="57E1FD7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3C68119" w14:textId="77777777" w:rsidR="00810DA1" w:rsidRPr="00BE10FF" w:rsidRDefault="00ED5898"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KING</w:t>
            </w:r>
          </w:p>
        </w:tc>
      </w:tr>
      <w:tr w:rsidR="00810DA1" w:rsidRPr="00BE10FF" w14:paraId="060D18F9" w14:textId="77777777" w:rsidTr="00C13E2B">
        <w:tc>
          <w:tcPr>
            <w:tcW w:w="3690" w:type="dxa"/>
            <w:gridSpan w:val="2"/>
            <w:tcBorders>
              <w:top w:val="nil"/>
              <w:left w:val="nil"/>
              <w:bottom w:val="nil"/>
              <w:right w:val="nil"/>
            </w:tcBorders>
          </w:tcPr>
          <w:p w14:paraId="3816A4F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7C39A8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3E81F3BC" w14:textId="77777777" w:rsidTr="00C13E2B">
        <w:tc>
          <w:tcPr>
            <w:tcW w:w="3690" w:type="dxa"/>
            <w:gridSpan w:val="2"/>
            <w:tcBorders>
              <w:top w:val="nil"/>
              <w:left w:val="nil"/>
              <w:bottom w:val="nil"/>
              <w:right w:val="nil"/>
            </w:tcBorders>
          </w:tcPr>
          <w:p w14:paraId="3F83C4B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3D1DE25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AN14</w:t>
            </w:r>
            <w:r w:rsidRPr="00BE10FF">
              <w:rPr>
                <w:rFonts w:ascii="Arial" w:hAnsi="Arial" w:cs="Arial"/>
                <w:szCs w:val="20"/>
                <w:lang w:val="en-AU" w:eastAsia="en-US"/>
              </w:rPr>
              <w:fldChar w:fldCharType="end"/>
            </w:r>
          </w:p>
        </w:tc>
      </w:tr>
      <w:tr w:rsidR="00810DA1" w:rsidRPr="00BE10FF" w14:paraId="7001A414" w14:textId="77777777" w:rsidTr="00C13E2B">
        <w:tc>
          <w:tcPr>
            <w:tcW w:w="3690" w:type="dxa"/>
            <w:gridSpan w:val="2"/>
            <w:tcBorders>
              <w:top w:val="nil"/>
              <w:left w:val="nil"/>
              <w:bottom w:val="nil"/>
              <w:right w:val="nil"/>
            </w:tcBorders>
          </w:tcPr>
          <w:p w14:paraId="1A7046F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06053F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tekst: 0-255</w:t>
            </w:r>
          </w:p>
          <w:p w14:paraId="6A83095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getal: n,m (n: aantal cijfers geheel getal, m: aantal decimalen)</w:t>
            </w:r>
          </w:p>
          <w:p w14:paraId="400964A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datum: 8</w:t>
            </w:r>
          </w:p>
          <w:p w14:paraId="4367610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Als Formaat = datum/tijd: 14</w:t>
            </w:r>
          </w:p>
        </w:tc>
      </w:tr>
      <w:tr w:rsidR="00810DA1" w:rsidRPr="00BE10FF" w14:paraId="102D13E3" w14:textId="77777777" w:rsidTr="00C13E2B">
        <w:tc>
          <w:tcPr>
            <w:tcW w:w="3690" w:type="dxa"/>
            <w:gridSpan w:val="2"/>
            <w:tcBorders>
              <w:top w:val="nil"/>
              <w:left w:val="nil"/>
              <w:bottom w:val="nil"/>
              <w:right w:val="nil"/>
            </w:tcBorders>
          </w:tcPr>
          <w:p w14:paraId="0A00740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E6EEAA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E9BADC2" w14:textId="77777777" w:rsidTr="00C13E2B">
        <w:tc>
          <w:tcPr>
            <w:tcW w:w="3690" w:type="dxa"/>
            <w:gridSpan w:val="2"/>
            <w:tcBorders>
              <w:top w:val="nil"/>
              <w:left w:val="nil"/>
              <w:bottom w:val="nil"/>
              <w:right w:val="nil"/>
            </w:tcBorders>
          </w:tcPr>
          <w:p w14:paraId="2C60B1A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48CF4E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4392C78" w14:textId="77777777" w:rsidTr="00C13E2B">
        <w:tc>
          <w:tcPr>
            <w:tcW w:w="3690" w:type="dxa"/>
            <w:gridSpan w:val="2"/>
            <w:tcBorders>
              <w:top w:val="nil"/>
              <w:left w:val="nil"/>
              <w:bottom w:val="nil"/>
              <w:right w:val="nil"/>
            </w:tcBorders>
          </w:tcPr>
          <w:p w14:paraId="3565F10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2DB5ADA" w14:textId="77777777" w:rsidR="00810DA1" w:rsidRPr="00BE10FF" w:rsidRDefault="00ED5898"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25AD2A30" w14:textId="77777777" w:rsidTr="00C13E2B">
        <w:tc>
          <w:tcPr>
            <w:tcW w:w="3690" w:type="dxa"/>
            <w:gridSpan w:val="2"/>
            <w:tcBorders>
              <w:top w:val="nil"/>
              <w:left w:val="nil"/>
              <w:bottom w:val="nil"/>
              <w:right w:val="nil"/>
            </w:tcBorders>
          </w:tcPr>
          <w:p w14:paraId="306BD82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451155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5B5FE26B" w14:textId="77777777" w:rsidTr="00C13E2B">
        <w:tc>
          <w:tcPr>
            <w:tcW w:w="3690" w:type="dxa"/>
            <w:gridSpan w:val="2"/>
            <w:tcBorders>
              <w:top w:val="nil"/>
              <w:left w:val="nil"/>
              <w:bottom w:val="nil"/>
              <w:right w:val="nil"/>
            </w:tcBorders>
          </w:tcPr>
          <w:p w14:paraId="7F383D0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B89AA8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F1B3D3E" w14:textId="77777777" w:rsidTr="00C13E2B">
        <w:tc>
          <w:tcPr>
            <w:tcW w:w="3690" w:type="dxa"/>
            <w:gridSpan w:val="2"/>
            <w:tcBorders>
              <w:top w:val="nil"/>
              <w:left w:val="nil"/>
              <w:bottom w:val="nil"/>
              <w:right w:val="nil"/>
            </w:tcBorders>
          </w:tcPr>
          <w:p w14:paraId="087E19D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8B2D17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CAC3C1A" w14:textId="77777777" w:rsidTr="00C13E2B">
        <w:tc>
          <w:tcPr>
            <w:tcW w:w="3690" w:type="dxa"/>
            <w:gridSpan w:val="2"/>
            <w:tcBorders>
              <w:top w:val="nil"/>
              <w:left w:val="nil"/>
              <w:bottom w:val="nil"/>
              <w:right w:val="nil"/>
            </w:tcBorders>
          </w:tcPr>
          <w:p w14:paraId="43093A0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4041BD2"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7CEF723D" w14:textId="77777777" w:rsidTr="00C13E2B">
        <w:tc>
          <w:tcPr>
            <w:tcW w:w="3690" w:type="dxa"/>
            <w:gridSpan w:val="2"/>
            <w:tcBorders>
              <w:top w:val="nil"/>
              <w:left w:val="nil"/>
              <w:bottom w:val="nil"/>
              <w:right w:val="nil"/>
            </w:tcBorders>
          </w:tcPr>
          <w:p w14:paraId="368A921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D13D56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0AE32BF2" w14:textId="77777777" w:rsidTr="00C13E2B">
        <w:tc>
          <w:tcPr>
            <w:tcW w:w="3690" w:type="dxa"/>
            <w:gridSpan w:val="2"/>
            <w:tcBorders>
              <w:top w:val="nil"/>
              <w:left w:val="nil"/>
              <w:bottom w:val="nil"/>
              <w:right w:val="nil"/>
            </w:tcBorders>
          </w:tcPr>
          <w:p w14:paraId="08FE7E7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646F2F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BA7E99A" w14:textId="77777777" w:rsidTr="00C13E2B">
        <w:tc>
          <w:tcPr>
            <w:tcW w:w="9360" w:type="dxa"/>
            <w:gridSpan w:val="3"/>
            <w:tcBorders>
              <w:top w:val="nil"/>
              <w:left w:val="nil"/>
              <w:bottom w:val="nil"/>
              <w:right w:val="nil"/>
            </w:tcBorders>
          </w:tcPr>
          <w:p w14:paraId="4819AA5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0A5A1A7F" w14:textId="77777777" w:rsidTr="00C13E2B">
        <w:tc>
          <w:tcPr>
            <w:tcW w:w="450" w:type="dxa"/>
            <w:tcBorders>
              <w:top w:val="nil"/>
              <w:left w:val="nil"/>
              <w:bottom w:val="nil"/>
              <w:right w:val="nil"/>
            </w:tcBorders>
          </w:tcPr>
          <w:p w14:paraId="13B97C4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DE2A17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3DB724B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Kardinaliteit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2517F8A" w14:textId="77777777" w:rsidTr="00E830F0">
        <w:tc>
          <w:tcPr>
            <w:tcW w:w="3690" w:type="dxa"/>
            <w:gridSpan w:val="2"/>
            <w:tcBorders>
              <w:top w:val="nil"/>
              <w:left w:val="nil"/>
              <w:bottom w:val="nil"/>
              <w:right w:val="nil"/>
            </w:tcBorders>
          </w:tcPr>
          <w:p w14:paraId="3607A11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DBC0D27"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Kardinaliteit</w:t>
            </w:r>
            <w:r w:rsidRPr="00BE10FF">
              <w:rPr>
                <w:rFonts w:ascii="Arial" w:hAnsi="Arial" w:cs="Arial"/>
                <w:szCs w:val="20"/>
                <w:lang w:val="en-AU" w:eastAsia="en-US"/>
              </w:rPr>
              <w:fldChar w:fldCharType="end"/>
            </w:r>
          </w:p>
        </w:tc>
      </w:tr>
      <w:tr w:rsidR="00AB0ADA" w:rsidRPr="00BE10FF" w14:paraId="1FB1BA33" w14:textId="77777777" w:rsidTr="00E830F0">
        <w:tc>
          <w:tcPr>
            <w:tcW w:w="3690" w:type="dxa"/>
            <w:gridSpan w:val="2"/>
            <w:tcBorders>
              <w:top w:val="nil"/>
              <w:left w:val="nil"/>
              <w:bottom w:val="nil"/>
              <w:right w:val="nil"/>
            </w:tcBorders>
          </w:tcPr>
          <w:p w14:paraId="5B9699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14:paraId="3B9D617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8F7C5C4" w14:textId="77777777" w:rsidTr="00E830F0">
        <w:tc>
          <w:tcPr>
            <w:tcW w:w="3690" w:type="dxa"/>
            <w:gridSpan w:val="2"/>
            <w:tcBorders>
              <w:top w:val="nil"/>
              <w:left w:val="nil"/>
              <w:bottom w:val="nil"/>
              <w:right w:val="nil"/>
            </w:tcBorders>
          </w:tcPr>
          <w:p w14:paraId="0040FC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8211A3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A0F09EC" w14:textId="77777777" w:rsidTr="00E830F0">
        <w:tc>
          <w:tcPr>
            <w:tcW w:w="3690" w:type="dxa"/>
            <w:gridSpan w:val="2"/>
            <w:tcBorders>
              <w:top w:val="nil"/>
              <w:left w:val="nil"/>
              <w:bottom w:val="nil"/>
              <w:right w:val="nil"/>
            </w:tcBorders>
          </w:tcPr>
          <w:p w14:paraId="246AB5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CD09C7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kardinaliteit</w:t>
            </w:r>
            <w:r w:rsidRPr="00BE10FF">
              <w:rPr>
                <w:rFonts w:ascii="Arial" w:hAnsi="Arial" w:cs="Arial"/>
                <w:szCs w:val="20"/>
                <w:lang w:val="en-AU" w:eastAsia="en-US"/>
              </w:rPr>
              <w:fldChar w:fldCharType="end"/>
            </w:r>
          </w:p>
        </w:tc>
      </w:tr>
      <w:tr w:rsidR="00AB0ADA" w:rsidRPr="00BE10FF" w14:paraId="0B9EC75C" w14:textId="77777777" w:rsidTr="00E830F0">
        <w:tc>
          <w:tcPr>
            <w:tcW w:w="3690" w:type="dxa"/>
            <w:gridSpan w:val="2"/>
            <w:tcBorders>
              <w:top w:val="nil"/>
              <w:left w:val="nil"/>
              <w:bottom w:val="nil"/>
              <w:right w:val="nil"/>
            </w:tcBorders>
          </w:tcPr>
          <w:p w14:paraId="0DFC7F4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AAB606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Het aantal mogelijke voorkomens van waarden van deze EIGENSCHAP bij een zaak van  het ZAAKTYPE.</w:t>
            </w:r>
          </w:p>
        </w:tc>
      </w:tr>
      <w:tr w:rsidR="00AB0ADA" w:rsidRPr="00BE10FF" w14:paraId="68E2A5B9" w14:textId="77777777" w:rsidTr="00E830F0">
        <w:tc>
          <w:tcPr>
            <w:tcW w:w="3690" w:type="dxa"/>
            <w:gridSpan w:val="2"/>
            <w:tcBorders>
              <w:top w:val="nil"/>
              <w:left w:val="nil"/>
              <w:bottom w:val="nil"/>
              <w:right w:val="nil"/>
            </w:tcBorders>
          </w:tcPr>
          <w:p w14:paraId="6552C9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41370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C1C7598" w14:textId="77777777" w:rsidTr="00E830F0">
        <w:tc>
          <w:tcPr>
            <w:tcW w:w="3690" w:type="dxa"/>
            <w:gridSpan w:val="2"/>
            <w:tcBorders>
              <w:top w:val="nil"/>
              <w:left w:val="nil"/>
              <w:bottom w:val="nil"/>
              <w:right w:val="nil"/>
            </w:tcBorders>
          </w:tcPr>
          <w:p w14:paraId="59FCA8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CCC13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39CCFD18" w14:textId="77777777" w:rsidTr="00E830F0">
        <w:tc>
          <w:tcPr>
            <w:tcW w:w="3690" w:type="dxa"/>
            <w:gridSpan w:val="2"/>
            <w:tcBorders>
              <w:top w:val="nil"/>
              <w:left w:val="nil"/>
              <w:bottom w:val="nil"/>
              <w:right w:val="nil"/>
            </w:tcBorders>
          </w:tcPr>
          <w:p w14:paraId="7AD831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2F2705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AN3</w:t>
            </w:r>
            <w:r w:rsidRPr="00BE10FF">
              <w:rPr>
                <w:rFonts w:ascii="Arial" w:hAnsi="Arial" w:cs="Arial"/>
                <w:szCs w:val="20"/>
                <w:lang w:val="en-AU" w:eastAsia="en-US"/>
              </w:rPr>
              <w:fldChar w:fldCharType="end"/>
            </w:r>
          </w:p>
        </w:tc>
      </w:tr>
      <w:tr w:rsidR="00AB0ADA" w:rsidRPr="00BE10FF" w14:paraId="78CDC30D" w14:textId="77777777" w:rsidTr="00E830F0">
        <w:tc>
          <w:tcPr>
            <w:tcW w:w="3690" w:type="dxa"/>
            <w:gridSpan w:val="2"/>
            <w:tcBorders>
              <w:top w:val="nil"/>
              <w:left w:val="nil"/>
              <w:bottom w:val="nil"/>
              <w:right w:val="nil"/>
            </w:tcBorders>
          </w:tcPr>
          <w:p w14:paraId="081657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C30B5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gehele getallen groter dan 0</w:t>
            </w:r>
          </w:p>
          <w:p w14:paraId="53A4EA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 voor ongelimiteerd</w:t>
            </w:r>
          </w:p>
        </w:tc>
      </w:tr>
      <w:tr w:rsidR="00AB0ADA" w:rsidRPr="00BE10FF" w14:paraId="208EE156" w14:textId="77777777" w:rsidTr="00E830F0">
        <w:tc>
          <w:tcPr>
            <w:tcW w:w="3690" w:type="dxa"/>
            <w:gridSpan w:val="2"/>
            <w:tcBorders>
              <w:top w:val="nil"/>
              <w:left w:val="nil"/>
              <w:bottom w:val="nil"/>
              <w:right w:val="nil"/>
            </w:tcBorders>
          </w:tcPr>
          <w:p w14:paraId="08C0AFA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31E68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4013541" w14:textId="77777777" w:rsidTr="00E830F0">
        <w:tc>
          <w:tcPr>
            <w:tcW w:w="3690" w:type="dxa"/>
            <w:gridSpan w:val="2"/>
            <w:tcBorders>
              <w:top w:val="nil"/>
              <w:left w:val="nil"/>
              <w:bottom w:val="nil"/>
              <w:right w:val="nil"/>
            </w:tcBorders>
          </w:tcPr>
          <w:p w14:paraId="24675E0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C9039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8AFA771" w14:textId="77777777" w:rsidTr="00E830F0">
        <w:tc>
          <w:tcPr>
            <w:tcW w:w="3690" w:type="dxa"/>
            <w:gridSpan w:val="2"/>
            <w:tcBorders>
              <w:top w:val="nil"/>
              <w:left w:val="nil"/>
              <w:bottom w:val="nil"/>
              <w:right w:val="nil"/>
            </w:tcBorders>
          </w:tcPr>
          <w:p w14:paraId="2D64DA2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112C8D7"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06B58B3F" w14:textId="77777777" w:rsidTr="00E830F0">
        <w:tc>
          <w:tcPr>
            <w:tcW w:w="3690" w:type="dxa"/>
            <w:gridSpan w:val="2"/>
            <w:tcBorders>
              <w:top w:val="nil"/>
              <w:left w:val="nil"/>
              <w:bottom w:val="nil"/>
              <w:right w:val="nil"/>
            </w:tcBorders>
          </w:tcPr>
          <w:p w14:paraId="25B74A8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3B30AE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DC56ACE" w14:textId="77777777" w:rsidTr="00E830F0">
        <w:tc>
          <w:tcPr>
            <w:tcW w:w="3690" w:type="dxa"/>
            <w:gridSpan w:val="2"/>
            <w:tcBorders>
              <w:top w:val="nil"/>
              <w:left w:val="nil"/>
              <w:bottom w:val="nil"/>
              <w:right w:val="nil"/>
            </w:tcBorders>
          </w:tcPr>
          <w:p w14:paraId="7DABAF1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6A44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173D69E" w14:textId="77777777" w:rsidTr="00E830F0">
        <w:tc>
          <w:tcPr>
            <w:tcW w:w="3690" w:type="dxa"/>
            <w:gridSpan w:val="2"/>
            <w:tcBorders>
              <w:top w:val="nil"/>
              <w:left w:val="nil"/>
              <w:bottom w:val="nil"/>
              <w:right w:val="nil"/>
            </w:tcBorders>
          </w:tcPr>
          <w:p w14:paraId="699F241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93997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335A854" w14:textId="77777777" w:rsidTr="00E830F0">
        <w:tc>
          <w:tcPr>
            <w:tcW w:w="3690" w:type="dxa"/>
            <w:gridSpan w:val="2"/>
            <w:tcBorders>
              <w:top w:val="nil"/>
              <w:left w:val="nil"/>
              <w:bottom w:val="nil"/>
              <w:right w:val="nil"/>
            </w:tcBorders>
          </w:tcPr>
          <w:p w14:paraId="63FD3BF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4F196D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689B7227" w14:textId="77777777" w:rsidTr="00E830F0">
        <w:tc>
          <w:tcPr>
            <w:tcW w:w="3690" w:type="dxa"/>
            <w:gridSpan w:val="2"/>
            <w:tcBorders>
              <w:top w:val="nil"/>
              <w:left w:val="nil"/>
              <w:bottom w:val="nil"/>
              <w:right w:val="nil"/>
            </w:tcBorders>
          </w:tcPr>
          <w:p w14:paraId="7C8764A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12D0EB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C8732F4" w14:textId="77777777" w:rsidTr="00E830F0">
        <w:tc>
          <w:tcPr>
            <w:tcW w:w="3690" w:type="dxa"/>
            <w:gridSpan w:val="2"/>
            <w:tcBorders>
              <w:top w:val="nil"/>
              <w:left w:val="nil"/>
              <w:bottom w:val="nil"/>
              <w:right w:val="nil"/>
            </w:tcBorders>
          </w:tcPr>
          <w:p w14:paraId="2E7727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C4635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19D955F" w14:textId="77777777" w:rsidTr="00E830F0">
        <w:tc>
          <w:tcPr>
            <w:tcW w:w="9360" w:type="dxa"/>
            <w:gridSpan w:val="3"/>
            <w:tcBorders>
              <w:top w:val="nil"/>
              <w:left w:val="nil"/>
              <w:bottom w:val="nil"/>
              <w:right w:val="nil"/>
            </w:tcBorders>
          </w:tcPr>
          <w:p w14:paraId="09BA78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8262B45" w14:textId="77777777" w:rsidTr="00E830F0">
        <w:tc>
          <w:tcPr>
            <w:tcW w:w="450" w:type="dxa"/>
            <w:tcBorders>
              <w:top w:val="nil"/>
              <w:left w:val="nil"/>
              <w:bottom w:val="nil"/>
              <w:right w:val="nil"/>
            </w:tcBorders>
          </w:tcPr>
          <w:p w14:paraId="25782B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E387D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808" w:name="BKM_FE6953B4_A70E_4a74_92E9_3474A1923C0D"/>
    <w:bookmarkStart w:id="809" w:name="BKM_148F39A3_2305_47f4_ABA4_5B27731E4935"/>
    <w:bookmarkEnd w:id="808"/>
    <w:bookmarkEnd w:id="809"/>
    <w:p w14:paraId="5B56B15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Waardenverzameling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Specificatie van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6BE4B866" w14:textId="77777777" w:rsidTr="00E830F0">
        <w:tc>
          <w:tcPr>
            <w:tcW w:w="3690" w:type="dxa"/>
            <w:gridSpan w:val="2"/>
            <w:tcBorders>
              <w:top w:val="nil"/>
              <w:left w:val="nil"/>
              <w:bottom w:val="nil"/>
              <w:right w:val="nil"/>
            </w:tcBorders>
          </w:tcPr>
          <w:p w14:paraId="27DDFD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A5B4EA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Waardenverzameling</w:t>
            </w:r>
            <w:r w:rsidRPr="00BE10FF">
              <w:rPr>
                <w:rFonts w:ascii="Arial" w:hAnsi="Arial" w:cs="Arial"/>
                <w:szCs w:val="20"/>
                <w:lang w:val="en-AU" w:eastAsia="en-US"/>
              </w:rPr>
              <w:fldChar w:fldCharType="end"/>
            </w:r>
          </w:p>
        </w:tc>
      </w:tr>
      <w:tr w:rsidR="00AB0ADA" w:rsidRPr="00BE10FF" w14:paraId="5AB276C1" w14:textId="77777777" w:rsidTr="00E830F0">
        <w:tc>
          <w:tcPr>
            <w:tcW w:w="3690" w:type="dxa"/>
            <w:gridSpan w:val="2"/>
            <w:tcBorders>
              <w:top w:val="nil"/>
              <w:left w:val="nil"/>
              <w:bottom w:val="nil"/>
              <w:right w:val="nil"/>
            </w:tcBorders>
          </w:tcPr>
          <w:p w14:paraId="4083248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21E2D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BB106A8" w14:textId="77777777" w:rsidTr="00E830F0">
        <w:tc>
          <w:tcPr>
            <w:tcW w:w="3690" w:type="dxa"/>
            <w:gridSpan w:val="2"/>
            <w:tcBorders>
              <w:top w:val="nil"/>
              <w:left w:val="nil"/>
              <w:bottom w:val="nil"/>
              <w:right w:val="nil"/>
            </w:tcBorders>
          </w:tcPr>
          <w:p w14:paraId="0B82A4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DF56F0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06DD13E" w14:textId="77777777" w:rsidTr="00E830F0">
        <w:tc>
          <w:tcPr>
            <w:tcW w:w="3690" w:type="dxa"/>
            <w:gridSpan w:val="2"/>
            <w:tcBorders>
              <w:top w:val="nil"/>
              <w:left w:val="nil"/>
              <w:bottom w:val="nil"/>
              <w:right w:val="nil"/>
            </w:tcBorders>
          </w:tcPr>
          <w:p w14:paraId="11592DD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53FECD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waardeverzameling </w:t>
            </w:r>
            <w:r w:rsidRPr="00BE10FF">
              <w:rPr>
                <w:rFonts w:ascii="Arial" w:hAnsi="Arial" w:cs="Arial"/>
                <w:szCs w:val="20"/>
                <w:lang w:val="en-AU" w:eastAsia="en-US"/>
              </w:rPr>
              <w:fldChar w:fldCharType="end"/>
            </w:r>
          </w:p>
        </w:tc>
      </w:tr>
      <w:tr w:rsidR="00AB0ADA" w:rsidRPr="00BE10FF" w14:paraId="68CB1A3F" w14:textId="77777777" w:rsidTr="00E830F0">
        <w:tc>
          <w:tcPr>
            <w:tcW w:w="3690" w:type="dxa"/>
            <w:gridSpan w:val="2"/>
            <w:tcBorders>
              <w:top w:val="nil"/>
              <w:left w:val="nil"/>
              <w:bottom w:val="nil"/>
              <w:right w:val="nil"/>
            </w:tcBorders>
          </w:tcPr>
          <w:p w14:paraId="300108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2BF1D1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Een waarde die deze EIGENSCHAP kan hebben.</w:t>
            </w:r>
            <w:r w:rsidRPr="00BE10FF">
              <w:rPr>
                <w:rFonts w:ascii="Arial" w:hAnsi="Arial" w:cs="Arial"/>
                <w:szCs w:val="20"/>
                <w:lang w:val="en-AU" w:eastAsia="en-US"/>
              </w:rPr>
              <w:fldChar w:fldCharType="end"/>
            </w:r>
          </w:p>
        </w:tc>
      </w:tr>
      <w:tr w:rsidR="00AB0ADA" w:rsidRPr="00BE10FF" w14:paraId="0C2BCBAE" w14:textId="77777777" w:rsidTr="00E830F0">
        <w:tc>
          <w:tcPr>
            <w:tcW w:w="3690" w:type="dxa"/>
            <w:gridSpan w:val="2"/>
            <w:tcBorders>
              <w:top w:val="nil"/>
              <w:left w:val="nil"/>
              <w:bottom w:val="nil"/>
              <w:right w:val="nil"/>
            </w:tcBorders>
          </w:tcPr>
          <w:p w14:paraId="52BAD3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450D5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0B0B8C3" w14:textId="77777777" w:rsidTr="00E830F0">
        <w:tc>
          <w:tcPr>
            <w:tcW w:w="3690" w:type="dxa"/>
            <w:gridSpan w:val="2"/>
            <w:tcBorders>
              <w:top w:val="nil"/>
              <w:left w:val="nil"/>
              <w:bottom w:val="nil"/>
              <w:right w:val="nil"/>
            </w:tcBorders>
          </w:tcPr>
          <w:p w14:paraId="073178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FF6F8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15B347F2" w14:textId="77777777" w:rsidTr="00E830F0">
        <w:tc>
          <w:tcPr>
            <w:tcW w:w="3690" w:type="dxa"/>
            <w:gridSpan w:val="2"/>
            <w:tcBorders>
              <w:top w:val="nil"/>
              <w:left w:val="nil"/>
              <w:bottom w:val="nil"/>
              <w:right w:val="nil"/>
            </w:tcBorders>
          </w:tcPr>
          <w:p w14:paraId="66ACC5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D1C674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AN100</w:t>
            </w:r>
            <w:r w:rsidRPr="00BE10FF">
              <w:rPr>
                <w:rFonts w:ascii="Arial" w:hAnsi="Arial" w:cs="Arial"/>
                <w:szCs w:val="20"/>
                <w:lang w:val="en-AU" w:eastAsia="en-US"/>
              </w:rPr>
              <w:fldChar w:fldCharType="end"/>
            </w:r>
          </w:p>
        </w:tc>
      </w:tr>
      <w:tr w:rsidR="00AB0ADA" w:rsidRPr="00BE10FF" w14:paraId="411ED8AF" w14:textId="77777777" w:rsidTr="00E830F0">
        <w:tc>
          <w:tcPr>
            <w:tcW w:w="3690" w:type="dxa"/>
            <w:gridSpan w:val="2"/>
            <w:tcBorders>
              <w:top w:val="nil"/>
              <w:left w:val="nil"/>
              <w:bottom w:val="nil"/>
              <w:right w:val="nil"/>
            </w:tcBorders>
          </w:tcPr>
          <w:p w14:paraId="19DBBC0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DC8F2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A942489" w14:textId="77777777" w:rsidTr="00E830F0">
        <w:tc>
          <w:tcPr>
            <w:tcW w:w="3690" w:type="dxa"/>
            <w:gridSpan w:val="2"/>
            <w:tcBorders>
              <w:top w:val="nil"/>
              <w:left w:val="nil"/>
              <w:bottom w:val="nil"/>
              <w:right w:val="nil"/>
            </w:tcBorders>
          </w:tcPr>
          <w:p w14:paraId="576B865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30CBBF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7301880" w14:textId="77777777" w:rsidTr="00E830F0">
        <w:tc>
          <w:tcPr>
            <w:tcW w:w="3690" w:type="dxa"/>
            <w:gridSpan w:val="2"/>
            <w:tcBorders>
              <w:top w:val="nil"/>
              <w:left w:val="nil"/>
              <w:bottom w:val="nil"/>
              <w:right w:val="nil"/>
            </w:tcBorders>
          </w:tcPr>
          <w:p w14:paraId="104A76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3BF912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B7BD7D5" w14:textId="77777777" w:rsidTr="00E830F0">
        <w:tc>
          <w:tcPr>
            <w:tcW w:w="3690" w:type="dxa"/>
            <w:gridSpan w:val="2"/>
            <w:tcBorders>
              <w:top w:val="nil"/>
              <w:left w:val="nil"/>
              <w:bottom w:val="nil"/>
              <w:right w:val="nil"/>
            </w:tcBorders>
          </w:tcPr>
          <w:p w14:paraId="4B28BB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49E6454"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53CAE7DB" w14:textId="77777777" w:rsidTr="00E830F0">
        <w:tc>
          <w:tcPr>
            <w:tcW w:w="3690" w:type="dxa"/>
            <w:gridSpan w:val="2"/>
            <w:tcBorders>
              <w:top w:val="nil"/>
              <w:left w:val="nil"/>
              <w:bottom w:val="nil"/>
              <w:right w:val="nil"/>
            </w:tcBorders>
          </w:tcPr>
          <w:p w14:paraId="591407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06452D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E613B58" w14:textId="77777777" w:rsidTr="00E830F0">
        <w:tc>
          <w:tcPr>
            <w:tcW w:w="3690" w:type="dxa"/>
            <w:gridSpan w:val="2"/>
            <w:tcBorders>
              <w:top w:val="nil"/>
              <w:left w:val="nil"/>
              <w:bottom w:val="nil"/>
              <w:right w:val="nil"/>
            </w:tcBorders>
          </w:tcPr>
          <w:p w14:paraId="2A2DB02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5CC6C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CC10153" w14:textId="77777777" w:rsidTr="00E830F0">
        <w:tc>
          <w:tcPr>
            <w:tcW w:w="3690" w:type="dxa"/>
            <w:gridSpan w:val="2"/>
            <w:tcBorders>
              <w:top w:val="nil"/>
              <w:left w:val="nil"/>
              <w:bottom w:val="nil"/>
              <w:right w:val="nil"/>
            </w:tcBorders>
          </w:tcPr>
          <w:p w14:paraId="732EA1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EF088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F33853A" w14:textId="77777777" w:rsidTr="00E830F0">
        <w:tc>
          <w:tcPr>
            <w:tcW w:w="3690" w:type="dxa"/>
            <w:gridSpan w:val="2"/>
            <w:tcBorders>
              <w:top w:val="nil"/>
              <w:left w:val="nil"/>
              <w:bottom w:val="nil"/>
              <w:right w:val="nil"/>
            </w:tcBorders>
          </w:tcPr>
          <w:p w14:paraId="235CAD3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56DC53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N</w:t>
            </w:r>
            <w:r w:rsidRPr="00BE10FF">
              <w:rPr>
                <w:rFonts w:ascii="Calibri" w:hAnsi="Calibri" w:cs="Calibri"/>
                <w:color w:val="000000"/>
                <w:sz w:val="22"/>
                <w:szCs w:val="22"/>
                <w:lang w:eastAsia="en-US"/>
              </w:rPr>
              <w:fldChar w:fldCharType="end"/>
            </w:r>
          </w:p>
        </w:tc>
      </w:tr>
      <w:tr w:rsidR="00AB0ADA" w:rsidRPr="00BE10FF" w14:paraId="1C90C764" w14:textId="77777777" w:rsidTr="00E830F0">
        <w:tc>
          <w:tcPr>
            <w:tcW w:w="3690" w:type="dxa"/>
            <w:gridSpan w:val="2"/>
            <w:tcBorders>
              <w:top w:val="nil"/>
              <w:left w:val="nil"/>
              <w:bottom w:val="nil"/>
              <w:right w:val="nil"/>
            </w:tcBorders>
          </w:tcPr>
          <w:p w14:paraId="068AEF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0EA9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EA29B77" w14:textId="77777777" w:rsidTr="00E830F0">
        <w:tc>
          <w:tcPr>
            <w:tcW w:w="3690" w:type="dxa"/>
            <w:gridSpan w:val="2"/>
            <w:tcBorders>
              <w:top w:val="nil"/>
              <w:left w:val="nil"/>
              <w:bottom w:val="nil"/>
              <w:right w:val="nil"/>
            </w:tcBorders>
          </w:tcPr>
          <w:p w14:paraId="793E03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B2752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CE3286B" w14:textId="77777777" w:rsidTr="00E830F0">
        <w:tc>
          <w:tcPr>
            <w:tcW w:w="9360" w:type="dxa"/>
            <w:gridSpan w:val="3"/>
            <w:tcBorders>
              <w:top w:val="nil"/>
              <w:left w:val="nil"/>
              <w:bottom w:val="nil"/>
              <w:right w:val="nil"/>
            </w:tcBorders>
          </w:tcPr>
          <w:p w14:paraId="0F32DA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143A50E9" w14:textId="77777777" w:rsidTr="00E830F0">
        <w:tc>
          <w:tcPr>
            <w:tcW w:w="450" w:type="dxa"/>
            <w:tcBorders>
              <w:top w:val="nil"/>
              <w:left w:val="nil"/>
              <w:bottom w:val="nil"/>
              <w:right w:val="nil"/>
            </w:tcBorders>
          </w:tcPr>
          <w:p w14:paraId="21925D9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71D90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Door middel van deze attribuutsoort kan een (reeks van) waarde(n) voor de EIGENSCHAP worden gedefinieerd. Bijvoorbeeld: 'J' en 'N'.</w:t>
            </w:r>
          </w:p>
        </w:tc>
      </w:tr>
    </w:tbl>
    <w:p w14:paraId="1C3EADA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Referentie naar eigenschap</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F31F8FD" w14:textId="77777777" w:rsidTr="00810DA1">
        <w:tc>
          <w:tcPr>
            <w:tcW w:w="3690" w:type="dxa"/>
            <w:gridSpan w:val="2"/>
            <w:tcBorders>
              <w:top w:val="nil"/>
              <w:left w:val="nil"/>
              <w:bottom w:val="nil"/>
              <w:right w:val="nil"/>
            </w:tcBorders>
          </w:tcPr>
          <w:p w14:paraId="2B996DB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810" w:name="BKM_C2C6B5DC_9241_4ec3_86A2_48F275026096"/>
            <w:bookmarkEnd w:id="810"/>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812AAD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Referentie naar eigenschap</w:t>
            </w:r>
            <w:r w:rsidRPr="00BE10FF">
              <w:rPr>
                <w:rFonts w:ascii="Arial" w:hAnsi="Arial" w:cs="Arial"/>
                <w:szCs w:val="20"/>
                <w:lang w:val="en-AU" w:eastAsia="en-US"/>
              </w:rPr>
              <w:fldChar w:fldCharType="end"/>
            </w:r>
          </w:p>
        </w:tc>
      </w:tr>
      <w:tr w:rsidR="00AB0ADA" w:rsidRPr="00BE10FF" w14:paraId="2309B859" w14:textId="77777777" w:rsidTr="00810DA1">
        <w:tc>
          <w:tcPr>
            <w:tcW w:w="3690" w:type="dxa"/>
            <w:gridSpan w:val="2"/>
            <w:tcBorders>
              <w:top w:val="nil"/>
              <w:left w:val="nil"/>
              <w:bottom w:val="nil"/>
              <w:right w:val="nil"/>
            </w:tcBorders>
          </w:tcPr>
          <w:p w14:paraId="7B29E2C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0EE5A4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289F6F6" w14:textId="77777777" w:rsidTr="00810DA1">
        <w:tc>
          <w:tcPr>
            <w:tcW w:w="3690" w:type="dxa"/>
            <w:gridSpan w:val="2"/>
            <w:tcBorders>
              <w:top w:val="nil"/>
              <w:left w:val="nil"/>
              <w:bottom w:val="nil"/>
              <w:right w:val="nil"/>
            </w:tcBorders>
          </w:tcPr>
          <w:p w14:paraId="46F1F9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BFA0B2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ED5898" w:rsidRPr="00BE10FF" w14:paraId="4CA4592B" w14:textId="77777777" w:rsidTr="00810DA1">
        <w:tc>
          <w:tcPr>
            <w:tcW w:w="3690" w:type="dxa"/>
            <w:gridSpan w:val="2"/>
            <w:tcBorders>
              <w:top w:val="nil"/>
              <w:left w:val="nil"/>
              <w:bottom w:val="nil"/>
              <w:right w:val="nil"/>
            </w:tcBorders>
          </w:tcPr>
          <w:p w14:paraId="11D40C85" w14:textId="77777777" w:rsidR="00ED5898" w:rsidRPr="00BE10FF" w:rsidRDefault="00ED5898"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lastRenderedPageBreak/>
              <w:t>XML-tag</w:t>
            </w:r>
          </w:p>
        </w:tc>
        <w:tc>
          <w:tcPr>
            <w:tcW w:w="5670" w:type="dxa"/>
            <w:tcBorders>
              <w:top w:val="nil"/>
              <w:left w:val="nil"/>
              <w:bottom w:val="nil"/>
              <w:right w:val="nil"/>
            </w:tcBorders>
          </w:tcPr>
          <w:p w14:paraId="0EF0F2EE" w14:textId="77777777" w:rsidR="00ED5898" w:rsidRPr="00BE10FF" w:rsidRDefault="00432413"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referentie</w:t>
            </w:r>
          </w:p>
        </w:tc>
      </w:tr>
      <w:tr w:rsidR="00AB0ADA" w:rsidRPr="00BE10FF" w14:paraId="2EF631ED" w14:textId="77777777" w:rsidTr="00810DA1">
        <w:tc>
          <w:tcPr>
            <w:tcW w:w="3690" w:type="dxa"/>
            <w:gridSpan w:val="2"/>
            <w:tcBorders>
              <w:top w:val="nil"/>
              <w:left w:val="nil"/>
              <w:bottom w:val="nil"/>
              <w:right w:val="nil"/>
            </w:tcBorders>
          </w:tcPr>
          <w:p w14:paraId="57FDB6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B405B2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Verwijzing naar de standaard waarin de eigenschap is gespecificeerd</w:t>
            </w:r>
            <w:r w:rsidRPr="00BE10FF">
              <w:rPr>
                <w:rFonts w:ascii="Arial" w:hAnsi="Arial" w:cs="Arial"/>
                <w:szCs w:val="20"/>
                <w:lang w:val="en-AU" w:eastAsia="en-US"/>
              </w:rPr>
              <w:fldChar w:fldCharType="end"/>
            </w:r>
          </w:p>
        </w:tc>
      </w:tr>
      <w:tr w:rsidR="00ED5898" w:rsidRPr="00BE10FF" w14:paraId="56A5B235" w14:textId="77777777" w:rsidTr="00810DA1">
        <w:tc>
          <w:tcPr>
            <w:tcW w:w="3690" w:type="dxa"/>
            <w:gridSpan w:val="2"/>
            <w:tcBorders>
              <w:top w:val="nil"/>
              <w:left w:val="nil"/>
              <w:bottom w:val="nil"/>
              <w:right w:val="nil"/>
            </w:tcBorders>
          </w:tcPr>
          <w:p w14:paraId="35E61881" w14:textId="77777777" w:rsidR="00ED5898" w:rsidRPr="00BE10FF" w:rsidRDefault="00ED5898"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5746EAAC" w14:textId="77777777" w:rsidR="00ED5898" w:rsidRPr="00BE10FF" w:rsidRDefault="00ED5898" w:rsidP="00E830F0">
            <w:pPr>
              <w:widowControl w:val="0"/>
              <w:autoSpaceDE w:val="0"/>
              <w:autoSpaceDN w:val="0"/>
              <w:adjustRightInd w:val="0"/>
              <w:spacing w:line="240" w:lineRule="auto"/>
              <w:contextualSpacing w:val="0"/>
              <w:rPr>
                <w:rFonts w:ascii="Arial" w:hAnsi="Arial" w:cs="Arial"/>
                <w:szCs w:val="20"/>
                <w:lang w:val="en-AU" w:eastAsia="en-US"/>
              </w:rPr>
            </w:pPr>
            <w:r>
              <w:rPr>
                <w:rFonts w:ascii="Arial" w:hAnsi="Arial" w:cs="Arial"/>
                <w:szCs w:val="20"/>
                <w:lang w:val="en-AU" w:eastAsia="en-US"/>
              </w:rPr>
              <w:t>KING</w:t>
            </w:r>
          </w:p>
        </w:tc>
      </w:tr>
      <w:tr w:rsidR="00AB0ADA" w:rsidRPr="00BE10FF" w14:paraId="57D5AA35" w14:textId="77777777" w:rsidTr="00810DA1">
        <w:tc>
          <w:tcPr>
            <w:tcW w:w="3690" w:type="dxa"/>
            <w:gridSpan w:val="2"/>
            <w:tcBorders>
              <w:top w:val="nil"/>
              <w:left w:val="nil"/>
              <w:bottom w:val="nil"/>
              <w:right w:val="nil"/>
            </w:tcBorders>
          </w:tcPr>
          <w:p w14:paraId="2DB280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3F4F7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1C317319" w14:textId="77777777" w:rsidTr="00810DA1">
        <w:tc>
          <w:tcPr>
            <w:tcW w:w="3690" w:type="dxa"/>
            <w:gridSpan w:val="2"/>
            <w:tcBorders>
              <w:top w:val="nil"/>
              <w:left w:val="nil"/>
              <w:bottom w:val="nil"/>
              <w:right w:val="nil"/>
            </w:tcBorders>
          </w:tcPr>
          <w:p w14:paraId="3AEF93B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1401980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3A3633FE" w14:textId="77777777" w:rsidTr="00810DA1">
        <w:tc>
          <w:tcPr>
            <w:tcW w:w="3690" w:type="dxa"/>
            <w:gridSpan w:val="2"/>
            <w:tcBorders>
              <w:top w:val="nil"/>
              <w:left w:val="nil"/>
              <w:bottom w:val="nil"/>
              <w:right w:val="nil"/>
            </w:tcBorders>
          </w:tcPr>
          <w:p w14:paraId="30194EE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55F52F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305BEB9" w14:textId="77777777" w:rsidTr="00810DA1">
        <w:tc>
          <w:tcPr>
            <w:tcW w:w="3690" w:type="dxa"/>
            <w:gridSpan w:val="2"/>
            <w:tcBorders>
              <w:top w:val="nil"/>
              <w:left w:val="nil"/>
              <w:bottom w:val="nil"/>
              <w:right w:val="nil"/>
            </w:tcBorders>
          </w:tcPr>
          <w:p w14:paraId="4C755D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D8499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9A1337A" w14:textId="77777777" w:rsidTr="00810DA1">
        <w:tc>
          <w:tcPr>
            <w:tcW w:w="3690" w:type="dxa"/>
            <w:gridSpan w:val="2"/>
            <w:tcBorders>
              <w:top w:val="nil"/>
              <w:left w:val="nil"/>
              <w:bottom w:val="nil"/>
              <w:right w:val="nil"/>
            </w:tcBorders>
          </w:tcPr>
          <w:p w14:paraId="3E72C3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3B88A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E27482E" w14:textId="77777777" w:rsidTr="00810DA1">
        <w:tc>
          <w:tcPr>
            <w:tcW w:w="3690" w:type="dxa"/>
            <w:gridSpan w:val="2"/>
            <w:tcBorders>
              <w:top w:val="nil"/>
              <w:left w:val="nil"/>
              <w:bottom w:val="nil"/>
              <w:right w:val="nil"/>
            </w:tcBorders>
          </w:tcPr>
          <w:p w14:paraId="6840CE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19495A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8D7DEFF" w14:textId="77777777" w:rsidTr="00810DA1">
        <w:tc>
          <w:tcPr>
            <w:tcW w:w="3690" w:type="dxa"/>
            <w:gridSpan w:val="2"/>
            <w:tcBorders>
              <w:top w:val="nil"/>
              <w:left w:val="nil"/>
              <w:bottom w:val="nil"/>
              <w:right w:val="nil"/>
            </w:tcBorders>
          </w:tcPr>
          <w:p w14:paraId="3408D7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2343B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9DB5DB9" w14:textId="77777777" w:rsidTr="00810DA1">
        <w:tc>
          <w:tcPr>
            <w:tcW w:w="3690" w:type="dxa"/>
            <w:gridSpan w:val="2"/>
            <w:tcBorders>
              <w:top w:val="nil"/>
              <w:left w:val="nil"/>
              <w:bottom w:val="nil"/>
              <w:right w:val="nil"/>
            </w:tcBorders>
          </w:tcPr>
          <w:p w14:paraId="4C92AA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1AECC2B" w14:textId="77777777" w:rsidR="00AB0ADA" w:rsidRPr="00BE10FF" w:rsidRDefault="00ED5898"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szCs w:val="20"/>
                <w:lang w:val="en-AU" w:eastAsia="en-US"/>
              </w:rPr>
              <w:t>0 - 1</w:t>
            </w:r>
            <w:r w:rsidR="006945D7"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006945D7" w:rsidRPr="00BE10FF">
              <w:rPr>
                <w:rFonts w:ascii="Arial" w:hAnsi="Arial" w:cs="Arial"/>
                <w:szCs w:val="20"/>
                <w:lang w:val="en-AU" w:eastAsia="en-US"/>
              </w:rPr>
              <w:fldChar w:fldCharType="end"/>
            </w:r>
          </w:p>
        </w:tc>
      </w:tr>
      <w:tr w:rsidR="00AB0ADA" w:rsidRPr="00BE10FF" w14:paraId="61CBB68B" w14:textId="77777777" w:rsidTr="00810DA1">
        <w:tc>
          <w:tcPr>
            <w:tcW w:w="3690" w:type="dxa"/>
            <w:gridSpan w:val="2"/>
            <w:tcBorders>
              <w:top w:val="nil"/>
              <w:left w:val="nil"/>
              <w:bottom w:val="nil"/>
              <w:right w:val="nil"/>
            </w:tcBorders>
          </w:tcPr>
          <w:p w14:paraId="0FA73C5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C320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30E74429" w14:textId="77777777" w:rsidTr="00810DA1">
        <w:tc>
          <w:tcPr>
            <w:tcW w:w="3690" w:type="dxa"/>
            <w:gridSpan w:val="2"/>
            <w:tcBorders>
              <w:top w:val="nil"/>
              <w:left w:val="nil"/>
              <w:bottom w:val="nil"/>
              <w:right w:val="nil"/>
            </w:tcBorders>
          </w:tcPr>
          <w:p w14:paraId="5F26E21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1BB6B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 xml:space="preserve">De attributen van deze groepattribuutsoort hebben geen waarden indien één of meer attributen  van de groepattribuutsoort ‘Specificatie van eigenschap’ van waarden zijn voorzien.  </w:t>
            </w:r>
          </w:p>
          <w:p w14:paraId="3E146EB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attributen van de groepattribuutsoort veranderen alleen van waarde (materiële historie) op een datum die gelijk is aan een Versiedatum van het gerelateerde zaaktype.</w:t>
            </w:r>
          </w:p>
        </w:tc>
      </w:tr>
      <w:tr w:rsidR="00AB0ADA" w:rsidRPr="00BE10FF" w14:paraId="1CE87D62" w14:textId="77777777" w:rsidTr="00810DA1">
        <w:tc>
          <w:tcPr>
            <w:tcW w:w="9360" w:type="dxa"/>
            <w:gridSpan w:val="3"/>
            <w:tcBorders>
              <w:top w:val="nil"/>
              <w:left w:val="nil"/>
              <w:bottom w:val="nil"/>
              <w:right w:val="nil"/>
            </w:tcBorders>
          </w:tcPr>
          <w:p w14:paraId="332E93C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37CD3CD1" w14:textId="77777777" w:rsidTr="00810DA1">
        <w:tc>
          <w:tcPr>
            <w:tcW w:w="450" w:type="dxa"/>
            <w:tcBorders>
              <w:top w:val="nil"/>
              <w:left w:val="nil"/>
              <w:bottom w:val="nil"/>
              <w:right w:val="nil"/>
            </w:tcBorders>
          </w:tcPr>
          <w:p w14:paraId="1E1ED9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090358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 xml:space="preserve">Met de ‘subattributen’ (van deze groepattribuutsoort) Objecttype, Informatiemodel, Namespace, Schemalocatie, X-path element en Entiteittype   wordt een eigenschap gespecificeerd door te refereren naar een berichtenmodel cq. namespace en, bij voorkeur ook, een informatiemodel. Dit vindt alleen plaats als de eigenschap niet gespecificeerd is door middel van het groepattribuutsoort  ‘Specificatie van eigenschap’. </w:t>
            </w:r>
          </w:p>
          <w:p w14:paraId="57626A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 naam van de eigenschap zijn de metagegevens van de eigenschap (herkomst, formaat, waardenverzameling e.d.) te ontlenen aan het desbetreffende informatiemodel.</w:t>
            </w:r>
          </w:p>
          <w:p w14:paraId="75A78CB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De specificatie dwingt niet af dat er persé sprake moet zijn van een informatiemodel. Wel is een consequentie dat er een XML-schema is waarin de, bij een zaaktype te specificeren, eigenschap is opgenomen. Verwijzen naar zowel een informatie- als een berichtenmodel is evenwel een waarborg voor een robuuste gegevensuitwisseling.</w:t>
            </w:r>
          </w:p>
        </w:tc>
      </w:tr>
    </w:tbl>
    <w:bookmarkStart w:id="811" w:name="BKM_AD3BD2E2_723D_46a1_9146_86364CD510B3"/>
    <w:bookmarkEnd w:id="811"/>
    <w:p w14:paraId="57A2E196"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Objecttype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743C7668" w14:textId="77777777" w:rsidTr="00810DA1">
        <w:tc>
          <w:tcPr>
            <w:tcW w:w="3690" w:type="dxa"/>
            <w:gridSpan w:val="2"/>
            <w:tcBorders>
              <w:top w:val="nil"/>
              <w:left w:val="nil"/>
              <w:bottom w:val="nil"/>
              <w:right w:val="nil"/>
            </w:tcBorders>
          </w:tcPr>
          <w:p w14:paraId="1EB5122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3865A21"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Objecttype</w:t>
            </w:r>
            <w:r w:rsidRPr="00BE10FF">
              <w:rPr>
                <w:rFonts w:ascii="Arial" w:hAnsi="Arial" w:cs="Arial"/>
                <w:szCs w:val="20"/>
                <w:lang w:val="en-AU" w:eastAsia="en-US"/>
              </w:rPr>
              <w:fldChar w:fldCharType="end"/>
            </w:r>
          </w:p>
        </w:tc>
      </w:tr>
      <w:tr w:rsidR="00810DA1" w:rsidRPr="00BE10FF" w14:paraId="3CE52C8A" w14:textId="77777777" w:rsidTr="00810DA1">
        <w:tc>
          <w:tcPr>
            <w:tcW w:w="3690" w:type="dxa"/>
            <w:gridSpan w:val="2"/>
            <w:tcBorders>
              <w:top w:val="nil"/>
              <w:left w:val="nil"/>
              <w:bottom w:val="nil"/>
              <w:right w:val="nil"/>
            </w:tcBorders>
          </w:tcPr>
          <w:p w14:paraId="4E976C7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229E93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68B61A06" w14:textId="77777777" w:rsidTr="00810DA1">
        <w:tc>
          <w:tcPr>
            <w:tcW w:w="3690" w:type="dxa"/>
            <w:gridSpan w:val="2"/>
            <w:tcBorders>
              <w:top w:val="nil"/>
              <w:left w:val="nil"/>
              <w:bottom w:val="nil"/>
              <w:right w:val="nil"/>
            </w:tcBorders>
          </w:tcPr>
          <w:p w14:paraId="3EEA752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39C92B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2893F0D" w14:textId="77777777" w:rsidTr="00810DA1">
        <w:tc>
          <w:tcPr>
            <w:tcW w:w="3690" w:type="dxa"/>
            <w:gridSpan w:val="2"/>
            <w:tcBorders>
              <w:top w:val="nil"/>
              <w:left w:val="nil"/>
              <w:bottom w:val="nil"/>
              <w:right w:val="nil"/>
            </w:tcBorders>
          </w:tcPr>
          <w:p w14:paraId="2D114F5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0C1CA8ED"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objecttype</w:t>
            </w:r>
            <w:r w:rsidRPr="00BE10FF">
              <w:rPr>
                <w:rFonts w:ascii="Arial" w:hAnsi="Arial" w:cs="Arial"/>
                <w:szCs w:val="20"/>
                <w:lang w:val="en-AU" w:eastAsia="en-US"/>
              </w:rPr>
              <w:fldChar w:fldCharType="end"/>
            </w:r>
          </w:p>
        </w:tc>
      </w:tr>
      <w:tr w:rsidR="00810DA1" w:rsidRPr="00BE10FF" w14:paraId="0F99200E" w14:textId="77777777" w:rsidTr="00810DA1">
        <w:tc>
          <w:tcPr>
            <w:tcW w:w="3690" w:type="dxa"/>
            <w:gridSpan w:val="2"/>
            <w:tcBorders>
              <w:top w:val="nil"/>
              <w:left w:val="nil"/>
              <w:bottom w:val="nil"/>
              <w:right w:val="nil"/>
            </w:tcBorders>
          </w:tcPr>
          <w:p w14:paraId="26449C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3147190F"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 xml:space="preserve">De naam van het objecttype waarbij de eigenschap is gemodelleerd in het informatiemodel waarvan het objecttype deel uit maakt. </w:t>
            </w:r>
            <w:r w:rsidRPr="00BE10FF">
              <w:rPr>
                <w:rFonts w:ascii="Arial" w:hAnsi="Arial" w:cs="Arial"/>
                <w:szCs w:val="20"/>
                <w:lang w:val="en-AU" w:eastAsia="en-US"/>
              </w:rPr>
              <w:fldChar w:fldCharType="end"/>
            </w:r>
          </w:p>
        </w:tc>
      </w:tr>
      <w:tr w:rsidR="00810DA1" w:rsidRPr="00BE10FF" w14:paraId="7CAF6C85" w14:textId="77777777" w:rsidTr="00810DA1">
        <w:tc>
          <w:tcPr>
            <w:tcW w:w="3690" w:type="dxa"/>
            <w:gridSpan w:val="2"/>
            <w:tcBorders>
              <w:top w:val="nil"/>
              <w:left w:val="nil"/>
              <w:bottom w:val="nil"/>
              <w:right w:val="nil"/>
            </w:tcBorders>
          </w:tcPr>
          <w:p w14:paraId="006F772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F39EFC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3A8B1937" w14:textId="77777777" w:rsidTr="00810DA1">
        <w:tc>
          <w:tcPr>
            <w:tcW w:w="3690" w:type="dxa"/>
            <w:gridSpan w:val="2"/>
            <w:tcBorders>
              <w:top w:val="nil"/>
              <w:left w:val="nil"/>
              <w:bottom w:val="nil"/>
              <w:right w:val="nil"/>
            </w:tcBorders>
          </w:tcPr>
          <w:p w14:paraId="70E3127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2484BA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269E181C" w14:textId="77777777" w:rsidTr="00810DA1">
        <w:tc>
          <w:tcPr>
            <w:tcW w:w="3690" w:type="dxa"/>
            <w:gridSpan w:val="2"/>
            <w:tcBorders>
              <w:top w:val="nil"/>
              <w:left w:val="nil"/>
              <w:bottom w:val="nil"/>
              <w:right w:val="nil"/>
            </w:tcBorders>
          </w:tcPr>
          <w:p w14:paraId="05531AC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036852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AN40</w:t>
            </w:r>
            <w:r w:rsidRPr="00BE10FF">
              <w:rPr>
                <w:rFonts w:ascii="Arial" w:hAnsi="Arial" w:cs="Arial"/>
                <w:szCs w:val="20"/>
                <w:lang w:val="en-AU" w:eastAsia="en-US"/>
              </w:rPr>
              <w:fldChar w:fldCharType="end"/>
            </w:r>
          </w:p>
        </w:tc>
      </w:tr>
      <w:tr w:rsidR="00810DA1" w:rsidRPr="00BE10FF" w14:paraId="00BDAEF8" w14:textId="77777777" w:rsidTr="00810DA1">
        <w:tc>
          <w:tcPr>
            <w:tcW w:w="3690" w:type="dxa"/>
            <w:gridSpan w:val="2"/>
            <w:tcBorders>
              <w:top w:val="nil"/>
              <w:left w:val="nil"/>
              <w:bottom w:val="nil"/>
              <w:right w:val="nil"/>
            </w:tcBorders>
          </w:tcPr>
          <w:p w14:paraId="1A0FAAD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619A437"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Letters, cijfers, spaties en liggende streepjes</w:t>
            </w:r>
          </w:p>
        </w:tc>
      </w:tr>
      <w:tr w:rsidR="00810DA1" w:rsidRPr="00BE10FF" w14:paraId="08B8DAB9" w14:textId="77777777" w:rsidTr="00810DA1">
        <w:tc>
          <w:tcPr>
            <w:tcW w:w="3690" w:type="dxa"/>
            <w:gridSpan w:val="2"/>
            <w:tcBorders>
              <w:top w:val="nil"/>
              <w:left w:val="nil"/>
              <w:bottom w:val="nil"/>
              <w:right w:val="nil"/>
            </w:tcBorders>
          </w:tcPr>
          <w:p w14:paraId="07EE238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5D5DE2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A93D86C" w14:textId="77777777" w:rsidTr="00810DA1">
        <w:tc>
          <w:tcPr>
            <w:tcW w:w="3690" w:type="dxa"/>
            <w:gridSpan w:val="2"/>
            <w:tcBorders>
              <w:top w:val="nil"/>
              <w:left w:val="nil"/>
              <w:bottom w:val="nil"/>
              <w:right w:val="nil"/>
            </w:tcBorders>
          </w:tcPr>
          <w:p w14:paraId="36ABA4C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1DC46C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11A06039" w14:textId="77777777" w:rsidTr="00810DA1">
        <w:tc>
          <w:tcPr>
            <w:tcW w:w="3690" w:type="dxa"/>
            <w:gridSpan w:val="2"/>
            <w:tcBorders>
              <w:top w:val="nil"/>
              <w:left w:val="nil"/>
              <w:bottom w:val="nil"/>
              <w:right w:val="nil"/>
            </w:tcBorders>
          </w:tcPr>
          <w:p w14:paraId="04E26D9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D932932"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2E2BDDD0" w14:textId="77777777" w:rsidTr="00810DA1">
        <w:tc>
          <w:tcPr>
            <w:tcW w:w="3690" w:type="dxa"/>
            <w:gridSpan w:val="2"/>
            <w:tcBorders>
              <w:top w:val="nil"/>
              <w:left w:val="nil"/>
              <w:bottom w:val="nil"/>
              <w:right w:val="nil"/>
            </w:tcBorders>
          </w:tcPr>
          <w:p w14:paraId="5098245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77B6782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25442BC" w14:textId="77777777" w:rsidTr="00810DA1">
        <w:tc>
          <w:tcPr>
            <w:tcW w:w="3690" w:type="dxa"/>
            <w:gridSpan w:val="2"/>
            <w:tcBorders>
              <w:top w:val="nil"/>
              <w:left w:val="nil"/>
              <w:bottom w:val="nil"/>
              <w:right w:val="nil"/>
            </w:tcBorders>
          </w:tcPr>
          <w:p w14:paraId="63E93B3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591B83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CAC4650" w14:textId="77777777" w:rsidTr="00810DA1">
        <w:tc>
          <w:tcPr>
            <w:tcW w:w="3690" w:type="dxa"/>
            <w:gridSpan w:val="2"/>
            <w:tcBorders>
              <w:top w:val="nil"/>
              <w:left w:val="nil"/>
              <w:bottom w:val="nil"/>
              <w:right w:val="nil"/>
            </w:tcBorders>
          </w:tcPr>
          <w:p w14:paraId="359107B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14:paraId="17E1635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BD52EF4" w14:textId="77777777" w:rsidTr="00810DA1">
        <w:tc>
          <w:tcPr>
            <w:tcW w:w="3690" w:type="dxa"/>
            <w:gridSpan w:val="2"/>
            <w:tcBorders>
              <w:top w:val="nil"/>
              <w:left w:val="nil"/>
              <w:bottom w:val="nil"/>
              <w:right w:val="nil"/>
            </w:tcBorders>
          </w:tcPr>
          <w:p w14:paraId="381238C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E18788B"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5C30CBC2" w14:textId="77777777" w:rsidTr="00810DA1">
        <w:tc>
          <w:tcPr>
            <w:tcW w:w="3690" w:type="dxa"/>
            <w:gridSpan w:val="2"/>
            <w:tcBorders>
              <w:top w:val="nil"/>
              <w:left w:val="nil"/>
              <w:bottom w:val="nil"/>
              <w:right w:val="nil"/>
            </w:tcBorders>
          </w:tcPr>
          <w:p w14:paraId="3C774B4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8F36A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B724531" w14:textId="77777777" w:rsidTr="00810DA1">
        <w:tc>
          <w:tcPr>
            <w:tcW w:w="3690" w:type="dxa"/>
            <w:gridSpan w:val="2"/>
            <w:tcBorders>
              <w:top w:val="nil"/>
              <w:left w:val="nil"/>
              <w:bottom w:val="nil"/>
              <w:right w:val="nil"/>
            </w:tcBorders>
          </w:tcPr>
          <w:p w14:paraId="5705AD9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FE050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655BFFE5" w14:textId="77777777" w:rsidTr="00810DA1">
        <w:tc>
          <w:tcPr>
            <w:tcW w:w="9360" w:type="dxa"/>
            <w:gridSpan w:val="3"/>
            <w:tcBorders>
              <w:top w:val="nil"/>
              <w:left w:val="nil"/>
              <w:bottom w:val="nil"/>
              <w:right w:val="nil"/>
            </w:tcBorders>
          </w:tcPr>
          <w:p w14:paraId="59D5424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2A9B7DBF" w14:textId="77777777" w:rsidTr="00810DA1">
        <w:tc>
          <w:tcPr>
            <w:tcW w:w="450" w:type="dxa"/>
            <w:tcBorders>
              <w:top w:val="nil"/>
              <w:left w:val="nil"/>
              <w:bottom w:val="nil"/>
              <w:right w:val="nil"/>
            </w:tcBorders>
          </w:tcPr>
          <w:p w14:paraId="1574E23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01617C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betreft het objecttype, in het desbetreffende informatiemodel, waarbij de eigenschap als attribuut is opgenomen cq. gemodelleerd.</w:t>
            </w:r>
          </w:p>
        </w:tc>
      </w:tr>
    </w:tbl>
    <w:p w14:paraId="2A33C84D"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Informatiemodel</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6A979093" w14:textId="77777777" w:rsidTr="00810DA1">
        <w:tc>
          <w:tcPr>
            <w:tcW w:w="3690" w:type="dxa"/>
            <w:gridSpan w:val="2"/>
            <w:tcBorders>
              <w:top w:val="nil"/>
              <w:left w:val="nil"/>
              <w:bottom w:val="nil"/>
              <w:right w:val="nil"/>
            </w:tcBorders>
          </w:tcPr>
          <w:p w14:paraId="1F98097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6B0E03F"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Informatiemodel</w:t>
            </w:r>
            <w:r w:rsidRPr="00BE10FF">
              <w:rPr>
                <w:rFonts w:ascii="Arial" w:hAnsi="Arial" w:cs="Arial"/>
                <w:szCs w:val="20"/>
                <w:lang w:val="en-AU" w:eastAsia="en-US"/>
              </w:rPr>
              <w:fldChar w:fldCharType="end"/>
            </w:r>
          </w:p>
        </w:tc>
      </w:tr>
      <w:tr w:rsidR="00810DA1" w:rsidRPr="00BE10FF" w14:paraId="58C98A77" w14:textId="77777777" w:rsidTr="00810DA1">
        <w:tc>
          <w:tcPr>
            <w:tcW w:w="3690" w:type="dxa"/>
            <w:gridSpan w:val="2"/>
            <w:tcBorders>
              <w:top w:val="nil"/>
              <w:left w:val="nil"/>
              <w:bottom w:val="nil"/>
              <w:right w:val="nil"/>
            </w:tcBorders>
          </w:tcPr>
          <w:p w14:paraId="5392406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CBC8F1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6EB1DE80" w14:textId="77777777" w:rsidTr="00810DA1">
        <w:tc>
          <w:tcPr>
            <w:tcW w:w="3690" w:type="dxa"/>
            <w:gridSpan w:val="2"/>
            <w:tcBorders>
              <w:top w:val="nil"/>
              <w:left w:val="nil"/>
              <w:bottom w:val="nil"/>
              <w:right w:val="nil"/>
            </w:tcBorders>
          </w:tcPr>
          <w:p w14:paraId="46D1EAC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E2864D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30663F73" w14:textId="77777777" w:rsidTr="00810DA1">
        <w:tc>
          <w:tcPr>
            <w:tcW w:w="3690" w:type="dxa"/>
            <w:gridSpan w:val="2"/>
            <w:tcBorders>
              <w:top w:val="nil"/>
              <w:left w:val="nil"/>
              <w:bottom w:val="nil"/>
              <w:right w:val="nil"/>
            </w:tcBorders>
          </w:tcPr>
          <w:p w14:paraId="38B1D68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97ECC09"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informatiemodel</w:t>
            </w:r>
            <w:r w:rsidRPr="00BE10FF">
              <w:rPr>
                <w:rFonts w:ascii="Arial" w:hAnsi="Arial" w:cs="Arial"/>
                <w:szCs w:val="20"/>
                <w:lang w:val="en-AU" w:eastAsia="en-US"/>
              </w:rPr>
              <w:fldChar w:fldCharType="end"/>
            </w:r>
          </w:p>
        </w:tc>
      </w:tr>
      <w:tr w:rsidR="00810DA1" w:rsidRPr="00BE10FF" w14:paraId="08C12CC6" w14:textId="77777777" w:rsidTr="00810DA1">
        <w:tc>
          <w:tcPr>
            <w:tcW w:w="3690" w:type="dxa"/>
            <w:gridSpan w:val="2"/>
            <w:tcBorders>
              <w:top w:val="nil"/>
              <w:left w:val="nil"/>
              <w:bottom w:val="nil"/>
              <w:right w:val="nil"/>
            </w:tcBorders>
          </w:tcPr>
          <w:p w14:paraId="5D9CF1D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8F7E2B5"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naam en de versie van het informatiemodel waarin de eigenschap is gemodelleerd.</w:t>
            </w:r>
            <w:r w:rsidRPr="00BE10FF">
              <w:rPr>
                <w:rFonts w:ascii="Arial" w:hAnsi="Arial" w:cs="Arial"/>
                <w:szCs w:val="20"/>
                <w:lang w:val="en-AU" w:eastAsia="en-US"/>
              </w:rPr>
              <w:fldChar w:fldCharType="end"/>
            </w:r>
          </w:p>
        </w:tc>
      </w:tr>
      <w:tr w:rsidR="00810DA1" w:rsidRPr="00BE10FF" w14:paraId="73B2A1C5" w14:textId="77777777" w:rsidTr="00810DA1">
        <w:tc>
          <w:tcPr>
            <w:tcW w:w="3690" w:type="dxa"/>
            <w:gridSpan w:val="2"/>
            <w:tcBorders>
              <w:top w:val="nil"/>
              <w:left w:val="nil"/>
              <w:bottom w:val="nil"/>
              <w:right w:val="nil"/>
            </w:tcBorders>
          </w:tcPr>
          <w:p w14:paraId="75DF546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3B7227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4319F631" w14:textId="77777777" w:rsidTr="00810DA1">
        <w:tc>
          <w:tcPr>
            <w:tcW w:w="3690" w:type="dxa"/>
            <w:gridSpan w:val="2"/>
            <w:tcBorders>
              <w:top w:val="nil"/>
              <w:left w:val="nil"/>
              <w:bottom w:val="nil"/>
              <w:right w:val="nil"/>
            </w:tcBorders>
          </w:tcPr>
          <w:p w14:paraId="26F501A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04CF32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052045CA" w14:textId="77777777" w:rsidTr="00810DA1">
        <w:tc>
          <w:tcPr>
            <w:tcW w:w="3690" w:type="dxa"/>
            <w:gridSpan w:val="2"/>
            <w:tcBorders>
              <w:top w:val="nil"/>
              <w:left w:val="nil"/>
              <w:bottom w:val="nil"/>
              <w:right w:val="nil"/>
            </w:tcBorders>
          </w:tcPr>
          <w:p w14:paraId="56067E6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22C35F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810DA1" w:rsidRPr="00BE10FF" w14:paraId="0C83435B" w14:textId="77777777" w:rsidTr="00810DA1">
        <w:tc>
          <w:tcPr>
            <w:tcW w:w="3690" w:type="dxa"/>
            <w:gridSpan w:val="2"/>
            <w:tcBorders>
              <w:top w:val="nil"/>
              <w:left w:val="nil"/>
              <w:bottom w:val="nil"/>
              <w:right w:val="nil"/>
            </w:tcBorders>
          </w:tcPr>
          <w:p w14:paraId="42221B2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317910B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Letters, cijfers en liggende streepjes</w:t>
            </w:r>
          </w:p>
        </w:tc>
      </w:tr>
      <w:tr w:rsidR="00810DA1" w:rsidRPr="00BE10FF" w14:paraId="79EB0510" w14:textId="77777777" w:rsidTr="00810DA1">
        <w:tc>
          <w:tcPr>
            <w:tcW w:w="3690" w:type="dxa"/>
            <w:gridSpan w:val="2"/>
            <w:tcBorders>
              <w:top w:val="nil"/>
              <w:left w:val="nil"/>
              <w:bottom w:val="nil"/>
              <w:right w:val="nil"/>
            </w:tcBorders>
          </w:tcPr>
          <w:p w14:paraId="22BBABB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4B8358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B13F315" w14:textId="77777777" w:rsidTr="00810DA1">
        <w:tc>
          <w:tcPr>
            <w:tcW w:w="3690" w:type="dxa"/>
            <w:gridSpan w:val="2"/>
            <w:tcBorders>
              <w:top w:val="nil"/>
              <w:left w:val="nil"/>
              <w:bottom w:val="nil"/>
              <w:right w:val="nil"/>
            </w:tcBorders>
          </w:tcPr>
          <w:p w14:paraId="482E226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CEAE9B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369F470" w14:textId="77777777" w:rsidTr="00810DA1">
        <w:tc>
          <w:tcPr>
            <w:tcW w:w="3690" w:type="dxa"/>
            <w:gridSpan w:val="2"/>
            <w:tcBorders>
              <w:top w:val="nil"/>
              <w:left w:val="nil"/>
              <w:bottom w:val="nil"/>
              <w:right w:val="nil"/>
            </w:tcBorders>
          </w:tcPr>
          <w:p w14:paraId="576146E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9EA7A7D"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421FE38A" w14:textId="77777777" w:rsidTr="00810DA1">
        <w:tc>
          <w:tcPr>
            <w:tcW w:w="3690" w:type="dxa"/>
            <w:gridSpan w:val="2"/>
            <w:tcBorders>
              <w:top w:val="nil"/>
              <w:left w:val="nil"/>
              <w:bottom w:val="nil"/>
              <w:right w:val="nil"/>
            </w:tcBorders>
          </w:tcPr>
          <w:p w14:paraId="52D33D2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CDE2AE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0F92B8AF" w14:textId="77777777" w:rsidTr="00810DA1">
        <w:tc>
          <w:tcPr>
            <w:tcW w:w="3690" w:type="dxa"/>
            <w:gridSpan w:val="2"/>
            <w:tcBorders>
              <w:top w:val="nil"/>
              <w:left w:val="nil"/>
              <w:bottom w:val="nil"/>
              <w:right w:val="nil"/>
            </w:tcBorders>
          </w:tcPr>
          <w:p w14:paraId="5C68EAE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0080AC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0FED299" w14:textId="77777777" w:rsidTr="00810DA1">
        <w:tc>
          <w:tcPr>
            <w:tcW w:w="3690" w:type="dxa"/>
            <w:gridSpan w:val="2"/>
            <w:tcBorders>
              <w:top w:val="nil"/>
              <w:left w:val="nil"/>
              <w:bottom w:val="nil"/>
              <w:right w:val="nil"/>
            </w:tcBorders>
          </w:tcPr>
          <w:p w14:paraId="0AC3C82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13E1301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D85A534" w14:textId="77777777" w:rsidTr="00810DA1">
        <w:tc>
          <w:tcPr>
            <w:tcW w:w="3690" w:type="dxa"/>
            <w:gridSpan w:val="2"/>
            <w:tcBorders>
              <w:top w:val="nil"/>
              <w:left w:val="nil"/>
              <w:bottom w:val="nil"/>
              <w:right w:val="nil"/>
            </w:tcBorders>
          </w:tcPr>
          <w:p w14:paraId="0AE2152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E52E771"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5CD8370D" w14:textId="77777777" w:rsidTr="00810DA1">
        <w:tc>
          <w:tcPr>
            <w:tcW w:w="3690" w:type="dxa"/>
            <w:gridSpan w:val="2"/>
            <w:tcBorders>
              <w:top w:val="nil"/>
              <w:left w:val="nil"/>
              <w:bottom w:val="nil"/>
              <w:right w:val="nil"/>
            </w:tcBorders>
          </w:tcPr>
          <w:p w14:paraId="3B1F9CD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6D10C7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6DD69F9" w14:textId="77777777" w:rsidTr="00810DA1">
        <w:tc>
          <w:tcPr>
            <w:tcW w:w="3690" w:type="dxa"/>
            <w:gridSpan w:val="2"/>
            <w:tcBorders>
              <w:top w:val="nil"/>
              <w:left w:val="nil"/>
              <w:bottom w:val="nil"/>
              <w:right w:val="nil"/>
            </w:tcBorders>
          </w:tcPr>
          <w:p w14:paraId="6DC4D74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38455D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436D6E7" w14:textId="77777777" w:rsidTr="00810DA1">
        <w:tc>
          <w:tcPr>
            <w:tcW w:w="9360" w:type="dxa"/>
            <w:gridSpan w:val="3"/>
            <w:tcBorders>
              <w:top w:val="nil"/>
              <w:left w:val="nil"/>
              <w:bottom w:val="nil"/>
              <w:right w:val="nil"/>
            </w:tcBorders>
          </w:tcPr>
          <w:p w14:paraId="27376BF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061E767B" w14:textId="77777777" w:rsidTr="00810DA1">
        <w:tc>
          <w:tcPr>
            <w:tcW w:w="450" w:type="dxa"/>
            <w:tcBorders>
              <w:top w:val="nil"/>
              <w:left w:val="nil"/>
              <w:bottom w:val="nil"/>
              <w:right w:val="nil"/>
            </w:tcBorders>
          </w:tcPr>
          <w:p w14:paraId="16DF176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791F9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betreft het informatiemodel waarin de eigenschap als attribuut is gemodelleerd.</w:t>
            </w:r>
          </w:p>
        </w:tc>
      </w:tr>
    </w:tbl>
    <w:p w14:paraId="59B3F644"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Namespace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1142E9A4" w14:textId="77777777" w:rsidTr="00810DA1">
        <w:tc>
          <w:tcPr>
            <w:tcW w:w="3690" w:type="dxa"/>
            <w:gridSpan w:val="2"/>
            <w:tcBorders>
              <w:top w:val="nil"/>
              <w:left w:val="nil"/>
              <w:bottom w:val="nil"/>
              <w:right w:val="nil"/>
            </w:tcBorders>
          </w:tcPr>
          <w:p w14:paraId="67FB87A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78F588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Namespace</w:t>
            </w:r>
            <w:r w:rsidRPr="00BE10FF">
              <w:rPr>
                <w:rFonts w:ascii="Arial" w:hAnsi="Arial" w:cs="Arial"/>
                <w:szCs w:val="20"/>
                <w:lang w:val="en-AU" w:eastAsia="en-US"/>
              </w:rPr>
              <w:fldChar w:fldCharType="end"/>
            </w:r>
          </w:p>
        </w:tc>
      </w:tr>
      <w:tr w:rsidR="00810DA1" w:rsidRPr="00BE10FF" w14:paraId="792247DC" w14:textId="77777777" w:rsidTr="00810DA1">
        <w:tc>
          <w:tcPr>
            <w:tcW w:w="3690" w:type="dxa"/>
            <w:gridSpan w:val="2"/>
            <w:tcBorders>
              <w:top w:val="nil"/>
              <w:left w:val="nil"/>
              <w:bottom w:val="nil"/>
              <w:right w:val="nil"/>
            </w:tcBorders>
          </w:tcPr>
          <w:p w14:paraId="4F09E27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941B75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1F4851F2" w14:textId="77777777" w:rsidTr="00810DA1">
        <w:tc>
          <w:tcPr>
            <w:tcW w:w="3690" w:type="dxa"/>
            <w:gridSpan w:val="2"/>
            <w:tcBorders>
              <w:top w:val="nil"/>
              <w:left w:val="nil"/>
              <w:bottom w:val="nil"/>
              <w:right w:val="nil"/>
            </w:tcBorders>
          </w:tcPr>
          <w:p w14:paraId="332BADE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DBBF8E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6DF231C" w14:textId="77777777" w:rsidTr="00810DA1">
        <w:tc>
          <w:tcPr>
            <w:tcW w:w="3690" w:type="dxa"/>
            <w:gridSpan w:val="2"/>
            <w:tcBorders>
              <w:top w:val="nil"/>
              <w:left w:val="nil"/>
              <w:bottom w:val="nil"/>
              <w:right w:val="nil"/>
            </w:tcBorders>
          </w:tcPr>
          <w:p w14:paraId="347C61D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2C26666"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namespace</w:t>
            </w:r>
            <w:r w:rsidRPr="00BE10FF">
              <w:rPr>
                <w:rFonts w:ascii="Arial" w:hAnsi="Arial" w:cs="Arial"/>
                <w:szCs w:val="20"/>
                <w:lang w:val="en-AU" w:eastAsia="en-US"/>
              </w:rPr>
              <w:fldChar w:fldCharType="end"/>
            </w:r>
          </w:p>
        </w:tc>
      </w:tr>
      <w:tr w:rsidR="00810DA1" w:rsidRPr="00BE10FF" w14:paraId="50A172C3" w14:textId="77777777" w:rsidTr="00810DA1">
        <w:tc>
          <w:tcPr>
            <w:tcW w:w="3690" w:type="dxa"/>
            <w:gridSpan w:val="2"/>
            <w:tcBorders>
              <w:top w:val="nil"/>
              <w:left w:val="nil"/>
              <w:bottom w:val="nil"/>
              <w:right w:val="nil"/>
            </w:tcBorders>
          </w:tcPr>
          <w:p w14:paraId="0952AAA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369E5CB"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naam van het schema waarin de eigenschap is opgenomen.</w:t>
            </w:r>
            <w:r w:rsidRPr="00BE10FF">
              <w:rPr>
                <w:rFonts w:ascii="Arial" w:hAnsi="Arial" w:cs="Arial"/>
                <w:szCs w:val="20"/>
                <w:lang w:val="en-AU" w:eastAsia="en-US"/>
              </w:rPr>
              <w:fldChar w:fldCharType="end"/>
            </w:r>
          </w:p>
        </w:tc>
      </w:tr>
      <w:tr w:rsidR="00810DA1" w:rsidRPr="00BE10FF" w14:paraId="2B67C231" w14:textId="77777777" w:rsidTr="00810DA1">
        <w:tc>
          <w:tcPr>
            <w:tcW w:w="3690" w:type="dxa"/>
            <w:gridSpan w:val="2"/>
            <w:tcBorders>
              <w:top w:val="nil"/>
              <w:left w:val="nil"/>
              <w:bottom w:val="nil"/>
              <w:right w:val="nil"/>
            </w:tcBorders>
          </w:tcPr>
          <w:p w14:paraId="5CBC90C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90A4E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ABD3504" w14:textId="77777777" w:rsidTr="00810DA1">
        <w:tc>
          <w:tcPr>
            <w:tcW w:w="3690" w:type="dxa"/>
            <w:gridSpan w:val="2"/>
            <w:tcBorders>
              <w:top w:val="nil"/>
              <w:left w:val="nil"/>
              <w:bottom w:val="nil"/>
              <w:right w:val="nil"/>
            </w:tcBorders>
          </w:tcPr>
          <w:p w14:paraId="4691915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98191A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35868FAC" w14:textId="77777777" w:rsidTr="00810DA1">
        <w:tc>
          <w:tcPr>
            <w:tcW w:w="3690" w:type="dxa"/>
            <w:gridSpan w:val="2"/>
            <w:tcBorders>
              <w:top w:val="nil"/>
              <w:left w:val="nil"/>
              <w:bottom w:val="nil"/>
              <w:right w:val="nil"/>
            </w:tcBorders>
          </w:tcPr>
          <w:p w14:paraId="27A7BEA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9492112"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AN200</w:t>
            </w:r>
            <w:r w:rsidRPr="00BE10FF">
              <w:rPr>
                <w:rFonts w:ascii="Arial" w:hAnsi="Arial" w:cs="Arial"/>
                <w:szCs w:val="20"/>
                <w:lang w:val="en-AU" w:eastAsia="en-US"/>
              </w:rPr>
              <w:fldChar w:fldCharType="end"/>
            </w:r>
          </w:p>
        </w:tc>
      </w:tr>
      <w:tr w:rsidR="00810DA1" w:rsidRPr="00BE10FF" w14:paraId="591F0387" w14:textId="77777777" w:rsidTr="00810DA1">
        <w:tc>
          <w:tcPr>
            <w:tcW w:w="3690" w:type="dxa"/>
            <w:gridSpan w:val="2"/>
            <w:tcBorders>
              <w:top w:val="nil"/>
              <w:left w:val="nil"/>
              <w:bottom w:val="nil"/>
              <w:right w:val="nil"/>
            </w:tcBorders>
          </w:tcPr>
          <w:p w14:paraId="0642950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435CC5D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uri’s van gepubliceerde xml-schema’s</w:t>
            </w:r>
          </w:p>
        </w:tc>
      </w:tr>
      <w:tr w:rsidR="00810DA1" w:rsidRPr="00BE10FF" w14:paraId="43C94FB1" w14:textId="77777777" w:rsidTr="00810DA1">
        <w:tc>
          <w:tcPr>
            <w:tcW w:w="3690" w:type="dxa"/>
            <w:gridSpan w:val="2"/>
            <w:tcBorders>
              <w:top w:val="nil"/>
              <w:left w:val="nil"/>
              <w:bottom w:val="nil"/>
              <w:right w:val="nil"/>
            </w:tcBorders>
          </w:tcPr>
          <w:p w14:paraId="15D728E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A4853F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DB182DD" w14:textId="77777777" w:rsidTr="00810DA1">
        <w:tc>
          <w:tcPr>
            <w:tcW w:w="3690" w:type="dxa"/>
            <w:gridSpan w:val="2"/>
            <w:tcBorders>
              <w:top w:val="nil"/>
              <w:left w:val="nil"/>
              <w:bottom w:val="nil"/>
              <w:right w:val="nil"/>
            </w:tcBorders>
          </w:tcPr>
          <w:p w14:paraId="1D031E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BC8495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0DE284B" w14:textId="77777777" w:rsidTr="00810DA1">
        <w:tc>
          <w:tcPr>
            <w:tcW w:w="3690" w:type="dxa"/>
            <w:gridSpan w:val="2"/>
            <w:tcBorders>
              <w:top w:val="nil"/>
              <w:left w:val="nil"/>
              <w:bottom w:val="nil"/>
              <w:right w:val="nil"/>
            </w:tcBorders>
          </w:tcPr>
          <w:p w14:paraId="4DF63B5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A4F5789"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3BC884CB" w14:textId="77777777" w:rsidTr="00810DA1">
        <w:tc>
          <w:tcPr>
            <w:tcW w:w="3690" w:type="dxa"/>
            <w:gridSpan w:val="2"/>
            <w:tcBorders>
              <w:top w:val="nil"/>
              <w:left w:val="nil"/>
              <w:bottom w:val="nil"/>
              <w:right w:val="nil"/>
            </w:tcBorders>
          </w:tcPr>
          <w:p w14:paraId="75BC931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E63F55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5F7233BF" w14:textId="77777777" w:rsidTr="00810DA1">
        <w:tc>
          <w:tcPr>
            <w:tcW w:w="3690" w:type="dxa"/>
            <w:gridSpan w:val="2"/>
            <w:tcBorders>
              <w:top w:val="nil"/>
              <w:left w:val="nil"/>
              <w:bottom w:val="nil"/>
              <w:right w:val="nil"/>
            </w:tcBorders>
          </w:tcPr>
          <w:p w14:paraId="169B265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91A426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4A541EA" w14:textId="77777777" w:rsidTr="00810DA1">
        <w:tc>
          <w:tcPr>
            <w:tcW w:w="3690" w:type="dxa"/>
            <w:gridSpan w:val="2"/>
            <w:tcBorders>
              <w:top w:val="nil"/>
              <w:left w:val="nil"/>
              <w:bottom w:val="nil"/>
              <w:right w:val="nil"/>
            </w:tcBorders>
          </w:tcPr>
          <w:p w14:paraId="3B38076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F81765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66A439C" w14:textId="77777777" w:rsidTr="00810DA1">
        <w:tc>
          <w:tcPr>
            <w:tcW w:w="3690" w:type="dxa"/>
            <w:gridSpan w:val="2"/>
            <w:tcBorders>
              <w:top w:val="nil"/>
              <w:left w:val="nil"/>
              <w:bottom w:val="nil"/>
              <w:right w:val="nil"/>
            </w:tcBorders>
          </w:tcPr>
          <w:p w14:paraId="62DEA04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14:paraId="11B77759"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71DA4879" w14:textId="77777777" w:rsidTr="00810DA1">
        <w:tc>
          <w:tcPr>
            <w:tcW w:w="3690" w:type="dxa"/>
            <w:gridSpan w:val="2"/>
            <w:tcBorders>
              <w:top w:val="nil"/>
              <w:left w:val="nil"/>
              <w:bottom w:val="nil"/>
              <w:right w:val="nil"/>
            </w:tcBorders>
          </w:tcPr>
          <w:p w14:paraId="75B08CF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11BC82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9A73E31" w14:textId="77777777" w:rsidTr="00810DA1">
        <w:tc>
          <w:tcPr>
            <w:tcW w:w="3690" w:type="dxa"/>
            <w:gridSpan w:val="2"/>
            <w:tcBorders>
              <w:top w:val="nil"/>
              <w:left w:val="nil"/>
              <w:bottom w:val="nil"/>
              <w:right w:val="nil"/>
            </w:tcBorders>
          </w:tcPr>
          <w:p w14:paraId="5E1B2EA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3D9E80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207D98C0" w14:textId="77777777" w:rsidTr="00810DA1">
        <w:tc>
          <w:tcPr>
            <w:tcW w:w="9360" w:type="dxa"/>
            <w:gridSpan w:val="3"/>
            <w:tcBorders>
              <w:top w:val="nil"/>
              <w:left w:val="nil"/>
              <w:bottom w:val="nil"/>
              <w:right w:val="nil"/>
            </w:tcBorders>
          </w:tcPr>
          <w:p w14:paraId="5009BBF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081702FE" w14:textId="77777777" w:rsidTr="00810DA1">
        <w:tc>
          <w:tcPr>
            <w:tcW w:w="450" w:type="dxa"/>
            <w:tcBorders>
              <w:top w:val="nil"/>
              <w:left w:val="nil"/>
              <w:bottom w:val="nil"/>
              <w:right w:val="nil"/>
            </w:tcBorders>
          </w:tcPr>
          <w:p w14:paraId="0D59CE4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94C1D9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XML-schema is afgeleid van het eerder gespecificeerde informatiemodel  waarin de eigenschap is opgenomen. Het betreft een reeds bestaand xml-schema of een specifiek voor de zaaktypecatalogus of het zaaktype opgesteld xml-schema.</w:t>
            </w:r>
          </w:p>
        </w:tc>
      </w:tr>
    </w:tbl>
    <w:p w14:paraId="75DA9067"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Schemalocatie</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302C92B6" w14:textId="77777777" w:rsidTr="00C13E2B">
        <w:tc>
          <w:tcPr>
            <w:tcW w:w="3690" w:type="dxa"/>
            <w:gridSpan w:val="2"/>
            <w:tcBorders>
              <w:top w:val="nil"/>
              <w:left w:val="nil"/>
              <w:bottom w:val="nil"/>
              <w:right w:val="nil"/>
            </w:tcBorders>
          </w:tcPr>
          <w:p w14:paraId="5CE2C03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1F5077A"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Schemalocatie</w:t>
            </w:r>
            <w:r w:rsidRPr="00BE10FF">
              <w:rPr>
                <w:rFonts w:ascii="Arial" w:hAnsi="Arial" w:cs="Arial"/>
                <w:szCs w:val="20"/>
                <w:lang w:val="en-AU" w:eastAsia="en-US"/>
              </w:rPr>
              <w:fldChar w:fldCharType="end"/>
            </w:r>
          </w:p>
        </w:tc>
      </w:tr>
      <w:tr w:rsidR="00810DA1" w:rsidRPr="00BE10FF" w14:paraId="4A57861F" w14:textId="77777777" w:rsidTr="00C13E2B">
        <w:tc>
          <w:tcPr>
            <w:tcW w:w="3690" w:type="dxa"/>
            <w:gridSpan w:val="2"/>
            <w:tcBorders>
              <w:top w:val="nil"/>
              <w:left w:val="nil"/>
              <w:bottom w:val="nil"/>
              <w:right w:val="nil"/>
            </w:tcBorders>
          </w:tcPr>
          <w:p w14:paraId="39051D3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43EDAA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0A739103" w14:textId="77777777" w:rsidTr="00C13E2B">
        <w:tc>
          <w:tcPr>
            <w:tcW w:w="3690" w:type="dxa"/>
            <w:gridSpan w:val="2"/>
            <w:tcBorders>
              <w:top w:val="nil"/>
              <w:left w:val="nil"/>
              <w:bottom w:val="nil"/>
              <w:right w:val="nil"/>
            </w:tcBorders>
          </w:tcPr>
          <w:p w14:paraId="1AC12F5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0424C3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3F213077" w14:textId="77777777" w:rsidTr="00C13E2B">
        <w:tc>
          <w:tcPr>
            <w:tcW w:w="3690" w:type="dxa"/>
            <w:gridSpan w:val="2"/>
            <w:tcBorders>
              <w:top w:val="nil"/>
              <w:left w:val="nil"/>
              <w:bottom w:val="nil"/>
              <w:right w:val="nil"/>
            </w:tcBorders>
          </w:tcPr>
          <w:p w14:paraId="0E8ED33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848E260"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schemalocatie</w:t>
            </w:r>
            <w:r w:rsidRPr="00BE10FF">
              <w:rPr>
                <w:rFonts w:ascii="Arial" w:hAnsi="Arial" w:cs="Arial"/>
                <w:szCs w:val="20"/>
                <w:lang w:val="en-AU" w:eastAsia="en-US"/>
              </w:rPr>
              <w:fldChar w:fldCharType="end"/>
            </w:r>
          </w:p>
        </w:tc>
      </w:tr>
      <w:tr w:rsidR="00810DA1" w:rsidRPr="00BE10FF" w14:paraId="56B885E0" w14:textId="77777777" w:rsidTr="00C13E2B">
        <w:tc>
          <w:tcPr>
            <w:tcW w:w="3690" w:type="dxa"/>
            <w:gridSpan w:val="2"/>
            <w:tcBorders>
              <w:top w:val="nil"/>
              <w:left w:val="nil"/>
              <w:bottom w:val="nil"/>
              <w:right w:val="nil"/>
            </w:tcBorders>
          </w:tcPr>
          <w:p w14:paraId="774D0E2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2259456"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locatie van het XML-schema behorend bij de Namespace</w:t>
            </w:r>
            <w:r w:rsidRPr="00BE10FF">
              <w:rPr>
                <w:rFonts w:ascii="Arial" w:hAnsi="Arial" w:cs="Arial"/>
                <w:szCs w:val="20"/>
                <w:lang w:val="en-AU" w:eastAsia="en-US"/>
              </w:rPr>
              <w:fldChar w:fldCharType="end"/>
            </w:r>
          </w:p>
        </w:tc>
      </w:tr>
      <w:tr w:rsidR="00810DA1" w:rsidRPr="00BE10FF" w14:paraId="60033610" w14:textId="77777777" w:rsidTr="00C13E2B">
        <w:tc>
          <w:tcPr>
            <w:tcW w:w="3690" w:type="dxa"/>
            <w:gridSpan w:val="2"/>
            <w:tcBorders>
              <w:top w:val="nil"/>
              <w:left w:val="nil"/>
              <w:bottom w:val="nil"/>
              <w:right w:val="nil"/>
            </w:tcBorders>
          </w:tcPr>
          <w:p w14:paraId="7FF4CC0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D43E05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0F647747" w14:textId="77777777" w:rsidTr="00C13E2B">
        <w:tc>
          <w:tcPr>
            <w:tcW w:w="3690" w:type="dxa"/>
            <w:gridSpan w:val="2"/>
            <w:tcBorders>
              <w:top w:val="nil"/>
              <w:left w:val="nil"/>
              <w:bottom w:val="nil"/>
              <w:right w:val="nil"/>
            </w:tcBorders>
          </w:tcPr>
          <w:p w14:paraId="763DDB6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16E53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55EEF56A" w14:textId="77777777" w:rsidTr="00C13E2B">
        <w:tc>
          <w:tcPr>
            <w:tcW w:w="3690" w:type="dxa"/>
            <w:gridSpan w:val="2"/>
            <w:tcBorders>
              <w:top w:val="nil"/>
              <w:left w:val="nil"/>
              <w:bottom w:val="nil"/>
              <w:right w:val="nil"/>
            </w:tcBorders>
          </w:tcPr>
          <w:p w14:paraId="1C40A1C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68B37F7"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AN200</w:t>
            </w:r>
            <w:r w:rsidRPr="00BE10FF">
              <w:rPr>
                <w:rFonts w:ascii="Arial" w:hAnsi="Arial" w:cs="Arial"/>
                <w:szCs w:val="20"/>
                <w:lang w:val="en-AU" w:eastAsia="en-US"/>
              </w:rPr>
              <w:fldChar w:fldCharType="end"/>
            </w:r>
          </w:p>
        </w:tc>
      </w:tr>
      <w:tr w:rsidR="00810DA1" w:rsidRPr="00BE10FF" w14:paraId="6B242484" w14:textId="77777777" w:rsidTr="00C13E2B">
        <w:tc>
          <w:tcPr>
            <w:tcW w:w="3690" w:type="dxa"/>
            <w:gridSpan w:val="2"/>
            <w:tcBorders>
              <w:top w:val="nil"/>
              <w:left w:val="nil"/>
              <w:bottom w:val="nil"/>
              <w:right w:val="nil"/>
            </w:tcBorders>
          </w:tcPr>
          <w:p w14:paraId="4B49D8E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B13A16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047513BC" w14:textId="77777777" w:rsidTr="00C13E2B">
        <w:tc>
          <w:tcPr>
            <w:tcW w:w="3690" w:type="dxa"/>
            <w:gridSpan w:val="2"/>
            <w:tcBorders>
              <w:top w:val="nil"/>
              <w:left w:val="nil"/>
              <w:bottom w:val="nil"/>
              <w:right w:val="nil"/>
            </w:tcBorders>
          </w:tcPr>
          <w:p w14:paraId="6499C10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98F2B17"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zie groep</w:t>
            </w:r>
          </w:p>
        </w:tc>
      </w:tr>
      <w:tr w:rsidR="00810DA1" w:rsidRPr="00BE10FF" w14:paraId="6EB06145" w14:textId="77777777" w:rsidTr="00C13E2B">
        <w:tc>
          <w:tcPr>
            <w:tcW w:w="3690" w:type="dxa"/>
            <w:gridSpan w:val="2"/>
            <w:tcBorders>
              <w:top w:val="nil"/>
              <w:left w:val="nil"/>
              <w:bottom w:val="nil"/>
              <w:right w:val="nil"/>
            </w:tcBorders>
          </w:tcPr>
          <w:p w14:paraId="1A82C8E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660E7F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E2AB3C4" w14:textId="77777777" w:rsidTr="00C13E2B">
        <w:tc>
          <w:tcPr>
            <w:tcW w:w="3690" w:type="dxa"/>
            <w:gridSpan w:val="2"/>
            <w:tcBorders>
              <w:top w:val="nil"/>
              <w:left w:val="nil"/>
              <w:bottom w:val="nil"/>
              <w:right w:val="nil"/>
            </w:tcBorders>
          </w:tcPr>
          <w:p w14:paraId="7F90932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869CEAD"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344C497E" w14:textId="77777777" w:rsidTr="00C13E2B">
        <w:tc>
          <w:tcPr>
            <w:tcW w:w="3690" w:type="dxa"/>
            <w:gridSpan w:val="2"/>
            <w:tcBorders>
              <w:top w:val="nil"/>
              <w:left w:val="nil"/>
              <w:bottom w:val="nil"/>
              <w:right w:val="nil"/>
            </w:tcBorders>
          </w:tcPr>
          <w:p w14:paraId="073F35C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EFEE963"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19B28529" w14:textId="77777777" w:rsidTr="00C13E2B">
        <w:tc>
          <w:tcPr>
            <w:tcW w:w="3690" w:type="dxa"/>
            <w:gridSpan w:val="2"/>
            <w:tcBorders>
              <w:top w:val="nil"/>
              <w:left w:val="nil"/>
              <w:bottom w:val="nil"/>
              <w:right w:val="nil"/>
            </w:tcBorders>
          </w:tcPr>
          <w:p w14:paraId="6DAC280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088C32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724935B4" w14:textId="77777777" w:rsidTr="00C13E2B">
        <w:tc>
          <w:tcPr>
            <w:tcW w:w="3690" w:type="dxa"/>
            <w:gridSpan w:val="2"/>
            <w:tcBorders>
              <w:top w:val="nil"/>
              <w:left w:val="nil"/>
              <w:bottom w:val="nil"/>
              <w:right w:val="nil"/>
            </w:tcBorders>
          </w:tcPr>
          <w:p w14:paraId="70AB23E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08D282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2348D711" w14:textId="77777777" w:rsidTr="00C13E2B">
        <w:tc>
          <w:tcPr>
            <w:tcW w:w="3690" w:type="dxa"/>
            <w:gridSpan w:val="2"/>
            <w:tcBorders>
              <w:top w:val="nil"/>
              <w:left w:val="nil"/>
              <w:bottom w:val="nil"/>
              <w:right w:val="nil"/>
            </w:tcBorders>
          </w:tcPr>
          <w:p w14:paraId="7D9E31B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8E77A3A"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71FA2455" w14:textId="77777777" w:rsidTr="00C13E2B">
        <w:tc>
          <w:tcPr>
            <w:tcW w:w="3690" w:type="dxa"/>
            <w:gridSpan w:val="2"/>
            <w:tcBorders>
              <w:top w:val="nil"/>
              <w:left w:val="nil"/>
              <w:bottom w:val="nil"/>
              <w:right w:val="nil"/>
            </w:tcBorders>
          </w:tcPr>
          <w:p w14:paraId="3C6F726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A84C15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422B3ED3" w14:textId="77777777" w:rsidTr="00C13E2B">
        <w:tc>
          <w:tcPr>
            <w:tcW w:w="3690" w:type="dxa"/>
            <w:gridSpan w:val="2"/>
            <w:tcBorders>
              <w:top w:val="nil"/>
              <w:left w:val="nil"/>
              <w:bottom w:val="nil"/>
              <w:right w:val="nil"/>
            </w:tcBorders>
          </w:tcPr>
          <w:p w14:paraId="2450C924"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A41321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344196EF" w14:textId="77777777" w:rsidTr="00C13E2B">
        <w:tc>
          <w:tcPr>
            <w:tcW w:w="9360" w:type="dxa"/>
            <w:gridSpan w:val="3"/>
            <w:tcBorders>
              <w:top w:val="nil"/>
              <w:left w:val="nil"/>
              <w:bottom w:val="nil"/>
              <w:right w:val="nil"/>
            </w:tcBorders>
          </w:tcPr>
          <w:p w14:paraId="1015ED6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132DF570" w14:textId="77777777" w:rsidTr="00C13E2B">
        <w:tc>
          <w:tcPr>
            <w:tcW w:w="450" w:type="dxa"/>
            <w:tcBorders>
              <w:top w:val="nil"/>
              <w:left w:val="nil"/>
              <w:bottom w:val="nil"/>
              <w:right w:val="nil"/>
            </w:tcBorders>
          </w:tcPr>
          <w:p w14:paraId="534814B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F5035D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Betreft de locatie van het XML-schema behorend bij de Namespace waarin het element cq. de eigenschap is gedefinieerd.</w:t>
            </w:r>
          </w:p>
        </w:tc>
      </w:tr>
    </w:tbl>
    <w:p w14:paraId="652D80FC" w14:textId="77777777" w:rsidR="00810DA1" w:rsidRPr="00BE10FF" w:rsidRDefault="006945D7" w:rsidP="00810DA1">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810DA1">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810DA1"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X-path element</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810DA1"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810DA1"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810DA1"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810DA1" w:rsidRPr="00BE10FF" w14:paraId="23AB77C3" w14:textId="77777777" w:rsidTr="00810DA1">
        <w:tc>
          <w:tcPr>
            <w:tcW w:w="3690" w:type="dxa"/>
            <w:gridSpan w:val="2"/>
            <w:tcBorders>
              <w:top w:val="nil"/>
              <w:left w:val="nil"/>
              <w:bottom w:val="nil"/>
              <w:right w:val="nil"/>
            </w:tcBorders>
          </w:tcPr>
          <w:p w14:paraId="1DBA1F5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850ED47"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X-path element</w:t>
            </w:r>
            <w:r w:rsidRPr="00BE10FF">
              <w:rPr>
                <w:rFonts w:ascii="Arial" w:hAnsi="Arial" w:cs="Arial"/>
                <w:szCs w:val="20"/>
                <w:lang w:val="en-AU" w:eastAsia="en-US"/>
              </w:rPr>
              <w:fldChar w:fldCharType="end"/>
            </w:r>
          </w:p>
        </w:tc>
      </w:tr>
      <w:tr w:rsidR="00810DA1" w:rsidRPr="00BE10FF" w14:paraId="06EAA93A" w14:textId="77777777" w:rsidTr="00810DA1">
        <w:tc>
          <w:tcPr>
            <w:tcW w:w="3690" w:type="dxa"/>
            <w:gridSpan w:val="2"/>
            <w:tcBorders>
              <w:top w:val="nil"/>
              <w:left w:val="nil"/>
              <w:bottom w:val="nil"/>
              <w:right w:val="nil"/>
            </w:tcBorders>
          </w:tcPr>
          <w:p w14:paraId="041E4BC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94F011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56BD1E94" w14:textId="77777777" w:rsidTr="00810DA1">
        <w:tc>
          <w:tcPr>
            <w:tcW w:w="3690" w:type="dxa"/>
            <w:gridSpan w:val="2"/>
            <w:tcBorders>
              <w:top w:val="nil"/>
              <w:left w:val="nil"/>
              <w:bottom w:val="nil"/>
              <w:right w:val="nil"/>
            </w:tcBorders>
          </w:tcPr>
          <w:p w14:paraId="736ADAE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55DB3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4FA89E50" w14:textId="77777777" w:rsidTr="00810DA1">
        <w:tc>
          <w:tcPr>
            <w:tcW w:w="3690" w:type="dxa"/>
            <w:gridSpan w:val="2"/>
            <w:tcBorders>
              <w:top w:val="nil"/>
              <w:left w:val="nil"/>
              <w:bottom w:val="nil"/>
              <w:right w:val="nil"/>
            </w:tcBorders>
          </w:tcPr>
          <w:p w14:paraId="304AFA1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76A2F62"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pathElement</w:t>
            </w:r>
            <w:r w:rsidRPr="00BE10FF">
              <w:rPr>
                <w:rFonts w:ascii="Arial" w:hAnsi="Arial" w:cs="Arial"/>
                <w:szCs w:val="20"/>
                <w:lang w:val="en-AU" w:eastAsia="en-US"/>
              </w:rPr>
              <w:fldChar w:fldCharType="end"/>
            </w:r>
          </w:p>
        </w:tc>
      </w:tr>
      <w:tr w:rsidR="00810DA1" w:rsidRPr="00BE10FF" w14:paraId="2E4766E1" w14:textId="77777777" w:rsidTr="00810DA1">
        <w:tc>
          <w:tcPr>
            <w:tcW w:w="3690" w:type="dxa"/>
            <w:gridSpan w:val="2"/>
            <w:tcBorders>
              <w:top w:val="nil"/>
              <w:left w:val="nil"/>
              <w:bottom w:val="nil"/>
              <w:right w:val="nil"/>
            </w:tcBorders>
          </w:tcPr>
          <w:p w14:paraId="12CE497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EE625DE"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eastAsia="en-US"/>
              </w:rPr>
              <w:instrText xml:space="preserve">MERGEFIELD </w:instrText>
            </w:r>
            <w:r w:rsidR="00810DA1"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De naam van de eigenschap en het pad daarnaar toe in het XML-schema behorend bij de namespace.</w:t>
            </w:r>
            <w:r w:rsidRPr="00BE10FF">
              <w:rPr>
                <w:rFonts w:ascii="Arial" w:hAnsi="Arial" w:cs="Arial"/>
                <w:szCs w:val="20"/>
                <w:lang w:val="en-AU" w:eastAsia="en-US"/>
              </w:rPr>
              <w:fldChar w:fldCharType="end"/>
            </w:r>
          </w:p>
        </w:tc>
      </w:tr>
      <w:tr w:rsidR="00810DA1" w:rsidRPr="00BE10FF" w14:paraId="4A21E324" w14:textId="77777777" w:rsidTr="00810DA1">
        <w:tc>
          <w:tcPr>
            <w:tcW w:w="3690" w:type="dxa"/>
            <w:gridSpan w:val="2"/>
            <w:tcBorders>
              <w:top w:val="nil"/>
              <w:left w:val="nil"/>
              <w:bottom w:val="nil"/>
              <w:right w:val="nil"/>
            </w:tcBorders>
          </w:tcPr>
          <w:p w14:paraId="0442862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7224E4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810DA1" w:rsidRPr="00BE10FF" w14:paraId="6767C7BC" w14:textId="77777777" w:rsidTr="00810DA1">
        <w:tc>
          <w:tcPr>
            <w:tcW w:w="3690" w:type="dxa"/>
            <w:gridSpan w:val="2"/>
            <w:tcBorders>
              <w:top w:val="nil"/>
              <w:left w:val="nil"/>
              <w:bottom w:val="nil"/>
              <w:right w:val="nil"/>
            </w:tcBorders>
          </w:tcPr>
          <w:p w14:paraId="1113C4C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E6FF07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810DA1" w:rsidRPr="00BE10FF" w14:paraId="7605B309" w14:textId="77777777" w:rsidTr="00810DA1">
        <w:tc>
          <w:tcPr>
            <w:tcW w:w="3690" w:type="dxa"/>
            <w:gridSpan w:val="2"/>
            <w:tcBorders>
              <w:top w:val="nil"/>
              <w:left w:val="nil"/>
              <w:bottom w:val="nil"/>
              <w:right w:val="nil"/>
            </w:tcBorders>
          </w:tcPr>
          <w:p w14:paraId="1366695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AE3F39D"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AN255</w:t>
            </w:r>
            <w:r w:rsidRPr="00BE10FF">
              <w:rPr>
                <w:rFonts w:ascii="Arial" w:hAnsi="Arial" w:cs="Arial"/>
                <w:szCs w:val="20"/>
                <w:lang w:val="en-AU" w:eastAsia="en-US"/>
              </w:rPr>
              <w:fldChar w:fldCharType="end"/>
            </w:r>
          </w:p>
        </w:tc>
      </w:tr>
      <w:tr w:rsidR="00810DA1" w:rsidRPr="00BE10FF" w14:paraId="587E110F" w14:textId="77777777" w:rsidTr="00810DA1">
        <w:tc>
          <w:tcPr>
            <w:tcW w:w="3690" w:type="dxa"/>
            <w:gridSpan w:val="2"/>
            <w:tcBorders>
              <w:top w:val="nil"/>
              <w:left w:val="nil"/>
              <w:bottom w:val="nil"/>
              <w:right w:val="nil"/>
            </w:tcBorders>
          </w:tcPr>
          <w:p w14:paraId="53B25AC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C515D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elementen in het xml-schema zoals aangeduid met Namespace.</w:t>
            </w:r>
          </w:p>
        </w:tc>
      </w:tr>
      <w:tr w:rsidR="00810DA1" w:rsidRPr="00BE10FF" w14:paraId="0867EF70" w14:textId="77777777" w:rsidTr="00810DA1">
        <w:tc>
          <w:tcPr>
            <w:tcW w:w="3690" w:type="dxa"/>
            <w:gridSpan w:val="2"/>
            <w:tcBorders>
              <w:top w:val="nil"/>
              <w:left w:val="nil"/>
              <w:bottom w:val="nil"/>
              <w:right w:val="nil"/>
            </w:tcBorders>
          </w:tcPr>
          <w:p w14:paraId="7761409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68F7E06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6A912307" w14:textId="77777777" w:rsidTr="00810DA1">
        <w:tc>
          <w:tcPr>
            <w:tcW w:w="3690" w:type="dxa"/>
            <w:gridSpan w:val="2"/>
            <w:tcBorders>
              <w:top w:val="nil"/>
              <w:left w:val="nil"/>
              <w:bottom w:val="nil"/>
              <w:right w:val="nil"/>
            </w:tcBorders>
          </w:tcPr>
          <w:p w14:paraId="16595B61"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D135AD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35D5B0A3" w14:textId="77777777" w:rsidTr="00810DA1">
        <w:tc>
          <w:tcPr>
            <w:tcW w:w="3690" w:type="dxa"/>
            <w:gridSpan w:val="2"/>
            <w:tcBorders>
              <w:top w:val="nil"/>
              <w:left w:val="nil"/>
              <w:bottom w:val="nil"/>
              <w:right w:val="nil"/>
            </w:tcBorders>
          </w:tcPr>
          <w:p w14:paraId="5CF9A878"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0C0F721" w14:textId="77777777" w:rsidR="00810DA1" w:rsidRPr="00BE10FF" w:rsidRDefault="00D20B00"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810DA1" w:rsidRPr="00BE10FF" w14:paraId="6407B8C6" w14:textId="77777777" w:rsidTr="00810DA1">
        <w:tc>
          <w:tcPr>
            <w:tcW w:w="3690" w:type="dxa"/>
            <w:gridSpan w:val="2"/>
            <w:tcBorders>
              <w:top w:val="nil"/>
              <w:left w:val="nil"/>
              <w:bottom w:val="nil"/>
              <w:right w:val="nil"/>
            </w:tcBorders>
          </w:tcPr>
          <w:p w14:paraId="61E63C99"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8AF9C3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76FE8C0A" w14:textId="77777777" w:rsidTr="00810DA1">
        <w:tc>
          <w:tcPr>
            <w:tcW w:w="3690" w:type="dxa"/>
            <w:gridSpan w:val="2"/>
            <w:tcBorders>
              <w:top w:val="nil"/>
              <w:left w:val="nil"/>
              <w:bottom w:val="nil"/>
              <w:right w:val="nil"/>
            </w:tcBorders>
          </w:tcPr>
          <w:p w14:paraId="17486DE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0AC246F"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1F028124" w14:textId="77777777" w:rsidTr="00810DA1">
        <w:tc>
          <w:tcPr>
            <w:tcW w:w="3690" w:type="dxa"/>
            <w:gridSpan w:val="2"/>
            <w:tcBorders>
              <w:top w:val="nil"/>
              <w:left w:val="nil"/>
              <w:bottom w:val="nil"/>
              <w:right w:val="nil"/>
            </w:tcBorders>
          </w:tcPr>
          <w:p w14:paraId="1E4F540C"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14:paraId="6457FFF0"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12CECB39" w14:textId="77777777" w:rsidTr="00810DA1">
        <w:tc>
          <w:tcPr>
            <w:tcW w:w="3690" w:type="dxa"/>
            <w:gridSpan w:val="2"/>
            <w:tcBorders>
              <w:top w:val="nil"/>
              <w:left w:val="nil"/>
              <w:bottom w:val="nil"/>
              <w:right w:val="nil"/>
            </w:tcBorders>
          </w:tcPr>
          <w:p w14:paraId="3E210B95"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4C6343D" w14:textId="77777777" w:rsidR="00810DA1"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810DA1" w:rsidRPr="00BE10FF">
              <w:rPr>
                <w:rFonts w:ascii="Arial" w:hAnsi="Arial" w:cs="Arial"/>
                <w:szCs w:val="20"/>
                <w:lang w:val="en-AU" w:eastAsia="en-US"/>
              </w:rPr>
              <w:instrText xml:space="preserve">MERGEFIELD </w:instrText>
            </w:r>
            <w:r w:rsidR="00810DA1"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810DA1"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810DA1"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810DA1"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810DA1"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810DA1" w:rsidRPr="00BE10FF" w14:paraId="302867F6" w14:textId="77777777" w:rsidTr="00810DA1">
        <w:tc>
          <w:tcPr>
            <w:tcW w:w="3690" w:type="dxa"/>
            <w:gridSpan w:val="2"/>
            <w:tcBorders>
              <w:top w:val="nil"/>
              <w:left w:val="nil"/>
              <w:bottom w:val="nil"/>
              <w:right w:val="nil"/>
            </w:tcBorders>
          </w:tcPr>
          <w:p w14:paraId="225712FD"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180401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810DA1" w:rsidRPr="00BE10FF" w14:paraId="5CBC2770" w14:textId="77777777" w:rsidTr="00810DA1">
        <w:tc>
          <w:tcPr>
            <w:tcW w:w="3690" w:type="dxa"/>
            <w:gridSpan w:val="2"/>
            <w:tcBorders>
              <w:top w:val="nil"/>
              <w:left w:val="nil"/>
              <w:bottom w:val="nil"/>
              <w:right w:val="nil"/>
            </w:tcBorders>
          </w:tcPr>
          <w:p w14:paraId="19291087"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76BC6F2"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810DA1" w:rsidRPr="00BE10FF" w14:paraId="2EC98AF2" w14:textId="77777777" w:rsidTr="00810DA1">
        <w:tc>
          <w:tcPr>
            <w:tcW w:w="9360" w:type="dxa"/>
            <w:gridSpan w:val="3"/>
            <w:tcBorders>
              <w:top w:val="nil"/>
              <w:left w:val="nil"/>
              <w:bottom w:val="nil"/>
              <w:right w:val="nil"/>
            </w:tcBorders>
          </w:tcPr>
          <w:p w14:paraId="3941DD0A"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810DA1" w:rsidRPr="00BE10FF" w14:paraId="35A8789F" w14:textId="77777777" w:rsidTr="00810DA1">
        <w:tc>
          <w:tcPr>
            <w:tcW w:w="450" w:type="dxa"/>
            <w:tcBorders>
              <w:top w:val="nil"/>
              <w:left w:val="nil"/>
              <w:bottom w:val="nil"/>
              <w:right w:val="nil"/>
            </w:tcBorders>
          </w:tcPr>
          <w:p w14:paraId="04E4363E"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2019136"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element is de ‘XML-vertaling’ van de Eigenschap in het Informatiemodel en is opgenomen in het XML-schema dat onder Namespace genoemd is.</w:t>
            </w:r>
          </w:p>
          <w:p w14:paraId="512C904B" w14:textId="77777777" w:rsidR="00810DA1" w:rsidRPr="00BE10FF" w:rsidRDefault="00810DA1"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voorzien in een waarde van deze attribuutsoort is optioneel. Indien geen waarde aanwezig is, dan zijn alle elementen die deel uit maken van de Namespace zaaktypespecifieke eigenschappen. Deze hoeven dan dus niet per element cq. per eigenschap gespecificeerd te worden.</w:t>
            </w:r>
          </w:p>
        </w:tc>
      </w:tr>
    </w:tbl>
    <w:p w14:paraId="1B282A6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Entiteittype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Referentie naar eigenschap</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D0F2E27" w14:textId="77777777" w:rsidTr="00E830F0">
        <w:tc>
          <w:tcPr>
            <w:tcW w:w="3690" w:type="dxa"/>
            <w:gridSpan w:val="2"/>
            <w:tcBorders>
              <w:top w:val="nil"/>
              <w:left w:val="nil"/>
              <w:bottom w:val="nil"/>
              <w:right w:val="nil"/>
            </w:tcBorders>
          </w:tcPr>
          <w:p w14:paraId="6EEF858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5E3BE7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Entiteittype</w:t>
            </w:r>
            <w:r w:rsidRPr="00BE10FF">
              <w:rPr>
                <w:rFonts w:ascii="Arial" w:hAnsi="Arial" w:cs="Arial"/>
                <w:szCs w:val="20"/>
                <w:lang w:val="en-AU" w:eastAsia="en-US"/>
              </w:rPr>
              <w:fldChar w:fldCharType="end"/>
            </w:r>
          </w:p>
        </w:tc>
      </w:tr>
      <w:tr w:rsidR="00AB0ADA" w:rsidRPr="00BE10FF" w14:paraId="5AC38683" w14:textId="77777777" w:rsidTr="00E830F0">
        <w:tc>
          <w:tcPr>
            <w:tcW w:w="3690" w:type="dxa"/>
            <w:gridSpan w:val="2"/>
            <w:tcBorders>
              <w:top w:val="nil"/>
              <w:left w:val="nil"/>
              <w:bottom w:val="nil"/>
              <w:right w:val="nil"/>
            </w:tcBorders>
          </w:tcPr>
          <w:p w14:paraId="0A6A74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0FC51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B1E9383" w14:textId="77777777" w:rsidTr="00E830F0">
        <w:tc>
          <w:tcPr>
            <w:tcW w:w="3690" w:type="dxa"/>
            <w:gridSpan w:val="2"/>
            <w:tcBorders>
              <w:top w:val="nil"/>
              <w:left w:val="nil"/>
              <w:bottom w:val="nil"/>
              <w:right w:val="nil"/>
            </w:tcBorders>
          </w:tcPr>
          <w:p w14:paraId="1A0C34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155FED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4ED1487" w14:textId="77777777" w:rsidTr="00E830F0">
        <w:tc>
          <w:tcPr>
            <w:tcW w:w="3690" w:type="dxa"/>
            <w:gridSpan w:val="2"/>
            <w:tcBorders>
              <w:top w:val="nil"/>
              <w:left w:val="nil"/>
              <w:bottom w:val="nil"/>
              <w:right w:val="nil"/>
            </w:tcBorders>
          </w:tcPr>
          <w:p w14:paraId="1F0DE9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3CE1AF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entiteittype</w:t>
            </w:r>
            <w:r w:rsidRPr="00BE10FF">
              <w:rPr>
                <w:rFonts w:ascii="Arial" w:hAnsi="Arial" w:cs="Arial"/>
                <w:szCs w:val="20"/>
                <w:lang w:val="en-AU" w:eastAsia="en-US"/>
              </w:rPr>
              <w:fldChar w:fldCharType="end"/>
            </w:r>
          </w:p>
        </w:tc>
      </w:tr>
      <w:tr w:rsidR="00AB0ADA" w:rsidRPr="00BE10FF" w14:paraId="49AF6390" w14:textId="77777777" w:rsidTr="00E830F0">
        <w:tc>
          <w:tcPr>
            <w:tcW w:w="3690" w:type="dxa"/>
            <w:gridSpan w:val="2"/>
            <w:tcBorders>
              <w:top w:val="nil"/>
              <w:left w:val="nil"/>
              <w:bottom w:val="nil"/>
              <w:right w:val="nil"/>
            </w:tcBorders>
          </w:tcPr>
          <w:p w14:paraId="56394B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F19BE8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de XML-constructie in het XML-schema behorend bij de namespace die afgeleid is van de naam van het objecttype en waarin de eigenschap is opgenomen.</w:t>
            </w:r>
            <w:r w:rsidRPr="00BE10FF">
              <w:rPr>
                <w:rFonts w:ascii="Arial" w:hAnsi="Arial" w:cs="Arial"/>
                <w:szCs w:val="20"/>
                <w:lang w:val="en-AU" w:eastAsia="en-US"/>
              </w:rPr>
              <w:fldChar w:fldCharType="end"/>
            </w:r>
          </w:p>
        </w:tc>
      </w:tr>
      <w:tr w:rsidR="00AB0ADA" w:rsidRPr="00BE10FF" w14:paraId="414DA097" w14:textId="77777777" w:rsidTr="00E830F0">
        <w:tc>
          <w:tcPr>
            <w:tcW w:w="3690" w:type="dxa"/>
            <w:gridSpan w:val="2"/>
            <w:tcBorders>
              <w:top w:val="nil"/>
              <w:left w:val="nil"/>
              <w:bottom w:val="nil"/>
              <w:right w:val="nil"/>
            </w:tcBorders>
          </w:tcPr>
          <w:p w14:paraId="688B64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6979C2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834A10B" w14:textId="77777777" w:rsidTr="00E830F0">
        <w:tc>
          <w:tcPr>
            <w:tcW w:w="3690" w:type="dxa"/>
            <w:gridSpan w:val="2"/>
            <w:tcBorders>
              <w:top w:val="nil"/>
              <w:left w:val="nil"/>
              <w:bottom w:val="nil"/>
              <w:right w:val="nil"/>
            </w:tcBorders>
          </w:tcPr>
          <w:p w14:paraId="5A168B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DEC2AD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11 januari 2014</w:t>
            </w:r>
          </w:p>
        </w:tc>
      </w:tr>
      <w:tr w:rsidR="00AB0ADA" w:rsidRPr="00BE10FF" w14:paraId="3AFC5020" w14:textId="77777777" w:rsidTr="00E830F0">
        <w:tc>
          <w:tcPr>
            <w:tcW w:w="3690" w:type="dxa"/>
            <w:gridSpan w:val="2"/>
            <w:tcBorders>
              <w:top w:val="nil"/>
              <w:left w:val="nil"/>
              <w:bottom w:val="nil"/>
              <w:right w:val="nil"/>
            </w:tcBorders>
          </w:tcPr>
          <w:p w14:paraId="761317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579C16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02DEDA4D" w14:textId="77777777" w:rsidTr="00E830F0">
        <w:tc>
          <w:tcPr>
            <w:tcW w:w="3690" w:type="dxa"/>
            <w:gridSpan w:val="2"/>
            <w:tcBorders>
              <w:top w:val="nil"/>
              <w:left w:val="nil"/>
              <w:bottom w:val="nil"/>
              <w:right w:val="nil"/>
            </w:tcBorders>
          </w:tcPr>
          <w:p w14:paraId="7C9AA3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38726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complex types in het xml-schema zoals aangeduid met Namespace.</w:t>
            </w:r>
          </w:p>
        </w:tc>
      </w:tr>
      <w:tr w:rsidR="00AB0ADA" w:rsidRPr="00BE10FF" w14:paraId="605BCE8D" w14:textId="77777777" w:rsidTr="00E830F0">
        <w:tc>
          <w:tcPr>
            <w:tcW w:w="3690" w:type="dxa"/>
            <w:gridSpan w:val="2"/>
            <w:tcBorders>
              <w:top w:val="nil"/>
              <w:left w:val="nil"/>
              <w:bottom w:val="nil"/>
              <w:right w:val="nil"/>
            </w:tcBorders>
          </w:tcPr>
          <w:p w14:paraId="3A695E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7645D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3B0E67A" w14:textId="77777777" w:rsidTr="00E830F0">
        <w:tc>
          <w:tcPr>
            <w:tcW w:w="3690" w:type="dxa"/>
            <w:gridSpan w:val="2"/>
            <w:tcBorders>
              <w:top w:val="nil"/>
              <w:left w:val="nil"/>
              <w:bottom w:val="nil"/>
              <w:right w:val="nil"/>
            </w:tcBorders>
          </w:tcPr>
          <w:p w14:paraId="3D0FDC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2477D1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5BA6928" w14:textId="77777777" w:rsidTr="00E830F0">
        <w:tc>
          <w:tcPr>
            <w:tcW w:w="3690" w:type="dxa"/>
            <w:gridSpan w:val="2"/>
            <w:tcBorders>
              <w:top w:val="nil"/>
              <w:left w:val="nil"/>
              <w:bottom w:val="nil"/>
              <w:right w:val="nil"/>
            </w:tcBorders>
          </w:tcPr>
          <w:p w14:paraId="54868E8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91640A2" w14:textId="77777777" w:rsidR="00AB0ADA" w:rsidRPr="00BE10FF" w:rsidRDefault="00D20B00"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AB0ADA" w:rsidRPr="00BE10FF" w14:paraId="30F0ADD7" w14:textId="77777777" w:rsidTr="00E830F0">
        <w:tc>
          <w:tcPr>
            <w:tcW w:w="3690" w:type="dxa"/>
            <w:gridSpan w:val="2"/>
            <w:tcBorders>
              <w:top w:val="nil"/>
              <w:left w:val="nil"/>
              <w:bottom w:val="nil"/>
              <w:right w:val="nil"/>
            </w:tcBorders>
          </w:tcPr>
          <w:p w14:paraId="0B6109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4B0E2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C54F25B" w14:textId="77777777" w:rsidTr="00E830F0">
        <w:tc>
          <w:tcPr>
            <w:tcW w:w="3690" w:type="dxa"/>
            <w:gridSpan w:val="2"/>
            <w:tcBorders>
              <w:top w:val="nil"/>
              <w:left w:val="nil"/>
              <w:bottom w:val="nil"/>
              <w:right w:val="nil"/>
            </w:tcBorders>
          </w:tcPr>
          <w:p w14:paraId="1C49F0C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BA74D7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7F891C0" w14:textId="77777777" w:rsidTr="00E830F0">
        <w:tc>
          <w:tcPr>
            <w:tcW w:w="3690" w:type="dxa"/>
            <w:gridSpan w:val="2"/>
            <w:tcBorders>
              <w:top w:val="nil"/>
              <w:left w:val="nil"/>
              <w:bottom w:val="nil"/>
              <w:right w:val="nil"/>
            </w:tcBorders>
          </w:tcPr>
          <w:p w14:paraId="21E2522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2761B0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2A5D724" w14:textId="77777777" w:rsidTr="00E830F0">
        <w:tc>
          <w:tcPr>
            <w:tcW w:w="3690" w:type="dxa"/>
            <w:gridSpan w:val="2"/>
            <w:tcBorders>
              <w:top w:val="nil"/>
              <w:left w:val="nil"/>
              <w:bottom w:val="nil"/>
              <w:right w:val="nil"/>
            </w:tcBorders>
          </w:tcPr>
          <w:p w14:paraId="65FC25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547E84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2882895D" w14:textId="77777777" w:rsidTr="00E830F0">
        <w:tc>
          <w:tcPr>
            <w:tcW w:w="3690" w:type="dxa"/>
            <w:gridSpan w:val="2"/>
            <w:tcBorders>
              <w:top w:val="nil"/>
              <w:left w:val="nil"/>
              <w:bottom w:val="nil"/>
              <w:right w:val="nil"/>
            </w:tcBorders>
          </w:tcPr>
          <w:p w14:paraId="2F3B252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B0DB9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15CF7AD" w14:textId="77777777" w:rsidTr="00E830F0">
        <w:tc>
          <w:tcPr>
            <w:tcW w:w="3690" w:type="dxa"/>
            <w:gridSpan w:val="2"/>
            <w:tcBorders>
              <w:top w:val="nil"/>
              <w:left w:val="nil"/>
              <w:bottom w:val="nil"/>
              <w:right w:val="nil"/>
            </w:tcBorders>
          </w:tcPr>
          <w:p w14:paraId="32DC7EB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FF6FD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A94C519" w14:textId="77777777" w:rsidTr="00E830F0">
        <w:tc>
          <w:tcPr>
            <w:tcW w:w="9360" w:type="dxa"/>
            <w:gridSpan w:val="3"/>
            <w:tcBorders>
              <w:top w:val="nil"/>
              <w:left w:val="nil"/>
              <w:bottom w:val="nil"/>
              <w:right w:val="nil"/>
            </w:tcBorders>
          </w:tcPr>
          <w:p w14:paraId="769699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F157A1D" w14:textId="77777777" w:rsidTr="00E830F0">
        <w:tc>
          <w:tcPr>
            <w:tcW w:w="450" w:type="dxa"/>
            <w:tcBorders>
              <w:top w:val="nil"/>
              <w:left w:val="nil"/>
              <w:bottom w:val="nil"/>
              <w:right w:val="nil"/>
            </w:tcBorders>
          </w:tcPr>
          <w:p w14:paraId="085A17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332B5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Het Entiteittype is de ‘XML-vertaling’ van het Objecttype in het Informatiemodel en naar een ComplexType in het XML-schema dat onder Namespace genoemd is.</w:t>
            </w:r>
          </w:p>
          <w:p w14:paraId="4B5676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Voor een eenduidige referentie van de eigenschap in een XML-schema is veelal het complextype benodigd waarmee duidelijk wordt van welk object de eigenschap een kenmerk is. Bijvoorbeeld, de eigenschap ‘Oppervlakte’ kan een kenmerk zijn van de objecttypen Perceel en van Gebouw welke zich als complex types in hetzelfde XML-schema kunnen bevinden.</w:t>
            </w:r>
          </w:p>
        </w:tc>
      </w:tr>
    </w:tbl>
    <w:bookmarkStart w:id="812" w:name="BKM_EC6E9C03_018F_4e75_A3A1_F7B56AA5B086"/>
    <w:bookmarkStart w:id="813" w:name="BKM_ADF6C0E2_9691_417e_896D_3CFFCB4AB8D1"/>
    <w:bookmarkStart w:id="814" w:name="BKM_6640AD77_E72A_4c27_9576_9D8A1D90855B"/>
    <w:bookmarkStart w:id="815" w:name="BKM_B79BBD97_A605_4766_ACD2_15A2524AA146"/>
    <w:bookmarkStart w:id="816" w:name="BKM_AF5EE23A_2860_4173_A485_1D59CD564D0E"/>
    <w:bookmarkEnd w:id="812"/>
    <w:bookmarkEnd w:id="813"/>
    <w:bookmarkEnd w:id="814"/>
    <w:bookmarkEnd w:id="815"/>
    <w:bookmarkEnd w:id="816"/>
    <w:p w14:paraId="05FA926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F5B6765" w14:textId="77777777" w:rsidTr="00E830F0">
        <w:trPr>
          <w:trHeight w:val="230"/>
        </w:trPr>
        <w:tc>
          <w:tcPr>
            <w:tcW w:w="3330" w:type="dxa"/>
            <w:gridSpan w:val="2"/>
            <w:tcBorders>
              <w:top w:val="nil"/>
              <w:left w:val="nil"/>
              <w:bottom w:val="nil"/>
              <w:right w:val="nil"/>
            </w:tcBorders>
          </w:tcPr>
          <w:p w14:paraId="78CEB0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C50B5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7AE05280" w14:textId="77777777" w:rsidTr="00E830F0">
        <w:tc>
          <w:tcPr>
            <w:tcW w:w="3330" w:type="dxa"/>
            <w:gridSpan w:val="2"/>
            <w:tcBorders>
              <w:top w:val="nil"/>
              <w:left w:val="nil"/>
              <w:bottom w:val="nil"/>
              <w:right w:val="nil"/>
            </w:tcBorders>
          </w:tcPr>
          <w:p w14:paraId="609A5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B71E1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1BB3452" w14:textId="77777777" w:rsidTr="00E830F0">
        <w:tc>
          <w:tcPr>
            <w:tcW w:w="3330" w:type="dxa"/>
            <w:gridSpan w:val="2"/>
            <w:tcBorders>
              <w:top w:val="nil"/>
              <w:left w:val="nil"/>
              <w:bottom w:val="nil"/>
              <w:right w:val="nil"/>
            </w:tcBorders>
          </w:tcPr>
          <w:p w14:paraId="0AC9F9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184E1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1035BA" w14:textId="77777777" w:rsidTr="00E830F0">
        <w:tc>
          <w:tcPr>
            <w:tcW w:w="3330" w:type="dxa"/>
            <w:gridSpan w:val="2"/>
            <w:tcBorders>
              <w:top w:val="nil"/>
              <w:left w:val="nil"/>
              <w:bottom w:val="nil"/>
              <w:right w:val="nil"/>
            </w:tcBorders>
          </w:tcPr>
          <w:p w14:paraId="65D324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022973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2A7DAEA5" w14:textId="77777777" w:rsidTr="00E830F0">
        <w:tc>
          <w:tcPr>
            <w:tcW w:w="3330" w:type="dxa"/>
            <w:gridSpan w:val="2"/>
            <w:tcBorders>
              <w:top w:val="nil"/>
              <w:left w:val="nil"/>
              <w:bottom w:val="nil"/>
              <w:right w:val="nil"/>
            </w:tcBorders>
          </w:tcPr>
          <w:p w14:paraId="5AEA20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2EC9E3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toelichting op deze EIGENSCHAP en het belang hiervan voor zaken van dit ZAAKTYPE.</w:t>
            </w:r>
            <w:r w:rsidRPr="00BE10FF">
              <w:rPr>
                <w:rFonts w:ascii="Arial" w:hAnsi="Arial" w:cs="Arial"/>
                <w:szCs w:val="24"/>
                <w:lang w:val="en-AU" w:eastAsia="en-US"/>
              </w:rPr>
              <w:fldChar w:fldCharType="end"/>
            </w:r>
          </w:p>
        </w:tc>
      </w:tr>
      <w:tr w:rsidR="00AB0ADA" w:rsidRPr="00BE10FF" w14:paraId="69C9800D" w14:textId="77777777" w:rsidTr="00E830F0">
        <w:trPr>
          <w:trHeight w:val="230"/>
        </w:trPr>
        <w:tc>
          <w:tcPr>
            <w:tcW w:w="3330" w:type="dxa"/>
            <w:gridSpan w:val="2"/>
            <w:tcBorders>
              <w:top w:val="nil"/>
              <w:left w:val="nil"/>
              <w:bottom w:val="nil"/>
              <w:right w:val="nil"/>
            </w:tcBorders>
          </w:tcPr>
          <w:p w14:paraId="32A1B8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31AD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11A530A" w14:textId="77777777" w:rsidTr="00E830F0">
        <w:tc>
          <w:tcPr>
            <w:tcW w:w="3330" w:type="dxa"/>
            <w:gridSpan w:val="2"/>
            <w:tcBorders>
              <w:top w:val="nil"/>
              <w:left w:val="nil"/>
              <w:bottom w:val="nil"/>
              <w:right w:val="nil"/>
            </w:tcBorders>
          </w:tcPr>
          <w:p w14:paraId="72425D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Datum opname </w:t>
            </w:r>
          </w:p>
        </w:tc>
        <w:tc>
          <w:tcPr>
            <w:tcW w:w="6030" w:type="dxa"/>
            <w:tcBorders>
              <w:top w:val="nil"/>
              <w:left w:val="nil"/>
              <w:bottom w:val="nil"/>
              <w:right w:val="nil"/>
            </w:tcBorders>
          </w:tcPr>
          <w:p w14:paraId="77180F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E1F9754" w14:textId="77777777" w:rsidTr="00E830F0">
        <w:tc>
          <w:tcPr>
            <w:tcW w:w="3330" w:type="dxa"/>
            <w:gridSpan w:val="2"/>
            <w:tcBorders>
              <w:top w:val="nil"/>
              <w:left w:val="nil"/>
              <w:bottom w:val="nil"/>
              <w:right w:val="nil"/>
            </w:tcBorders>
          </w:tcPr>
          <w:p w14:paraId="19F0A2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90B9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65C8BA1A" w14:textId="77777777" w:rsidTr="00E830F0">
        <w:trPr>
          <w:trHeight w:val="230"/>
        </w:trPr>
        <w:tc>
          <w:tcPr>
            <w:tcW w:w="3330" w:type="dxa"/>
            <w:gridSpan w:val="2"/>
            <w:tcBorders>
              <w:top w:val="nil"/>
              <w:left w:val="nil"/>
              <w:bottom w:val="nil"/>
              <w:right w:val="nil"/>
            </w:tcBorders>
          </w:tcPr>
          <w:p w14:paraId="0CFD4B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C4673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91E7BF4" w14:textId="77777777" w:rsidTr="00E830F0">
        <w:trPr>
          <w:trHeight w:val="215"/>
        </w:trPr>
        <w:tc>
          <w:tcPr>
            <w:tcW w:w="3330" w:type="dxa"/>
            <w:gridSpan w:val="2"/>
            <w:tcBorders>
              <w:top w:val="nil"/>
              <w:left w:val="nil"/>
              <w:bottom w:val="nil"/>
              <w:right w:val="nil"/>
            </w:tcBorders>
          </w:tcPr>
          <w:p w14:paraId="60986C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294FF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1AEFF29" w14:textId="77777777" w:rsidTr="00E830F0">
        <w:trPr>
          <w:trHeight w:val="230"/>
        </w:trPr>
        <w:tc>
          <w:tcPr>
            <w:tcW w:w="3330" w:type="dxa"/>
            <w:gridSpan w:val="2"/>
            <w:tcBorders>
              <w:top w:val="nil"/>
              <w:left w:val="nil"/>
              <w:bottom w:val="nil"/>
              <w:right w:val="nil"/>
            </w:tcBorders>
          </w:tcPr>
          <w:p w14:paraId="61862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238A2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E3BBB9" w14:textId="77777777" w:rsidTr="00E830F0">
        <w:trPr>
          <w:trHeight w:val="230"/>
        </w:trPr>
        <w:tc>
          <w:tcPr>
            <w:tcW w:w="3330" w:type="dxa"/>
            <w:gridSpan w:val="2"/>
            <w:tcBorders>
              <w:top w:val="nil"/>
              <w:left w:val="nil"/>
              <w:bottom w:val="nil"/>
              <w:right w:val="nil"/>
            </w:tcBorders>
          </w:tcPr>
          <w:p w14:paraId="317F81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392B2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D0606B8" w14:textId="77777777" w:rsidTr="00E830F0">
        <w:trPr>
          <w:trHeight w:val="230"/>
        </w:trPr>
        <w:tc>
          <w:tcPr>
            <w:tcW w:w="3330" w:type="dxa"/>
            <w:gridSpan w:val="2"/>
            <w:tcBorders>
              <w:top w:val="nil"/>
              <w:left w:val="nil"/>
              <w:bottom w:val="nil"/>
              <w:right w:val="nil"/>
            </w:tcBorders>
          </w:tcPr>
          <w:p w14:paraId="14A564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81F8A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B40C26A" w14:textId="77777777" w:rsidTr="00E830F0">
        <w:trPr>
          <w:trHeight w:val="230"/>
        </w:trPr>
        <w:tc>
          <w:tcPr>
            <w:tcW w:w="3330" w:type="dxa"/>
            <w:gridSpan w:val="2"/>
            <w:tcBorders>
              <w:top w:val="nil"/>
              <w:left w:val="nil"/>
              <w:bottom w:val="nil"/>
              <w:right w:val="nil"/>
            </w:tcBorders>
          </w:tcPr>
          <w:p w14:paraId="4B3C97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E7FE3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9C83832" w14:textId="77777777" w:rsidTr="00E830F0">
        <w:tc>
          <w:tcPr>
            <w:tcW w:w="3330" w:type="dxa"/>
            <w:gridSpan w:val="2"/>
            <w:tcBorders>
              <w:top w:val="nil"/>
              <w:left w:val="nil"/>
              <w:bottom w:val="nil"/>
              <w:right w:val="nil"/>
            </w:tcBorders>
          </w:tcPr>
          <w:p w14:paraId="3E6F3F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CE935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14109CC" w14:textId="77777777" w:rsidTr="00E830F0">
        <w:trPr>
          <w:trHeight w:val="230"/>
        </w:trPr>
        <w:tc>
          <w:tcPr>
            <w:tcW w:w="3330" w:type="dxa"/>
            <w:gridSpan w:val="2"/>
            <w:tcBorders>
              <w:top w:val="nil"/>
              <w:left w:val="nil"/>
              <w:bottom w:val="nil"/>
              <w:right w:val="nil"/>
            </w:tcBorders>
          </w:tcPr>
          <w:p w14:paraId="0120AC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D85CE1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8E26257" w14:textId="77777777" w:rsidTr="00E830F0">
        <w:trPr>
          <w:trHeight w:val="230"/>
        </w:trPr>
        <w:tc>
          <w:tcPr>
            <w:tcW w:w="3330" w:type="dxa"/>
            <w:gridSpan w:val="2"/>
            <w:tcBorders>
              <w:top w:val="nil"/>
              <w:left w:val="nil"/>
              <w:bottom w:val="nil"/>
              <w:right w:val="nil"/>
            </w:tcBorders>
          </w:tcPr>
          <w:p w14:paraId="6721C5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5A4A8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0C4C7FA" w14:textId="77777777" w:rsidTr="00E830F0">
        <w:trPr>
          <w:trHeight w:val="230"/>
        </w:trPr>
        <w:tc>
          <w:tcPr>
            <w:tcW w:w="3330" w:type="dxa"/>
            <w:gridSpan w:val="2"/>
            <w:tcBorders>
              <w:top w:val="nil"/>
              <w:left w:val="nil"/>
              <w:bottom w:val="nil"/>
              <w:right w:val="nil"/>
            </w:tcBorders>
          </w:tcPr>
          <w:p w14:paraId="4FE383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64784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31CEF081" w14:textId="77777777" w:rsidTr="00E830F0">
        <w:tc>
          <w:tcPr>
            <w:tcW w:w="9360" w:type="dxa"/>
            <w:gridSpan w:val="3"/>
            <w:tcBorders>
              <w:top w:val="nil"/>
              <w:left w:val="nil"/>
              <w:bottom w:val="nil"/>
              <w:right w:val="nil"/>
            </w:tcBorders>
          </w:tcPr>
          <w:p w14:paraId="7838B0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BDA2709" w14:textId="77777777" w:rsidTr="00E830F0">
        <w:tc>
          <w:tcPr>
            <w:tcW w:w="450" w:type="dxa"/>
            <w:tcBorders>
              <w:top w:val="nil"/>
              <w:left w:val="nil"/>
              <w:bottom w:val="nil"/>
              <w:right w:val="nil"/>
            </w:tcBorders>
          </w:tcPr>
          <w:p w14:paraId="6AED49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C2C55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B185BF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eigenschap</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89BDC45" w14:textId="77777777" w:rsidTr="00E830F0">
        <w:trPr>
          <w:trHeight w:val="230"/>
        </w:trPr>
        <w:tc>
          <w:tcPr>
            <w:tcW w:w="3330" w:type="dxa"/>
            <w:gridSpan w:val="2"/>
            <w:tcBorders>
              <w:top w:val="nil"/>
              <w:left w:val="nil"/>
              <w:bottom w:val="nil"/>
              <w:right w:val="nil"/>
            </w:tcBorders>
          </w:tcPr>
          <w:p w14:paraId="308BCD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E5B1E0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eigenschap</w:t>
            </w:r>
            <w:r w:rsidRPr="00BE10FF">
              <w:rPr>
                <w:rFonts w:ascii="Arial" w:hAnsi="Arial" w:cs="Arial"/>
                <w:szCs w:val="24"/>
                <w:lang w:val="en-AU" w:eastAsia="en-US"/>
              </w:rPr>
              <w:fldChar w:fldCharType="end"/>
            </w:r>
          </w:p>
        </w:tc>
      </w:tr>
      <w:tr w:rsidR="00AB0ADA" w:rsidRPr="00BE10FF" w14:paraId="6F239E64" w14:textId="77777777" w:rsidTr="00E830F0">
        <w:tc>
          <w:tcPr>
            <w:tcW w:w="3330" w:type="dxa"/>
            <w:gridSpan w:val="2"/>
            <w:tcBorders>
              <w:top w:val="nil"/>
              <w:left w:val="nil"/>
              <w:bottom w:val="nil"/>
              <w:right w:val="nil"/>
            </w:tcBorders>
          </w:tcPr>
          <w:p w14:paraId="5E5E01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77CF0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5990178" w14:textId="77777777" w:rsidTr="00E830F0">
        <w:tc>
          <w:tcPr>
            <w:tcW w:w="3330" w:type="dxa"/>
            <w:gridSpan w:val="2"/>
            <w:tcBorders>
              <w:top w:val="nil"/>
              <w:left w:val="nil"/>
              <w:bottom w:val="nil"/>
              <w:right w:val="nil"/>
            </w:tcBorders>
          </w:tcPr>
          <w:p w14:paraId="448043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79C63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A38B1E" w14:textId="77777777" w:rsidTr="00E830F0">
        <w:tc>
          <w:tcPr>
            <w:tcW w:w="3330" w:type="dxa"/>
            <w:gridSpan w:val="2"/>
            <w:tcBorders>
              <w:top w:val="nil"/>
              <w:left w:val="nil"/>
              <w:bottom w:val="nil"/>
              <w:right w:val="nil"/>
            </w:tcBorders>
          </w:tcPr>
          <w:p w14:paraId="29DA23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088F81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2F275EAB" w14:textId="77777777" w:rsidTr="00E830F0">
        <w:tc>
          <w:tcPr>
            <w:tcW w:w="3330" w:type="dxa"/>
            <w:gridSpan w:val="2"/>
            <w:tcBorders>
              <w:top w:val="nil"/>
              <w:left w:val="nil"/>
              <w:bottom w:val="nil"/>
              <w:right w:val="nil"/>
            </w:tcBorders>
          </w:tcPr>
          <w:p w14:paraId="4A1CA6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83833C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de EIGENSCHAP is ontstaan.</w:t>
            </w:r>
          </w:p>
        </w:tc>
      </w:tr>
      <w:tr w:rsidR="00AB0ADA" w:rsidRPr="00BE10FF" w14:paraId="1B1BD113" w14:textId="77777777" w:rsidTr="00E830F0">
        <w:trPr>
          <w:trHeight w:val="230"/>
        </w:trPr>
        <w:tc>
          <w:tcPr>
            <w:tcW w:w="3330" w:type="dxa"/>
            <w:gridSpan w:val="2"/>
            <w:tcBorders>
              <w:top w:val="nil"/>
              <w:left w:val="nil"/>
              <w:bottom w:val="nil"/>
              <w:right w:val="nil"/>
            </w:tcBorders>
          </w:tcPr>
          <w:p w14:paraId="146785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2881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EF4C04F" w14:textId="77777777" w:rsidTr="00E830F0">
        <w:tc>
          <w:tcPr>
            <w:tcW w:w="3330" w:type="dxa"/>
            <w:gridSpan w:val="2"/>
            <w:tcBorders>
              <w:top w:val="nil"/>
              <w:left w:val="nil"/>
              <w:bottom w:val="nil"/>
              <w:right w:val="nil"/>
            </w:tcBorders>
          </w:tcPr>
          <w:p w14:paraId="153084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1651C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2013</w:t>
            </w:r>
          </w:p>
        </w:tc>
      </w:tr>
      <w:tr w:rsidR="00AB0ADA" w:rsidRPr="00BE10FF" w14:paraId="7C24C8A3" w14:textId="77777777" w:rsidTr="00E830F0">
        <w:tc>
          <w:tcPr>
            <w:tcW w:w="3330" w:type="dxa"/>
            <w:gridSpan w:val="2"/>
            <w:tcBorders>
              <w:top w:val="nil"/>
              <w:left w:val="nil"/>
              <w:bottom w:val="nil"/>
              <w:right w:val="nil"/>
            </w:tcBorders>
          </w:tcPr>
          <w:p w14:paraId="2E8251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7E30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59C3A195" w14:textId="77777777" w:rsidTr="00E830F0">
        <w:trPr>
          <w:trHeight w:val="230"/>
        </w:trPr>
        <w:tc>
          <w:tcPr>
            <w:tcW w:w="3330" w:type="dxa"/>
            <w:gridSpan w:val="2"/>
            <w:tcBorders>
              <w:top w:val="nil"/>
              <w:left w:val="nil"/>
              <w:bottom w:val="nil"/>
              <w:right w:val="nil"/>
            </w:tcBorders>
          </w:tcPr>
          <w:p w14:paraId="2A3208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C80F1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DFAC11" w14:textId="77777777" w:rsidTr="00E830F0">
        <w:trPr>
          <w:trHeight w:val="215"/>
        </w:trPr>
        <w:tc>
          <w:tcPr>
            <w:tcW w:w="3330" w:type="dxa"/>
            <w:gridSpan w:val="2"/>
            <w:tcBorders>
              <w:top w:val="nil"/>
              <w:left w:val="nil"/>
              <w:bottom w:val="nil"/>
              <w:right w:val="nil"/>
            </w:tcBorders>
          </w:tcPr>
          <w:p w14:paraId="411AAC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745FB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AC2054A" w14:textId="77777777" w:rsidTr="00E830F0">
        <w:trPr>
          <w:trHeight w:val="230"/>
        </w:trPr>
        <w:tc>
          <w:tcPr>
            <w:tcW w:w="3330" w:type="dxa"/>
            <w:gridSpan w:val="2"/>
            <w:tcBorders>
              <w:top w:val="nil"/>
              <w:left w:val="nil"/>
              <w:bottom w:val="nil"/>
              <w:right w:val="nil"/>
            </w:tcBorders>
          </w:tcPr>
          <w:p w14:paraId="29D8B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9AF72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5E1B90" w14:textId="77777777" w:rsidTr="00E830F0">
        <w:trPr>
          <w:trHeight w:val="230"/>
        </w:trPr>
        <w:tc>
          <w:tcPr>
            <w:tcW w:w="3330" w:type="dxa"/>
            <w:gridSpan w:val="2"/>
            <w:tcBorders>
              <w:top w:val="nil"/>
              <w:left w:val="nil"/>
              <w:bottom w:val="nil"/>
              <w:right w:val="nil"/>
            </w:tcBorders>
          </w:tcPr>
          <w:p w14:paraId="6051BC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ABE30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7CE463A2" w14:textId="77777777" w:rsidTr="00E830F0">
        <w:trPr>
          <w:trHeight w:val="230"/>
        </w:trPr>
        <w:tc>
          <w:tcPr>
            <w:tcW w:w="3330" w:type="dxa"/>
            <w:gridSpan w:val="2"/>
            <w:tcBorders>
              <w:top w:val="nil"/>
              <w:left w:val="nil"/>
              <w:bottom w:val="nil"/>
              <w:right w:val="nil"/>
            </w:tcBorders>
          </w:tcPr>
          <w:p w14:paraId="0E543E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0EBB0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4908764" w14:textId="77777777" w:rsidTr="00E830F0">
        <w:trPr>
          <w:trHeight w:val="230"/>
        </w:trPr>
        <w:tc>
          <w:tcPr>
            <w:tcW w:w="3330" w:type="dxa"/>
            <w:gridSpan w:val="2"/>
            <w:tcBorders>
              <w:top w:val="nil"/>
              <w:left w:val="nil"/>
              <w:bottom w:val="nil"/>
              <w:right w:val="nil"/>
            </w:tcBorders>
          </w:tcPr>
          <w:p w14:paraId="60CF38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8C339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4F93C09" w14:textId="77777777" w:rsidTr="00E830F0">
        <w:tc>
          <w:tcPr>
            <w:tcW w:w="3330" w:type="dxa"/>
            <w:gridSpan w:val="2"/>
            <w:tcBorders>
              <w:top w:val="nil"/>
              <w:left w:val="nil"/>
              <w:bottom w:val="nil"/>
              <w:right w:val="nil"/>
            </w:tcBorders>
          </w:tcPr>
          <w:p w14:paraId="77A6DD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78F06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DC12B6" w14:textId="77777777" w:rsidTr="00E830F0">
        <w:trPr>
          <w:trHeight w:val="230"/>
        </w:trPr>
        <w:tc>
          <w:tcPr>
            <w:tcW w:w="3330" w:type="dxa"/>
            <w:gridSpan w:val="2"/>
            <w:tcBorders>
              <w:top w:val="nil"/>
              <w:left w:val="nil"/>
              <w:bottom w:val="nil"/>
              <w:right w:val="nil"/>
            </w:tcBorders>
          </w:tcPr>
          <w:p w14:paraId="0880E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56EE1D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DAC127B" w14:textId="77777777" w:rsidTr="00E830F0">
        <w:trPr>
          <w:trHeight w:val="230"/>
        </w:trPr>
        <w:tc>
          <w:tcPr>
            <w:tcW w:w="3330" w:type="dxa"/>
            <w:gridSpan w:val="2"/>
            <w:tcBorders>
              <w:top w:val="nil"/>
              <w:left w:val="nil"/>
              <w:bottom w:val="nil"/>
              <w:right w:val="nil"/>
            </w:tcBorders>
          </w:tcPr>
          <w:p w14:paraId="2AC69C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07904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F4F3949" w14:textId="77777777" w:rsidTr="00E830F0">
        <w:trPr>
          <w:trHeight w:val="230"/>
        </w:trPr>
        <w:tc>
          <w:tcPr>
            <w:tcW w:w="3330" w:type="dxa"/>
            <w:gridSpan w:val="2"/>
            <w:tcBorders>
              <w:top w:val="nil"/>
              <w:left w:val="nil"/>
              <w:bottom w:val="nil"/>
              <w:right w:val="nil"/>
            </w:tcBorders>
          </w:tcPr>
          <w:p w14:paraId="2D4DD1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D7291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4767D70A" w14:textId="77777777" w:rsidTr="00E830F0">
        <w:tc>
          <w:tcPr>
            <w:tcW w:w="9360" w:type="dxa"/>
            <w:gridSpan w:val="3"/>
            <w:tcBorders>
              <w:top w:val="nil"/>
              <w:left w:val="nil"/>
              <w:bottom w:val="nil"/>
              <w:right w:val="nil"/>
            </w:tcBorders>
          </w:tcPr>
          <w:p w14:paraId="2D559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49D5E66" w14:textId="77777777" w:rsidTr="00E830F0">
        <w:tc>
          <w:tcPr>
            <w:tcW w:w="450" w:type="dxa"/>
            <w:tcBorders>
              <w:top w:val="nil"/>
              <w:left w:val="nil"/>
              <w:bottom w:val="nil"/>
              <w:right w:val="nil"/>
            </w:tcBorders>
          </w:tcPr>
          <w:p w14:paraId="75B163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1333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eigenschap bij het zaaktype bestaat en toegepast kan worden. Dit vindt plaats met ingang van een versie van het zaaktype d.w.z. niet op tussenliggende datums.</w:t>
            </w:r>
          </w:p>
        </w:tc>
      </w:tr>
    </w:tbl>
    <w:p w14:paraId="743B1AA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eigenschap</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A1D22D6" w14:textId="77777777" w:rsidTr="00E830F0">
        <w:trPr>
          <w:trHeight w:val="230"/>
        </w:trPr>
        <w:tc>
          <w:tcPr>
            <w:tcW w:w="3330" w:type="dxa"/>
            <w:gridSpan w:val="2"/>
            <w:tcBorders>
              <w:top w:val="nil"/>
              <w:left w:val="nil"/>
              <w:bottom w:val="nil"/>
              <w:right w:val="nil"/>
            </w:tcBorders>
          </w:tcPr>
          <w:p w14:paraId="1A7ABA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157A33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eigenschap</w:t>
            </w:r>
            <w:r w:rsidRPr="00BE10FF">
              <w:rPr>
                <w:rFonts w:ascii="Arial" w:hAnsi="Arial" w:cs="Arial"/>
                <w:szCs w:val="24"/>
                <w:lang w:val="en-AU" w:eastAsia="en-US"/>
              </w:rPr>
              <w:fldChar w:fldCharType="end"/>
            </w:r>
          </w:p>
        </w:tc>
      </w:tr>
      <w:tr w:rsidR="00AB0ADA" w:rsidRPr="00BE10FF" w14:paraId="6D6DEEAD" w14:textId="77777777" w:rsidTr="00E830F0">
        <w:tc>
          <w:tcPr>
            <w:tcW w:w="3330" w:type="dxa"/>
            <w:gridSpan w:val="2"/>
            <w:tcBorders>
              <w:top w:val="nil"/>
              <w:left w:val="nil"/>
              <w:bottom w:val="nil"/>
              <w:right w:val="nil"/>
            </w:tcBorders>
          </w:tcPr>
          <w:p w14:paraId="5ACE4B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741AB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B3FC016" w14:textId="77777777" w:rsidTr="00E830F0">
        <w:tc>
          <w:tcPr>
            <w:tcW w:w="3330" w:type="dxa"/>
            <w:gridSpan w:val="2"/>
            <w:tcBorders>
              <w:top w:val="nil"/>
              <w:left w:val="nil"/>
              <w:bottom w:val="nil"/>
              <w:right w:val="nil"/>
            </w:tcBorders>
          </w:tcPr>
          <w:p w14:paraId="2D6A50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2A0BB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EC2A626" w14:textId="77777777" w:rsidTr="00E830F0">
        <w:tc>
          <w:tcPr>
            <w:tcW w:w="3330" w:type="dxa"/>
            <w:gridSpan w:val="2"/>
            <w:tcBorders>
              <w:top w:val="nil"/>
              <w:left w:val="nil"/>
              <w:bottom w:val="nil"/>
              <w:right w:val="nil"/>
            </w:tcBorders>
          </w:tcPr>
          <w:p w14:paraId="67B8F0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CF99B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42694F89" w14:textId="77777777" w:rsidTr="00E830F0">
        <w:tc>
          <w:tcPr>
            <w:tcW w:w="3330" w:type="dxa"/>
            <w:gridSpan w:val="2"/>
            <w:tcBorders>
              <w:top w:val="nil"/>
              <w:left w:val="nil"/>
              <w:bottom w:val="nil"/>
              <w:right w:val="nil"/>
            </w:tcBorders>
          </w:tcPr>
          <w:p w14:paraId="1C6CDE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79B787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de EIGENSCHAP is opgeheven.</w:t>
            </w:r>
          </w:p>
        </w:tc>
      </w:tr>
      <w:tr w:rsidR="00AB0ADA" w:rsidRPr="00BE10FF" w14:paraId="424715DD" w14:textId="77777777" w:rsidTr="00E830F0">
        <w:trPr>
          <w:trHeight w:val="230"/>
        </w:trPr>
        <w:tc>
          <w:tcPr>
            <w:tcW w:w="3330" w:type="dxa"/>
            <w:gridSpan w:val="2"/>
            <w:tcBorders>
              <w:top w:val="nil"/>
              <w:left w:val="nil"/>
              <w:bottom w:val="nil"/>
              <w:right w:val="nil"/>
            </w:tcBorders>
          </w:tcPr>
          <w:p w14:paraId="5D1D20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17861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A5C6A75" w14:textId="77777777" w:rsidTr="00E830F0">
        <w:tc>
          <w:tcPr>
            <w:tcW w:w="3330" w:type="dxa"/>
            <w:gridSpan w:val="2"/>
            <w:tcBorders>
              <w:top w:val="nil"/>
              <w:left w:val="nil"/>
              <w:bottom w:val="nil"/>
              <w:right w:val="nil"/>
            </w:tcBorders>
          </w:tcPr>
          <w:p w14:paraId="3C1EA3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E6381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2013</w:t>
            </w:r>
          </w:p>
        </w:tc>
      </w:tr>
      <w:tr w:rsidR="00AB0ADA" w:rsidRPr="00BE10FF" w14:paraId="2B90CDF8" w14:textId="77777777" w:rsidTr="00E830F0">
        <w:tc>
          <w:tcPr>
            <w:tcW w:w="3330" w:type="dxa"/>
            <w:gridSpan w:val="2"/>
            <w:tcBorders>
              <w:top w:val="nil"/>
              <w:left w:val="nil"/>
              <w:bottom w:val="nil"/>
              <w:right w:val="nil"/>
            </w:tcBorders>
          </w:tcPr>
          <w:p w14:paraId="566CE4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A80D5A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63ABFA8C" w14:textId="77777777" w:rsidTr="00E830F0">
        <w:trPr>
          <w:trHeight w:val="230"/>
        </w:trPr>
        <w:tc>
          <w:tcPr>
            <w:tcW w:w="3330" w:type="dxa"/>
            <w:gridSpan w:val="2"/>
            <w:tcBorders>
              <w:top w:val="nil"/>
              <w:left w:val="nil"/>
              <w:bottom w:val="nil"/>
              <w:right w:val="nil"/>
            </w:tcBorders>
          </w:tcPr>
          <w:p w14:paraId="6D3A71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Waardenverzameling</w:t>
            </w:r>
          </w:p>
        </w:tc>
        <w:tc>
          <w:tcPr>
            <w:tcW w:w="6030" w:type="dxa"/>
            <w:tcBorders>
              <w:top w:val="nil"/>
              <w:left w:val="nil"/>
              <w:bottom w:val="nil"/>
              <w:right w:val="nil"/>
            </w:tcBorders>
          </w:tcPr>
          <w:p w14:paraId="761A22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55B59DD" w14:textId="77777777" w:rsidTr="00E830F0">
        <w:trPr>
          <w:trHeight w:val="215"/>
        </w:trPr>
        <w:tc>
          <w:tcPr>
            <w:tcW w:w="3330" w:type="dxa"/>
            <w:gridSpan w:val="2"/>
            <w:tcBorders>
              <w:top w:val="nil"/>
              <w:left w:val="nil"/>
              <w:bottom w:val="nil"/>
              <w:right w:val="nil"/>
            </w:tcBorders>
          </w:tcPr>
          <w:p w14:paraId="57B7B4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D9F5A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8FDF21" w14:textId="77777777" w:rsidTr="00E830F0">
        <w:trPr>
          <w:trHeight w:val="230"/>
        </w:trPr>
        <w:tc>
          <w:tcPr>
            <w:tcW w:w="3330" w:type="dxa"/>
            <w:gridSpan w:val="2"/>
            <w:tcBorders>
              <w:top w:val="nil"/>
              <w:left w:val="nil"/>
              <w:bottom w:val="nil"/>
              <w:right w:val="nil"/>
            </w:tcBorders>
          </w:tcPr>
          <w:p w14:paraId="3C933B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75395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3238C5" w14:textId="77777777" w:rsidTr="00E830F0">
        <w:trPr>
          <w:trHeight w:val="230"/>
        </w:trPr>
        <w:tc>
          <w:tcPr>
            <w:tcW w:w="3330" w:type="dxa"/>
            <w:gridSpan w:val="2"/>
            <w:tcBorders>
              <w:top w:val="nil"/>
              <w:left w:val="nil"/>
              <w:bottom w:val="nil"/>
              <w:right w:val="nil"/>
            </w:tcBorders>
          </w:tcPr>
          <w:p w14:paraId="166FDC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C7AD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51F341C1" w14:textId="77777777" w:rsidTr="00E830F0">
        <w:trPr>
          <w:trHeight w:val="230"/>
        </w:trPr>
        <w:tc>
          <w:tcPr>
            <w:tcW w:w="3330" w:type="dxa"/>
            <w:gridSpan w:val="2"/>
            <w:tcBorders>
              <w:top w:val="nil"/>
              <w:left w:val="nil"/>
              <w:bottom w:val="nil"/>
              <w:right w:val="nil"/>
            </w:tcBorders>
          </w:tcPr>
          <w:p w14:paraId="74B8CB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0719F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A5E33FD" w14:textId="77777777" w:rsidTr="00E830F0">
        <w:trPr>
          <w:trHeight w:val="230"/>
        </w:trPr>
        <w:tc>
          <w:tcPr>
            <w:tcW w:w="3330" w:type="dxa"/>
            <w:gridSpan w:val="2"/>
            <w:tcBorders>
              <w:top w:val="nil"/>
              <w:left w:val="nil"/>
              <w:bottom w:val="nil"/>
              <w:right w:val="nil"/>
            </w:tcBorders>
          </w:tcPr>
          <w:p w14:paraId="7C2E77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DBBD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1428F1A" w14:textId="77777777" w:rsidTr="00E830F0">
        <w:tc>
          <w:tcPr>
            <w:tcW w:w="3330" w:type="dxa"/>
            <w:gridSpan w:val="2"/>
            <w:tcBorders>
              <w:top w:val="nil"/>
              <w:left w:val="nil"/>
              <w:bottom w:val="nil"/>
              <w:right w:val="nil"/>
            </w:tcBorders>
          </w:tcPr>
          <w:p w14:paraId="1AFD42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0FBA7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B0583CB" w14:textId="77777777" w:rsidTr="00E830F0">
        <w:trPr>
          <w:trHeight w:val="230"/>
        </w:trPr>
        <w:tc>
          <w:tcPr>
            <w:tcW w:w="3330" w:type="dxa"/>
            <w:gridSpan w:val="2"/>
            <w:tcBorders>
              <w:top w:val="nil"/>
              <w:left w:val="nil"/>
              <w:bottom w:val="nil"/>
              <w:right w:val="nil"/>
            </w:tcBorders>
          </w:tcPr>
          <w:p w14:paraId="0178CC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2394B2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2692C02" w14:textId="77777777" w:rsidTr="00E830F0">
        <w:trPr>
          <w:trHeight w:val="230"/>
        </w:trPr>
        <w:tc>
          <w:tcPr>
            <w:tcW w:w="3330" w:type="dxa"/>
            <w:gridSpan w:val="2"/>
            <w:tcBorders>
              <w:top w:val="nil"/>
              <w:left w:val="nil"/>
              <w:bottom w:val="nil"/>
              <w:right w:val="nil"/>
            </w:tcBorders>
          </w:tcPr>
          <w:p w14:paraId="5D9DD9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BAFCD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41DB4CF" w14:textId="77777777" w:rsidTr="00E830F0">
        <w:trPr>
          <w:trHeight w:val="230"/>
        </w:trPr>
        <w:tc>
          <w:tcPr>
            <w:tcW w:w="3330" w:type="dxa"/>
            <w:gridSpan w:val="2"/>
            <w:tcBorders>
              <w:top w:val="nil"/>
              <w:left w:val="nil"/>
              <w:bottom w:val="nil"/>
              <w:right w:val="nil"/>
            </w:tcBorders>
          </w:tcPr>
          <w:p w14:paraId="47CA3F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E9D4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eigenschap’.</w:t>
            </w:r>
          </w:p>
          <w:p w14:paraId="099BE9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p w14:paraId="3D5D01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D33961" w14:textId="77777777" w:rsidTr="00E830F0">
        <w:tc>
          <w:tcPr>
            <w:tcW w:w="9360" w:type="dxa"/>
            <w:gridSpan w:val="3"/>
            <w:tcBorders>
              <w:top w:val="nil"/>
              <w:left w:val="nil"/>
              <w:bottom w:val="nil"/>
              <w:right w:val="nil"/>
            </w:tcBorders>
          </w:tcPr>
          <w:p w14:paraId="72AE39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56FD6F0" w14:textId="77777777" w:rsidTr="00E830F0">
        <w:tc>
          <w:tcPr>
            <w:tcW w:w="450" w:type="dxa"/>
            <w:tcBorders>
              <w:top w:val="nil"/>
              <w:left w:val="nil"/>
              <w:bottom w:val="nil"/>
              <w:right w:val="nil"/>
            </w:tcBorders>
          </w:tcPr>
          <w:p w14:paraId="624CF8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DDEBF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eigenschap niet meer bestaat en niet meer toegepast kan worden bij het zaaktype. Dit vindt alleen plaats bij een overgang naar een nieuwe versie van het zaaktype d.w.z. niet op tussenliggende datums.</w:t>
            </w:r>
          </w:p>
        </w:tc>
      </w:tr>
    </w:tbl>
    <w:p w14:paraId="4E957E0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is 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0F060B7" w14:textId="77777777" w:rsidTr="00E830F0">
        <w:trPr>
          <w:trHeight w:val="230"/>
        </w:trPr>
        <w:tc>
          <w:tcPr>
            <w:tcW w:w="3330" w:type="dxa"/>
            <w:gridSpan w:val="2"/>
            <w:tcBorders>
              <w:top w:val="nil"/>
              <w:left w:val="nil"/>
              <w:bottom w:val="nil"/>
              <w:right w:val="nil"/>
            </w:tcBorders>
          </w:tcPr>
          <w:p w14:paraId="58104E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4A31F3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is van</w:t>
            </w:r>
            <w:r w:rsidRPr="00BE10FF">
              <w:rPr>
                <w:rFonts w:ascii="Arial" w:hAnsi="Arial" w:cs="Arial"/>
                <w:szCs w:val="24"/>
                <w:lang w:val="en-AU" w:eastAsia="en-US"/>
              </w:rPr>
              <w:fldChar w:fldCharType="end"/>
            </w:r>
          </w:p>
        </w:tc>
      </w:tr>
      <w:tr w:rsidR="00AB0ADA" w:rsidRPr="00BE10FF" w14:paraId="220DEA01" w14:textId="77777777" w:rsidTr="00E830F0">
        <w:tc>
          <w:tcPr>
            <w:tcW w:w="3330" w:type="dxa"/>
            <w:gridSpan w:val="2"/>
            <w:tcBorders>
              <w:top w:val="nil"/>
              <w:left w:val="nil"/>
              <w:bottom w:val="nil"/>
              <w:right w:val="nil"/>
            </w:tcBorders>
          </w:tcPr>
          <w:p w14:paraId="20BAEB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3DEF2E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BE0585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08AAF88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62C6BCB" w14:textId="77777777" w:rsidTr="00E830F0">
        <w:tc>
          <w:tcPr>
            <w:tcW w:w="3330" w:type="dxa"/>
            <w:gridSpan w:val="2"/>
            <w:tcBorders>
              <w:top w:val="nil"/>
              <w:left w:val="nil"/>
              <w:bottom w:val="nil"/>
              <w:right w:val="nil"/>
            </w:tcBorders>
          </w:tcPr>
          <w:p w14:paraId="0AD6E5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129A8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D94902B" w14:textId="77777777" w:rsidTr="00E830F0">
        <w:trPr>
          <w:trHeight w:val="230"/>
        </w:trPr>
        <w:tc>
          <w:tcPr>
            <w:tcW w:w="3330" w:type="dxa"/>
            <w:gridSpan w:val="2"/>
            <w:tcBorders>
              <w:top w:val="nil"/>
              <w:left w:val="nil"/>
              <w:bottom w:val="nil"/>
              <w:right w:val="nil"/>
            </w:tcBorders>
          </w:tcPr>
          <w:p w14:paraId="513048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45C22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57D6EF7" w14:textId="77777777" w:rsidTr="00E830F0">
        <w:tc>
          <w:tcPr>
            <w:tcW w:w="3330" w:type="dxa"/>
            <w:gridSpan w:val="2"/>
            <w:tcBorders>
              <w:top w:val="nil"/>
              <w:left w:val="nil"/>
              <w:bottom w:val="nil"/>
              <w:right w:val="nil"/>
            </w:tcBorders>
          </w:tcPr>
          <w:p w14:paraId="676B83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2AE58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ZAAKTYPE van de ZAAKen waarvoor deze EIGENSCHAP van belang is.</w:t>
            </w:r>
            <w:r w:rsidRPr="00BE10FF">
              <w:rPr>
                <w:rFonts w:ascii="Arial" w:hAnsi="Arial" w:cs="Arial"/>
                <w:szCs w:val="24"/>
                <w:lang w:val="en-AU" w:eastAsia="en-US"/>
              </w:rPr>
              <w:fldChar w:fldCharType="end"/>
            </w:r>
          </w:p>
        </w:tc>
      </w:tr>
      <w:tr w:rsidR="00AB0ADA" w:rsidRPr="00BE10FF" w14:paraId="2C8535B8" w14:textId="77777777" w:rsidTr="00E830F0">
        <w:tc>
          <w:tcPr>
            <w:tcW w:w="3330" w:type="dxa"/>
            <w:gridSpan w:val="2"/>
            <w:tcBorders>
              <w:top w:val="nil"/>
              <w:left w:val="nil"/>
              <w:bottom w:val="nil"/>
              <w:right w:val="nil"/>
            </w:tcBorders>
          </w:tcPr>
          <w:p w14:paraId="0816C5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C91B2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DE0C137" w14:textId="77777777" w:rsidTr="00E830F0">
        <w:trPr>
          <w:trHeight w:val="215"/>
        </w:trPr>
        <w:tc>
          <w:tcPr>
            <w:tcW w:w="3330" w:type="dxa"/>
            <w:gridSpan w:val="2"/>
            <w:tcBorders>
              <w:top w:val="nil"/>
              <w:left w:val="nil"/>
              <w:bottom w:val="nil"/>
              <w:right w:val="nil"/>
            </w:tcBorders>
          </w:tcPr>
          <w:p w14:paraId="0D6AA6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F7671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4AB2160" w14:textId="77777777" w:rsidTr="00E830F0">
        <w:tc>
          <w:tcPr>
            <w:tcW w:w="3330" w:type="dxa"/>
            <w:gridSpan w:val="2"/>
            <w:tcBorders>
              <w:top w:val="nil"/>
              <w:left w:val="nil"/>
              <w:bottom w:val="nil"/>
              <w:right w:val="nil"/>
            </w:tcBorders>
          </w:tcPr>
          <w:p w14:paraId="026103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ED962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ABE023" w14:textId="77777777" w:rsidTr="00E830F0">
        <w:trPr>
          <w:trHeight w:val="230"/>
        </w:trPr>
        <w:tc>
          <w:tcPr>
            <w:tcW w:w="3330" w:type="dxa"/>
            <w:gridSpan w:val="2"/>
            <w:tcBorders>
              <w:top w:val="nil"/>
              <w:left w:val="nil"/>
              <w:bottom w:val="nil"/>
              <w:right w:val="nil"/>
            </w:tcBorders>
          </w:tcPr>
          <w:p w14:paraId="442C35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F1C59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3F46FA" w14:textId="77777777" w:rsidTr="00E830F0">
        <w:tc>
          <w:tcPr>
            <w:tcW w:w="3330" w:type="dxa"/>
            <w:gridSpan w:val="2"/>
            <w:tcBorders>
              <w:top w:val="nil"/>
              <w:left w:val="nil"/>
              <w:bottom w:val="nil"/>
              <w:right w:val="nil"/>
            </w:tcBorders>
          </w:tcPr>
          <w:p w14:paraId="35C259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C02E6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BDA086" w14:textId="77777777" w:rsidTr="00E830F0">
        <w:tc>
          <w:tcPr>
            <w:tcW w:w="3330" w:type="dxa"/>
            <w:gridSpan w:val="2"/>
            <w:tcBorders>
              <w:top w:val="nil"/>
              <w:left w:val="nil"/>
              <w:bottom w:val="nil"/>
              <w:right w:val="nil"/>
            </w:tcBorders>
          </w:tcPr>
          <w:p w14:paraId="1492B3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B057D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CC2ADC" w14:textId="77777777" w:rsidTr="00E830F0">
        <w:tc>
          <w:tcPr>
            <w:tcW w:w="3330" w:type="dxa"/>
            <w:gridSpan w:val="2"/>
            <w:tcBorders>
              <w:top w:val="nil"/>
              <w:left w:val="nil"/>
              <w:bottom w:val="nil"/>
              <w:right w:val="nil"/>
            </w:tcBorders>
          </w:tcPr>
          <w:p w14:paraId="11C43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0BD21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73AE4F8" w14:textId="77777777" w:rsidTr="00E830F0">
        <w:tc>
          <w:tcPr>
            <w:tcW w:w="3330" w:type="dxa"/>
            <w:gridSpan w:val="2"/>
            <w:tcBorders>
              <w:top w:val="nil"/>
              <w:left w:val="nil"/>
              <w:bottom w:val="nil"/>
              <w:right w:val="nil"/>
            </w:tcBorders>
          </w:tcPr>
          <w:p w14:paraId="4D9533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FF7F9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774032" w14:textId="77777777" w:rsidTr="00E830F0">
        <w:tc>
          <w:tcPr>
            <w:tcW w:w="3330" w:type="dxa"/>
            <w:gridSpan w:val="2"/>
            <w:tcBorders>
              <w:top w:val="nil"/>
              <w:left w:val="nil"/>
              <w:bottom w:val="nil"/>
              <w:right w:val="nil"/>
            </w:tcBorders>
          </w:tcPr>
          <w:p w14:paraId="496EAD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60986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FB945B4" w14:textId="77777777" w:rsidTr="00E830F0">
        <w:tc>
          <w:tcPr>
            <w:tcW w:w="9360" w:type="dxa"/>
            <w:gridSpan w:val="3"/>
            <w:tcBorders>
              <w:top w:val="nil"/>
              <w:left w:val="nil"/>
              <w:bottom w:val="nil"/>
              <w:right w:val="nil"/>
            </w:tcBorders>
          </w:tcPr>
          <w:p w14:paraId="47E678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4A76C1F" w14:textId="77777777" w:rsidTr="00E830F0">
        <w:tc>
          <w:tcPr>
            <w:tcW w:w="450" w:type="dxa"/>
            <w:tcBorders>
              <w:top w:val="nil"/>
              <w:left w:val="nil"/>
              <w:bottom w:val="nil"/>
              <w:right w:val="nil"/>
            </w:tcBorders>
          </w:tcPr>
          <w:p w14:paraId="31B3FA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08BF7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5EBC78A"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INFORMATIEOBJECTTYPE</w:t>
      </w:r>
      <w:r>
        <w:fldChar w:fldCharType="end"/>
      </w:r>
    </w:p>
    <w:p w14:paraId="5152D0B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DE77C74" w14:textId="77777777" w:rsidTr="00E830F0">
        <w:trPr>
          <w:trHeight w:val="230"/>
        </w:trPr>
        <w:tc>
          <w:tcPr>
            <w:tcW w:w="3330" w:type="dxa"/>
            <w:gridSpan w:val="2"/>
            <w:tcBorders>
              <w:top w:val="nil"/>
              <w:left w:val="nil"/>
              <w:bottom w:val="nil"/>
              <w:right w:val="nil"/>
            </w:tcBorders>
          </w:tcPr>
          <w:p w14:paraId="711E30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E249EA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Informatieobjecttype-omschrijving</w:t>
            </w:r>
            <w:r w:rsidRPr="00BE10FF">
              <w:rPr>
                <w:rFonts w:ascii="Arial" w:hAnsi="Arial" w:cs="Arial"/>
                <w:szCs w:val="24"/>
                <w:lang w:val="en-AU" w:eastAsia="en-US"/>
              </w:rPr>
              <w:fldChar w:fldCharType="end"/>
            </w:r>
          </w:p>
        </w:tc>
      </w:tr>
      <w:tr w:rsidR="00AB0ADA" w:rsidRPr="00BE10FF" w14:paraId="068EBE23" w14:textId="77777777" w:rsidTr="00E830F0">
        <w:tc>
          <w:tcPr>
            <w:tcW w:w="3330" w:type="dxa"/>
            <w:gridSpan w:val="2"/>
            <w:tcBorders>
              <w:top w:val="nil"/>
              <w:left w:val="nil"/>
              <w:bottom w:val="nil"/>
              <w:right w:val="nil"/>
            </w:tcBorders>
          </w:tcPr>
          <w:p w14:paraId="449E5D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A80B4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498FA27" w14:textId="77777777" w:rsidTr="00E830F0">
        <w:tc>
          <w:tcPr>
            <w:tcW w:w="3330" w:type="dxa"/>
            <w:gridSpan w:val="2"/>
            <w:tcBorders>
              <w:top w:val="nil"/>
              <w:left w:val="nil"/>
              <w:bottom w:val="nil"/>
              <w:right w:val="nil"/>
            </w:tcBorders>
          </w:tcPr>
          <w:p w14:paraId="2D20E6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237D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F2E0873" w14:textId="77777777" w:rsidTr="00E830F0">
        <w:tc>
          <w:tcPr>
            <w:tcW w:w="3330" w:type="dxa"/>
            <w:gridSpan w:val="2"/>
            <w:tcBorders>
              <w:top w:val="nil"/>
              <w:left w:val="nil"/>
              <w:bottom w:val="nil"/>
              <w:right w:val="nil"/>
            </w:tcBorders>
          </w:tcPr>
          <w:p w14:paraId="4BC16C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6741A9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63955AF4" w14:textId="77777777" w:rsidTr="00E830F0">
        <w:tc>
          <w:tcPr>
            <w:tcW w:w="3330" w:type="dxa"/>
            <w:gridSpan w:val="2"/>
            <w:tcBorders>
              <w:top w:val="nil"/>
              <w:left w:val="nil"/>
              <w:bottom w:val="nil"/>
              <w:right w:val="nil"/>
            </w:tcBorders>
          </w:tcPr>
          <w:p w14:paraId="6406F0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9483E9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aard van informatieobjecten van dit INFORMATIEOBJECTTYPE.</w:t>
            </w:r>
            <w:r w:rsidRPr="00BE10FF">
              <w:rPr>
                <w:rFonts w:ascii="Arial" w:hAnsi="Arial" w:cs="Arial"/>
                <w:szCs w:val="24"/>
                <w:lang w:val="en-AU" w:eastAsia="en-US"/>
              </w:rPr>
              <w:fldChar w:fldCharType="end"/>
            </w:r>
          </w:p>
        </w:tc>
      </w:tr>
      <w:tr w:rsidR="00AB0ADA" w:rsidRPr="00BE10FF" w14:paraId="523DB899" w14:textId="77777777" w:rsidTr="00E830F0">
        <w:trPr>
          <w:trHeight w:val="230"/>
        </w:trPr>
        <w:tc>
          <w:tcPr>
            <w:tcW w:w="3330" w:type="dxa"/>
            <w:gridSpan w:val="2"/>
            <w:tcBorders>
              <w:top w:val="nil"/>
              <w:left w:val="nil"/>
              <w:bottom w:val="nil"/>
              <w:right w:val="nil"/>
            </w:tcBorders>
          </w:tcPr>
          <w:p w14:paraId="73CF1C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B846C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de Dublin Core</w:t>
            </w:r>
          </w:p>
        </w:tc>
      </w:tr>
      <w:tr w:rsidR="00AB0ADA" w:rsidRPr="00BE10FF" w14:paraId="387CB12C" w14:textId="77777777" w:rsidTr="00E830F0">
        <w:tc>
          <w:tcPr>
            <w:tcW w:w="3330" w:type="dxa"/>
            <w:gridSpan w:val="2"/>
            <w:tcBorders>
              <w:top w:val="nil"/>
              <w:left w:val="nil"/>
              <w:bottom w:val="nil"/>
              <w:right w:val="nil"/>
            </w:tcBorders>
          </w:tcPr>
          <w:p w14:paraId="24DFA1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24FBF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DA63900" w14:textId="77777777" w:rsidTr="00E830F0">
        <w:tc>
          <w:tcPr>
            <w:tcW w:w="3330" w:type="dxa"/>
            <w:gridSpan w:val="2"/>
            <w:tcBorders>
              <w:top w:val="nil"/>
              <w:left w:val="nil"/>
              <w:bottom w:val="nil"/>
              <w:right w:val="nil"/>
            </w:tcBorders>
          </w:tcPr>
          <w:p w14:paraId="22A5BF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BA4D5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5959E0E0" w14:textId="77777777" w:rsidTr="00E830F0">
        <w:trPr>
          <w:trHeight w:val="230"/>
        </w:trPr>
        <w:tc>
          <w:tcPr>
            <w:tcW w:w="3330" w:type="dxa"/>
            <w:gridSpan w:val="2"/>
            <w:tcBorders>
              <w:top w:val="nil"/>
              <w:left w:val="nil"/>
              <w:bottom w:val="nil"/>
              <w:right w:val="nil"/>
            </w:tcBorders>
          </w:tcPr>
          <w:p w14:paraId="3CE55E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Waardenverzameling</w:t>
            </w:r>
          </w:p>
        </w:tc>
        <w:tc>
          <w:tcPr>
            <w:tcW w:w="6030" w:type="dxa"/>
            <w:tcBorders>
              <w:top w:val="nil"/>
              <w:left w:val="nil"/>
              <w:bottom w:val="nil"/>
              <w:right w:val="nil"/>
            </w:tcBorders>
          </w:tcPr>
          <w:p w14:paraId="467032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F754C1C" w14:textId="77777777" w:rsidTr="00E830F0">
        <w:trPr>
          <w:trHeight w:val="215"/>
        </w:trPr>
        <w:tc>
          <w:tcPr>
            <w:tcW w:w="3330" w:type="dxa"/>
            <w:gridSpan w:val="2"/>
            <w:tcBorders>
              <w:top w:val="nil"/>
              <w:left w:val="nil"/>
              <w:bottom w:val="nil"/>
              <w:right w:val="nil"/>
            </w:tcBorders>
          </w:tcPr>
          <w:p w14:paraId="6814DB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33A52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282FBC" w14:textId="77777777" w:rsidTr="00E830F0">
        <w:trPr>
          <w:trHeight w:val="230"/>
        </w:trPr>
        <w:tc>
          <w:tcPr>
            <w:tcW w:w="3330" w:type="dxa"/>
            <w:gridSpan w:val="2"/>
            <w:tcBorders>
              <w:top w:val="nil"/>
              <w:left w:val="nil"/>
              <w:bottom w:val="nil"/>
              <w:right w:val="nil"/>
            </w:tcBorders>
          </w:tcPr>
          <w:p w14:paraId="01F5C8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D09AC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7FD274" w14:textId="77777777" w:rsidTr="00E830F0">
        <w:trPr>
          <w:trHeight w:val="230"/>
        </w:trPr>
        <w:tc>
          <w:tcPr>
            <w:tcW w:w="3330" w:type="dxa"/>
            <w:gridSpan w:val="2"/>
            <w:tcBorders>
              <w:top w:val="nil"/>
              <w:left w:val="nil"/>
              <w:bottom w:val="nil"/>
              <w:right w:val="nil"/>
            </w:tcBorders>
          </w:tcPr>
          <w:p w14:paraId="2BBC05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73A66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15C374" w14:textId="77777777" w:rsidTr="00E830F0">
        <w:trPr>
          <w:trHeight w:val="230"/>
        </w:trPr>
        <w:tc>
          <w:tcPr>
            <w:tcW w:w="3330" w:type="dxa"/>
            <w:gridSpan w:val="2"/>
            <w:tcBorders>
              <w:top w:val="nil"/>
              <w:left w:val="nil"/>
              <w:bottom w:val="nil"/>
              <w:right w:val="nil"/>
            </w:tcBorders>
          </w:tcPr>
          <w:p w14:paraId="30B98D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969B3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746965" w14:textId="77777777" w:rsidTr="00E830F0">
        <w:trPr>
          <w:trHeight w:val="230"/>
        </w:trPr>
        <w:tc>
          <w:tcPr>
            <w:tcW w:w="3330" w:type="dxa"/>
            <w:gridSpan w:val="2"/>
            <w:tcBorders>
              <w:top w:val="nil"/>
              <w:left w:val="nil"/>
              <w:bottom w:val="nil"/>
              <w:right w:val="nil"/>
            </w:tcBorders>
          </w:tcPr>
          <w:p w14:paraId="28F804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DE371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DCFBDF" w14:textId="77777777" w:rsidTr="00E830F0">
        <w:tc>
          <w:tcPr>
            <w:tcW w:w="3330" w:type="dxa"/>
            <w:gridSpan w:val="2"/>
            <w:tcBorders>
              <w:top w:val="nil"/>
              <w:left w:val="nil"/>
              <w:bottom w:val="nil"/>
              <w:right w:val="nil"/>
            </w:tcBorders>
          </w:tcPr>
          <w:p w14:paraId="71FC1C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FE178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C009FB" w14:textId="77777777" w:rsidTr="00E830F0">
        <w:trPr>
          <w:trHeight w:val="230"/>
        </w:trPr>
        <w:tc>
          <w:tcPr>
            <w:tcW w:w="3330" w:type="dxa"/>
            <w:gridSpan w:val="2"/>
            <w:tcBorders>
              <w:top w:val="nil"/>
              <w:left w:val="nil"/>
              <w:bottom w:val="nil"/>
              <w:right w:val="nil"/>
            </w:tcBorders>
          </w:tcPr>
          <w:p w14:paraId="33B775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034C0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AA19F34" w14:textId="77777777" w:rsidTr="00E830F0">
        <w:trPr>
          <w:trHeight w:val="230"/>
        </w:trPr>
        <w:tc>
          <w:tcPr>
            <w:tcW w:w="3330" w:type="dxa"/>
            <w:gridSpan w:val="2"/>
            <w:tcBorders>
              <w:top w:val="nil"/>
              <w:left w:val="nil"/>
              <w:bottom w:val="nil"/>
              <w:right w:val="nil"/>
            </w:tcBorders>
          </w:tcPr>
          <w:p w14:paraId="3C4B94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A8E28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52092BD" w14:textId="77777777" w:rsidTr="00E830F0">
        <w:trPr>
          <w:trHeight w:val="230"/>
        </w:trPr>
        <w:tc>
          <w:tcPr>
            <w:tcW w:w="3330" w:type="dxa"/>
            <w:gridSpan w:val="2"/>
            <w:tcBorders>
              <w:top w:val="nil"/>
              <w:left w:val="nil"/>
              <w:bottom w:val="nil"/>
              <w:right w:val="nil"/>
            </w:tcBorders>
          </w:tcPr>
          <w:p w14:paraId="25657C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173DE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233C9A1" w14:textId="77777777" w:rsidTr="00E830F0">
        <w:tc>
          <w:tcPr>
            <w:tcW w:w="9360" w:type="dxa"/>
            <w:gridSpan w:val="3"/>
            <w:tcBorders>
              <w:top w:val="nil"/>
              <w:left w:val="nil"/>
              <w:bottom w:val="nil"/>
              <w:right w:val="nil"/>
            </w:tcBorders>
          </w:tcPr>
          <w:p w14:paraId="1DAA1D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8BE9904" w14:textId="77777777" w:rsidTr="00E830F0">
        <w:tc>
          <w:tcPr>
            <w:tcW w:w="450" w:type="dxa"/>
            <w:tcBorders>
              <w:top w:val="nil"/>
              <w:left w:val="nil"/>
              <w:bottom w:val="nil"/>
              <w:right w:val="nil"/>
            </w:tcBorders>
          </w:tcPr>
          <w:p w14:paraId="37CADC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C6B07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Het gaat hier om een korte omschrijving van de aard van </w:t>
            </w:r>
            <w:r w:rsidR="00DF03A0">
              <w:rPr>
                <w:rFonts w:ascii="Calibri" w:hAnsi="Calibri" w:cs="Arial"/>
                <w:color w:val="0F0F0F"/>
                <w:sz w:val="22"/>
                <w:szCs w:val="24"/>
                <w:lang w:eastAsia="en-US"/>
              </w:rPr>
              <w:t xml:space="preserve">van gelijksoortige </w:t>
            </w:r>
            <w:r w:rsidRPr="00BE10FF">
              <w:rPr>
                <w:rFonts w:ascii="Calibri" w:hAnsi="Calibri" w:cs="Arial"/>
                <w:color w:val="0F0F0F"/>
                <w:sz w:val="22"/>
                <w:szCs w:val="24"/>
                <w:lang w:eastAsia="en-US"/>
              </w:rPr>
              <w:t>informatieobjecttype</w:t>
            </w:r>
            <w:r w:rsidR="00DF03A0">
              <w:rPr>
                <w:rFonts w:ascii="Calibri" w:hAnsi="Calibri" w:cs="Arial"/>
                <w:color w:val="0F0F0F"/>
                <w:sz w:val="22"/>
                <w:szCs w:val="24"/>
                <w:lang w:eastAsia="en-US"/>
              </w:rPr>
              <w:t>n</w:t>
            </w:r>
            <w:r w:rsidRPr="00BE10FF">
              <w:rPr>
                <w:rFonts w:ascii="Calibri" w:hAnsi="Calibri" w:cs="Arial"/>
                <w:color w:val="0F0F0F"/>
                <w:sz w:val="22"/>
                <w:szCs w:val="24"/>
                <w:lang w:eastAsia="en-US"/>
              </w:rPr>
              <w:t xml:space="preserve">, ook wel documentsoort genoemd. Voorbeelden: Bouwaanvraag, Kapvergunning, Taxatieverslag, Geboorte-akte. Het betreft het Dublin Core metadata-element ‘Subject’ met als toelichting: Typically, Subject will be expressed as keywords, key phrases, or classification codes that describe a topic of the resource. </w:t>
            </w:r>
            <w:r w:rsidRPr="00BE10FF">
              <w:rPr>
                <w:rFonts w:ascii="Calibri" w:hAnsi="Calibri" w:cs="Arial"/>
                <w:color w:val="0F0F0F"/>
                <w:sz w:val="22"/>
                <w:szCs w:val="24"/>
                <w:lang w:val="en-US" w:eastAsia="en-US"/>
              </w:rPr>
              <w:t xml:space="preserve">Recommended best practice is to select a value from a controlled vocabulary or formal classification scheme. </w:t>
            </w:r>
            <w:r w:rsidRPr="00BE10FF">
              <w:rPr>
                <w:rFonts w:ascii="Calibri" w:hAnsi="Calibri" w:cs="Arial"/>
                <w:color w:val="0F0F0F"/>
                <w:sz w:val="22"/>
                <w:szCs w:val="24"/>
                <w:lang w:eastAsia="en-US"/>
              </w:rPr>
              <w:t>Aan te bevelen is dus om aan te sluiten bij een (landelijke) domeinwaardencatalogus zoals gemodelleerd met informatieobjecttype-omschrijving generiek</w:t>
            </w:r>
          </w:p>
          <w:p w14:paraId="311DA1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Let op dat het hier alleen om het onderwerp gaat; trefwoorden worden vastgelegd in Informatieobjecttypetrefwoord.</w:t>
            </w:r>
          </w:p>
        </w:tc>
      </w:tr>
    </w:tbl>
    <w:p w14:paraId="230106B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83B68CE" w14:textId="77777777" w:rsidTr="00E830F0">
        <w:trPr>
          <w:trHeight w:val="230"/>
        </w:trPr>
        <w:tc>
          <w:tcPr>
            <w:tcW w:w="3330" w:type="dxa"/>
            <w:gridSpan w:val="2"/>
            <w:tcBorders>
              <w:top w:val="nil"/>
              <w:left w:val="nil"/>
              <w:bottom w:val="nil"/>
              <w:right w:val="nil"/>
            </w:tcBorders>
          </w:tcPr>
          <w:p w14:paraId="796B99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FF1BF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Informatieobjecttype-omschrijving generiek</w:t>
            </w:r>
            <w:r w:rsidRPr="00BE10FF">
              <w:rPr>
                <w:rFonts w:ascii="Arial" w:hAnsi="Arial" w:cs="Arial"/>
                <w:szCs w:val="24"/>
                <w:lang w:val="en-AU" w:eastAsia="en-US"/>
              </w:rPr>
              <w:fldChar w:fldCharType="end"/>
            </w:r>
          </w:p>
        </w:tc>
      </w:tr>
      <w:tr w:rsidR="00AB0ADA" w:rsidRPr="00BE10FF" w14:paraId="67ED0453" w14:textId="77777777" w:rsidTr="00E830F0">
        <w:tc>
          <w:tcPr>
            <w:tcW w:w="3330" w:type="dxa"/>
            <w:gridSpan w:val="2"/>
            <w:tcBorders>
              <w:top w:val="nil"/>
              <w:left w:val="nil"/>
              <w:bottom w:val="nil"/>
              <w:right w:val="nil"/>
            </w:tcBorders>
          </w:tcPr>
          <w:p w14:paraId="4A3096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4FE39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FD2350" w14:textId="77777777" w:rsidTr="00E830F0">
        <w:tc>
          <w:tcPr>
            <w:tcW w:w="3330" w:type="dxa"/>
            <w:gridSpan w:val="2"/>
            <w:tcBorders>
              <w:top w:val="nil"/>
              <w:left w:val="nil"/>
              <w:bottom w:val="nil"/>
              <w:right w:val="nil"/>
            </w:tcBorders>
          </w:tcPr>
          <w:p w14:paraId="0ACBD1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2469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684935" w14:textId="77777777" w:rsidTr="00E830F0">
        <w:tc>
          <w:tcPr>
            <w:tcW w:w="3330" w:type="dxa"/>
            <w:gridSpan w:val="2"/>
            <w:tcBorders>
              <w:top w:val="nil"/>
              <w:left w:val="nil"/>
              <w:bottom w:val="nil"/>
              <w:right w:val="nil"/>
            </w:tcBorders>
          </w:tcPr>
          <w:p w14:paraId="054095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9B2FB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4CAF747D" w14:textId="77777777" w:rsidTr="00E830F0">
        <w:tc>
          <w:tcPr>
            <w:tcW w:w="3330" w:type="dxa"/>
            <w:gridSpan w:val="2"/>
            <w:tcBorders>
              <w:top w:val="nil"/>
              <w:left w:val="nil"/>
              <w:bottom w:val="nil"/>
              <w:right w:val="nil"/>
            </w:tcBorders>
          </w:tcPr>
          <w:p w14:paraId="75CD1D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8F5118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Algemeen gehanteerde omschrijving van het INFORMATIEOBJECTTYPE.</w:t>
            </w:r>
          </w:p>
        </w:tc>
      </w:tr>
      <w:tr w:rsidR="00AB0ADA" w:rsidRPr="00BE10FF" w14:paraId="162512BD" w14:textId="77777777" w:rsidTr="00E830F0">
        <w:trPr>
          <w:trHeight w:val="230"/>
        </w:trPr>
        <w:tc>
          <w:tcPr>
            <w:tcW w:w="3330" w:type="dxa"/>
            <w:gridSpan w:val="2"/>
            <w:tcBorders>
              <w:top w:val="nil"/>
              <w:left w:val="nil"/>
              <w:bottom w:val="nil"/>
              <w:right w:val="nil"/>
            </w:tcBorders>
          </w:tcPr>
          <w:p w14:paraId="0214BB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06CB9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D2FF5AE" w14:textId="77777777" w:rsidTr="00E830F0">
        <w:tc>
          <w:tcPr>
            <w:tcW w:w="3330" w:type="dxa"/>
            <w:gridSpan w:val="2"/>
            <w:tcBorders>
              <w:top w:val="nil"/>
              <w:left w:val="nil"/>
              <w:bottom w:val="nil"/>
              <w:right w:val="nil"/>
            </w:tcBorders>
          </w:tcPr>
          <w:p w14:paraId="274CA7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2B7B8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6EE99897" w14:textId="77777777" w:rsidTr="00E830F0">
        <w:tc>
          <w:tcPr>
            <w:tcW w:w="3330" w:type="dxa"/>
            <w:gridSpan w:val="2"/>
            <w:tcBorders>
              <w:top w:val="nil"/>
              <w:left w:val="nil"/>
              <w:bottom w:val="nil"/>
              <w:right w:val="nil"/>
            </w:tcBorders>
          </w:tcPr>
          <w:p w14:paraId="53F0E2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B372DE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INFORMATIEOBJECTTYPE-OMSCHRIJVING GENERIEK</w:t>
            </w:r>
            <w:r w:rsidRPr="00BE10FF">
              <w:rPr>
                <w:rFonts w:ascii="Arial" w:hAnsi="Arial" w:cs="Arial"/>
                <w:szCs w:val="24"/>
                <w:lang w:val="en-AU" w:eastAsia="en-US"/>
              </w:rPr>
              <w:fldChar w:fldCharType="end"/>
            </w:r>
          </w:p>
        </w:tc>
      </w:tr>
      <w:tr w:rsidR="00AB0ADA" w:rsidRPr="00BE10FF" w14:paraId="67C14C09" w14:textId="77777777" w:rsidTr="00E830F0">
        <w:trPr>
          <w:trHeight w:val="230"/>
        </w:trPr>
        <w:tc>
          <w:tcPr>
            <w:tcW w:w="3330" w:type="dxa"/>
            <w:gridSpan w:val="2"/>
            <w:tcBorders>
              <w:top w:val="nil"/>
              <w:left w:val="nil"/>
              <w:bottom w:val="nil"/>
              <w:right w:val="nil"/>
            </w:tcBorders>
          </w:tcPr>
          <w:p w14:paraId="128FBB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F0ED9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referentielijst  INFORMATIEOBJECTTYPE-OMSCHRIJVING GENERIEK</w:t>
            </w:r>
          </w:p>
        </w:tc>
      </w:tr>
      <w:tr w:rsidR="00AB0ADA" w:rsidRPr="00BE10FF" w14:paraId="7EC5BEA5" w14:textId="77777777" w:rsidTr="00E830F0">
        <w:trPr>
          <w:trHeight w:val="215"/>
        </w:trPr>
        <w:tc>
          <w:tcPr>
            <w:tcW w:w="3330" w:type="dxa"/>
            <w:gridSpan w:val="2"/>
            <w:tcBorders>
              <w:top w:val="nil"/>
              <w:left w:val="nil"/>
              <w:bottom w:val="nil"/>
              <w:right w:val="nil"/>
            </w:tcBorders>
          </w:tcPr>
          <w:p w14:paraId="7D8EEA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EB708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062426B" w14:textId="77777777" w:rsidTr="00E830F0">
        <w:trPr>
          <w:trHeight w:val="230"/>
        </w:trPr>
        <w:tc>
          <w:tcPr>
            <w:tcW w:w="3330" w:type="dxa"/>
            <w:gridSpan w:val="2"/>
            <w:tcBorders>
              <w:top w:val="nil"/>
              <w:left w:val="nil"/>
              <w:bottom w:val="nil"/>
              <w:right w:val="nil"/>
            </w:tcBorders>
          </w:tcPr>
          <w:p w14:paraId="032FAF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7E39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9B6359" w14:textId="77777777" w:rsidTr="00E830F0">
        <w:trPr>
          <w:trHeight w:val="230"/>
        </w:trPr>
        <w:tc>
          <w:tcPr>
            <w:tcW w:w="3330" w:type="dxa"/>
            <w:gridSpan w:val="2"/>
            <w:tcBorders>
              <w:top w:val="nil"/>
              <w:left w:val="nil"/>
              <w:bottom w:val="nil"/>
              <w:right w:val="nil"/>
            </w:tcBorders>
          </w:tcPr>
          <w:p w14:paraId="749AB9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EC820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1F192D0" w14:textId="77777777" w:rsidTr="00E830F0">
        <w:trPr>
          <w:trHeight w:val="230"/>
        </w:trPr>
        <w:tc>
          <w:tcPr>
            <w:tcW w:w="3330" w:type="dxa"/>
            <w:gridSpan w:val="2"/>
            <w:tcBorders>
              <w:top w:val="nil"/>
              <w:left w:val="nil"/>
              <w:bottom w:val="nil"/>
              <w:right w:val="nil"/>
            </w:tcBorders>
          </w:tcPr>
          <w:p w14:paraId="7A3F0B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FACC4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A181294" w14:textId="77777777" w:rsidTr="00E830F0">
        <w:trPr>
          <w:trHeight w:val="230"/>
        </w:trPr>
        <w:tc>
          <w:tcPr>
            <w:tcW w:w="3330" w:type="dxa"/>
            <w:gridSpan w:val="2"/>
            <w:tcBorders>
              <w:top w:val="nil"/>
              <w:left w:val="nil"/>
              <w:bottom w:val="nil"/>
              <w:right w:val="nil"/>
            </w:tcBorders>
          </w:tcPr>
          <w:p w14:paraId="2B99D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77D39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3EE020" w14:textId="77777777" w:rsidTr="00E830F0">
        <w:tc>
          <w:tcPr>
            <w:tcW w:w="3330" w:type="dxa"/>
            <w:gridSpan w:val="2"/>
            <w:tcBorders>
              <w:top w:val="nil"/>
              <w:left w:val="nil"/>
              <w:bottom w:val="nil"/>
              <w:right w:val="nil"/>
            </w:tcBorders>
          </w:tcPr>
          <w:p w14:paraId="788D89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8E9E6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0E7488" w14:textId="77777777" w:rsidTr="00E830F0">
        <w:trPr>
          <w:trHeight w:val="230"/>
        </w:trPr>
        <w:tc>
          <w:tcPr>
            <w:tcW w:w="3330" w:type="dxa"/>
            <w:gridSpan w:val="2"/>
            <w:tcBorders>
              <w:top w:val="nil"/>
              <w:left w:val="nil"/>
              <w:bottom w:val="nil"/>
              <w:right w:val="nil"/>
            </w:tcBorders>
          </w:tcPr>
          <w:p w14:paraId="372926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0AB9F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2CB9E4A" w14:textId="77777777" w:rsidTr="00E830F0">
        <w:trPr>
          <w:trHeight w:val="230"/>
        </w:trPr>
        <w:tc>
          <w:tcPr>
            <w:tcW w:w="3330" w:type="dxa"/>
            <w:gridSpan w:val="2"/>
            <w:tcBorders>
              <w:top w:val="nil"/>
              <w:left w:val="nil"/>
              <w:bottom w:val="nil"/>
              <w:right w:val="nil"/>
            </w:tcBorders>
          </w:tcPr>
          <w:p w14:paraId="2C9937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CF44A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166E1EB" w14:textId="77777777" w:rsidTr="00E830F0">
        <w:trPr>
          <w:trHeight w:val="230"/>
        </w:trPr>
        <w:tc>
          <w:tcPr>
            <w:tcW w:w="3330" w:type="dxa"/>
            <w:gridSpan w:val="2"/>
            <w:tcBorders>
              <w:top w:val="nil"/>
              <w:left w:val="nil"/>
              <w:bottom w:val="nil"/>
              <w:right w:val="nil"/>
            </w:tcBorders>
          </w:tcPr>
          <w:p w14:paraId="288444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53F88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26F56D55" w14:textId="77777777" w:rsidTr="00E830F0">
        <w:tc>
          <w:tcPr>
            <w:tcW w:w="9360" w:type="dxa"/>
            <w:gridSpan w:val="3"/>
            <w:tcBorders>
              <w:top w:val="nil"/>
              <w:left w:val="nil"/>
              <w:bottom w:val="nil"/>
              <w:right w:val="nil"/>
            </w:tcBorders>
          </w:tcPr>
          <w:p w14:paraId="02F5B3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E805BB8" w14:textId="77777777" w:rsidTr="00E830F0">
        <w:tc>
          <w:tcPr>
            <w:tcW w:w="450" w:type="dxa"/>
            <w:tcBorders>
              <w:top w:val="nil"/>
              <w:left w:val="nil"/>
              <w:bottom w:val="nil"/>
              <w:right w:val="nil"/>
            </w:tcBorders>
          </w:tcPr>
          <w:p w14:paraId="307012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67701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Het gaat hier om een korte omschrijving van de aard van gelijksoortige documenten, ook wel documentnaam genoemd, zoals deze landelijk wordt toegepast. Deze kan afwijken van de door de zaakbehandelende organisatie(s) gehanteerde naam, de Informatieobjecttype-omschrijving. De domeinwaarden zijn opgenomen in een specifieke referentielijst. De daarin aanwezige waarden zijn overgenomen uit de NEN2084 en aangevuld met voor de overheid (als geheel) relevante </w:t>
            </w:r>
            <w:r w:rsidRPr="00BE10FF">
              <w:rPr>
                <w:rFonts w:ascii="Calibri" w:hAnsi="Calibri" w:cs="Arial"/>
                <w:color w:val="0F0F0F"/>
                <w:sz w:val="22"/>
                <w:szCs w:val="24"/>
                <w:lang w:eastAsia="en-US"/>
              </w:rPr>
              <w:lastRenderedPageBreak/>
              <w:t>informatieobjecttypen.</w:t>
            </w:r>
          </w:p>
        </w:tc>
      </w:tr>
    </w:tbl>
    <w:p w14:paraId="0D4B76B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Informatieobjectcategorie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CD7B0A2" w14:textId="77777777" w:rsidTr="00E830F0">
        <w:trPr>
          <w:trHeight w:val="230"/>
        </w:trPr>
        <w:tc>
          <w:tcPr>
            <w:tcW w:w="3330" w:type="dxa"/>
            <w:gridSpan w:val="2"/>
            <w:tcBorders>
              <w:top w:val="nil"/>
              <w:left w:val="nil"/>
              <w:bottom w:val="nil"/>
              <w:right w:val="nil"/>
            </w:tcBorders>
          </w:tcPr>
          <w:p w14:paraId="231702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4D28F7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Informatieobjectcategorie</w:t>
            </w:r>
            <w:r w:rsidRPr="00BE10FF">
              <w:rPr>
                <w:rFonts w:ascii="Arial" w:hAnsi="Arial" w:cs="Arial"/>
                <w:szCs w:val="24"/>
                <w:lang w:val="en-AU" w:eastAsia="en-US"/>
              </w:rPr>
              <w:fldChar w:fldCharType="end"/>
            </w:r>
          </w:p>
        </w:tc>
      </w:tr>
      <w:tr w:rsidR="00AB0ADA" w:rsidRPr="00BE10FF" w14:paraId="4741C224" w14:textId="77777777" w:rsidTr="00E830F0">
        <w:tc>
          <w:tcPr>
            <w:tcW w:w="3330" w:type="dxa"/>
            <w:gridSpan w:val="2"/>
            <w:tcBorders>
              <w:top w:val="nil"/>
              <w:left w:val="nil"/>
              <w:bottom w:val="nil"/>
              <w:right w:val="nil"/>
            </w:tcBorders>
          </w:tcPr>
          <w:p w14:paraId="59A02B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0A6BA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CA53A4" w14:textId="77777777" w:rsidTr="00E830F0">
        <w:tc>
          <w:tcPr>
            <w:tcW w:w="3330" w:type="dxa"/>
            <w:gridSpan w:val="2"/>
            <w:tcBorders>
              <w:top w:val="nil"/>
              <w:left w:val="nil"/>
              <w:bottom w:val="nil"/>
              <w:right w:val="nil"/>
            </w:tcBorders>
          </w:tcPr>
          <w:p w14:paraId="40C1BE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3C5D6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2FA315" w14:textId="77777777" w:rsidTr="00E830F0">
        <w:tc>
          <w:tcPr>
            <w:tcW w:w="3330" w:type="dxa"/>
            <w:gridSpan w:val="2"/>
            <w:tcBorders>
              <w:top w:val="nil"/>
              <w:left w:val="nil"/>
              <w:bottom w:val="nil"/>
              <w:right w:val="nil"/>
            </w:tcBorders>
          </w:tcPr>
          <w:p w14:paraId="67F780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D06211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categorie</w:t>
            </w:r>
            <w:r w:rsidRPr="00BE10FF">
              <w:rPr>
                <w:rFonts w:ascii="Arial" w:hAnsi="Arial" w:cs="Arial"/>
                <w:szCs w:val="24"/>
                <w:lang w:val="en-AU" w:eastAsia="en-US"/>
              </w:rPr>
              <w:fldChar w:fldCharType="end"/>
            </w:r>
          </w:p>
        </w:tc>
      </w:tr>
      <w:tr w:rsidR="00AB0ADA" w:rsidRPr="00BE10FF" w14:paraId="77A1280A" w14:textId="77777777" w:rsidTr="00E830F0">
        <w:tc>
          <w:tcPr>
            <w:tcW w:w="3330" w:type="dxa"/>
            <w:gridSpan w:val="2"/>
            <w:tcBorders>
              <w:top w:val="nil"/>
              <w:left w:val="nil"/>
              <w:bottom w:val="nil"/>
              <w:right w:val="nil"/>
            </w:tcBorders>
          </w:tcPr>
          <w:p w14:paraId="319013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F4AE78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Typering van de aard van informatieobjecten van dit INFORMATIEOBJECTTYPE.</w:t>
            </w:r>
          </w:p>
        </w:tc>
      </w:tr>
      <w:tr w:rsidR="00AB0ADA" w:rsidRPr="00BE10FF" w14:paraId="49920188" w14:textId="77777777" w:rsidTr="00E830F0">
        <w:trPr>
          <w:trHeight w:val="230"/>
        </w:trPr>
        <w:tc>
          <w:tcPr>
            <w:tcW w:w="3330" w:type="dxa"/>
            <w:gridSpan w:val="2"/>
            <w:tcBorders>
              <w:top w:val="nil"/>
              <w:left w:val="nil"/>
              <w:bottom w:val="nil"/>
              <w:right w:val="nil"/>
            </w:tcBorders>
          </w:tcPr>
          <w:p w14:paraId="7C8A0D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735E4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de Dublin Core</w:t>
            </w:r>
          </w:p>
        </w:tc>
      </w:tr>
      <w:tr w:rsidR="00AB0ADA" w:rsidRPr="00BE10FF" w14:paraId="38A36296" w14:textId="77777777" w:rsidTr="00E830F0">
        <w:tc>
          <w:tcPr>
            <w:tcW w:w="3330" w:type="dxa"/>
            <w:gridSpan w:val="2"/>
            <w:tcBorders>
              <w:top w:val="nil"/>
              <w:left w:val="nil"/>
              <w:bottom w:val="nil"/>
              <w:right w:val="nil"/>
            </w:tcBorders>
          </w:tcPr>
          <w:p w14:paraId="0151AB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53E78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7BCED605" w14:textId="77777777" w:rsidTr="00E830F0">
        <w:tc>
          <w:tcPr>
            <w:tcW w:w="3330" w:type="dxa"/>
            <w:gridSpan w:val="2"/>
            <w:tcBorders>
              <w:top w:val="nil"/>
              <w:left w:val="nil"/>
              <w:bottom w:val="nil"/>
              <w:right w:val="nil"/>
            </w:tcBorders>
          </w:tcPr>
          <w:p w14:paraId="6F09DD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889715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2467AAD9" w14:textId="77777777" w:rsidTr="00E830F0">
        <w:trPr>
          <w:trHeight w:val="230"/>
        </w:trPr>
        <w:tc>
          <w:tcPr>
            <w:tcW w:w="3330" w:type="dxa"/>
            <w:gridSpan w:val="2"/>
            <w:tcBorders>
              <w:top w:val="nil"/>
              <w:left w:val="nil"/>
              <w:bottom w:val="nil"/>
              <w:right w:val="nil"/>
            </w:tcBorders>
          </w:tcPr>
          <w:p w14:paraId="48F58A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EDBE1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723AB60" w14:textId="77777777" w:rsidTr="00E830F0">
        <w:trPr>
          <w:trHeight w:val="215"/>
        </w:trPr>
        <w:tc>
          <w:tcPr>
            <w:tcW w:w="3330" w:type="dxa"/>
            <w:gridSpan w:val="2"/>
            <w:tcBorders>
              <w:top w:val="nil"/>
              <w:left w:val="nil"/>
              <w:bottom w:val="nil"/>
              <w:right w:val="nil"/>
            </w:tcBorders>
          </w:tcPr>
          <w:p w14:paraId="381200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59CB0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9AD16EB" w14:textId="77777777" w:rsidTr="00E830F0">
        <w:trPr>
          <w:trHeight w:val="230"/>
        </w:trPr>
        <w:tc>
          <w:tcPr>
            <w:tcW w:w="3330" w:type="dxa"/>
            <w:gridSpan w:val="2"/>
            <w:tcBorders>
              <w:top w:val="nil"/>
              <w:left w:val="nil"/>
              <w:bottom w:val="nil"/>
              <w:right w:val="nil"/>
            </w:tcBorders>
          </w:tcPr>
          <w:p w14:paraId="7E7246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11910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54F8C1" w14:textId="77777777" w:rsidTr="00E830F0">
        <w:trPr>
          <w:trHeight w:val="230"/>
        </w:trPr>
        <w:tc>
          <w:tcPr>
            <w:tcW w:w="3330" w:type="dxa"/>
            <w:gridSpan w:val="2"/>
            <w:tcBorders>
              <w:top w:val="nil"/>
              <w:left w:val="nil"/>
              <w:bottom w:val="nil"/>
              <w:right w:val="nil"/>
            </w:tcBorders>
          </w:tcPr>
          <w:p w14:paraId="405515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B353C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A8AC21" w14:textId="77777777" w:rsidTr="00E830F0">
        <w:trPr>
          <w:trHeight w:val="230"/>
        </w:trPr>
        <w:tc>
          <w:tcPr>
            <w:tcW w:w="3330" w:type="dxa"/>
            <w:gridSpan w:val="2"/>
            <w:tcBorders>
              <w:top w:val="nil"/>
              <w:left w:val="nil"/>
              <w:bottom w:val="nil"/>
              <w:right w:val="nil"/>
            </w:tcBorders>
          </w:tcPr>
          <w:p w14:paraId="2AD7E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72B42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0CF22A0" w14:textId="77777777" w:rsidTr="00E830F0">
        <w:trPr>
          <w:trHeight w:val="230"/>
        </w:trPr>
        <w:tc>
          <w:tcPr>
            <w:tcW w:w="3330" w:type="dxa"/>
            <w:gridSpan w:val="2"/>
            <w:tcBorders>
              <w:top w:val="nil"/>
              <w:left w:val="nil"/>
              <w:bottom w:val="nil"/>
              <w:right w:val="nil"/>
            </w:tcBorders>
          </w:tcPr>
          <w:p w14:paraId="0EE02E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9760C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375F56" w14:textId="77777777" w:rsidTr="00E830F0">
        <w:tc>
          <w:tcPr>
            <w:tcW w:w="3330" w:type="dxa"/>
            <w:gridSpan w:val="2"/>
            <w:tcBorders>
              <w:top w:val="nil"/>
              <w:left w:val="nil"/>
              <w:bottom w:val="nil"/>
              <w:right w:val="nil"/>
            </w:tcBorders>
          </w:tcPr>
          <w:p w14:paraId="35703F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E3DF0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ECCBE0" w14:textId="77777777" w:rsidTr="00E830F0">
        <w:trPr>
          <w:trHeight w:val="230"/>
        </w:trPr>
        <w:tc>
          <w:tcPr>
            <w:tcW w:w="3330" w:type="dxa"/>
            <w:gridSpan w:val="2"/>
            <w:tcBorders>
              <w:top w:val="nil"/>
              <w:left w:val="nil"/>
              <w:bottom w:val="nil"/>
              <w:right w:val="nil"/>
            </w:tcBorders>
          </w:tcPr>
          <w:p w14:paraId="7C5118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E2C3B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0CC3BA9" w14:textId="77777777" w:rsidTr="00E830F0">
        <w:trPr>
          <w:trHeight w:val="230"/>
        </w:trPr>
        <w:tc>
          <w:tcPr>
            <w:tcW w:w="3330" w:type="dxa"/>
            <w:gridSpan w:val="2"/>
            <w:tcBorders>
              <w:top w:val="nil"/>
              <w:left w:val="nil"/>
              <w:bottom w:val="nil"/>
              <w:right w:val="nil"/>
            </w:tcBorders>
          </w:tcPr>
          <w:p w14:paraId="445619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6178E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EA2A01F" w14:textId="77777777" w:rsidTr="00E830F0">
        <w:trPr>
          <w:trHeight w:val="230"/>
        </w:trPr>
        <w:tc>
          <w:tcPr>
            <w:tcW w:w="3330" w:type="dxa"/>
            <w:gridSpan w:val="2"/>
            <w:tcBorders>
              <w:top w:val="nil"/>
              <w:left w:val="nil"/>
              <w:bottom w:val="nil"/>
              <w:right w:val="nil"/>
            </w:tcBorders>
          </w:tcPr>
          <w:p w14:paraId="761989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CAB9C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5A4E7526" w14:textId="77777777" w:rsidTr="00E830F0">
        <w:tc>
          <w:tcPr>
            <w:tcW w:w="9360" w:type="dxa"/>
            <w:gridSpan w:val="3"/>
            <w:tcBorders>
              <w:top w:val="nil"/>
              <w:left w:val="nil"/>
              <w:bottom w:val="nil"/>
              <w:right w:val="nil"/>
            </w:tcBorders>
          </w:tcPr>
          <w:p w14:paraId="6FE5B4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EB77B4C" w14:textId="77777777" w:rsidTr="00E830F0">
        <w:tc>
          <w:tcPr>
            <w:tcW w:w="450" w:type="dxa"/>
            <w:tcBorders>
              <w:top w:val="nil"/>
              <w:left w:val="nil"/>
              <w:bottom w:val="nil"/>
              <w:right w:val="nil"/>
            </w:tcBorders>
          </w:tcPr>
          <w:p w14:paraId="0EF120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38144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Voorbeelden hiervan zijn ‘Vergunning’, ‘Subsidie-aanvraag’, ‘Onderzoeksrapport’, Besluit.</w:t>
            </w:r>
          </w:p>
          <w:p w14:paraId="213F26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val="en-US" w:eastAsia="en-US"/>
              </w:rPr>
            </w:pPr>
            <w:r w:rsidRPr="00BE10FF">
              <w:rPr>
                <w:rFonts w:ascii="Calibri" w:hAnsi="Calibri" w:cs="Arial"/>
                <w:color w:val="0F0F0F"/>
                <w:sz w:val="22"/>
                <w:szCs w:val="24"/>
                <w:lang w:eastAsia="en-US"/>
              </w:rPr>
              <w:t xml:space="preserve">Het betreft het Dublin Core metadata-element ‘Type’ met als toelichting: Type includes terms describing general categories, functions, genres, or aggregation levels for content. </w:t>
            </w:r>
            <w:r w:rsidRPr="00BE10FF">
              <w:rPr>
                <w:rFonts w:ascii="Calibri" w:hAnsi="Calibri" w:cs="Arial"/>
                <w:color w:val="0F0F0F"/>
                <w:sz w:val="22"/>
                <w:szCs w:val="24"/>
                <w:lang w:val="en-US" w:eastAsia="en-US"/>
              </w:rPr>
              <w:t xml:space="preserve">Recommended best practice is to select a value from a controlled vocabulary (for example, the DCMI Type Vocabulary (DCT)). To describe the physical or digital manifestation of the resource, use the Format element.  </w:t>
            </w:r>
          </w:p>
          <w:p w14:paraId="0EA659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Aan te bevelen is dus om te komen tot een (landelijke) domeinwaardenverzameling.</w:t>
            </w:r>
          </w:p>
        </w:tc>
      </w:tr>
    </w:tbl>
    <w:p w14:paraId="0001E0B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Informatieobjecttypetrefwoord</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7EC8FE0" w14:textId="77777777" w:rsidTr="00E830F0">
        <w:trPr>
          <w:trHeight w:val="230"/>
        </w:trPr>
        <w:tc>
          <w:tcPr>
            <w:tcW w:w="3330" w:type="dxa"/>
            <w:gridSpan w:val="2"/>
            <w:tcBorders>
              <w:top w:val="nil"/>
              <w:left w:val="nil"/>
              <w:bottom w:val="nil"/>
              <w:right w:val="nil"/>
            </w:tcBorders>
          </w:tcPr>
          <w:p w14:paraId="63157D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A8629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Informatieobjecttypetrefwoord</w:t>
            </w:r>
            <w:r w:rsidRPr="00BE10FF">
              <w:rPr>
                <w:rFonts w:ascii="Arial" w:hAnsi="Arial" w:cs="Arial"/>
                <w:szCs w:val="24"/>
                <w:lang w:val="en-AU" w:eastAsia="en-US"/>
              </w:rPr>
              <w:fldChar w:fldCharType="end"/>
            </w:r>
          </w:p>
        </w:tc>
      </w:tr>
      <w:tr w:rsidR="00AB0ADA" w:rsidRPr="00BE10FF" w14:paraId="1E4BACBE" w14:textId="77777777" w:rsidTr="00E830F0">
        <w:tc>
          <w:tcPr>
            <w:tcW w:w="3330" w:type="dxa"/>
            <w:gridSpan w:val="2"/>
            <w:tcBorders>
              <w:top w:val="nil"/>
              <w:left w:val="nil"/>
              <w:bottom w:val="nil"/>
              <w:right w:val="nil"/>
            </w:tcBorders>
          </w:tcPr>
          <w:p w14:paraId="695850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C1DCC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1CF0A7" w14:textId="77777777" w:rsidTr="00E830F0">
        <w:tc>
          <w:tcPr>
            <w:tcW w:w="3330" w:type="dxa"/>
            <w:gridSpan w:val="2"/>
            <w:tcBorders>
              <w:top w:val="nil"/>
              <w:left w:val="nil"/>
              <w:bottom w:val="nil"/>
              <w:right w:val="nil"/>
            </w:tcBorders>
          </w:tcPr>
          <w:p w14:paraId="582EA6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0ACCC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F501C50" w14:textId="77777777" w:rsidTr="00E830F0">
        <w:tc>
          <w:tcPr>
            <w:tcW w:w="3330" w:type="dxa"/>
            <w:gridSpan w:val="2"/>
            <w:tcBorders>
              <w:top w:val="nil"/>
              <w:left w:val="nil"/>
              <w:bottom w:val="nil"/>
              <w:right w:val="nil"/>
            </w:tcBorders>
          </w:tcPr>
          <w:p w14:paraId="014920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D5E222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trefwoord</w:t>
            </w:r>
            <w:r w:rsidRPr="00BE10FF">
              <w:rPr>
                <w:rFonts w:ascii="Arial" w:hAnsi="Arial" w:cs="Arial"/>
                <w:szCs w:val="24"/>
                <w:lang w:val="en-AU" w:eastAsia="en-US"/>
              </w:rPr>
              <w:fldChar w:fldCharType="end"/>
            </w:r>
          </w:p>
        </w:tc>
      </w:tr>
      <w:tr w:rsidR="00AB0ADA" w:rsidRPr="00BE10FF" w14:paraId="51878227" w14:textId="77777777" w:rsidTr="00E830F0">
        <w:tc>
          <w:tcPr>
            <w:tcW w:w="3330" w:type="dxa"/>
            <w:gridSpan w:val="2"/>
            <w:tcBorders>
              <w:top w:val="nil"/>
              <w:left w:val="nil"/>
              <w:bottom w:val="nil"/>
              <w:right w:val="nil"/>
            </w:tcBorders>
          </w:tcPr>
          <w:p w14:paraId="4F5B03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1A7E84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Trefwoord(en) waarmee informatieobjecten van het INFORMATIEOBJECTTYPE kunnen worden gekarakteriseerd.</w:t>
            </w:r>
          </w:p>
        </w:tc>
      </w:tr>
      <w:tr w:rsidR="00AB0ADA" w:rsidRPr="00BE10FF" w14:paraId="0D064FD2" w14:textId="77777777" w:rsidTr="00E830F0">
        <w:trPr>
          <w:trHeight w:val="230"/>
        </w:trPr>
        <w:tc>
          <w:tcPr>
            <w:tcW w:w="3330" w:type="dxa"/>
            <w:gridSpan w:val="2"/>
            <w:tcBorders>
              <w:top w:val="nil"/>
              <w:left w:val="nil"/>
              <w:bottom w:val="nil"/>
              <w:right w:val="nil"/>
            </w:tcBorders>
          </w:tcPr>
          <w:p w14:paraId="5698E4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277E7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810BC96" w14:textId="77777777" w:rsidTr="00E830F0">
        <w:tc>
          <w:tcPr>
            <w:tcW w:w="3330" w:type="dxa"/>
            <w:gridSpan w:val="2"/>
            <w:tcBorders>
              <w:top w:val="nil"/>
              <w:left w:val="nil"/>
              <w:bottom w:val="nil"/>
              <w:right w:val="nil"/>
            </w:tcBorders>
          </w:tcPr>
          <w:p w14:paraId="4630D2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A0A4B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504D86B5" w14:textId="77777777" w:rsidTr="00E830F0">
        <w:tc>
          <w:tcPr>
            <w:tcW w:w="3330" w:type="dxa"/>
            <w:gridSpan w:val="2"/>
            <w:tcBorders>
              <w:top w:val="nil"/>
              <w:left w:val="nil"/>
              <w:bottom w:val="nil"/>
              <w:right w:val="nil"/>
            </w:tcBorders>
          </w:tcPr>
          <w:p w14:paraId="151FA4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9F1E79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AN30</w:t>
            </w:r>
            <w:r w:rsidRPr="00BE10FF">
              <w:rPr>
                <w:rFonts w:ascii="Arial" w:hAnsi="Arial" w:cs="Arial"/>
                <w:szCs w:val="24"/>
                <w:lang w:val="en-AU" w:eastAsia="en-US"/>
              </w:rPr>
              <w:fldChar w:fldCharType="end"/>
            </w:r>
          </w:p>
        </w:tc>
      </w:tr>
      <w:tr w:rsidR="00AB0ADA" w:rsidRPr="00BE10FF" w14:paraId="68005688" w14:textId="77777777" w:rsidTr="00E830F0">
        <w:trPr>
          <w:trHeight w:val="230"/>
        </w:trPr>
        <w:tc>
          <w:tcPr>
            <w:tcW w:w="3330" w:type="dxa"/>
            <w:gridSpan w:val="2"/>
            <w:tcBorders>
              <w:top w:val="nil"/>
              <w:left w:val="nil"/>
              <w:bottom w:val="nil"/>
              <w:right w:val="nil"/>
            </w:tcBorders>
          </w:tcPr>
          <w:p w14:paraId="4935B0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BB8B4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5AC20DF2" w14:textId="77777777" w:rsidTr="00E830F0">
        <w:trPr>
          <w:trHeight w:val="215"/>
        </w:trPr>
        <w:tc>
          <w:tcPr>
            <w:tcW w:w="3330" w:type="dxa"/>
            <w:gridSpan w:val="2"/>
            <w:tcBorders>
              <w:top w:val="nil"/>
              <w:left w:val="nil"/>
              <w:bottom w:val="nil"/>
              <w:right w:val="nil"/>
            </w:tcBorders>
          </w:tcPr>
          <w:p w14:paraId="700499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B71E0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5B445A8" w14:textId="77777777" w:rsidTr="00E830F0">
        <w:trPr>
          <w:trHeight w:val="230"/>
        </w:trPr>
        <w:tc>
          <w:tcPr>
            <w:tcW w:w="3330" w:type="dxa"/>
            <w:gridSpan w:val="2"/>
            <w:tcBorders>
              <w:top w:val="nil"/>
              <w:left w:val="nil"/>
              <w:bottom w:val="nil"/>
              <w:right w:val="nil"/>
            </w:tcBorders>
          </w:tcPr>
          <w:p w14:paraId="619DD7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F7279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0A1A14" w14:textId="77777777" w:rsidTr="00E830F0">
        <w:trPr>
          <w:trHeight w:val="230"/>
        </w:trPr>
        <w:tc>
          <w:tcPr>
            <w:tcW w:w="3330" w:type="dxa"/>
            <w:gridSpan w:val="2"/>
            <w:tcBorders>
              <w:top w:val="nil"/>
              <w:left w:val="nil"/>
              <w:bottom w:val="nil"/>
              <w:right w:val="nil"/>
            </w:tcBorders>
          </w:tcPr>
          <w:p w14:paraId="4FE138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E489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CF4B79" w14:textId="77777777" w:rsidTr="00E830F0">
        <w:trPr>
          <w:trHeight w:val="230"/>
        </w:trPr>
        <w:tc>
          <w:tcPr>
            <w:tcW w:w="3330" w:type="dxa"/>
            <w:gridSpan w:val="2"/>
            <w:tcBorders>
              <w:top w:val="nil"/>
              <w:left w:val="nil"/>
              <w:bottom w:val="nil"/>
              <w:right w:val="nil"/>
            </w:tcBorders>
          </w:tcPr>
          <w:p w14:paraId="059723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24400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371B1F" w14:textId="77777777" w:rsidTr="00E830F0">
        <w:trPr>
          <w:trHeight w:val="230"/>
        </w:trPr>
        <w:tc>
          <w:tcPr>
            <w:tcW w:w="3330" w:type="dxa"/>
            <w:gridSpan w:val="2"/>
            <w:tcBorders>
              <w:top w:val="nil"/>
              <w:left w:val="nil"/>
              <w:bottom w:val="nil"/>
              <w:right w:val="nil"/>
            </w:tcBorders>
          </w:tcPr>
          <w:p w14:paraId="0C8F50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116D0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B5EE6F" w14:textId="77777777" w:rsidTr="00E830F0">
        <w:tc>
          <w:tcPr>
            <w:tcW w:w="3330" w:type="dxa"/>
            <w:gridSpan w:val="2"/>
            <w:tcBorders>
              <w:top w:val="nil"/>
              <w:left w:val="nil"/>
              <w:bottom w:val="nil"/>
              <w:right w:val="nil"/>
            </w:tcBorders>
          </w:tcPr>
          <w:p w14:paraId="44183C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0E3EA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4C885B" w14:textId="77777777" w:rsidTr="00E830F0">
        <w:trPr>
          <w:trHeight w:val="230"/>
        </w:trPr>
        <w:tc>
          <w:tcPr>
            <w:tcW w:w="3330" w:type="dxa"/>
            <w:gridSpan w:val="2"/>
            <w:tcBorders>
              <w:top w:val="nil"/>
              <w:left w:val="nil"/>
              <w:bottom w:val="nil"/>
              <w:right w:val="nil"/>
            </w:tcBorders>
          </w:tcPr>
          <w:p w14:paraId="488903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B59E90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7BD4778C" w14:textId="77777777" w:rsidTr="00E830F0">
        <w:trPr>
          <w:trHeight w:val="230"/>
        </w:trPr>
        <w:tc>
          <w:tcPr>
            <w:tcW w:w="3330" w:type="dxa"/>
            <w:gridSpan w:val="2"/>
            <w:tcBorders>
              <w:top w:val="nil"/>
              <w:left w:val="nil"/>
              <w:bottom w:val="nil"/>
              <w:right w:val="nil"/>
            </w:tcBorders>
          </w:tcPr>
          <w:p w14:paraId="3A17DF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14:paraId="40E066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E5E2E99" w14:textId="77777777" w:rsidTr="00E830F0">
        <w:trPr>
          <w:trHeight w:val="230"/>
        </w:trPr>
        <w:tc>
          <w:tcPr>
            <w:tcW w:w="3330" w:type="dxa"/>
            <w:gridSpan w:val="2"/>
            <w:tcBorders>
              <w:top w:val="nil"/>
              <w:left w:val="nil"/>
              <w:bottom w:val="nil"/>
              <w:right w:val="nil"/>
            </w:tcBorders>
          </w:tcPr>
          <w:p w14:paraId="20FB35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03077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1A99925F" w14:textId="77777777" w:rsidTr="00E830F0">
        <w:tc>
          <w:tcPr>
            <w:tcW w:w="9360" w:type="dxa"/>
            <w:gridSpan w:val="3"/>
            <w:tcBorders>
              <w:top w:val="nil"/>
              <w:left w:val="nil"/>
              <w:bottom w:val="nil"/>
              <w:right w:val="nil"/>
            </w:tcBorders>
          </w:tcPr>
          <w:p w14:paraId="3E2E8B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2984507" w14:textId="77777777" w:rsidTr="00E830F0">
        <w:tc>
          <w:tcPr>
            <w:tcW w:w="450" w:type="dxa"/>
            <w:tcBorders>
              <w:top w:val="nil"/>
              <w:left w:val="nil"/>
              <w:bottom w:val="nil"/>
              <w:right w:val="nil"/>
            </w:tcBorders>
          </w:tcPr>
          <w:p w14:paraId="10910A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75713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Start w:id="817" w:name="BKM_F3697123_B4E7_46dd_ADF0_297CBCFA9661"/>
    <w:bookmarkEnd w:id="817"/>
    <w:p w14:paraId="369CF2F6"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Vertrouwelijkheidaanduiding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3B2248D" w14:textId="77777777" w:rsidTr="00E830F0">
        <w:trPr>
          <w:trHeight w:val="230"/>
        </w:trPr>
        <w:tc>
          <w:tcPr>
            <w:tcW w:w="3330" w:type="dxa"/>
            <w:gridSpan w:val="2"/>
            <w:tcBorders>
              <w:top w:val="nil"/>
              <w:left w:val="nil"/>
              <w:bottom w:val="nil"/>
              <w:right w:val="nil"/>
            </w:tcBorders>
          </w:tcPr>
          <w:p w14:paraId="3E21A3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B99BB4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Vertrouwelijkheidaanduiding</w:t>
            </w:r>
            <w:r w:rsidRPr="00BE10FF">
              <w:rPr>
                <w:rFonts w:ascii="Arial" w:hAnsi="Arial" w:cs="Arial"/>
                <w:szCs w:val="24"/>
                <w:lang w:val="en-AU" w:eastAsia="en-US"/>
              </w:rPr>
              <w:fldChar w:fldCharType="end"/>
            </w:r>
          </w:p>
        </w:tc>
      </w:tr>
      <w:tr w:rsidR="00AB0ADA" w:rsidRPr="00BE10FF" w14:paraId="4A4887B4" w14:textId="77777777" w:rsidTr="00E830F0">
        <w:tc>
          <w:tcPr>
            <w:tcW w:w="3330" w:type="dxa"/>
            <w:gridSpan w:val="2"/>
            <w:tcBorders>
              <w:top w:val="nil"/>
              <w:left w:val="nil"/>
              <w:bottom w:val="nil"/>
              <w:right w:val="nil"/>
            </w:tcBorders>
          </w:tcPr>
          <w:p w14:paraId="243110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96387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4B32F7A" w14:textId="77777777" w:rsidTr="00E830F0">
        <w:tc>
          <w:tcPr>
            <w:tcW w:w="3330" w:type="dxa"/>
            <w:gridSpan w:val="2"/>
            <w:tcBorders>
              <w:top w:val="nil"/>
              <w:left w:val="nil"/>
              <w:bottom w:val="nil"/>
              <w:right w:val="nil"/>
            </w:tcBorders>
          </w:tcPr>
          <w:p w14:paraId="5B8ADB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92612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839854" w14:textId="77777777" w:rsidTr="00E830F0">
        <w:tc>
          <w:tcPr>
            <w:tcW w:w="3330" w:type="dxa"/>
            <w:gridSpan w:val="2"/>
            <w:tcBorders>
              <w:top w:val="nil"/>
              <w:left w:val="nil"/>
              <w:bottom w:val="nil"/>
              <w:right w:val="nil"/>
            </w:tcBorders>
          </w:tcPr>
          <w:p w14:paraId="29314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2271CA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vertrouwelijkAanduiding</w:t>
            </w:r>
            <w:r w:rsidRPr="00BE10FF">
              <w:rPr>
                <w:rFonts w:ascii="Arial" w:hAnsi="Arial" w:cs="Arial"/>
                <w:szCs w:val="24"/>
                <w:lang w:val="en-AU" w:eastAsia="en-US"/>
              </w:rPr>
              <w:fldChar w:fldCharType="end"/>
            </w:r>
          </w:p>
        </w:tc>
      </w:tr>
      <w:tr w:rsidR="00AB0ADA" w:rsidRPr="00BE10FF" w14:paraId="00E8A482" w14:textId="77777777" w:rsidTr="00E830F0">
        <w:tc>
          <w:tcPr>
            <w:tcW w:w="3330" w:type="dxa"/>
            <w:gridSpan w:val="2"/>
            <w:tcBorders>
              <w:top w:val="nil"/>
              <w:left w:val="nil"/>
              <w:bottom w:val="nil"/>
              <w:right w:val="nil"/>
            </w:tcBorders>
          </w:tcPr>
          <w:p w14:paraId="007777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23330E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van de mate waarin informatieobjecten van dit INFORMATIEOBJECTTYPE voor de openbaarheid bestemd zijn.</w:t>
            </w:r>
            <w:r w:rsidRPr="00BE10FF">
              <w:rPr>
                <w:rFonts w:ascii="Arial" w:hAnsi="Arial" w:cs="Arial"/>
                <w:szCs w:val="24"/>
                <w:lang w:val="en-AU" w:eastAsia="en-US"/>
              </w:rPr>
              <w:fldChar w:fldCharType="end"/>
            </w:r>
          </w:p>
        </w:tc>
      </w:tr>
      <w:tr w:rsidR="00AB0ADA" w:rsidRPr="00BE10FF" w14:paraId="3459D7AA" w14:textId="77777777" w:rsidTr="00E830F0">
        <w:trPr>
          <w:trHeight w:val="230"/>
        </w:trPr>
        <w:tc>
          <w:tcPr>
            <w:tcW w:w="3330" w:type="dxa"/>
            <w:gridSpan w:val="2"/>
            <w:tcBorders>
              <w:top w:val="nil"/>
              <w:left w:val="nil"/>
              <w:bottom w:val="nil"/>
              <w:right w:val="nil"/>
            </w:tcBorders>
          </w:tcPr>
          <w:p w14:paraId="77FBB4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E56D5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948D946" w14:textId="77777777" w:rsidTr="00E830F0">
        <w:tc>
          <w:tcPr>
            <w:tcW w:w="3330" w:type="dxa"/>
            <w:gridSpan w:val="2"/>
            <w:tcBorders>
              <w:top w:val="nil"/>
              <w:left w:val="nil"/>
              <w:bottom w:val="nil"/>
              <w:right w:val="nil"/>
            </w:tcBorders>
          </w:tcPr>
          <w:p w14:paraId="75B364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E1727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0BC1ABF" w14:textId="77777777" w:rsidTr="00E830F0">
        <w:tc>
          <w:tcPr>
            <w:tcW w:w="3330" w:type="dxa"/>
            <w:gridSpan w:val="2"/>
            <w:tcBorders>
              <w:top w:val="nil"/>
              <w:left w:val="nil"/>
              <w:bottom w:val="nil"/>
              <w:right w:val="nil"/>
            </w:tcBorders>
          </w:tcPr>
          <w:p w14:paraId="5AC440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5E582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083A1761" w14:textId="77777777" w:rsidTr="00E830F0">
        <w:trPr>
          <w:trHeight w:val="230"/>
        </w:trPr>
        <w:tc>
          <w:tcPr>
            <w:tcW w:w="3330" w:type="dxa"/>
            <w:gridSpan w:val="2"/>
            <w:tcBorders>
              <w:top w:val="nil"/>
              <w:left w:val="nil"/>
              <w:bottom w:val="nil"/>
              <w:right w:val="nil"/>
            </w:tcBorders>
          </w:tcPr>
          <w:p w14:paraId="0B5AF7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BCDAC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ZEER GEHEIM (indien kennisnemen door niet gerechtigden zeer ernstige schade kan toebrengen aan het belang van de Staat of zijn bondgenoten)</w:t>
            </w:r>
          </w:p>
          <w:p w14:paraId="5C6FA7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GEHEIM (indien kennisnemen door niet gerechtigden ernstige schade kan toebrengen aan het belang van de Staat of zijn bondgenoten)</w:t>
            </w:r>
          </w:p>
          <w:p w14:paraId="428594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CONFIDENTIEEL (indien kennisnemen door niet gerechtigden schade kan toebrengen aan het belang van de Staat of zijn bondgenoten)</w:t>
            </w:r>
          </w:p>
          <w:p w14:paraId="199A21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VERTROUWELIJK (indien kennisnemen door niet gerechtigden nadeel kan toebrengen aan het belang van één of meer zaakbehandelende organisaties, betrokkenen bij de zaak en/of andere publliekrechtelijke organisaties)</w:t>
            </w:r>
          </w:p>
          <w:p w14:paraId="490265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14:paraId="7C01F9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14:paraId="72D81F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14:paraId="684829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OPENBAAR (in alle andere gevallen)</w:t>
            </w:r>
          </w:p>
          <w:p w14:paraId="336A18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157C0F" w14:textId="77777777" w:rsidTr="00E830F0">
        <w:trPr>
          <w:trHeight w:val="215"/>
        </w:trPr>
        <w:tc>
          <w:tcPr>
            <w:tcW w:w="3330" w:type="dxa"/>
            <w:gridSpan w:val="2"/>
            <w:tcBorders>
              <w:top w:val="nil"/>
              <w:left w:val="nil"/>
              <w:bottom w:val="nil"/>
              <w:right w:val="nil"/>
            </w:tcBorders>
          </w:tcPr>
          <w:p w14:paraId="379F9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1A00C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CFB9099" w14:textId="77777777" w:rsidTr="00E830F0">
        <w:trPr>
          <w:trHeight w:val="230"/>
        </w:trPr>
        <w:tc>
          <w:tcPr>
            <w:tcW w:w="3330" w:type="dxa"/>
            <w:gridSpan w:val="2"/>
            <w:tcBorders>
              <w:top w:val="nil"/>
              <w:left w:val="nil"/>
              <w:bottom w:val="nil"/>
              <w:right w:val="nil"/>
            </w:tcBorders>
          </w:tcPr>
          <w:p w14:paraId="77453D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65A9B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BEEA223" w14:textId="77777777" w:rsidTr="00E830F0">
        <w:trPr>
          <w:trHeight w:val="230"/>
        </w:trPr>
        <w:tc>
          <w:tcPr>
            <w:tcW w:w="3330" w:type="dxa"/>
            <w:gridSpan w:val="2"/>
            <w:tcBorders>
              <w:top w:val="nil"/>
              <w:left w:val="nil"/>
              <w:bottom w:val="nil"/>
              <w:right w:val="nil"/>
            </w:tcBorders>
          </w:tcPr>
          <w:p w14:paraId="69E72A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4689A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52A2A92" w14:textId="77777777" w:rsidTr="00E830F0">
        <w:trPr>
          <w:trHeight w:val="230"/>
        </w:trPr>
        <w:tc>
          <w:tcPr>
            <w:tcW w:w="3330" w:type="dxa"/>
            <w:gridSpan w:val="2"/>
            <w:tcBorders>
              <w:top w:val="nil"/>
              <w:left w:val="nil"/>
              <w:bottom w:val="nil"/>
              <w:right w:val="nil"/>
            </w:tcBorders>
          </w:tcPr>
          <w:p w14:paraId="2CCED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5E675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65E8A8" w14:textId="77777777" w:rsidTr="00E830F0">
        <w:trPr>
          <w:trHeight w:val="230"/>
        </w:trPr>
        <w:tc>
          <w:tcPr>
            <w:tcW w:w="3330" w:type="dxa"/>
            <w:gridSpan w:val="2"/>
            <w:tcBorders>
              <w:top w:val="nil"/>
              <w:left w:val="nil"/>
              <w:bottom w:val="nil"/>
              <w:right w:val="nil"/>
            </w:tcBorders>
          </w:tcPr>
          <w:p w14:paraId="7DAFFA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31ABA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70F1F9" w14:textId="77777777" w:rsidTr="00E830F0">
        <w:tc>
          <w:tcPr>
            <w:tcW w:w="3330" w:type="dxa"/>
            <w:gridSpan w:val="2"/>
            <w:tcBorders>
              <w:top w:val="nil"/>
              <w:left w:val="nil"/>
              <w:bottom w:val="nil"/>
              <w:right w:val="nil"/>
            </w:tcBorders>
          </w:tcPr>
          <w:p w14:paraId="479B3C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296792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F72F91" w14:textId="77777777" w:rsidTr="00E830F0">
        <w:trPr>
          <w:trHeight w:val="230"/>
        </w:trPr>
        <w:tc>
          <w:tcPr>
            <w:tcW w:w="3330" w:type="dxa"/>
            <w:gridSpan w:val="2"/>
            <w:tcBorders>
              <w:top w:val="nil"/>
              <w:left w:val="nil"/>
              <w:bottom w:val="nil"/>
              <w:right w:val="nil"/>
            </w:tcBorders>
          </w:tcPr>
          <w:p w14:paraId="58FF9B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10B9F9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C28CE9B" w14:textId="77777777" w:rsidTr="00E830F0">
        <w:trPr>
          <w:trHeight w:val="230"/>
        </w:trPr>
        <w:tc>
          <w:tcPr>
            <w:tcW w:w="3330" w:type="dxa"/>
            <w:gridSpan w:val="2"/>
            <w:tcBorders>
              <w:top w:val="nil"/>
              <w:left w:val="nil"/>
              <w:bottom w:val="nil"/>
              <w:right w:val="nil"/>
            </w:tcBorders>
          </w:tcPr>
          <w:p w14:paraId="46E885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1649E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71EE88B" w14:textId="77777777" w:rsidTr="00E830F0">
        <w:trPr>
          <w:trHeight w:val="230"/>
        </w:trPr>
        <w:tc>
          <w:tcPr>
            <w:tcW w:w="3330" w:type="dxa"/>
            <w:gridSpan w:val="2"/>
            <w:tcBorders>
              <w:top w:val="nil"/>
              <w:left w:val="nil"/>
              <w:bottom w:val="nil"/>
              <w:right w:val="nil"/>
            </w:tcBorders>
          </w:tcPr>
          <w:p w14:paraId="748AF6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21170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prevaleert boven de Vertrouwelijkheidaanduiding van het ZAAKTYPE. Indien geen Vertrouwelijkheidaanduiding voor het INFORMATIEOBJECTTYPE is ingesteld, wordt deze bepaald door de Vertrouwelijkheidaanduiding van het ZAAKTYPE.</w:t>
            </w:r>
          </w:p>
          <w:p w14:paraId="422381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5B959AC9" w14:textId="77777777" w:rsidTr="00E830F0">
        <w:tc>
          <w:tcPr>
            <w:tcW w:w="9360" w:type="dxa"/>
            <w:gridSpan w:val="3"/>
            <w:tcBorders>
              <w:top w:val="nil"/>
              <w:left w:val="nil"/>
              <w:bottom w:val="nil"/>
              <w:right w:val="nil"/>
            </w:tcBorders>
          </w:tcPr>
          <w:p w14:paraId="27CC16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FE79803" w14:textId="77777777" w:rsidTr="00E830F0">
        <w:tc>
          <w:tcPr>
            <w:tcW w:w="450" w:type="dxa"/>
            <w:tcBorders>
              <w:top w:val="nil"/>
              <w:left w:val="nil"/>
              <w:bottom w:val="nil"/>
              <w:right w:val="nil"/>
            </w:tcBorders>
          </w:tcPr>
          <w:p w14:paraId="155FF8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DDE33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Middels deze attribuutsoort kan worden vastgelegd in welke mate informatieobjecten van dit INFORMATIEOBJECTTYPE bestemd zijn voor de openbaarheid. Zo kan een ZAAK waarvoor in het ZAAKTYPE is vastgelegd dat de Vertrouwelijkheidaanduiding 'Openbaar' is, toch informatieobjecten bevatten die op basis van hun INFORMATIEOBJECTTYPE niet - samen met de openbare zaakinformatie - 'Openbaar' worden gemaakt. Denk bijvoorbeeld aan privacygevoelige informatie zoals een Bibob-advies.</w:t>
            </w:r>
          </w:p>
          <w:p w14:paraId="706223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domeinwaarden zijn afgeleid van het Besluit voorschrift informatiebeveiliging rijksdienst bijzondere informatie (VIRBI).</w:t>
            </w:r>
          </w:p>
        </w:tc>
      </w:tr>
    </w:tbl>
    <w:bookmarkStart w:id="818" w:name="BKM_1C5B59DD_9A12_46fa_AFF6_918768AC9CA3"/>
    <w:bookmarkEnd w:id="818"/>
    <w:p w14:paraId="72BFB9A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Model</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C149CC1" w14:textId="77777777" w:rsidTr="00E830F0">
        <w:trPr>
          <w:trHeight w:val="230"/>
        </w:trPr>
        <w:tc>
          <w:tcPr>
            <w:tcW w:w="3330" w:type="dxa"/>
            <w:gridSpan w:val="2"/>
            <w:tcBorders>
              <w:top w:val="nil"/>
              <w:left w:val="nil"/>
              <w:bottom w:val="nil"/>
              <w:right w:val="nil"/>
            </w:tcBorders>
          </w:tcPr>
          <w:p w14:paraId="404315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88FB4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Model</w:t>
            </w:r>
            <w:r w:rsidRPr="00BE10FF">
              <w:rPr>
                <w:rFonts w:ascii="Arial" w:hAnsi="Arial" w:cs="Arial"/>
                <w:szCs w:val="24"/>
                <w:lang w:val="en-AU" w:eastAsia="en-US"/>
              </w:rPr>
              <w:fldChar w:fldCharType="end"/>
            </w:r>
          </w:p>
        </w:tc>
      </w:tr>
      <w:tr w:rsidR="00AB0ADA" w:rsidRPr="00BE10FF" w14:paraId="7C48CA71" w14:textId="77777777" w:rsidTr="00E830F0">
        <w:tc>
          <w:tcPr>
            <w:tcW w:w="3330" w:type="dxa"/>
            <w:gridSpan w:val="2"/>
            <w:tcBorders>
              <w:top w:val="nil"/>
              <w:left w:val="nil"/>
              <w:bottom w:val="nil"/>
              <w:right w:val="nil"/>
            </w:tcBorders>
          </w:tcPr>
          <w:p w14:paraId="6DCE94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931F3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D1595DE" w14:textId="77777777" w:rsidTr="00E830F0">
        <w:tc>
          <w:tcPr>
            <w:tcW w:w="3330" w:type="dxa"/>
            <w:gridSpan w:val="2"/>
            <w:tcBorders>
              <w:top w:val="nil"/>
              <w:left w:val="nil"/>
              <w:bottom w:val="nil"/>
              <w:right w:val="nil"/>
            </w:tcBorders>
          </w:tcPr>
          <w:p w14:paraId="0F8B5D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09346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2A5DD86" w14:textId="77777777" w:rsidTr="00E830F0">
        <w:tc>
          <w:tcPr>
            <w:tcW w:w="3330" w:type="dxa"/>
            <w:gridSpan w:val="2"/>
            <w:tcBorders>
              <w:top w:val="nil"/>
              <w:left w:val="nil"/>
              <w:bottom w:val="nil"/>
              <w:right w:val="nil"/>
            </w:tcBorders>
          </w:tcPr>
          <w:p w14:paraId="20234B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5135B6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model</w:t>
            </w:r>
            <w:r w:rsidRPr="00BE10FF">
              <w:rPr>
                <w:rFonts w:ascii="Arial" w:hAnsi="Arial" w:cs="Arial"/>
                <w:szCs w:val="24"/>
                <w:lang w:val="en-AU" w:eastAsia="en-US"/>
              </w:rPr>
              <w:fldChar w:fldCharType="end"/>
            </w:r>
          </w:p>
        </w:tc>
      </w:tr>
      <w:tr w:rsidR="00AB0ADA" w:rsidRPr="00BE10FF" w14:paraId="247D58C3" w14:textId="77777777" w:rsidTr="00E830F0">
        <w:tc>
          <w:tcPr>
            <w:tcW w:w="3330" w:type="dxa"/>
            <w:gridSpan w:val="2"/>
            <w:tcBorders>
              <w:top w:val="nil"/>
              <w:left w:val="nil"/>
              <w:bottom w:val="nil"/>
              <w:right w:val="nil"/>
            </w:tcBorders>
          </w:tcPr>
          <w:p w14:paraId="403041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64D09C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URL naar het model / sjabloon dat wordt gebruikt voor de creatie van informatieobjecten van dit INFORMATIEOBJECTTYPE.</w:t>
            </w:r>
            <w:r w:rsidRPr="00BE10FF">
              <w:rPr>
                <w:rFonts w:ascii="Arial" w:hAnsi="Arial" w:cs="Arial"/>
                <w:szCs w:val="24"/>
                <w:lang w:val="en-AU" w:eastAsia="en-US"/>
              </w:rPr>
              <w:fldChar w:fldCharType="end"/>
            </w:r>
          </w:p>
        </w:tc>
      </w:tr>
      <w:tr w:rsidR="00AB0ADA" w:rsidRPr="00BE10FF" w14:paraId="514BC9B0" w14:textId="77777777" w:rsidTr="00E830F0">
        <w:trPr>
          <w:trHeight w:val="230"/>
        </w:trPr>
        <w:tc>
          <w:tcPr>
            <w:tcW w:w="3330" w:type="dxa"/>
            <w:gridSpan w:val="2"/>
            <w:tcBorders>
              <w:top w:val="nil"/>
              <w:left w:val="nil"/>
              <w:bottom w:val="nil"/>
              <w:right w:val="nil"/>
            </w:tcBorders>
          </w:tcPr>
          <w:p w14:paraId="77C2E4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AB809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B64A2F" w14:textId="77777777" w:rsidTr="00E830F0">
        <w:tc>
          <w:tcPr>
            <w:tcW w:w="3330" w:type="dxa"/>
            <w:gridSpan w:val="2"/>
            <w:tcBorders>
              <w:top w:val="nil"/>
              <w:left w:val="nil"/>
              <w:bottom w:val="nil"/>
              <w:right w:val="nil"/>
            </w:tcBorders>
          </w:tcPr>
          <w:p w14:paraId="638558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DAB9D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EAFE7EC" w14:textId="77777777" w:rsidTr="00E830F0">
        <w:tc>
          <w:tcPr>
            <w:tcW w:w="3330" w:type="dxa"/>
            <w:gridSpan w:val="2"/>
            <w:tcBorders>
              <w:top w:val="nil"/>
              <w:left w:val="nil"/>
              <w:bottom w:val="nil"/>
              <w:right w:val="nil"/>
            </w:tcBorders>
          </w:tcPr>
          <w:p w14:paraId="6B48A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CC28D3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anyURL</w:t>
            </w:r>
            <w:r w:rsidRPr="00BE10FF">
              <w:rPr>
                <w:rFonts w:ascii="Arial" w:hAnsi="Arial" w:cs="Arial"/>
                <w:szCs w:val="24"/>
                <w:lang w:val="en-AU" w:eastAsia="en-US"/>
              </w:rPr>
              <w:fldChar w:fldCharType="end"/>
            </w:r>
          </w:p>
        </w:tc>
      </w:tr>
      <w:tr w:rsidR="00AB0ADA" w:rsidRPr="00BE10FF" w14:paraId="6A8243D4" w14:textId="77777777" w:rsidTr="00E830F0">
        <w:trPr>
          <w:trHeight w:val="230"/>
        </w:trPr>
        <w:tc>
          <w:tcPr>
            <w:tcW w:w="3330" w:type="dxa"/>
            <w:gridSpan w:val="2"/>
            <w:tcBorders>
              <w:top w:val="nil"/>
              <w:left w:val="nil"/>
              <w:bottom w:val="nil"/>
              <w:right w:val="nil"/>
            </w:tcBorders>
          </w:tcPr>
          <w:p w14:paraId="2D610F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F89F4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854B484" w14:textId="77777777" w:rsidTr="00E830F0">
        <w:trPr>
          <w:trHeight w:val="215"/>
        </w:trPr>
        <w:tc>
          <w:tcPr>
            <w:tcW w:w="3330" w:type="dxa"/>
            <w:gridSpan w:val="2"/>
            <w:tcBorders>
              <w:top w:val="nil"/>
              <w:left w:val="nil"/>
              <w:bottom w:val="nil"/>
              <w:right w:val="nil"/>
            </w:tcBorders>
          </w:tcPr>
          <w:p w14:paraId="2270FB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36F1A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8B241A3" w14:textId="77777777" w:rsidTr="00E830F0">
        <w:trPr>
          <w:trHeight w:val="230"/>
        </w:trPr>
        <w:tc>
          <w:tcPr>
            <w:tcW w:w="3330" w:type="dxa"/>
            <w:gridSpan w:val="2"/>
            <w:tcBorders>
              <w:top w:val="nil"/>
              <w:left w:val="nil"/>
              <w:bottom w:val="nil"/>
              <w:right w:val="nil"/>
            </w:tcBorders>
          </w:tcPr>
          <w:p w14:paraId="249DF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A1813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3D63CB" w14:textId="77777777" w:rsidTr="00E830F0">
        <w:trPr>
          <w:trHeight w:val="230"/>
        </w:trPr>
        <w:tc>
          <w:tcPr>
            <w:tcW w:w="3330" w:type="dxa"/>
            <w:gridSpan w:val="2"/>
            <w:tcBorders>
              <w:top w:val="nil"/>
              <w:left w:val="nil"/>
              <w:bottom w:val="nil"/>
              <w:right w:val="nil"/>
            </w:tcBorders>
          </w:tcPr>
          <w:p w14:paraId="198D06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23A4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BD1132" w14:textId="77777777" w:rsidTr="00E830F0">
        <w:trPr>
          <w:trHeight w:val="230"/>
        </w:trPr>
        <w:tc>
          <w:tcPr>
            <w:tcW w:w="3330" w:type="dxa"/>
            <w:gridSpan w:val="2"/>
            <w:tcBorders>
              <w:top w:val="nil"/>
              <w:left w:val="nil"/>
              <w:bottom w:val="nil"/>
              <w:right w:val="nil"/>
            </w:tcBorders>
          </w:tcPr>
          <w:p w14:paraId="6E2A1C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9D6F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6F70E9" w14:textId="77777777" w:rsidTr="00E830F0">
        <w:trPr>
          <w:trHeight w:val="230"/>
        </w:trPr>
        <w:tc>
          <w:tcPr>
            <w:tcW w:w="3330" w:type="dxa"/>
            <w:gridSpan w:val="2"/>
            <w:tcBorders>
              <w:top w:val="nil"/>
              <w:left w:val="nil"/>
              <w:bottom w:val="nil"/>
              <w:right w:val="nil"/>
            </w:tcBorders>
          </w:tcPr>
          <w:p w14:paraId="7A4954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30FD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0CBEDC" w14:textId="77777777" w:rsidTr="00E830F0">
        <w:tc>
          <w:tcPr>
            <w:tcW w:w="3330" w:type="dxa"/>
            <w:gridSpan w:val="2"/>
            <w:tcBorders>
              <w:top w:val="nil"/>
              <w:left w:val="nil"/>
              <w:bottom w:val="nil"/>
              <w:right w:val="nil"/>
            </w:tcBorders>
          </w:tcPr>
          <w:p w14:paraId="724B88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6C008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3FA2C3" w14:textId="77777777" w:rsidTr="00E830F0">
        <w:trPr>
          <w:trHeight w:val="230"/>
        </w:trPr>
        <w:tc>
          <w:tcPr>
            <w:tcW w:w="3330" w:type="dxa"/>
            <w:gridSpan w:val="2"/>
            <w:tcBorders>
              <w:top w:val="nil"/>
              <w:left w:val="nil"/>
              <w:bottom w:val="nil"/>
              <w:right w:val="nil"/>
            </w:tcBorders>
          </w:tcPr>
          <w:p w14:paraId="2402BB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7EBF5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76FB6C94" w14:textId="77777777" w:rsidTr="00E830F0">
        <w:trPr>
          <w:trHeight w:val="230"/>
        </w:trPr>
        <w:tc>
          <w:tcPr>
            <w:tcW w:w="3330" w:type="dxa"/>
            <w:gridSpan w:val="2"/>
            <w:tcBorders>
              <w:top w:val="nil"/>
              <w:left w:val="nil"/>
              <w:bottom w:val="nil"/>
              <w:right w:val="nil"/>
            </w:tcBorders>
          </w:tcPr>
          <w:p w14:paraId="6E53EE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4FC1D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0EF8B9F" w14:textId="77777777" w:rsidTr="00E830F0">
        <w:trPr>
          <w:trHeight w:val="230"/>
        </w:trPr>
        <w:tc>
          <w:tcPr>
            <w:tcW w:w="3330" w:type="dxa"/>
            <w:gridSpan w:val="2"/>
            <w:tcBorders>
              <w:top w:val="nil"/>
              <w:left w:val="nil"/>
              <w:bottom w:val="nil"/>
              <w:right w:val="nil"/>
            </w:tcBorders>
          </w:tcPr>
          <w:p w14:paraId="268150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9F6ED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4EF859BE" w14:textId="77777777" w:rsidTr="00E830F0">
        <w:tc>
          <w:tcPr>
            <w:tcW w:w="9360" w:type="dxa"/>
            <w:gridSpan w:val="3"/>
            <w:tcBorders>
              <w:top w:val="nil"/>
              <w:left w:val="nil"/>
              <w:bottom w:val="nil"/>
              <w:right w:val="nil"/>
            </w:tcBorders>
          </w:tcPr>
          <w:p w14:paraId="20CC0C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0899048" w14:textId="77777777" w:rsidTr="00E830F0">
        <w:tc>
          <w:tcPr>
            <w:tcW w:w="450" w:type="dxa"/>
            <w:tcBorders>
              <w:top w:val="nil"/>
              <w:left w:val="nil"/>
              <w:bottom w:val="nil"/>
              <w:right w:val="nil"/>
            </w:tcBorders>
          </w:tcPr>
          <w:p w14:paraId="2897BF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09072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 veel informatieobjecttypen worden standaardmodellen / -sjablonen gedefinieerd die worden gebruikt voor de creatie van nieuwe documenten. Deze attribuutsoort relateert dergelijke sjablonen aan - de creatie van documenten van - dit informatieobjecttype.</w:t>
            </w:r>
          </w:p>
        </w:tc>
      </w:tr>
    </w:tbl>
    <w:p w14:paraId="5870EA2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E212D2B" w14:textId="77777777" w:rsidTr="00E830F0">
        <w:trPr>
          <w:trHeight w:val="230"/>
        </w:trPr>
        <w:tc>
          <w:tcPr>
            <w:tcW w:w="3330" w:type="dxa"/>
            <w:gridSpan w:val="2"/>
            <w:tcBorders>
              <w:top w:val="nil"/>
              <w:left w:val="nil"/>
              <w:bottom w:val="nil"/>
              <w:right w:val="nil"/>
            </w:tcBorders>
          </w:tcPr>
          <w:p w14:paraId="7ED4C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2E033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178F5853" w14:textId="77777777" w:rsidTr="00E830F0">
        <w:tc>
          <w:tcPr>
            <w:tcW w:w="3330" w:type="dxa"/>
            <w:gridSpan w:val="2"/>
            <w:tcBorders>
              <w:top w:val="nil"/>
              <w:left w:val="nil"/>
              <w:bottom w:val="nil"/>
              <w:right w:val="nil"/>
            </w:tcBorders>
          </w:tcPr>
          <w:p w14:paraId="49CEA5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7A7B3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D09BE5E" w14:textId="77777777" w:rsidTr="00E830F0">
        <w:tc>
          <w:tcPr>
            <w:tcW w:w="3330" w:type="dxa"/>
            <w:gridSpan w:val="2"/>
            <w:tcBorders>
              <w:top w:val="nil"/>
              <w:left w:val="nil"/>
              <w:bottom w:val="nil"/>
              <w:right w:val="nil"/>
            </w:tcBorders>
          </w:tcPr>
          <w:p w14:paraId="713C14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28DD4E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D6042D1" w14:textId="77777777" w:rsidTr="00E830F0">
        <w:tc>
          <w:tcPr>
            <w:tcW w:w="3330" w:type="dxa"/>
            <w:gridSpan w:val="2"/>
            <w:tcBorders>
              <w:top w:val="nil"/>
              <w:left w:val="nil"/>
              <w:bottom w:val="nil"/>
              <w:right w:val="nil"/>
            </w:tcBorders>
          </w:tcPr>
          <w:p w14:paraId="09D8F9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3DD570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6800B934" w14:textId="77777777" w:rsidTr="00E830F0">
        <w:tc>
          <w:tcPr>
            <w:tcW w:w="3330" w:type="dxa"/>
            <w:gridSpan w:val="2"/>
            <w:tcBorders>
              <w:top w:val="nil"/>
              <w:left w:val="nil"/>
              <w:bottom w:val="nil"/>
              <w:right w:val="nil"/>
            </w:tcBorders>
          </w:tcPr>
          <w:p w14:paraId="30F02A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8921A1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INFORMATIEOBJECTTYPE.</w:t>
            </w:r>
            <w:r w:rsidRPr="00BE10FF">
              <w:rPr>
                <w:rFonts w:ascii="Arial" w:hAnsi="Arial" w:cs="Arial"/>
                <w:szCs w:val="24"/>
                <w:lang w:val="en-AU" w:eastAsia="en-US"/>
              </w:rPr>
              <w:fldChar w:fldCharType="end"/>
            </w:r>
          </w:p>
        </w:tc>
      </w:tr>
      <w:tr w:rsidR="00AB0ADA" w:rsidRPr="00BE10FF" w14:paraId="6E9A89EB" w14:textId="77777777" w:rsidTr="00E830F0">
        <w:trPr>
          <w:trHeight w:val="230"/>
        </w:trPr>
        <w:tc>
          <w:tcPr>
            <w:tcW w:w="3330" w:type="dxa"/>
            <w:gridSpan w:val="2"/>
            <w:tcBorders>
              <w:top w:val="nil"/>
              <w:left w:val="nil"/>
              <w:bottom w:val="nil"/>
              <w:right w:val="nil"/>
            </w:tcBorders>
          </w:tcPr>
          <w:p w14:paraId="7ECDE4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BC779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B2BD080" w14:textId="77777777" w:rsidTr="00E830F0">
        <w:tc>
          <w:tcPr>
            <w:tcW w:w="3330" w:type="dxa"/>
            <w:gridSpan w:val="2"/>
            <w:tcBorders>
              <w:top w:val="nil"/>
              <w:left w:val="nil"/>
              <w:bottom w:val="nil"/>
              <w:right w:val="nil"/>
            </w:tcBorders>
          </w:tcPr>
          <w:p w14:paraId="39A9E1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53DB3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930F27B" w14:textId="77777777" w:rsidTr="00E830F0">
        <w:tc>
          <w:tcPr>
            <w:tcW w:w="3330" w:type="dxa"/>
            <w:gridSpan w:val="2"/>
            <w:tcBorders>
              <w:top w:val="nil"/>
              <w:left w:val="nil"/>
              <w:bottom w:val="nil"/>
              <w:right w:val="nil"/>
            </w:tcBorders>
          </w:tcPr>
          <w:p w14:paraId="0AEABD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A6393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7CE9C912" w14:textId="77777777" w:rsidTr="00E830F0">
        <w:trPr>
          <w:trHeight w:val="230"/>
        </w:trPr>
        <w:tc>
          <w:tcPr>
            <w:tcW w:w="3330" w:type="dxa"/>
            <w:gridSpan w:val="2"/>
            <w:tcBorders>
              <w:top w:val="nil"/>
              <w:left w:val="nil"/>
              <w:bottom w:val="nil"/>
              <w:right w:val="nil"/>
            </w:tcBorders>
          </w:tcPr>
          <w:p w14:paraId="35D31A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EAE39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685CAC3" w14:textId="77777777" w:rsidTr="00E830F0">
        <w:trPr>
          <w:trHeight w:val="215"/>
        </w:trPr>
        <w:tc>
          <w:tcPr>
            <w:tcW w:w="3330" w:type="dxa"/>
            <w:gridSpan w:val="2"/>
            <w:tcBorders>
              <w:top w:val="nil"/>
              <w:left w:val="nil"/>
              <w:bottom w:val="nil"/>
              <w:right w:val="nil"/>
            </w:tcBorders>
          </w:tcPr>
          <w:p w14:paraId="2FD3A7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5CA21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FFC75AC" w14:textId="77777777" w:rsidTr="00E830F0">
        <w:trPr>
          <w:trHeight w:val="230"/>
        </w:trPr>
        <w:tc>
          <w:tcPr>
            <w:tcW w:w="3330" w:type="dxa"/>
            <w:gridSpan w:val="2"/>
            <w:tcBorders>
              <w:top w:val="nil"/>
              <w:left w:val="nil"/>
              <w:bottom w:val="nil"/>
              <w:right w:val="nil"/>
            </w:tcBorders>
          </w:tcPr>
          <w:p w14:paraId="25C060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02FAC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43B9FEA" w14:textId="77777777" w:rsidTr="00E830F0">
        <w:trPr>
          <w:trHeight w:val="230"/>
        </w:trPr>
        <w:tc>
          <w:tcPr>
            <w:tcW w:w="3330" w:type="dxa"/>
            <w:gridSpan w:val="2"/>
            <w:tcBorders>
              <w:top w:val="nil"/>
              <w:left w:val="nil"/>
              <w:bottom w:val="nil"/>
              <w:right w:val="nil"/>
            </w:tcBorders>
          </w:tcPr>
          <w:p w14:paraId="333AFB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8BD60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96A096F" w14:textId="77777777" w:rsidTr="00E830F0">
        <w:trPr>
          <w:trHeight w:val="230"/>
        </w:trPr>
        <w:tc>
          <w:tcPr>
            <w:tcW w:w="3330" w:type="dxa"/>
            <w:gridSpan w:val="2"/>
            <w:tcBorders>
              <w:top w:val="nil"/>
              <w:left w:val="nil"/>
              <w:bottom w:val="nil"/>
              <w:right w:val="nil"/>
            </w:tcBorders>
          </w:tcPr>
          <w:p w14:paraId="4E72A2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DAC2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9194C0" w14:textId="77777777" w:rsidTr="00E830F0">
        <w:trPr>
          <w:trHeight w:val="230"/>
        </w:trPr>
        <w:tc>
          <w:tcPr>
            <w:tcW w:w="3330" w:type="dxa"/>
            <w:gridSpan w:val="2"/>
            <w:tcBorders>
              <w:top w:val="nil"/>
              <w:left w:val="nil"/>
              <w:bottom w:val="nil"/>
              <w:right w:val="nil"/>
            </w:tcBorders>
          </w:tcPr>
          <w:p w14:paraId="03F8CA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A8A0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222B9B" w14:textId="77777777" w:rsidTr="00E830F0">
        <w:tc>
          <w:tcPr>
            <w:tcW w:w="3330" w:type="dxa"/>
            <w:gridSpan w:val="2"/>
            <w:tcBorders>
              <w:top w:val="nil"/>
              <w:left w:val="nil"/>
              <w:bottom w:val="nil"/>
              <w:right w:val="nil"/>
            </w:tcBorders>
          </w:tcPr>
          <w:p w14:paraId="18043B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5742E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F46B76" w14:textId="77777777" w:rsidTr="00E830F0">
        <w:trPr>
          <w:trHeight w:val="230"/>
        </w:trPr>
        <w:tc>
          <w:tcPr>
            <w:tcW w:w="3330" w:type="dxa"/>
            <w:gridSpan w:val="2"/>
            <w:tcBorders>
              <w:top w:val="nil"/>
              <w:left w:val="nil"/>
              <w:bottom w:val="nil"/>
              <w:right w:val="nil"/>
            </w:tcBorders>
          </w:tcPr>
          <w:p w14:paraId="0AEF79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01EAD8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CAC84DA" w14:textId="77777777" w:rsidTr="00E830F0">
        <w:trPr>
          <w:trHeight w:val="230"/>
        </w:trPr>
        <w:tc>
          <w:tcPr>
            <w:tcW w:w="3330" w:type="dxa"/>
            <w:gridSpan w:val="2"/>
            <w:tcBorders>
              <w:top w:val="nil"/>
              <w:left w:val="nil"/>
              <w:bottom w:val="nil"/>
              <w:right w:val="nil"/>
            </w:tcBorders>
          </w:tcPr>
          <w:p w14:paraId="62CB70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1956E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A30E631" w14:textId="77777777" w:rsidTr="00E830F0">
        <w:trPr>
          <w:trHeight w:val="230"/>
        </w:trPr>
        <w:tc>
          <w:tcPr>
            <w:tcW w:w="3330" w:type="dxa"/>
            <w:gridSpan w:val="2"/>
            <w:tcBorders>
              <w:top w:val="nil"/>
              <w:left w:val="nil"/>
              <w:bottom w:val="nil"/>
              <w:right w:val="nil"/>
            </w:tcBorders>
          </w:tcPr>
          <w:p w14:paraId="117170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7FB2E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eenzelfde Versiedatum van de gerelateerde zaaktypen.</w:t>
            </w:r>
          </w:p>
        </w:tc>
      </w:tr>
      <w:tr w:rsidR="00AB0ADA" w:rsidRPr="00BE10FF" w14:paraId="1CEC84B8" w14:textId="77777777" w:rsidTr="00E830F0">
        <w:tc>
          <w:tcPr>
            <w:tcW w:w="9360" w:type="dxa"/>
            <w:gridSpan w:val="3"/>
            <w:tcBorders>
              <w:top w:val="nil"/>
              <w:left w:val="nil"/>
              <w:bottom w:val="nil"/>
              <w:right w:val="nil"/>
            </w:tcBorders>
          </w:tcPr>
          <w:p w14:paraId="10FB8A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B3D3AC1" w14:textId="77777777" w:rsidTr="00E830F0">
        <w:tc>
          <w:tcPr>
            <w:tcW w:w="450" w:type="dxa"/>
            <w:tcBorders>
              <w:top w:val="nil"/>
              <w:left w:val="nil"/>
              <w:bottom w:val="nil"/>
              <w:right w:val="nil"/>
            </w:tcBorders>
          </w:tcPr>
          <w:p w14:paraId="38AC58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6D818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INFORMATIEOBJECTTYPE. Hier kan bijvoorbeeld een beschrijving worden gegeven van de betekenis van het informatieobjecttype en de aard van de documenten die ertoe behoren.</w:t>
            </w:r>
          </w:p>
        </w:tc>
      </w:tr>
    </w:tbl>
    <w:p w14:paraId="2703F1B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informatieobjecttype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4E54302" w14:textId="77777777" w:rsidTr="00E830F0">
        <w:trPr>
          <w:trHeight w:val="230"/>
        </w:trPr>
        <w:tc>
          <w:tcPr>
            <w:tcW w:w="3330" w:type="dxa"/>
            <w:gridSpan w:val="2"/>
            <w:tcBorders>
              <w:top w:val="nil"/>
              <w:left w:val="nil"/>
              <w:bottom w:val="nil"/>
              <w:right w:val="nil"/>
            </w:tcBorders>
          </w:tcPr>
          <w:p w14:paraId="5D5D50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FF569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informatieobjecttype</w:t>
            </w:r>
            <w:r w:rsidRPr="00BE10FF">
              <w:rPr>
                <w:rFonts w:ascii="Arial" w:hAnsi="Arial" w:cs="Arial"/>
                <w:szCs w:val="24"/>
                <w:lang w:val="en-AU" w:eastAsia="en-US"/>
              </w:rPr>
              <w:fldChar w:fldCharType="end"/>
            </w:r>
          </w:p>
        </w:tc>
      </w:tr>
      <w:tr w:rsidR="00AB0ADA" w:rsidRPr="00BE10FF" w14:paraId="68B5D71C" w14:textId="77777777" w:rsidTr="00E830F0">
        <w:tc>
          <w:tcPr>
            <w:tcW w:w="3330" w:type="dxa"/>
            <w:gridSpan w:val="2"/>
            <w:tcBorders>
              <w:top w:val="nil"/>
              <w:left w:val="nil"/>
              <w:bottom w:val="nil"/>
              <w:right w:val="nil"/>
            </w:tcBorders>
          </w:tcPr>
          <w:p w14:paraId="4A4880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A64D1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D6B5027" w14:textId="77777777" w:rsidTr="00E830F0">
        <w:tc>
          <w:tcPr>
            <w:tcW w:w="3330" w:type="dxa"/>
            <w:gridSpan w:val="2"/>
            <w:tcBorders>
              <w:top w:val="nil"/>
              <w:left w:val="nil"/>
              <w:bottom w:val="nil"/>
              <w:right w:val="nil"/>
            </w:tcBorders>
          </w:tcPr>
          <w:p w14:paraId="230A4E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D63EC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F6B405" w14:textId="77777777" w:rsidTr="00E830F0">
        <w:tc>
          <w:tcPr>
            <w:tcW w:w="3330" w:type="dxa"/>
            <w:gridSpan w:val="2"/>
            <w:tcBorders>
              <w:top w:val="nil"/>
              <w:left w:val="nil"/>
              <w:bottom w:val="nil"/>
              <w:right w:val="nil"/>
            </w:tcBorders>
          </w:tcPr>
          <w:p w14:paraId="78EEE0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F2783C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146221E0" w14:textId="77777777" w:rsidTr="00E830F0">
        <w:tc>
          <w:tcPr>
            <w:tcW w:w="3330" w:type="dxa"/>
            <w:gridSpan w:val="2"/>
            <w:tcBorders>
              <w:top w:val="nil"/>
              <w:left w:val="nil"/>
              <w:bottom w:val="nil"/>
              <w:right w:val="nil"/>
            </w:tcBorders>
          </w:tcPr>
          <w:p w14:paraId="7864F8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48F314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INFORMATIEOBJECTTYPE is ontstaan.</w:t>
            </w:r>
          </w:p>
        </w:tc>
      </w:tr>
      <w:tr w:rsidR="00AB0ADA" w:rsidRPr="00BE10FF" w14:paraId="1FC2D276" w14:textId="77777777" w:rsidTr="00E830F0">
        <w:trPr>
          <w:trHeight w:val="230"/>
        </w:trPr>
        <w:tc>
          <w:tcPr>
            <w:tcW w:w="3330" w:type="dxa"/>
            <w:gridSpan w:val="2"/>
            <w:tcBorders>
              <w:top w:val="nil"/>
              <w:left w:val="nil"/>
              <w:bottom w:val="nil"/>
              <w:right w:val="nil"/>
            </w:tcBorders>
          </w:tcPr>
          <w:p w14:paraId="13BA40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B57B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8219E0A" w14:textId="77777777" w:rsidTr="00E830F0">
        <w:tc>
          <w:tcPr>
            <w:tcW w:w="3330" w:type="dxa"/>
            <w:gridSpan w:val="2"/>
            <w:tcBorders>
              <w:top w:val="nil"/>
              <w:left w:val="nil"/>
              <w:bottom w:val="nil"/>
              <w:right w:val="nil"/>
            </w:tcBorders>
          </w:tcPr>
          <w:p w14:paraId="1010C2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DF7D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7A16DD0B" w14:textId="77777777" w:rsidTr="00E830F0">
        <w:tc>
          <w:tcPr>
            <w:tcW w:w="3330" w:type="dxa"/>
            <w:gridSpan w:val="2"/>
            <w:tcBorders>
              <w:top w:val="nil"/>
              <w:left w:val="nil"/>
              <w:bottom w:val="nil"/>
              <w:right w:val="nil"/>
            </w:tcBorders>
          </w:tcPr>
          <w:p w14:paraId="1CB8D4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9C0F22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D2F1167" w14:textId="77777777" w:rsidTr="00E830F0">
        <w:trPr>
          <w:trHeight w:val="230"/>
        </w:trPr>
        <w:tc>
          <w:tcPr>
            <w:tcW w:w="3330" w:type="dxa"/>
            <w:gridSpan w:val="2"/>
            <w:tcBorders>
              <w:top w:val="nil"/>
              <w:left w:val="nil"/>
              <w:bottom w:val="nil"/>
              <w:right w:val="nil"/>
            </w:tcBorders>
          </w:tcPr>
          <w:p w14:paraId="5A2ADA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9026D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D3684CA" w14:textId="77777777" w:rsidTr="00E830F0">
        <w:trPr>
          <w:trHeight w:val="215"/>
        </w:trPr>
        <w:tc>
          <w:tcPr>
            <w:tcW w:w="3330" w:type="dxa"/>
            <w:gridSpan w:val="2"/>
            <w:tcBorders>
              <w:top w:val="nil"/>
              <w:left w:val="nil"/>
              <w:bottom w:val="nil"/>
              <w:right w:val="nil"/>
            </w:tcBorders>
          </w:tcPr>
          <w:p w14:paraId="01BB70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EDFDD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7E8D77" w14:textId="77777777" w:rsidTr="00E830F0">
        <w:trPr>
          <w:trHeight w:val="230"/>
        </w:trPr>
        <w:tc>
          <w:tcPr>
            <w:tcW w:w="3330" w:type="dxa"/>
            <w:gridSpan w:val="2"/>
            <w:tcBorders>
              <w:top w:val="nil"/>
              <w:left w:val="nil"/>
              <w:bottom w:val="nil"/>
              <w:right w:val="nil"/>
            </w:tcBorders>
          </w:tcPr>
          <w:p w14:paraId="6F9102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9289F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371A32C" w14:textId="77777777" w:rsidTr="00E830F0">
        <w:trPr>
          <w:trHeight w:val="230"/>
        </w:trPr>
        <w:tc>
          <w:tcPr>
            <w:tcW w:w="3330" w:type="dxa"/>
            <w:gridSpan w:val="2"/>
            <w:tcBorders>
              <w:top w:val="nil"/>
              <w:left w:val="nil"/>
              <w:bottom w:val="nil"/>
              <w:right w:val="nil"/>
            </w:tcBorders>
          </w:tcPr>
          <w:p w14:paraId="1005D7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B2988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7354358" w14:textId="77777777" w:rsidTr="00E830F0">
        <w:trPr>
          <w:trHeight w:val="230"/>
        </w:trPr>
        <w:tc>
          <w:tcPr>
            <w:tcW w:w="3330" w:type="dxa"/>
            <w:gridSpan w:val="2"/>
            <w:tcBorders>
              <w:top w:val="nil"/>
              <w:left w:val="nil"/>
              <w:bottom w:val="nil"/>
              <w:right w:val="nil"/>
            </w:tcBorders>
          </w:tcPr>
          <w:p w14:paraId="098D97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7EC16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1A0866C" w14:textId="77777777" w:rsidTr="00E830F0">
        <w:trPr>
          <w:trHeight w:val="230"/>
        </w:trPr>
        <w:tc>
          <w:tcPr>
            <w:tcW w:w="3330" w:type="dxa"/>
            <w:gridSpan w:val="2"/>
            <w:tcBorders>
              <w:top w:val="nil"/>
              <w:left w:val="nil"/>
              <w:bottom w:val="nil"/>
              <w:right w:val="nil"/>
            </w:tcBorders>
          </w:tcPr>
          <w:p w14:paraId="31656F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B817C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F4B20D6" w14:textId="77777777" w:rsidTr="00E830F0">
        <w:tc>
          <w:tcPr>
            <w:tcW w:w="3330" w:type="dxa"/>
            <w:gridSpan w:val="2"/>
            <w:tcBorders>
              <w:top w:val="nil"/>
              <w:left w:val="nil"/>
              <w:bottom w:val="nil"/>
              <w:right w:val="nil"/>
            </w:tcBorders>
          </w:tcPr>
          <w:p w14:paraId="1651D0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BB4B9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62BBF8" w14:textId="77777777" w:rsidTr="00E830F0">
        <w:trPr>
          <w:trHeight w:val="230"/>
        </w:trPr>
        <w:tc>
          <w:tcPr>
            <w:tcW w:w="3330" w:type="dxa"/>
            <w:gridSpan w:val="2"/>
            <w:tcBorders>
              <w:top w:val="nil"/>
              <w:left w:val="nil"/>
              <w:bottom w:val="nil"/>
              <w:right w:val="nil"/>
            </w:tcBorders>
          </w:tcPr>
          <w:p w14:paraId="40378B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DEFC4E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729570B" w14:textId="77777777" w:rsidTr="00E830F0">
        <w:trPr>
          <w:trHeight w:val="230"/>
        </w:trPr>
        <w:tc>
          <w:tcPr>
            <w:tcW w:w="3330" w:type="dxa"/>
            <w:gridSpan w:val="2"/>
            <w:tcBorders>
              <w:top w:val="nil"/>
              <w:left w:val="nil"/>
              <w:bottom w:val="nil"/>
              <w:right w:val="nil"/>
            </w:tcBorders>
          </w:tcPr>
          <w:p w14:paraId="00D20D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5555E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767DD96" w14:textId="77777777" w:rsidTr="00E830F0">
        <w:trPr>
          <w:trHeight w:val="230"/>
        </w:trPr>
        <w:tc>
          <w:tcPr>
            <w:tcW w:w="3330" w:type="dxa"/>
            <w:gridSpan w:val="2"/>
            <w:tcBorders>
              <w:top w:val="nil"/>
              <w:left w:val="nil"/>
              <w:bottom w:val="nil"/>
              <w:right w:val="nil"/>
            </w:tcBorders>
          </w:tcPr>
          <w:p w14:paraId="57FD05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0BB2A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 De datum is gelijk aan een Versiedatum van een gerelateerd zaaktype.</w:t>
            </w:r>
          </w:p>
        </w:tc>
      </w:tr>
      <w:tr w:rsidR="00AB0ADA" w:rsidRPr="00BE10FF" w14:paraId="59C2F907" w14:textId="77777777" w:rsidTr="00E830F0">
        <w:tc>
          <w:tcPr>
            <w:tcW w:w="9360" w:type="dxa"/>
            <w:gridSpan w:val="3"/>
            <w:tcBorders>
              <w:top w:val="nil"/>
              <w:left w:val="nil"/>
              <w:bottom w:val="nil"/>
              <w:right w:val="nil"/>
            </w:tcBorders>
          </w:tcPr>
          <w:p w14:paraId="76ACAF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C8152F5" w14:textId="77777777" w:rsidTr="00E830F0">
        <w:tc>
          <w:tcPr>
            <w:tcW w:w="450" w:type="dxa"/>
            <w:tcBorders>
              <w:top w:val="nil"/>
              <w:left w:val="nil"/>
              <w:bottom w:val="nil"/>
              <w:right w:val="nil"/>
            </w:tcBorders>
          </w:tcPr>
          <w:p w14:paraId="27D873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5E565DB" w14:textId="77777777" w:rsidR="00AB0ADA" w:rsidRPr="00BE10FF" w:rsidRDefault="00AB0ADA" w:rsidP="00DF03A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datum wordt aangegeven vanaf wanneer het </w:t>
            </w:r>
            <w:r w:rsidR="00DF03A0">
              <w:rPr>
                <w:rFonts w:ascii="Calibri" w:hAnsi="Calibri" w:cs="Arial"/>
                <w:color w:val="0F0F0F"/>
                <w:sz w:val="22"/>
                <w:szCs w:val="24"/>
                <w:lang w:eastAsia="en-US"/>
              </w:rPr>
              <w:t>informatieobjecttype</w:t>
            </w:r>
            <w:r w:rsidR="00DF03A0" w:rsidRPr="00BE10FF">
              <w:rPr>
                <w:rFonts w:ascii="Calibri" w:hAnsi="Calibri" w:cs="Arial"/>
                <w:color w:val="0F0F0F"/>
                <w:sz w:val="22"/>
                <w:szCs w:val="24"/>
                <w:lang w:eastAsia="en-US"/>
              </w:rPr>
              <w:t xml:space="preserve"> </w:t>
            </w:r>
            <w:r w:rsidRPr="00BE10FF">
              <w:rPr>
                <w:rFonts w:ascii="Calibri" w:hAnsi="Calibri" w:cs="Arial"/>
                <w:color w:val="0F0F0F"/>
                <w:sz w:val="22"/>
                <w:szCs w:val="24"/>
                <w:lang w:eastAsia="en-US"/>
              </w:rPr>
              <w:t xml:space="preserve">bestaat en toegepast kan worden. Dit vindt plaats met ingang van een versie van het zaaktype dat als eerste aan het </w:t>
            </w:r>
            <w:r w:rsidR="00DF03A0">
              <w:rPr>
                <w:rFonts w:ascii="Calibri" w:hAnsi="Calibri" w:cs="Arial"/>
                <w:color w:val="0F0F0F"/>
                <w:sz w:val="22"/>
                <w:szCs w:val="24"/>
                <w:lang w:eastAsia="en-US"/>
              </w:rPr>
              <w:t>informatieobjecttype</w:t>
            </w:r>
            <w:r w:rsidRPr="00BE10FF">
              <w:rPr>
                <w:rFonts w:ascii="Calibri" w:hAnsi="Calibri" w:cs="Arial"/>
                <w:color w:val="0F0F0F"/>
                <w:sz w:val="22"/>
                <w:szCs w:val="24"/>
                <w:lang w:eastAsia="en-US"/>
              </w:rPr>
              <w:t xml:space="preserve"> wordt gerelateerd.</w:t>
            </w:r>
          </w:p>
        </w:tc>
      </w:tr>
    </w:tbl>
    <w:p w14:paraId="4858570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informatieobjecttype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B3C77B" w14:textId="77777777" w:rsidTr="00E830F0">
        <w:trPr>
          <w:trHeight w:val="230"/>
        </w:trPr>
        <w:tc>
          <w:tcPr>
            <w:tcW w:w="3330" w:type="dxa"/>
            <w:gridSpan w:val="2"/>
            <w:tcBorders>
              <w:top w:val="nil"/>
              <w:left w:val="nil"/>
              <w:bottom w:val="nil"/>
              <w:right w:val="nil"/>
            </w:tcBorders>
          </w:tcPr>
          <w:p w14:paraId="000F48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566400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informatieobjecttype</w:t>
            </w:r>
            <w:r w:rsidRPr="00BE10FF">
              <w:rPr>
                <w:rFonts w:ascii="Arial" w:hAnsi="Arial" w:cs="Arial"/>
                <w:szCs w:val="24"/>
                <w:lang w:val="en-AU" w:eastAsia="en-US"/>
              </w:rPr>
              <w:fldChar w:fldCharType="end"/>
            </w:r>
          </w:p>
        </w:tc>
      </w:tr>
      <w:tr w:rsidR="00AB0ADA" w:rsidRPr="00BE10FF" w14:paraId="396867A3" w14:textId="77777777" w:rsidTr="00E830F0">
        <w:tc>
          <w:tcPr>
            <w:tcW w:w="3330" w:type="dxa"/>
            <w:gridSpan w:val="2"/>
            <w:tcBorders>
              <w:top w:val="nil"/>
              <w:left w:val="nil"/>
              <w:bottom w:val="nil"/>
              <w:right w:val="nil"/>
            </w:tcBorders>
          </w:tcPr>
          <w:p w14:paraId="71F886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5A83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FB11525" w14:textId="77777777" w:rsidTr="00E830F0">
        <w:tc>
          <w:tcPr>
            <w:tcW w:w="3330" w:type="dxa"/>
            <w:gridSpan w:val="2"/>
            <w:tcBorders>
              <w:top w:val="nil"/>
              <w:left w:val="nil"/>
              <w:bottom w:val="nil"/>
              <w:right w:val="nil"/>
            </w:tcBorders>
          </w:tcPr>
          <w:p w14:paraId="755CBA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14:paraId="0177E5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636A461" w14:textId="77777777" w:rsidTr="00E830F0">
        <w:tc>
          <w:tcPr>
            <w:tcW w:w="3330" w:type="dxa"/>
            <w:gridSpan w:val="2"/>
            <w:tcBorders>
              <w:top w:val="nil"/>
              <w:left w:val="nil"/>
              <w:bottom w:val="nil"/>
              <w:right w:val="nil"/>
            </w:tcBorders>
          </w:tcPr>
          <w:p w14:paraId="77852D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B2E31B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2A0834C2" w14:textId="77777777" w:rsidTr="00E830F0">
        <w:tc>
          <w:tcPr>
            <w:tcW w:w="3330" w:type="dxa"/>
            <w:gridSpan w:val="2"/>
            <w:tcBorders>
              <w:top w:val="nil"/>
              <w:left w:val="nil"/>
              <w:bottom w:val="nil"/>
              <w:right w:val="nil"/>
            </w:tcBorders>
          </w:tcPr>
          <w:p w14:paraId="394D08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B3C0E9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INFORMATIEOBJECTTYPE is opgeheven.</w:t>
            </w:r>
          </w:p>
        </w:tc>
      </w:tr>
      <w:tr w:rsidR="00AB0ADA" w:rsidRPr="00BE10FF" w14:paraId="2554B649" w14:textId="77777777" w:rsidTr="00E830F0">
        <w:trPr>
          <w:trHeight w:val="230"/>
        </w:trPr>
        <w:tc>
          <w:tcPr>
            <w:tcW w:w="3330" w:type="dxa"/>
            <w:gridSpan w:val="2"/>
            <w:tcBorders>
              <w:top w:val="nil"/>
              <w:left w:val="nil"/>
              <w:bottom w:val="nil"/>
              <w:right w:val="nil"/>
            </w:tcBorders>
          </w:tcPr>
          <w:p w14:paraId="17DCCD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CB20A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43ECC1C" w14:textId="77777777" w:rsidTr="00E830F0">
        <w:tc>
          <w:tcPr>
            <w:tcW w:w="3330" w:type="dxa"/>
            <w:gridSpan w:val="2"/>
            <w:tcBorders>
              <w:top w:val="nil"/>
              <w:left w:val="nil"/>
              <w:bottom w:val="nil"/>
              <w:right w:val="nil"/>
            </w:tcBorders>
          </w:tcPr>
          <w:p w14:paraId="3DE1CC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A65F3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4ADFA043" w14:textId="77777777" w:rsidTr="00E830F0">
        <w:tc>
          <w:tcPr>
            <w:tcW w:w="3330" w:type="dxa"/>
            <w:gridSpan w:val="2"/>
            <w:tcBorders>
              <w:top w:val="nil"/>
              <w:left w:val="nil"/>
              <w:bottom w:val="nil"/>
              <w:right w:val="nil"/>
            </w:tcBorders>
          </w:tcPr>
          <w:p w14:paraId="082929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248A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3112E81A" w14:textId="77777777" w:rsidTr="00E830F0">
        <w:trPr>
          <w:trHeight w:val="230"/>
        </w:trPr>
        <w:tc>
          <w:tcPr>
            <w:tcW w:w="3330" w:type="dxa"/>
            <w:gridSpan w:val="2"/>
            <w:tcBorders>
              <w:top w:val="nil"/>
              <w:left w:val="nil"/>
              <w:bottom w:val="nil"/>
              <w:right w:val="nil"/>
            </w:tcBorders>
          </w:tcPr>
          <w:p w14:paraId="0013FF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A3652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7E2C947" w14:textId="77777777" w:rsidTr="00E830F0">
        <w:trPr>
          <w:trHeight w:val="215"/>
        </w:trPr>
        <w:tc>
          <w:tcPr>
            <w:tcW w:w="3330" w:type="dxa"/>
            <w:gridSpan w:val="2"/>
            <w:tcBorders>
              <w:top w:val="nil"/>
              <w:left w:val="nil"/>
              <w:bottom w:val="nil"/>
              <w:right w:val="nil"/>
            </w:tcBorders>
          </w:tcPr>
          <w:p w14:paraId="3D5EF0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E4F6B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419C23" w14:textId="77777777" w:rsidTr="00E830F0">
        <w:trPr>
          <w:trHeight w:val="230"/>
        </w:trPr>
        <w:tc>
          <w:tcPr>
            <w:tcW w:w="3330" w:type="dxa"/>
            <w:gridSpan w:val="2"/>
            <w:tcBorders>
              <w:top w:val="nil"/>
              <w:left w:val="nil"/>
              <w:bottom w:val="nil"/>
              <w:right w:val="nil"/>
            </w:tcBorders>
          </w:tcPr>
          <w:p w14:paraId="625085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617CD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51459E" w14:textId="77777777" w:rsidTr="00E830F0">
        <w:trPr>
          <w:trHeight w:val="230"/>
        </w:trPr>
        <w:tc>
          <w:tcPr>
            <w:tcW w:w="3330" w:type="dxa"/>
            <w:gridSpan w:val="2"/>
            <w:tcBorders>
              <w:top w:val="nil"/>
              <w:left w:val="nil"/>
              <w:bottom w:val="nil"/>
              <w:right w:val="nil"/>
            </w:tcBorders>
          </w:tcPr>
          <w:p w14:paraId="620FA0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C7C6C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647ED08" w14:textId="77777777" w:rsidTr="00E830F0">
        <w:trPr>
          <w:trHeight w:val="230"/>
        </w:trPr>
        <w:tc>
          <w:tcPr>
            <w:tcW w:w="3330" w:type="dxa"/>
            <w:gridSpan w:val="2"/>
            <w:tcBorders>
              <w:top w:val="nil"/>
              <w:left w:val="nil"/>
              <w:bottom w:val="nil"/>
              <w:right w:val="nil"/>
            </w:tcBorders>
          </w:tcPr>
          <w:p w14:paraId="74E86F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40F33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6720A30" w14:textId="77777777" w:rsidTr="00E830F0">
        <w:trPr>
          <w:trHeight w:val="230"/>
        </w:trPr>
        <w:tc>
          <w:tcPr>
            <w:tcW w:w="3330" w:type="dxa"/>
            <w:gridSpan w:val="2"/>
            <w:tcBorders>
              <w:top w:val="nil"/>
              <w:left w:val="nil"/>
              <w:bottom w:val="nil"/>
              <w:right w:val="nil"/>
            </w:tcBorders>
          </w:tcPr>
          <w:p w14:paraId="305D0E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D1129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4C745D" w14:textId="77777777" w:rsidTr="00E830F0">
        <w:tc>
          <w:tcPr>
            <w:tcW w:w="3330" w:type="dxa"/>
            <w:gridSpan w:val="2"/>
            <w:tcBorders>
              <w:top w:val="nil"/>
              <w:left w:val="nil"/>
              <w:bottom w:val="nil"/>
              <w:right w:val="nil"/>
            </w:tcBorders>
          </w:tcPr>
          <w:p w14:paraId="2FFDA2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04F61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A31E136" w14:textId="77777777" w:rsidTr="00E830F0">
        <w:trPr>
          <w:trHeight w:val="230"/>
        </w:trPr>
        <w:tc>
          <w:tcPr>
            <w:tcW w:w="3330" w:type="dxa"/>
            <w:gridSpan w:val="2"/>
            <w:tcBorders>
              <w:top w:val="nil"/>
              <w:left w:val="nil"/>
              <w:bottom w:val="nil"/>
              <w:right w:val="nil"/>
            </w:tcBorders>
          </w:tcPr>
          <w:p w14:paraId="4018F8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90D31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9366330" w14:textId="77777777" w:rsidTr="00E830F0">
        <w:trPr>
          <w:trHeight w:val="230"/>
        </w:trPr>
        <w:tc>
          <w:tcPr>
            <w:tcW w:w="3330" w:type="dxa"/>
            <w:gridSpan w:val="2"/>
            <w:tcBorders>
              <w:top w:val="nil"/>
              <w:left w:val="nil"/>
              <w:bottom w:val="nil"/>
              <w:right w:val="nil"/>
            </w:tcBorders>
          </w:tcPr>
          <w:p w14:paraId="56998D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BE70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42F5EA3" w14:textId="77777777" w:rsidTr="00E830F0">
        <w:trPr>
          <w:trHeight w:val="230"/>
        </w:trPr>
        <w:tc>
          <w:tcPr>
            <w:tcW w:w="3330" w:type="dxa"/>
            <w:gridSpan w:val="2"/>
            <w:tcBorders>
              <w:top w:val="nil"/>
              <w:left w:val="nil"/>
              <w:bottom w:val="nil"/>
              <w:right w:val="nil"/>
            </w:tcBorders>
          </w:tcPr>
          <w:p w14:paraId="468813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D6FB1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informatieobjecttype’.</w:t>
            </w:r>
          </w:p>
          <w:p w14:paraId="70E8F5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een gerelateerd zaaktype.</w:t>
            </w:r>
          </w:p>
        </w:tc>
      </w:tr>
      <w:tr w:rsidR="00AB0ADA" w:rsidRPr="00BE10FF" w14:paraId="14167F9F" w14:textId="77777777" w:rsidTr="00E830F0">
        <w:tc>
          <w:tcPr>
            <w:tcW w:w="9360" w:type="dxa"/>
            <w:gridSpan w:val="3"/>
            <w:tcBorders>
              <w:top w:val="nil"/>
              <w:left w:val="nil"/>
              <w:bottom w:val="nil"/>
              <w:right w:val="nil"/>
            </w:tcBorders>
          </w:tcPr>
          <w:p w14:paraId="184E6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316E4EF" w14:textId="77777777" w:rsidTr="00E830F0">
        <w:tc>
          <w:tcPr>
            <w:tcW w:w="450" w:type="dxa"/>
            <w:tcBorders>
              <w:top w:val="nil"/>
              <w:left w:val="nil"/>
              <w:bottom w:val="nil"/>
              <w:right w:val="nil"/>
            </w:tcBorders>
          </w:tcPr>
          <w:p w14:paraId="3E2ABF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8FC53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datum wordt aangegeven vanaf wanneer het </w:t>
            </w:r>
            <w:r w:rsidR="00C10BFB">
              <w:rPr>
                <w:rFonts w:ascii="Calibri" w:hAnsi="Calibri" w:cs="Arial"/>
                <w:color w:val="0F0F0F"/>
                <w:sz w:val="22"/>
                <w:szCs w:val="24"/>
                <w:lang w:eastAsia="en-US"/>
              </w:rPr>
              <w:t>informatieobjecttype</w:t>
            </w:r>
            <w:r w:rsidRPr="00BE10FF">
              <w:rPr>
                <w:rFonts w:ascii="Calibri" w:hAnsi="Calibri" w:cs="Arial"/>
                <w:color w:val="0F0F0F"/>
                <w:sz w:val="22"/>
                <w:szCs w:val="24"/>
                <w:lang w:eastAsia="en-US"/>
              </w:rPr>
              <w:t xml:space="preserve"> niet meer bestaat en niet meer toegepast kan worden. Dit vindt alleen plaats bij een overgang naar een nieuwe versie van het als laatste gerelateerde zaaktype.</w:t>
            </w:r>
          </w:p>
        </w:tc>
      </w:tr>
    </w:tbl>
    <w:p w14:paraId="30598FF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maakt deel uit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ADBE3C3" w14:textId="77777777" w:rsidTr="00E830F0">
        <w:trPr>
          <w:trHeight w:val="230"/>
        </w:trPr>
        <w:tc>
          <w:tcPr>
            <w:tcW w:w="3330" w:type="dxa"/>
            <w:gridSpan w:val="2"/>
            <w:tcBorders>
              <w:top w:val="nil"/>
              <w:left w:val="nil"/>
              <w:bottom w:val="nil"/>
              <w:right w:val="nil"/>
            </w:tcBorders>
          </w:tcPr>
          <w:p w14:paraId="76F513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2FC0F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maakt deel uit van </w:t>
            </w:r>
            <w:r w:rsidRPr="00BE10FF">
              <w:rPr>
                <w:rFonts w:ascii="Arial" w:hAnsi="Arial" w:cs="Arial"/>
                <w:szCs w:val="24"/>
                <w:lang w:val="en-AU" w:eastAsia="en-US"/>
              </w:rPr>
              <w:fldChar w:fldCharType="end"/>
            </w:r>
          </w:p>
        </w:tc>
      </w:tr>
      <w:tr w:rsidR="00AB0ADA" w:rsidRPr="00BE10FF" w14:paraId="742038B5" w14:textId="77777777" w:rsidTr="00E830F0">
        <w:tc>
          <w:tcPr>
            <w:tcW w:w="3330" w:type="dxa"/>
            <w:gridSpan w:val="2"/>
            <w:tcBorders>
              <w:top w:val="nil"/>
              <w:left w:val="nil"/>
              <w:bottom w:val="nil"/>
              <w:right w:val="nil"/>
            </w:tcBorders>
          </w:tcPr>
          <w:p w14:paraId="30BD73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F0D6F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185EA8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CATALOGUS</w:t>
            </w:r>
            <w:r w:rsidRPr="00BE10FF">
              <w:rPr>
                <w:rFonts w:ascii="Arial" w:hAnsi="Arial" w:cs="Arial"/>
                <w:szCs w:val="24"/>
                <w:lang w:val="en-AU" w:eastAsia="en-US"/>
              </w:rPr>
              <w:fldChar w:fldCharType="end"/>
            </w:r>
          </w:p>
          <w:p w14:paraId="3983109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265A5028" w14:textId="77777777" w:rsidTr="00E830F0">
        <w:tc>
          <w:tcPr>
            <w:tcW w:w="3330" w:type="dxa"/>
            <w:gridSpan w:val="2"/>
            <w:tcBorders>
              <w:top w:val="nil"/>
              <w:left w:val="nil"/>
              <w:bottom w:val="nil"/>
              <w:right w:val="nil"/>
            </w:tcBorders>
          </w:tcPr>
          <w:p w14:paraId="132C7F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D1F57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FF27D4D" w14:textId="77777777" w:rsidTr="00E830F0">
        <w:trPr>
          <w:trHeight w:val="230"/>
        </w:trPr>
        <w:tc>
          <w:tcPr>
            <w:tcW w:w="3330" w:type="dxa"/>
            <w:gridSpan w:val="2"/>
            <w:tcBorders>
              <w:top w:val="nil"/>
              <w:left w:val="nil"/>
              <w:bottom w:val="nil"/>
              <w:right w:val="nil"/>
            </w:tcBorders>
          </w:tcPr>
          <w:p w14:paraId="71C1D3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3D1BA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3722556" w14:textId="77777777" w:rsidTr="00E830F0">
        <w:tc>
          <w:tcPr>
            <w:tcW w:w="3330" w:type="dxa"/>
            <w:gridSpan w:val="2"/>
            <w:tcBorders>
              <w:top w:val="nil"/>
              <w:left w:val="nil"/>
              <w:bottom w:val="nil"/>
              <w:right w:val="nil"/>
            </w:tcBorders>
          </w:tcPr>
          <w:p w14:paraId="64BDA4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A53FF3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CATALOGUS waartoe dit INFORMATIEOBJECTTYPE behoort.</w:t>
            </w:r>
            <w:r w:rsidRPr="00BE10FF">
              <w:rPr>
                <w:rFonts w:ascii="Arial" w:hAnsi="Arial" w:cs="Arial"/>
                <w:szCs w:val="24"/>
                <w:lang w:val="en-AU" w:eastAsia="en-US"/>
              </w:rPr>
              <w:fldChar w:fldCharType="end"/>
            </w:r>
          </w:p>
        </w:tc>
      </w:tr>
      <w:tr w:rsidR="00AB0ADA" w:rsidRPr="00BE10FF" w14:paraId="08BFED30" w14:textId="77777777" w:rsidTr="00E830F0">
        <w:tc>
          <w:tcPr>
            <w:tcW w:w="3330" w:type="dxa"/>
            <w:gridSpan w:val="2"/>
            <w:tcBorders>
              <w:top w:val="nil"/>
              <w:left w:val="nil"/>
              <w:bottom w:val="nil"/>
              <w:right w:val="nil"/>
            </w:tcBorders>
          </w:tcPr>
          <w:p w14:paraId="2D0F3D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CC911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636729C" w14:textId="77777777" w:rsidTr="00E830F0">
        <w:trPr>
          <w:trHeight w:val="215"/>
        </w:trPr>
        <w:tc>
          <w:tcPr>
            <w:tcW w:w="3330" w:type="dxa"/>
            <w:gridSpan w:val="2"/>
            <w:tcBorders>
              <w:top w:val="nil"/>
              <w:left w:val="nil"/>
              <w:bottom w:val="nil"/>
              <w:right w:val="nil"/>
            </w:tcBorders>
          </w:tcPr>
          <w:p w14:paraId="45FAF4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795BB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28 januari 2013</w:t>
            </w:r>
          </w:p>
        </w:tc>
      </w:tr>
      <w:tr w:rsidR="00AB0ADA" w:rsidRPr="00BE10FF" w14:paraId="50B3C4C6" w14:textId="77777777" w:rsidTr="00E830F0">
        <w:tc>
          <w:tcPr>
            <w:tcW w:w="3330" w:type="dxa"/>
            <w:gridSpan w:val="2"/>
            <w:tcBorders>
              <w:top w:val="nil"/>
              <w:left w:val="nil"/>
              <w:bottom w:val="nil"/>
              <w:right w:val="nil"/>
            </w:tcBorders>
          </w:tcPr>
          <w:p w14:paraId="01D7B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BE2A3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EBE0F15" w14:textId="77777777" w:rsidTr="00E830F0">
        <w:trPr>
          <w:trHeight w:val="230"/>
        </w:trPr>
        <w:tc>
          <w:tcPr>
            <w:tcW w:w="3330" w:type="dxa"/>
            <w:gridSpan w:val="2"/>
            <w:tcBorders>
              <w:top w:val="nil"/>
              <w:left w:val="nil"/>
              <w:bottom w:val="nil"/>
              <w:right w:val="nil"/>
            </w:tcBorders>
          </w:tcPr>
          <w:p w14:paraId="1B90B8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A0B4E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E12F3B1" w14:textId="77777777" w:rsidTr="00E830F0">
        <w:tc>
          <w:tcPr>
            <w:tcW w:w="3330" w:type="dxa"/>
            <w:gridSpan w:val="2"/>
            <w:tcBorders>
              <w:top w:val="nil"/>
              <w:left w:val="nil"/>
              <w:bottom w:val="nil"/>
              <w:right w:val="nil"/>
            </w:tcBorders>
          </w:tcPr>
          <w:p w14:paraId="1C5561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28E74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392004" w14:textId="77777777" w:rsidTr="00E830F0">
        <w:tc>
          <w:tcPr>
            <w:tcW w:w="3330" w:type="dxa"/>
            <w:gridSpan w:val="2"/>
            <w:tcBorders>
              <w:top w:val="nil"/>
              <w:left w:val="nil"/>
              <w:bottom w:val="nil"/>
              <w:right w:val="nil"/>
            </w:tcBorders>
          </w:tcPr>
          <w:p w14:paraId="381BB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AC7C0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912C09F" w14:textId="77777777" w:rsidTr="00E830F0">
        <w:tc>
          <w:tcPr>
            <w:tcW w:w="3330" w:type="dxa"/>
            <w:gridSpan w:val="2"/>
            <w:tcBorders>
              <w:top w:val="nil"/>
              <w:left w:val="nil"/>
              <w:bottom w:val="nil"/>
              <w:right w:val="nil"/>
            </w:tcBorders>
          </w:tcPr>
          <w:p w14:paraId="368E3D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9CAED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28F92C1" w14:textId="77777777" w:rsidTr="00E830F0">
        <w:tc>
          <w:tcPr>
            <w:tcW w:w="3330" w:type="dxa"/>
            <w:gridSpan w:val="2"/>
            <w:tcBorders>
              <w:top w:val="nil"/>
              <w:left w:val="nil"/>
              <w:bottom w:val="nil"/>
              <w:right w:val="nil"/>
            </w:tcBorders>
          </w:tcPr>
          <w:p w14:paraId="6F746F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0D6FC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3E45F1C" w14:textId="77777777" w:rsidTr="00E830F0">
        <w:tc>
          <w:tcPr>
            <w:tcW w:w="3330" w:type="dxa"/>
            <w:gridSpan w:val="2"/>
            <w:tcBorders>
              <w:top w:val="nil"/>
              <w:left w:val="nil"/>
              <w:bottom w:val="nil"/>
              <w:right w:val="nil"/>
            </w:tcBorders>
          </w:tcPr>
          <w:p w14:paraId="48FDB3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7D866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155B950" w14:textId="77777777" w:rsidTr="00E830F0">
        <w:tc>
          <w:tcPr>
            <w:tcW w:w="9360" w:type="dxa"/>
            <w:gridSpan w:val="3"/>
            <w:tcBorders>
              <w:top w:val="nil"/>
              <w:left w:val="nil"/>
              <w:bottom w:val="nil"/>
              <w:right w:val="nil"/>
            </w:tcBorders>
          </w:tcPr>
          <w:p w14:paraId="7B218E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E270080" w14:textId="77777777" w:rsidTr="00E830F0">
        <w:tc>
          <w:tcPr>
            <w:tcW w:w="450" w:type="dxa"/>
            <w:tcBorders>
              <w:top w:val="nil"/>
              <w:left w:val="nil"/>
              <w:bottom w:val="nil"/>
              <w:right w:val="nil"/>
            </w:tcBorders>
          </w:tcPr>
          <w:p w14:paraId="60B316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17A5B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94B0C50"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RESULTAATTYPE</w:t>
      </w:r>
      <w:r>
        <w:fldChar w:fldCharType="end"/>
      </w:r>
    </w:p>
    <w:bookmarkStart w:id="819" w:name="BKM_96D3EE0A_044A_443e_8887_F832B89CC8F6"/>
    <w:bookmarkEnd w:id="819"/>
    <w:p w14:paraId="6F241C6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Resultaattypeomschrijving</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4A37506" w14:textId="77777777" w:rsidTr="000E39D0">
        <w:trPr>
          <w:trHeight w:val="230"/>
        </w:trPr>
        <w:tc>
          <w:tcPr>
            <w:tcW w:w="3330" w:type="dxa"/>
            <w:gridSpan w:val="2"/>
            <w:tcBorders>
              <w:top w:val="nil"/>
              <w:left w:val="nil"/>
              <w:bottom w:val="nil"/>
              <w:right w:val="nil"/>
            </w:tcBorders>
          </w:tcPr>
          <w:p w14:paraId="576340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5A9F83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Resultaattypeomschrijving</w:t>
            </w:r>
            <w:r w:rsidRPr="00BE10FF">
              <w:rPr>
                <w:rFonts w:ascii="Arial" w:hAnsi="Arial" w:cs="Arial"/>
                <w:szCs w:val="24"/>
                <w:lang w:val="en-AU" w:eastAsia="en-US"/>
              </w:rPr>
              <w:fldChar w:fldCharType="end"/>
            </w:r>
          </w:p>
        </w:tc>
      </w:tr>
      <w:tr w:rsidR="00AB0ADA" w:rsidRPr="00BE10FF" w14:paraId="46AB3134" w14:textId="77777777" w:rsidTr="000E39D0">
        <w:tc>
          <w:tcPr>
            <w:tcW w:w="3330" w:type="dxa"/>
            <w:gridSpan w:val="2"/>
            <w:tcBorders>
              <w:top w:val="nil"/>
              <w:left w:val="nil"/>
              <w:bottom w:val="nil"/>
              <w:right w:val="nil"/>
            </w:tcBorders>
          </w:tcPr>
          <w:p w14:paraId="7DCD3F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604F1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DBD12B1" w14:textId="77777777" w:rsidTr="000E39D0">
        <w:tc>
          <w:tcPr>
            <w:tcW w:w="3330" w:type="dxa"/>
            <w:gridSpan w:val="2"/>
            <w:tcBorders>
              <w:top w:val="nil"/>
              <w:left w:val="nil"/>
              <w:bottom w:val="nil"/>
              <w:right w:val="nil"/>
            </w:tcBorders>
          </w:tcPr>
          <w:p w14:paraId="308B84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35CE4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BE2104" w14:textId="77777777" w:rsidTr="000E39D0">
        <w:tc>
          <w:tcPr>
            <w:tcW w:w="3330" w:type="dxa"/>
            <w:gridSpan w:val="2"/>
            <w:tcBorders>
              <w:top w:val="nil"/>
              <w:left w:val="nil"/>
              <w:bottom w:val="nil"/>
              <w:right w:val="nil"/>
            </w:tcBorders>
          </w:tcPr>
          <w:p w14:paraId="6982EE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EFE318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4E57CB18" w14:textId="77777777" w:rsidTr="000E39D0">
        <w:tc>
          <w:tcPr>
            <w:tcW w:w="3330" w:type="dxa"/>
            <w:gridSpan w:val="2"/>
            <w:tcBorders>
              <w:top w:val="nil"/>
              <w:left w:val="nil"/>
              <w:bottom w:val="nil"/>
              <w:right w:val="nil"/>
            </w:tcBorders>
          </w:tcPr>
          <w:p w14:paraId="110579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A190E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aard van resultaten van het RESULTAATTYPE.</w:t>
            </w:r>
            <w:r w:rsidRPr="00BE10FF">
              <w:rPr>
                <w:rFonts w:ascii="Arial" w:hAnsi="Arial" w:cs="Arial"/>
                <w:szCs w:val="24"/>
                <w:lang w:val="en-AU" w:eastAsia="en-US"/>
              </w:rPr>
              <w:fldChar w:fldCharType="end"/>
            </w:r>
          </w:p>
        </w:tc>
      </w:tr>
      <w:tr w:rsidR="00AB0ADA" w:rsidRPr="00BE10FF" w14:paraId="55C4A9BE" w14:textId="77777777" w:rsidTr="000E39D0">
        <w:trPr>
          <w:trHeight w:val="230"/>
        </w:trPr>
        <w:tc>
          <w:tcPr>
            <w:tcW w:w="3330" w:type="dxa"/>
            <w:gridSpan w:val="2"/>
            <w:tcBorders>
              <w:top w:val="nil"/>
              <w:left w:val="nil"/>
              <w:bottom w:val="nil"/>
              <w:right w:val="nil"/>
            </w:tcBorders>
          </w:tcPr>
          <w:p w14:paraId="19172E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14:paraId="295C52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DA4E065" w14:textId="77777777" w:rsidTr="000E39D0">
        <w:tc>
          <w:tcPr>
            <w:tcW w:w="3330" w:type="dxa"/>
            <w:gridSpan w:val="2"/>
            <w:tcBorders>
              <w:top w:val="nil"/>
              <w:left w:val="nil"/>
              <w:bottom w:val="nil"/>
              <w:right w:val="nil"/>
            </w:tcBorders>
          </w:tcPr>
          <w:p w14:paraId="74B0C2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C30F7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7373420" w14:textId="77777777" w:rsidTr="000E39D0">
        <w:tc>
          <w:tcPr>
            <w:tcW w:w="3330" w:type="dxa"/>
            <w:gridSpan w:val="2"/>
            <w:tcBorders>
              <w:top w:val="nil"/>
              <w:left w:val="nil"/>
              <w:bottom w:val="nil"/>
              <w:right w:val="nil"/>
            </w:tcBorders>
          </w:tcPr>
          <w:p w14:paraId="794168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D566A4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6DEE321" w14:textId="77777777" w:rsidTr="000E39D0">
        <w:trPr>
          <w:trHeight w:val="230"/>
        </w:trPr>
        <w:tc>
          <w:tcPr>
            <w:tcW w:w="3330" w:type="dxa"/>
            <w:gridSpan w:val="2"/>
            <w:tcBorders>
              <w:top w:val="nil"/>
              <w:left w:val="nil"/>
              <w:bottom w:val="nil"/>
              <w:right w:val="nil"/>
            </w:tcBorders>
          </w:tcPr>
          <w:p w14:paraId="7BD79A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9596E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A4E4BD6" w14:textId="77777777" w:rsidTr="000E39D0">
        <w:trPr>
          <w:trHeight w:val="215"/>
        </w:trPr>
        <w:tc>
          <w:tcPr>
            <w:tcW w:w="3330" w:type="dxa"/>
            <w:gridSpan w:val="2"/>
            <w:tcBorders>
              <w:top w:val="nil"/>
              <w:left w:val="nil"/>
              <w:bottom w:val="nil"/>
              <w:right w:val="nil"/>
            </w:tcBorders>
          </w:tcPr>
          <w:p w14:paraId="7FBC21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F6329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6E75CF" w14:textId="77777777" w:rsidTr="000E39D0">
        <w:trPr>
          <w:trHeight w:val="230"/>
        </w:trPr>
        <w:tc>
          <w:tcPr>
            <w:tcW w:w="3330" w:type="dxa"/>
            <w:gridSpan w:val="2"/>
            <w:tcBorders>
              <w:top w:val="nil"/>
              <w:left w:val="nil"/>
              <w:bottom w:val="nil"/>
              <w:right w:val="nil"/>
            </w:tcBorders>
          </w:tcPr>
          <w:p w14:paraId="38C03F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25EC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410661" w14:textId="77777777" w:rsidTr="000E39D0">
        <w:trPr>
          <w:trHeight w:val="230"/>
        </w:trPr>
        <w:tc>
          <w:tcPr>
            <w:tcW w:w="3330" w:type="dxa"/>
            <w:gridSpan w:val="2"/>
            <w:tcBorders>
              <w:top w:val="nil"/>
              <w:left w:val="nil"/>
              <w:bottom w:val="nil"/>
              <w:right w:val="nil"/>
            </w:tcBorders>
          </w:tcPr>
          <w:p w14:paraId="50AA72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5E7F2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AF32B7" w14:textId="77777777" w:rsidTr="000E39D0">
        <w:trPr>
          <w:trHeight w:val="230"/>
        </w:trPr>
        <w:tc>
          <w:tcPr>
            <w:tcW w:w="3330" w:type="dxa"/>
            <w:gridSpan w:val="2"/>
            <w:tcBorders>
              <w:top w:val="nil"/>
              <w:left w:val="nil"/>
              <w:bottom w:val="nil"/>
              <w:right w:val="nil"/>
            </w:tcBorders>
          </w:tcPr>
          <w:p w14:paraId="3F9E6C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BBB7C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327EFFD" w14:textId="77777777" w:rsidTr="000E39D0">
        <w:trPr>
          <w:trHeight w:val="230"/>
        </w:trPr>
        <w:tc>
          <w:tcPr>
            <w:tcW w:w="3330" w:type="dxa"/>
            <w:gridSpan w:val="2"/>
            <w:tcBorders>
              <w:top w:val="nil"/>
              <w:left w:val="nil"/>
              <w:bottom w:val="nil"/>
              <w:right w:val="nil"/>
            </w:tcBorders>
          </w:tcPr>
          <w:p w14:paraId="36396E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44EEE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C78021" w14:textId="77777777" w:rsidTr="000E39D0">
        <w:tc>
          <w:tcPr>
            <w:tcW w:w="3330" w:type="dxa"/>
            <w:gridSpan w:val="2"/>
            <w:tcBorders>
              <w:top w:val="nil"/>
              <w:left w:val="nil"/>
              <w:bottom w:val="nil"/>
              <w:right w:val="nil"/>
            </w:tcBorders>
          </w:tcPr>
          <w:p w14:paraId="5E2EA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EF4F7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EFFFE6C" w14:textId="77777777" w:rsidTr="000E39D0">
        <w:trPr>
          <w:trHeight w:val="230"/>
        </w:trPr>
        <w:tc>
          <w:tcPr>
            <w:tcW w:w="3330" w:type="dxa"/>
            <w:gridSpan w:val="2"/>
            <w:tcBorders>
              <w:top w:val="nil"/>
              <w:left w:val="nil"/>
              <w:bottom w:val="nil"/>
              <w:right w:val="nil"/>
            </w:tcBorders>
          </w:tcPr>
          <w:p w14:paraId="3E8B46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0141F4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294A9A9" w14:textId="77777777" w:rsidTr="000E39D0">
        <w:trPr>
          <w:trHeight w:val="230"/>
        </w:trPr>
        <w:tc>
          <w:tcPr>
            <w:tcW w:w="3330" w:type="dxa"/>
            <w:gridSpan w:val="2"/>
            <w:tcBorders>
              <w:top w:val="nil"/>
              <w:left w:val="nil"/>
              <w:bottom w:val="nil"/>
              <w:right w:val="nil"/>
            </w:tcBorders>
          </w:tcPr>
          <w:p w14:paraId="5DD027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5914F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FD31BDF" w14:textId="77777777" w:rsidTr="000E39D0">
        <w:trPr>
          <w:trHeight w:val="230"/>
        </w:trPr>
        <w:tc>
          <w:tcPr>
            <w:tcW w:w="3330" w:type="dxa"/>
            <w:gridSpan w:val="2"/>
            <w:tcBorders>
              <w:top w:val="nil"/>
              <w:left w:val="nil"/>
              <w:bottom w:val="nil"/>
              <w:right w:val="nil"/>
            </w:tcBorders>
          </w:tcPr>
          <w:p w14:paraId="1C3D6C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B7CDA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38FF3EB2" w14:textId="77777777" w:rsidTr="000E39D0">
        <w:tc>
          <w:tcPr>
            <w:tcW w:w="9360" w:type="dxa"/>
            <w:gridSpan w:val="3"/>
            <w:tcBorders>
              <w:top w:val="nil"/>
              <w:left w:val="nil"/>
              <w:bottom w:val="nil"/>
              <w:right w:val="nil"/>
            </w:tcBorders>
          </w:tcPr>
          <w:p w14:paraId="60E129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790D427" w14:textId="77777777" w:rsidTr="000E39D0">
        <w:tc>
          <w:tcPr>
            <w:tcW w:w="450" w:type="dxa"/>
            <w:tcBorders>
              <w:top w:val="nil"/>
              <w:left w:val="nil"/>
              <w:bottom w:val="nil"/>
              <w:right w:val="nil"/>
            </w:tcBorders>
          </w:tcPr>
          <w:p w14:paraId="331515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C65C7E3" w14:textId="094362DF" w:rsidR="00AD5871" w:rsidRPr="00AD5871" w:rsidRDefault="00AB0ADA" w:rsidP="00AD5871">
            <w:pPr>
              <w:widowControl w:val="0"/>
              <w:autoSpaceDE w:val="0"/>
              <w:autoSpaceDN w:val="0"/>
              <w:adjustRightInd w:val="0"/>
              <w:spacing w:line="240" w:lineRule="auto"/>
              <w:contextualSpacing w:val="0"/>
              <w:rPr>
                <w:ins w:id="820" w:author="Arjan Kloosterboer" w:date="2017-08-11T10:26:00Z"/>
                <w:rFonts w:ascii="Calibri" w:hAnsi="Calibri" w:cs="Arial"/>
                <w:color w:val="0F0F0F"/>
                <w:sz w:val="22"/>
                <w:szCs w:val="24"/>
                <w:lang w:eastAsia="en-US"/>
              </w:rPr>
            </w:pPr>
            <w:r w:rsidRPr="00BE10FF">
              <w:rPr>
                <w:rFonts w:ascii="Calibri" w:hAnsi="Calibri" w:cs="Arial"/>
                <w:color w:val="0F0F0F"/>
                <w:sz w:val="22"/>
                <w:szCs w:val="24"/>
                <w:lang w:eastAsia="en-US"/>
              </w:rPr>
              <w:t>Het gaat hier om de benaming van resultaten (van uitvoering van zaken van het betreffende zaaktype) zoals de organisatie die hanteert. Deze kunnen afwijken van hetgeen standaard is voor het domein cq. de ZTC die voor dat domein is opgesteld. Aan te bevelen is zoveel mogelijk aan te sluiten bij die standaard zijnde de waarden in ‘Resultaattype-omschrijving generiek’.</w:t>
            </w:r>
            <w:ins w:id="821" w:author="Arjan Kloosterboer" w:date="2017-08-11T10:26:00Z">
              <w:r w:rsidR="00AD5871">
                <w:t xml:space="preserve"> </w:t>
              </w:r>
            </w:ins>
          </w:p>
          <w:p w14:paraId="4AE39325" w14:textId="27E5BE9A" w:rsidR="00AB0ADA" w:rsidRPr="00BE10FF" w:rsidRDefault="00145B4C" w:rsidP="00AD5871">
            <w:pPr>
              <w:widowControl w:val="0"/>
              <w:autoSpaceDE w:val="0"/>
              <w:autoSpaceDN w:val="0"/>
              <w:adjustRightInd w:val="0"/>
              <w:spacing w:line="240" w:lineRule="auto"/>
              <w:contextualSpacing w:val="0"/>
              <w:rPr>
                <w:rFonts w:ascii="Calibri" w:hAnsi="Calibri" w:cs="Arial"/>
                <w:color w:val="0F0F0F"/>
                <w:sz w:val="22"/>
                <w:szCs w:val="24"/>
                <w:lang w:eastAsia="en-US"/>
              </w:rPr>
            </w:pPr>
            <w:ins w:id="822" w:author="Arjan Kloosterboer" w:date="2017-08-11T10:26:00Z">
              <w:r>
                <w:rPr>
                  <w:rFonts w:ascii="Calibri" w:hAnsi="Calibri" w:cs="Arial"/>
                  <w:color w:val="0F0F0F"/>
                  <w:sz w:val="22"/>
                  <w:szCs w:val="24"/>
                  <w:lang w:eastAsia="en-US"/>
                </w:rPr>
                <w:t>Voorbeelden van waarden zijn "verleend", "geweigerd" en "i</w:t>
              </w:r>
              <w:r w:rsidR="00AD5871" w:rsidRPr="00AD5871">
                <w:rPr>
                  <w:rFonts w:ascii="Calibri" w:hAnsi="Calibri" w:cs="Arial"/>
                  <w:color w:val="0F0F0F"/>
                  <w:sz w:val="22"/>
                  <w:szCs w:val="24"/>
                  <w:lang w:eastAsia="en-US"/>
                </w:rPr>
                <w:t>ngetrokken".</w:t>
              </w:r>
            </w:ins>
          </w:p>
        </w:tc>
      </w:tr>
    </w:tbl>
    <w:p w14:paraId="75EA41D0"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823" w:author="Arjan Kloosterboer" w:date="2017-08-14T15:40:00Z"/>
          <w:rFonts w:ascii="Arial" w:hAnsi="Arial" w:cs="Arial"/>
          <w:b/>
          <w:color w:val="004080"/>
          <w:sz w:val="24"/>
          <w:szCs w:val="24"/>
          <w:lang w:eastAsia="en-US"/>
        </w:rPr>
      </w:pPr>
      <w:bookmarkStart w:id="824" w:name="BKM_2989D140_48EA_4e35_8FE3_C4A2FD7B0AAE"/>
      <w:bookmarkStart w:id="825" w:name="BKM_F3604360_C889_4A9A_850B_43743F60B747"/>
      <w:bookmarkEnd w:id="824"/>
      <w:ins w:id="826" w:author="Arjan Kloosterboer" w:date="2017-08-14T15:40:00Z">
        <w:r w:rsidRPr="00444EF3">
          <w:rPr>
            <w:rFonts w:ascii="Arial" w:hAnsi="Arial" w:cs="Arial"/>
            <w:b/>
            <w:color w:val="004080"/>
            <w:sz w:val="24"/>
            <w:szCs w:val="24"/>
            <w:lang w:eastAsia="en-US"/>
          </w:rPr>
          <w:t>«Attribuutsoort» Procesobjectaard</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0E39D0" w14:paraId="2D9AA119" w14:textId="77777777" w:rsidTr="001E2DEB">
        <w:trPr>
          <w:trHeight w:val="230"/>
          <w:ins w:id="827"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6EBC2C5" w14:textId="77777777" w:rsidR="000E39D0" w:rsidRDefault="000E39D0" w:rsidP="001E2DEB">
            <w:pPr>
              <w:rPr>
                <w:ins w:id="828" w:author="Arjan Kloosterboer" w:date="2017-08-14T15:40:00Z"/>
                <w:rFonts w:ascii="Calibri" w:hAnsi="Calibri" w:cs="Calibri"/>
                <w:color w:val="000000"/>
                <w:sz w:val="22"/>
                <w:szCs w:val="22"/>
              </w:rPr>
            </w:pPr>
            <w:ins w:id="829" w:author="Arjan Kloosterboer" w:date="2017-08-14T15:4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0D9BE34D" w14:textId="77777777" w:rsidR="000E39D0" w:rsidRDefault="000E39D0" w:rsidP="001E2DEB">
            <w:pPr>
              <w:rPr>
                <w:ins w:id="830" w:author="Arjan Kloosterboer" w:date="2017-08-14T15:40:00Z"/>
                <w:rFonts w:ascii="Calibri" w:hAnsi="Calibri" w:cs="Calibri"/>
                <w:color w:val="0F0F0F"/>
                <w:sz w:val="22"/>
                <w:szCs w:val="22"/>
              </w:rPr>
            </w:pPr>
            <w:ins w:id="831" w:author="Arjan Kloosterboer" w:date="2017-08-14T15:40:00Z">
              <w:r>
                <w:rPr>
                  <w:rFonts w:ascii="Calibri" w:hAnsi="Calibri" w:cs="Calibri"/>
                  <w:color w:val="0F0F0F"/>
                  <w:sz w:val="22"/>
                  <w:szCs w:val="22"/>
                </w:rPr>
                <w:t>Procesobjectaard</w:t>
              </w:r>
            </w:ins>
          </w:p>
        </w:tc>
        <w:tc>
          <w:tcPr>
            <w:tcW w:w="1710" w:type="dxa"/>
            <w:tcBorders>
              <w:top w:val="nil"/>
              <w:left w:val="nil"/>
              <w:bottom w:val="nil"/>
              <w:right w:val="nil"/>
            </w:tcBorders>
            <w:tcMar>
              <w:top w:w="0" w:type="dxa"/>
              <w:left w:w="60" w:type="dxa"/>
              <w:bottom w:w="0" w:type="dxa"/>
              <w:right w:w="60" w:type="dxa"/>
            </w:tcMar>
          </w:tcPr>
          <w:p w14:paraId="306BAB62" w14:textId="77777777" w:rsidR="000E39D0" w:rsidRDefault="000E39D0" w:rsidP="001E2DEB">
            <w:pPr>
              <w:jc w:val="right"/>
              <w:rPr>
                <w:ins w:id="832" w:author="Arjan Kloosterboer" w:date="2017-08-14T15:40:00Z"/>
                <w:rFonts w:ascii="Calibri" w:hAnsi="Calibri" w:cs="Calibri"/>
                <w:color w:val="0F0F0F"/>
                <w:sz w:val="22"/>
                <w:szCs w:val="22"/>
              </w:rPr>
            </w:pPr>
            <w:ins w:id="833" w:author="Arjan Kloosterboer" w:date="2017-08-14T15:40:00Z">
              <w:r>
                <w:rPr>
                  <w:rFonts w:ascii="Calibri" w:hAnsi="Calibri" w:cs="Calibri"/>
                  <w:color w:val="0F0F0F"/>
                  <w:sz w:val="22"/>
                  <w:szCs w:val="22"/>
                </w:rPr>
                <w:t>False</w:t>
              </w:r>
            </w:ins>
          </w:p>
        </w:tc>
      </w:tr>
      <w:tr w:rsidR="000E39D0" w14:paraId="6BB719EF" w14:textId="77777777" w:rsidTr="001E2DEB">
        <w:trPr>
          <w:ins w:id="83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0231566" w14:textId="77777777" w:rsidR="000E39D0" w:rsidRDefault="000E39D0" w:rsidP="001E2DEB">
            <w:pPr>
              <w:rPr>
                <w:ins w:id="835" w:author="Arjan Kloosterboer" w:date="2017-08-14T15:40:00Z"/>
                <w:rFonts w:ascii="Calibri" w:hAnsi="Calibri" w:cs="Calibri"/>
                <w:color w:val="000000"/>
                <w:sz w:val="22"/>
                <w:szCs w:val="22"/>
              </w:rPr>
            </w:pPr>
            <w:ins w:id="836" w:author="Arjan Kloosterboer" w:date="2017-08-14T15:4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CF8B14F" w14:textId="77777777" w:rsidR="000E39D0" w:rsidRDefault="000E39D0" w:rsidP="001E2DEB">
            <w:pPr>
              <w:rPr>
                <w:ins w:id="837" w:author="Arjan Kloosterboer" w:date="2017-08-14T15:40:00Z"/>
                <w:rFonts w:ascii="Calibri" w:hAnsi="Calibri" w:cs="Calibri"/>
                <w:color w:val="0F0F0F"/>
                <w:sz w:val="22"/>
                <w:szCs w:val="22"/>
              </w:rPr>
            </w:pPr>
            <w:ins w:id="838" w:author="Arjan Kloosterboer" w:date="2017-08-14T15:40:00Z">
              <w:r>
                <w:rPr>
                  <w:rFonts w:ascii="Calibri" w:hAnsi="Calibri" w:cs="Calibri"/>
                  <w:color w:val="0F0F0F"/>
                  <w:sz w:val="22"/>
                  <w:szCs w:val="22"/>
                </w:rPr>
                <w:t>KING</w:t>
              </w:r>
            </w:ins>
          </w:p>
        </w:tc>
      </w:tr>
      <w:tr w:rsidR="000E39D0" w14:paraId="161C6FCC" w14:textId="77777777" w:rsidTr="001E2DEB">
        <w:trPr>
          <w:ins w:id="83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A6AD7F0" w14:textId="77777777" w:rsidR="000E39D0" w:rsidRDefault="000E39D0" w:rsidP="001E2DEB">
            <w:pPr>
              <w:rPr>
                <w:ins w:id="840" w:author="Arjan Kloosterboer" w:date="2017-08-14T15:40:00Z"/>
                <w:rFonts w:ascii="Calibri" w:hAnsi="Calibri" w:cs="Calibri"/>
                <w:color w:val="000000"/>
                <w:sz w:val="22"/>
                <w:szCs w:val="22"/>
              </w:rPr>
            </w:pPr>
            <w:ins w:id="841" w:author="Arjan Kloosterboer" w:date="2017-08-14T15:4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1FEB049B" w14:textId="77777777" w:rsidR="000E39D0" w:rsidRDefault="000E39D0" w:rsidP="001E2DEB">
            <w:pPr>
              <w:rPr>
                <w:ins w:id="842" w:author="Arjan Kloosterboer" w:date="2017-08-14T15:40:00Z"/>
                <w:rFonts w:ascii="Calibri" w:hAnsi="Calibri" w:cs="Calibri"/>
                <w:color w:val="0F0F0F"/>
                <w:sz w:val="22"/>
                <w:szCs w:val="22"/>
              </w:rPr>
            </w:pPr>
          </w:p>
        </w:tc>
      </w:tr>
      <w:tr w:rsidR="000E39D0" w14:paraId="5E89C271" w14:textId="77777777" w:rsidTr="001E2DEB">
        <w:trPr>
          <w:ins w:id="84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BF9B582" w14:textId="77777777" w:rsidR="000E39D0" w:rsidRDefault="000E39D0" w:rsidP="001E2DEB">
            <w:pPr>
              <w:rPr>
                <w:ins w:id="844" w:author="Arjan Kloosterboer" w:date="2017-08-14T15:40:00Z"/>
                <w:rFonts w:ascii="Calibri" w:hAnsi="Calibri" w:cs="Calibri"/>
                <w:color w:val="000000"/>
                <w:sz w:val="22"/>
                <w:szCs w:val="22"/>
              </w:rPr>
            </w:pPr>
            <w:ins w:id="845" w:author="Arjan Kloosterboer" w:date="2017-08-14T15:4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5B5123F" w14:textId="77777777" w:rsidR="000E39D0" w:rsidRDefault="000E39D0" w:rsidP="001E2DEB">
            <w:pPr>
              <w:rPr>
                <w:ins w:id="846" w:author="Arjan Kloosterboer" w:date="2017-08-14T15:40:00Z"/>
                <w:rFonts w:ascii="Calibri" w:hAnsi="Calibri" w:cs="Calibri"/>
                <w:color w:val="0F0F0F"/>
                <w:sz w:val="22"/>
                <w:szCs w:val="22"/>
              </w:rPr>
            </w:pPr>
            <w:ins w:id="847" w:author="Arjan Kloosterboer" w:date="2017-08-14T15:40:00Z">
              <w:r>
                <w:rPr>
                  <w:rFonts w:ascii="Calibri" w:hAnsi="Calibri" w:cs="Calibri"/>
                  <w:color w:val="000000"/>
                  <w:sz w:val="22"/>
                  <w:szCs w:val="22"/>
                </w:rPr>
                <w:t>Omschrijving van het object, subject of gebeurtenis waarop, vanuit archiveringsoptiek, het resultaattype bij zaken van dit type betrekking heeft.</w:t>
              </w:r>
            </w:ins>
          </w:p>
        </w:tc>
      </w:tr>
      <w:tr w:rsidR="000E39D0" w14:paraId="45A141C2" w14:textId="77777777" w:rsidTr="001E2DEB">
        <w:trPr>
          <w:trHeight w:val="230"/>
          <w:ins w:id="84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5F554CC" w14:textId="77777777" w:rsidR="000E39D0" w:rsidRDefault="000E39D0" w:rsidP="001E2DEB">
            <w:pPr>
              <w:rPr>
                <w:ins w:id="849" w:author="Arjan Kloosterboer" w:date="2017-08-14T15:40:00Z"/>
                <w:rFonts w:ascii="Calibri" w:hAnsi="Calibri" w:cs="Calibri"/>
                <w:color w:val="000000"/>
                <w:sz w:val="22"/>
                <w:szCs w:val="22"/>
              </w:rPr>
            </w:pPr>
            <w:ins w:id="850" w:author="Arjan Kloosterboer" w:date="2017-08-14T15:4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0FC2F798" w14:textId="77777777" w:rsidR="000E39D0" w:rsidRDefault="000E39D0" w:rsidP="001E2DEB">
            <w:pPr>
              <w:rPr>
                <w:ins w:id="851" w:author="Arjan Kloosterboer" w:date="2017-08-14T15:40:00Z"/>
                <w:rFonts w:ascii="Calibri" w:hAnsi="Calibri" w:cs="Calibri"/>
                <w:color w:val="0F0F0F"/>
                <w:sz w:val="22"/>
                <w:szCs w:val="22"/>
              </w:rPr>
            </w:pPr>
            <w:ins w:id="852" w:author="Arjan Kloosterboer" w:date="2017-08-14T15:40:00Z">
              <w:r>
                <w:rPr>
                  <w:rFonts w:ascii="Calibri" w:hAnsi="Calibri" w:cs="Calibri"/>
                  <w:color w:val="0F0F0F"/>
                  <w:sz w:val="22"/>
                  <w:szCs w:val="22"/>
                </w:rPr>
                <w:t>KING</w:t>
              </w:r>
            </w:ins>
          </w:p>
        </w:tc>
      </w:tr>
      <w:tr w:rsidR="000E39D0" w14:paraId="50FAC8B9" w14:textId="77777777" w:rsidTr="001E2DEB">
        <w:trPr>
          <w:ins w:id="85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6648A83" w14:textId="77777777" w:rsidR="000E39D0" w:rsidRDefault="000E39D0" w:rsidP="001E2DEB">
            <w:pPr>
              <w:rPr>
                <w:ins w:id="854" w:author="Arjan Kloosterboer" w:date="2017-08-14T15:40:00Z"/>
                <w:rFonts w:ascii="Calibri" w:hAnsi="Calibri" w:cs="Calibri"/>
                <w:color w:val="000000"/>
                <w:sz w:val="22"/>
                <w:szCs w:val="22"/>
              </w:rPr>
            </w:pPr>
            <w:ins w:id="855" w:author="Arjan Kloosterboer" w:date="2017-08-14T15:4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6A22B807" w14:textId="77777777" w:rsidR="000E39D0" w:rsidRDefault="000E39D0" w:rsidP="001E2DEB">
            <w:pPr>
              <w:rPr>
                <w:ins w:id="856" w:author="Arjan Kloosterboer" w:date="2017-08-14T15:40:00Z"/>
                <w:rFonts w:ascii="Calibri" w:hAnsi="Calibri" w:cs="Calibri"/>
                <w:color w:val="0F0F0F"/>
                <w:sz w:val="22"/>
                <w:szCs w:val="22"/>
              </w:rPr>
            </w:pPr>
            <w:ins w:id="857" w:author="Arjan Kloosterboer" w:date="2017-08-14T15:40:00Z">
              <w:r>
                <w:rPr>
                  <w:rFonts w:ascii="Calibri" w:hAnsi="Calibri" w:cs="Calibri"/>
                  <w:color w:val="0F0F0F"/>
                  <w:sz w:val="22"/>
                  <w:szCs w:val="22"/>
                </w:rPr>
                <w:t>1-2-2017</w:t>
              </w:r>
            </w:ins>
          </w:p>
        </w:tc>
      </w:tr>
      <w:tr w:rsidR="000E39D0" w14:paraId="19B8BF80" w14:textId="77777777" w:rsidTr="001E2DEB">
        <w:trPr>
          <w:ins w:id="85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FF3356D" w14:textId="77777777" w:rsidR="000E39D0" w:rsidRDefault="000E39D0" w:rsidP="001E2DEB">
            <w:pPr>
              <w:rPr>
                <w:ins w:id="859" w:author="Arjan Kloosterboer" w:date="2017-08-14T15:40:00Z"/>
                <w:rFonts w:ascii="Calibri" w:hAnsi="Calibri" w:cs="Calibri"/>
                <w:color w:val="000000"/>
                <w:sz w:val="22"/>
                <w:szCs w:val="22"/>
              </w:rPr>
            </w:pPr>
            <w:ins w:id="860" w:author="Arjan Kloosterboer" w:date="2017-08-14T15:4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705576BA" w14:textId="77777777" w:rsidR="000E39D0" w:rsidRDefault="000E39D0" w:rsidP="001E2DEB">
            <w:pPr>
              <w:rPr>
                <w:ins w:id="861" w:author="Arjan Kloosterboer" w:date="2017-08-14T15:40:00Z"/>
                <w:rFonts w:ascii="Calibri" w:hAnsi="Calibri" w:cs="Calibri"/>
                <w:color w:val="0F0F0F"/>
                <w:sz w:val="22"/>
                <w:szCs w:val="22"/>
              </w:rPr>
            </w:pPr>
            <w:ins w:id="862" w:author="Arjan Kloosterboer" w:date="2017-08-14T15:40:00Z">
              <w:r>
                <w:rPr>
                  <w:rFonts w:ascii="Calibri" w:hAnsi="Calibri" w:cs="Calibri"/>
                  <w:color w:val="0F0F0F"/>
                  <w:sz w:val="22"/>
                  <w:szCs w:val="22"/>
                </w:rPr>
                <w:t>AN200</w:t>
              </w:r>
            </w:ins>
          </w:p>
        </w:tc>
      </w:tr>
      <w:tr w:rsidR="000E39D0" w14:paraId="05A5A8EB" w14:textId="77777777" w:rsidTr="001E2DEB">
        <w:trPr>
          <w:trHeight w:val="230"/>
          <w:ins w:id="86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F9743C6" w14:textId="77777777" w:rsidR="000E39D0" w:rsidRDefault="000E39D0" w:rsidP="001E2DEB">
            <w:pPr>
              <w:rPr>
                <w:ins w:id="864" w:author="Arjan Kloosterboer" w:date="2017-08-14T15:40:00Z"/>
                <w:rFonts w:ascii="Calibri" w:hAnsi="Calibri" w:cs="Calibri"/>
                <w:color w:val="000000"/>
                <w:sz w:val="22"/>
                <w:szCs w:val="22"/>
              </w:rPr>
            </w:pPr>
            <w:ins w:id="865" w:author="Arjan Kloosterboer" w:date="2017-08-14T15:40: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90FFE90" w14:textId="77777777" w:rsidR="000E39D0" w:rsidRDefault="000E39D0" w:rsidP="001E2DEB">
            <w:pPr>
              <w:rPr>
                <w:ins w:id="866" w:author="Arjan Kloosterboer" w:date="2017-08-14T15:40:00Z"/>
                <w:rFonts w:ascii="Calibri" w:hAnsi="Calibri" w:cs="Calibri"/>
                <w:color w:val="0F0F0F"/>
                <w:sz w:val="22"/>
                <w:szCs w:val="22"/>
              </w:rPr>
            </w:pPr>
          </w:p>
        </w:tc>
      </w:tr>
      <w:tr w:rsidR="000E39D0" w14:paraId="489639F2" w14:textId="77777777" w:rsidTr="001E2DEB">
        <w:trPr>
          <w:trHeight w:val="215"/>
          <w:ins w:id="867"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F4DE13D" w14:textId="77777777" w:rsidR="000E39D0" w:rsidRDefault="000E39D0" w:rsidP="001E2DEB">
            <w:pPr>
              <w:rPr>
                <w:ins w:id="868" w:author="Arjan Kloosterboer" w:date="2017-08-14T15:40:00Z"/>
                <w:rFonts w:ascii="Calibri" w:hAnsi="Calibri" w:cs="Calibri"/>
                <w:color w:val="000000"/>
                <w:sz w:val="22"/>
                <w:szCs w:val="22"/>
              </w:rPr>
            </w:pPr>
            <w:ins w:id="869" w:author="Arjan Kloosterboer" w:date="2017-08-14T15:4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9C6BEE6" w14:textId="77777777" w:rsidR="000E39D0" w:rsidRDefault="000E39D0" w:rsidP="001E2DEB">
            <w:pPr>
              <w:rPr>
                <w:ins w:id="870" w:author="Arjan Kloosterboer" w:date="2017-08-14T15:40:00Z"/>
                <w:rFonts w:ascii="Calibri" w:hAnsi="Calibri" w:cs="Calibri"/>
                <w:color w:val="0F0F0F"/>
                <w:sz w:val="22"/>
                <w:szCs w:val="22"/>
              </w:rPr>
            </w:pPr>
            <w:ins w:id="871" w:author="Arjan Kloosterboer" w:date="2017-08-14T15:40:00Z">
              <w:r>
                <w:rPr>
                  <w:rFonts w:ascii="Calibri" w:hAnsi="Calibri" w:cs="Calibri"/>
                  <w:color w:val="0F0F0F"/>
                  <w:sz w:val="22"/>
                  <w:szCs w:val="22"/>
                </w:rPr>
                <w:t>Ja</w:t>
              </w:r>
            </w:ins>
          </w:p>
        </w:tc>
      </w:tr>
      <w:tr w:rsidR="000E39D0" w14:paraId="697BB8E2" w14:textId="77777777" w:rsidTr="001E2DEB">
        <w:trPr>
          <w:trHeight w:val="230"/>
          <w:ins w:id="872"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639E230" w14:textId="77777777" w:rsidR="000E39D0" w:rsidRDefault="000E39D0" w:rsidP="001E2DEB">
            <w:pPr>
              <w:rPr>
                <w:ins w:id="873" w:author="Arjan Kloosterboer" w:date="2017-08-14T15:40:00Z"/>
                <w:rFonts w:ascii="Calibri" w:hAnsi="Calibri" w:cs="Calibri"/>
                <w:color w:val="000000"/>
                <w:sz w:val="22"/>
                <w:szCs w:val="22"/>
              </w:rPr>
            </w:pPr>
            <w:ins w:id="874" w:author="Arjan Kloosterboer" w:date="2017-08-14T15:4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35A72D25" w14:textId="77777777" w:rsidR="000E39D0" w:rsidRDefault="000E39D0" w:rsidP="001E2DEB">
            <w:pPr>
              <w:rPr>
                <w:ins w:id="875" w:author="Arjan Kloosterboer" w:date="2017-08-14T15:40:00Z"/>
                <w:rFonts w:ascii="Calibri" w:hAnsi="Calibri" w:cs="Calibri"/>
                <w:color w:val="0F0F0F"/>
                <w:sz w:val="22"/>
                <w:szCs w:val="22"/>
              </w:rPr>
            </w:pPr>
            <w:ins w:id="876" w:author="Arjan Kloosterboer" w:date="2017-08-14T15:40:00Z">
              <w:r>
                <w:rPr>
                  <w:rFonts w:ascii="Calibri" w:hAnsi="Calibri" w:cs="Calibri"/>
                  <w:color w:val="0F0F0F"/>
                  <w:sz w:val="22"/>
                  <w:szCs w:val="22"/>
                </w:rPr>
                <w:t>Nee</w:t>
              </w:r>
            </w:ins>
          </w:p>
        </w:tc>
      </w:tr>
      <w:tr w:rsidR="000E39D0" w14:paraId="5A21A468" w14:textId="77777777" w:rsidTr="001E2DEB">
        <w:trPr>
          <w:trHeight w:val="230"/>
          <w:ins w:id="877"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A70AB24" w14:textId="77777777" w:rsidR="000E39D0" w:rsidRDefault="000E39D0" w:rsidP="001E2DEB">
            <w:pPr>
              <w:rPr>
                <w:ins w:id="878" w:author="Arjan Kloosterboer" w:date="2017-08-14T15:40:00Z"/>
                <w:rFonts w:ascii="Calibri" w:hAnsi="Calibri" w:cs="Calibri"/>
                <w:color w:val="000000"/>
                <w:sz w:val="22"/>
                <w:szCs w:val="22"/>
              </w:rPr>
            </w:pPr>
            <w:ins w:id="879" w:author="Arjan Kloosterboer" w:date="2017-08-14T15:4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F625347" w14:textId="77777777" w:rsidR="000E39D0" w:rsidRDefault="000E39D0" w:rsidP="001E2DEB">
            <w:pPr>
              <w:rPr>
                <w:ins w:id="880" w:author="Arjan Kloosterboer" w:date="2017-08-14T15:40:00Z"/>
                <w:rFonts w:ascii="Calibri" w:hAnsi="Calibri" w:cs="Calibri"/>
                <w:color w:val="0F0F0F"/>
                <w:sz w:val="22"/>
                <w:szCs w:val="22"/>
              </w:rPr>
            </w:pPr>
            <w:ins w:id="881" w:author="Arjan Kloosterboer" w:date="2017-08-14T15:40:00Z">
              <w:r>
                <w:rPr>
                  <w:rFonts w:ascii="Calibri" w:hAnsi="Calibri" w:cs="Calibri"/>
                  <w:color w:val="0F0F0F"/>
                  <w:sz w:val="22"/>
                  <w:szCs w:val="22"/>
                </w:rPr>
                <w:t>Nee</w:t>
              </w:r>
            </w:ins>
          </w:p>
        </w:tc>
      </w:tr>
      <w:tr w:rsidR="000E39D0" w14:paraId="21151228" w14:textId="77777777" w:rsidTr="001E2DEB">
        <w:trPr>
          <w:ins w:id="882"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7AD0CE9" w14:textId="77777777" w:rsidR="000E39D0" w:rsidRDefault="000E39D0" w:rsidP="001E2DEB">
            <w:pPr>
              <w:rPr>
                <w:ins w:id="883" w:author="Arjan Kloosterboer" w:date="2017-08-14T15:40:00Z"/>
                <w:rFonts w:ascii="Calibri" w:hAnsi="Calibri" w:cs="Calibri"/>
                <w:color w:val="000000"/>
                <w:sz w:val="22"/>
                <w:szCs w:val="22"/>
              </w:rPr>
            </w:pPr>
            <w:ins w:id="884" w:author="Arjan Kloosterboer" w:date="2017-08-14T15:4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4D52C66" w14:textId="77777777" w:rsidR="000E39D0" w:rsidRDefault="000E39D0" w:rsidP="001E2DEB">
            <w:pPr>
              <w:rPr>
                <w:ins w:id="885" w:author="Arjan Kloosterboer" w:date="2017-08-14T15:40:00Z"/>
                <w:rFonts w:ascii="Calibri" w:hAnsi="Calibri" w:cs="Calibri"/>
                <w:color w:val="0F0F0F"/>
                <w:sz w:val="22"/>
                <w:szCs w:val="22"/>
              </w:rPr>
            </w:pPr>
            <w:ins w:id="886" w:author="Arjan Kloosterboer" w:date="2017-08-14T15:40:00Z">
              <w:r>
                <w:rPr>
                  <w:rFonts w:ascii="Calibri" w:hAnsi="Calibri" w:cs="Calibri"/>
                  <w:color w:val="0F0F0F"/>
                  <w:sz w:val="22"/>
                  <w:szCs w:val="22"/>
                </w:rPr>
                <w:t>Nee</w:t>
              </w:r>
            </w:ins>
          </w:p>
        </w:tc>
      </w:tr>
      <w:tr w:rsidR="000E39D0" w14:paraId="7DCB7B99" w14:textId="77777777" w:rsidTr="001E2DEB">
        <w:trPr>
          <w:trHeight w:val="230"/>
          <w:ins w:id="887"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0665ED9" w14:textId="77777777" w:rsidR="000E39D0" w:rsidRDefault="000E39D0" w:rsidP="001E2DEB">
            <w:pPr>
              <w:rPr>
                <w:ins w:id="888" w:author="Arjan Kloosterboer" w:date="2017-08-14T15:40:00Z"/>
                <w:rFonts w:ascii="Calibri" w:hAnsi="Calibri" w:cs="Calibri"/>
                <w:color w:val="000000"/>
                <w:sz w:val="22"/>
                <w:szCs w:val="22"/>
              </w:rPr>
            </w:pPr>
            <w:ins w:id="889" w:author="Arjan Kloosterboer" w:date="2017-08-14T15:4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32518E43" w14:textId="33167DD5" w:rsidR="000E39D0" w:rsidRDefault="00642370" w:rsidP="001E2DEB">
            <w:pPr>
              <w:rPr>
                <w:ins w:id="890" w:author="Arjan Kloosterboer" w:date="2017-08-14T15:40:00Z"/>
                <w:rFonts w:ascii="Calibri" w:hAnsi="Calibri" w:cs="Calibri"/>
                <w:color w:val="0F0F0F"/>
                <w:sz w:val="22"/>
                <w:szCs w:val="22"/>
              </w:rPr>
            </w:pPr>
            <w:ins w:id="891" w:author="Arjan Kloosterboer" w:date="2018-06-14T22:01:00Z">
              <w:r>
                <w:rPr>
                  <w:rFonts w:ascii="Calibri" w:hAnsi="Calibri" w:cs="Calibri"/>
                  <w:color w:val="0F0F0F"/>
                  <w:sz w:val="22"/>
                  <w:szCs w:val="22"/>
                </w:rPr>
                <w:t>1</w:t>
              </w:r>
            </w:ins>
            <w:ins w:id="892" w:author="Arjan Kloosterboer" w:date="2017-08-14T15:40:00Z">
              <w:r w:rsidR="000E39D0">
                <w:rPr>
                  <w:rFonts w:ascii="Calibri" w:hAnsi="Calibri" w:cs="Calibri"/>
                  <w:color w:val="0F0F0F"/>
                  <w:sz w:val="22"/>
                  <w:szCs w:val="22"/>
                </w:rPr>
                <w:t xml:space="preserve"> - 1</w:t>
              </w:r>
            </w:ins>
          </w:p>
        </w:tc>
      </w:tr>
      <w:tr w:rsidR="000E39D0" w14:paraId="5D316239" w14:textId="77777777" w:rsidTr="001E2DEB">
        <w:trPr>
          <w:trHeight w:val="230"/>
          <w:ins w:id="893"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0251A5EE" w14:textId="77777777" w:rsidR="000E39D0" w:rsidRDefault="000E39D0" w:rsidP="001E2DEB">
            <w:pPr>
              <w:rPr>
                <w:ins w:id="894" w:author="Arjan Kloosterboer" w:date="2017-08-14T15:40:00Z"/>
                <w:rFonts w:ascii="Calibri" w:hAnsi="Calibri" w:cs="Calibri"/>
                <w:color w:val="000000"/>
                <w:sz w:val="22"/>
                <w:szCs w:val="22"/>
              </w:rPr>
            </w:pPr>
            <w:ins w:id="895" w:author="Arjan Kloosterboer" w:date="2017-08-14T15:4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11574CFE" w14:textId="77777777" w:rsidR="000E39D0" w:rsidRDefault="000E39D0" w:rsidP="001E2DEB">
            <w:pPr>
              <w:rPr>
                <w:ins w:id="896" w:author="Arjan Kloosterboer" w:date="2017-08-14T15:40:00Z"/>
                <w:rFonts w:ascii="Calibri" w:hAnsi="Calibri" w:cs="Calibri"/>
                <w:color w:val="0F0F0F"/>
                <w:sz w:val="22"/>
                <w:szCs w:val="22"/>
              </w:rPr>
            </w:pPr>
            <w:ins w:id="897" w:author="Arjan Kloosterboer" w:date="2017-08-14T15:40:00Z">
              <w:r>
                <w:rPr>
                  <w:rFonts w:ascii="Calibri" w:hAnsi="Calibri" w:cs="Calibri"/>
                  <w:color w:val="0F0F0F"/>
                  <w:sz w:val="22"/>
                  <w:szCs w:val="22"/>
                </w:rPr>
                <w:t>Gemeentelijk kerngegeven</w:t>
              </w:r>
            </w:ins>
          </w:p>
        </w:tc>
      </w:tr>
      <w:tr w:rsidR="000E39D0" w14:paraId="51796D79" w14:textId="77777777" w:rsidTr="001E2DEB">
        <w:trPr>
          <w:trHeight w:val="230"/>
          <w:ins w:id="898"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A920D28" w14:textId="77777777" w:rsidR="000E39D0" w:rsidRDefault="000E39D0" w:rsidP="001E2DEB">
            <w:pPr>
              <w:rPr>
                <w:ins w:id="899" w:author="Arjan Kloosterboer" w:date="2017-08-14T15:40:00Z"/>
                <w:rFonts w:ascii="Calibri" w:hAnsi="Calibri" w:cs="Calibri"/>
                <w:b/>
                <w:bCs/>
                <w:color w:val="000000"/>
                <w:sz w:val="22"/>
                <w:szCs w:val="22"/>
              </w:rPr>
            </w:pPr>
            <w:ins w:id="900" w:author="Arjan Kloosterboer" w:date="2017-08-14T15:4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00F9950" w14:textId="67161D63" w:rsidR="000E39D0" w:rsidRDefault="00642370" w:rsidP="001E2DEB">
            <w:pPr>
              <w:rPr>
                <w:ins w:id="901" w:author="Arjan Kloosterboer" w:date="2017-08-14T15:40:00Z"/>
                <w:rFonts w:ascii="Calibri" w:hAnsi="Calibri" w:cs="Calibri"/>
                <w:color w:val="0F0F0F"/>
                <w:sz w:val="22"/>
                <w:szCs w:val="22"/>
              </w:rPr>
            </w:pPr>
            <w:ins w:id="902" w:author="Arjan Kloosterboer" w:date="2018-06-14T22:01:00Z">
              <w:r>
                <w:rPr>
                  <w:rFonts w:ascii="Calibri" w:hAnsi="Calibri" w:cs="Calibri"/>
                  <w:color w:val="0F0F0F"/>
                  <w:sz w:val="22"/>
                  <w:szCs w:val="22"/>
                </w:rPr>
                <w:t>-</w:t>
              </w:r>
            </w:ins>
          </w:p>
        </w:tc>
      </w:tr>
      <w:tr w:rsidR="000E39D0" w14:paraId="02F37FF4" w14:textId="77777777" w:rsidTr="001E2DEB">
        <w:trPr>
          <w:ins w:id="903" w:author="Arjan Kloosterboer" w:date="2017-08-14T15:40:00Z"/>
        </w:trPr>
        <w:tc>
          <w:tcPr>
            <w:tcW w:w="9360" w:type="dxa"/>
            <w:gridSpan w:val="4"/>
            <w:tcBorders>
              <w:top w:val="nil"/>
              <w:left w:val="nil"/>
              <w:bottom w:val="nil"/>
              <w:right w:val="nil"/>
            </w:tcBorders>
            <w:tcMar>
              <w:top w:w="0" w:type="dxa"/>
              <w:left w:w="60" w:type="dxa"/>
              <w:bottom w:w="0" w:type="dxa"/>
              <w:right w:w="60" w:type="dxa"/>
            </w:tcMar>
          </w:tcPr>
          <w:p w14:paraId="3A69ABE0" w14:textId="77777777" w:rsidR="000E39D0" w:rsidRDefault="000E39D0" w:rsidP="001E2DEB">
            <w:pPr>
              <w:rPr>
                <w:ins w:id="904" w:author="Arjan Kloosterboer" w:date="2017-08-14T15:40:00Z"/>
                <w:rFonts w:ascii="Calibri" w:hAnsi="Calibri" w:cs="Calibri"/>
                <w:color w:val="0F0F0F"/>
                <w:sz w:val="22"/>
                <w:szCs w:val="22"/>
              </w:rPr>
            </w:pPr>
            <w:ins w:id="905" w:author="Arjan Kloosterboer" w:date="2017-08-14T15:40:00Z">
              <w:r>
                <w:rPr>
                  <w:rFonts w:ascii="Calibri" w:hAnsi="Calibri" w:cs="Calibri"/>
                  <w:b/>
                  <w:bCs/>
                  <w:color w:val="0F0F0F"/>
                  <w:sz w:val="22"/>
                  <w:szCs w:val="22"/>
                </w:rPr>
                <w:t>Toelichting</w:t>
              </w:r>
            </w:ins>
          </w:p>
        </w:tc>
      </w:tr>
      <w:tr w:rsidR="000E39D0" w14:paraId="0EE490B5" w14:textId="77777777" w:rsidTr="001E2DEB">
        <w:trPr>
          <w:ins w:id="906" w:author="Arjan Kloosterboer" w:date="2017-08-14T15:40:00Z"/>
        </w:trPr>
        <w:tc>
          <w:tcPr>
            <w:tcW w:w="450" w:type="dxa"/>
            <w:tcBorders>
              <w:top w:val="nil"/>
              <w:left w:val="nil"/>
              <w:bottom w:val="nil"/>
              <w:right w:val="nil"/>
            </w:tcBorders>
            <w:tcMar>
              <w:top w:w="0" w:type="dxa"/>
              <w:left w:w="60" w:type="dxa"/>
              <w:bottom w:w="0" w:type="dxa"/>
              <w:right w:w="60" w:type="dxa"/>
            </w:tcMar>
          </w:tcPr>
          <w:p w14:paraId="5280635F" w14:textId="77777777" w:rsidR="000E39D0" w:rsidRDefault="000E39D0" w:rsidP="001E2DEB">
            <w:pPr>
              <w:rPr>
                <w:ins w:id="907" w:author="Arjan Kloosterboer" w:date="2017-08-14T15:4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654D4B45" w14:textId="77777777" w:rsidR="00642370" w:rsidRPr="00642370" w:rsidRDefault="00642370" w:rsidP="00642370">
            <w:pPr>
              <w:rPr>
                <w:ins w:id="908" w:author="Arjan Kloosterboer" w:date="2018-06-14T22:02:00Z"/>
                <w:rFonts w:ascii="Calibri" w:hAnsi="Calibri" w:cs="Calibri"/>
                <w:color w:val="0F0F0F"/>
                <w:sz w:val="22"/>
                <w:szCs w:val="22"/>
              </w:rPr>
            </w:pPr>
            <w:ins w:id="909" w:author="Arjan Kloosterboer" w:date="2018-06-14T22:02:00Z">
              <w:r w:rsidRPr="00642370">
                <w:rPr>
                  <w:rFonts w:ascii="Calibri" w:hAnsi="Calibri" w:cs="Calibri"/>
                  <w:color w:val="0F0F0F"/>
                  <w:sz w:val="22"/>
                  <w:szCs w:val="22"/>
                </w:rPr>
                <w:t xml:space="preserve">In de Gemeentelijke Selectielijst 2017 is het archiefregime van een (zaak)dossier per procestype afhankelijk van niet alleen het resultaat van het proces maar ook van het 'Procesobject'. Dat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de aard van het object (of objecten) gespecificeerd dat invulling geeft aan het zojuist genoemde object, subject en gebeurtenis. In de Selectielijst betreft dit de vermeldingen in de kolom 'Omschrijving' (van procesobject). Meerdere procesobjectaarden kunnen vermeld worden. </w:t>
              </w:r>
            </w:ins>
          </w:p>
          <w:p w14:paraId="614D86FB" w14:textId="77777777" w:rsidR="00642370" w:rsidRPr="00642370" w:rsidRDefault="00642370" w:rsidP="00642370">
            <w:pPr>
              <w:rPr>
                <w:ins w:id="910" w:author="Arjan Kloosterboer" w:date="2018-06-14T22:02:00Z"/>
                <w:rFonts w:ascii="Calibri" w:hAnsi="Calibri" w:cs="Calibri"/>
                <w:color w:val="0F0F0F"/>
                <w:sz w:val="22"/>
                <w:szCs w:val="22"/>
              </w:rPr>
            </w:pPr>
            <w:ins w:id="911" w:author="Arjan Kloosterboer" w:date="2018-06-14T22:02:00Z">
              <w:r w:rsidRPr="00642370">
                <w:rPr>
                  <w:rFonts w:ascii="Calibri" w:hAnsi="Calibri" w:cs="Calibri"/>
                  <w:color w:val="0F0F0F"/>
                  <w:sz w:val="22"/>
                  <w:szCs w:val="22"/>
                </w:rPr>
                <w:t xml:space="preserve">Tesamen met 'Resultaatomschrijving' identificeert het uniek een Resultaattype bij een Zaaktype. </w:t>
              </w:r>
            </w:ins>
          </w:p>
          <w:p w14:paraId="7640411E" w14:textId="77777777" w:rsidR="00642370" w:rsidRPr="00642370" w:rsidRDefault="00642370" w:rsidP="00642370">
            <w:pPr>
              <w:rPr>
                <w:ins w:id="912" w:author="Arjan Kloosterboer" w:date="2018-06-14T22:02:00Z"/>
                <w:rFonts w:ascii="Calibri" w:hAnsi="Calibri" w:cs="Calibri"/>
                <w:color w:val="0F0F0F"/>
                <w:sz w:val="22"/>
                <w:szCs w:val="22"/>
              </w:rPr>
            </w:pPr>
            <w:ins w:id="913" w:author="Arjan Kloosterboer" w:date="2018-06-14T22:02:00Z">
              <w:r w:rsidRPr="00642370">
                <w:rPr>
                  <w:rFonts w:ascii="Calibri" w:hAnsi="Calibri" w:cs="Calibri"/>
                  <w:color w:val="0F0F0F"/>
                  <w:sz w:val="22"/>
                  <w:szCs w:val="22"/>
                </w:rPr>
                <w:lastRenderedPageBreak/>
                <w:t xml:space="preserve">De Gemeentelijke Selectielijst 2017 kent twee soorten resultaten: generiek en specifiek. Een specifieke resultaatsoort heeft betrekking op één of meer specifieke procesobjectaarden bij het resultaat. Een generieke resultaatsoort heeft betrekking op alle niet specifiek genoemde procesobjectaarden bij hetzelfde resultaat. Afhankelijk van het soort resultaat (attribuutsoort 'Indicatie specifiek') moet de attributsoort dus van een waarde voorzien worden. Voor generieke resultaatsoorten benoemt de Selectielijst geen aard van een object; de waarde van 'Procesobjectaard' zal dan veelal "overig" zijn.    </w:t>
              </w:r>
            </w:ins>
          </w:p>
          <w:p w14:paraId="5A6C7C2C" w14:textId="1A0F185B" w:rsidR="000E39D0" w:rsidRDefault="00642370" w:rsidP="00642370">
            <w:pPr>
              <w:rPr>
                <w:ins w:id="914" w:author="Arjan Kloosterboer" w:date="2017-08-14T15:40:00Z"/>
                <w:rFonts w:ascii="Calibri" w:hAnsi="Calibri" w:cs="Calibri"/>
                <w:color w:val="0F0F0F"/>
                <w:sz w:val="22"/>
                <w:szCs w:val="22"/>
              </w:rPr>
            </w:pPr>
            <w:ins w:id="915" w:author="Arjan Kloosterboer" w:date="2018-06-14T22:02:00Z">
              <w:r w:rsidRPr="00642370">
                <w:rPr>
                  <w:rFonts w:ascii="Calibri" w:hAnsi="Calibri" w:cs="Calibri"/>
                  <w:color w:val="0F0F0F"/>
                  <w:sz w:val="22"/>
                  <w:szCs w:val="22"/>
                </w:rPr>
                <w:t>Een voorbeeld van een waarde van deze attribuutsoort is "Reisdocument, identiteitsbewijs" (bij specifieke resultaatsoort van resultaat "Geleverd").</w:t>
              </w:r>
            </w:ins>
          </w:p>
        </w:tc>
        <w:bookmarkEnd w:id="825"/>
      </w:tr>
    </w:tbl>
    <w:p w14:paraId="2A278A4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Resultaattypeomschrijving generiek</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4B46339" w14:textId="77777777" w:rsidTr="000E39D0">
        <w:trPr>
          <w:trHeight w:val="230"/>
        </w:trPr>
        <w:tc>
          <w:tcPr>
            <w:tcW w:w="3330" w:type="dxa"/>
            <w:gridSpan w:val="2"/>
            <w:tcBorders>
              <w:top w:val="nil"/>
              <w:left w:val="nil"/>
              <w:bottom w:val="nil"/>
              <w:right w:val="nil"/>
            </w:tcBorders>
          </w:tcPr>
          <w:p w14:paraId="49EF87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53E5E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Resultaattypeomschrijving generiek</w:t>
            </w:r>
            <w:r w:rsidRPr="00BE10FF">
              <w:rPr>
                <w:rFonts w:ascii="Arial" w:hAnsi="Arial" w:cs="Arial"/>
                <w:szCs w:val="24"/>
                <w:lang w:val="en-AU" w:eastAsia="en-US"/>
              </w:rPr>
              <w:fldChar w:fldCharType="end"/>
            </w:r>
          </w:p>
        </w:tc>
      </w:tr>
      <w:tr w:rsidR="00AB0ADA" w:rsidRPr="00BE10FF" w14:paraId="6D49143C" w14:textId="77777777" w:rsidTr="000E39D0">
        <w:tc>
          <w:tcPr>
            <w:tcW w:w="3330" w:type="dxa"/>
            <w:gridSpan w:val="2"/>
            <w:tcBorders>
              <w:top w:val="nil"/>
              <w:left w:val="nil"/>
              <w:bottom w:val="nil"/>
              <w:right w:val="nil"/>
            </w:tcBorders>
          </w:tcPr>
          <w:p w14:paraId="574F64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BDC4B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FBEEE03" w14:textId="77777777" w:rsidTr="000E39D0">
        <w:tc>
          <w:tcPr>
            <w:tcW w:w="3330" w:type="dxa"/>
            <w:gridSpan w:val="2"/>
            <w:tcBorders>
              <w:top w:val="nil"/>
              <w:left w:val="nil"/>
              <w:bottom w:val="nil"/>
              <w:right w:val="nil"/>
            </w:tcBorders>
          </w:tcPr>
          <w:p w14:paraId="279A3E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35BB1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0DCC666" w14:textId="77777777" w:rsidTr="000E39D0">
        <w:tc>
          <w:tcPr>
            <w:tcW w:w="3330" w:type="dxa"/>
            <w:gridSpan w:val="2"/>
            <w:tcBorders>
              <w:top w:val="nil"/>
              <w:left w:val="nil"/>
              <w:bottom w:val="nil"/>
              <w:right w:val="nil"/>
            </w:tcBorders>
          </w:tcPr>
          <w:p w14:paraId="6ABDCC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E4AA65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76B015EC" w14:textId="77777777" w:rsidTr="000E39D0">
        <w:tc>
          <w:tcPr>
            <w:tcW w:w="3330" w:type="dxa"/>
            <w:gridSpan w:val="2"/>
            <w:tcBorders>
              <w:top w:val="nil"/>
              <w:left w:val="nil"/>
              <w:bottom w:val="nil"/>
              <w:right w:val="nil"/>
            </w:tcBorders>
          </w:tcPr>
          <w:p w14:paraId="10B432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C14D80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Algemeen gehanteerde omschrijving van de aard van resultaten van het RESULTAATTYPE.</w:t>
            </w:r>
            <w:r w:rsidRPr="00BE10FF">
              <w:rPr>
                <w:rFonts w:ascii="Arial" w:hAnsi="Arial" w:cs="Arial"/>
                <w:szCs w:val="24"/>
                <w:lang w:val="en-AU" w:eastAsia="en-US"/>
              </w:rPr>
              <w:fldChar w:fldCharType="end"/>
            </w:r>
          </w:p>
        </w:tc>
      </w:tr>
      <w:tr w:rsidR="00AB0ADA" w:rsidRPr="00BE10FF" w14:paraId="5EE18F4F" w14:textId="77777777" w:rsidTr="000E39D0">
        <w:trPr>
          <w:trHeight w:val="230"/>
        </w:trPr>
        <w:tc>
          <w:tcPr>
            <w:tcW w:w="3330" w:type="dxa"/>
            <w:gridSpan w:val="2"/>
            <w:tcBorders>
              <w:top w:val="nil"/>
              <w:left w:val="nil"/>
              <w:bottom w:val="nil"/>
              <w:right w:val="nil"/>
            </w:tcBorders>
          </w:tcPr>
          <w:p w14:paraId="5C4604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52105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4BE4E1D3" w14:textId="77777777" w:rsidTr="000E39D0">
        <w:tc>
          <w:tcPr>
            <w:tcW w:w="3330" w:type="dxa"/>
            <w:gridSpan w:val="2"/>
            <w:tcBorders>
              <w:top w:val="nil"/>
              <w:left w:val="nil"/>
              <w:bottom w:val="nil"/>
              <w:right w:val="nil"/>
            </w:tcBorders>
          </w:tcPr>
          <w:p w14:paraId="0E43AE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594E3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BCAE7BA" w14:textId="77777777" w:rsidTr="000E39D0">
        <w:tc>
          <w:tcPr>
            <w:tcW w:w="3330" w:type="dxa"/>
            <w:gridSpan w:val="2"/>
            <w:tcBorders>
              <w:top w:val="nil"/>
              <w:left w:val="nil"/>
              <w:bottom w:val="nil"/>
              <w:right w:val="nil"/>
            </w:tcBorders>
          </w:tcPr>
          <w:p w14:paraId="26B83B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4D789B7" w14:textId="2A9F181D"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916" w:author="Arjan Kloosterboer" w:date="2017-08-11T11:58:00Z">
              <w:r w:rsidRPr="00BE10FF" w:rsidDel="004B3EFC">
                <w:rPr>
                  <w:rFonts w:ascii="Arial" w:hAnsi="Arial" w:cs="Arial"/>
                  <w:szCs w:val="24"/>
                  <w:lang w:val="en-AU" w:eastAsia="en-US"/>
                </w:rPr>
                <w:fldChar w:fldCharType="begin" w:fldLock="1"/>
              </w:r>
              <w:r w:rsidR="00AB0ADA" w:rsidRPr="00BE10FF" w:rsidDel="004B3EFC">
                <w:rPr>
                  <w:rFonts w:ascii="Arial" w:hAnsi="Arial" w:cs="Arial"/>
                  <w:szCs w:val="24"/>
                  <w:lang w:val="en-AU" w:eastAsia="en-US"/>
                </w:rPr>
                <w:delInstrText xml:space="preserve">MERGEFIELD </w:delInstrText>
              </w:r>
              <w:r w:rsidR="00AB0ADA" w:rsidRPr="00BE10FF" w:rsidDel="004B3EFC">
                <w:rPr>
                  <w:rFonts w:ascii="Calibri" w:hAnsi="Calibri" w:cs="Arial"/>
                  <w:color w:val="0F0F0F"/>
                  <w:sz w:val="22"/>
                  <w:szCs w:val="24"/>
                  <w:lang w:eastAsia="en-US"/>
                </w:rPr>
                <w:delInstrText>Att.Type</w:delInstrText>
              </w:r>
              <w:r w:rsidRPr="00BE10FF" w:rsidDel="004B3EFC">
                <w:rPr>
                  <w:rFonts w:ascii="Arial" w:hAnsi="Arial" w:cs="Arial"/>
                  <w:szCs w:val="24"/>
                  <w:lang w:val="en-AU" w:eastAsia="en-US"/>
                </w:rPr>
                <w:fldChar w:fldCharType="separate"/>
              </w:r>
              <w:r w:rsidR="00AB0ADA" w:rsidRPr="00BE10FF" w:rsidDel="004B3EFC">
                <w:rPr>
                  <w:rFonts w:ascii="Calibri" w:hAnsi="Calibri" w:cs="Arial"/>
                  <w:color w:val="0F0F0F"/>
                  <w:sz w:val="22"/>
                  <w:szCs w:val="24"/>
                  <w:lang w:eastAsia="en-US"/>
                </w:rPr>
                <w:delText>AN20</w:delText>
              </w:r>
              <w:r w:rsidRPr="00BE10FF" w:rsidDel="004B3EFC">
                <w:rPr>
                  <w:rFonts w:ascii="Arial" w:hAnsi="Arial" w:cs="Arial"/>
                  <w:szCs w:val="24"/>
                  <w:lang w:val="en-AU" w:eastAsia="en-US"/>
                </w:rPr>
                <w:fldChar w:fldCharType="end"/>
              </w:r>
            </w:del>
            <w:ins w:id="917" w:author="Arjan Kloosterboer" w:date="2017-08-11T11:58:00Z">
              <w:r w:rsidR="004B3EFC" w:rsidRPr="004B3EFC">
                <w:rPr>
                  <w:rFonts w:ascii="Arial" w:hAnsi="Arial" w:cs="Arial"/>
                  <w:szCs w:val="24"/>
                  <w:lang w:val="en-AU" w:eastAsia="en-US"/>
                </w:rPr>
                <w:t>RESULTAATTYPE-OMSCHRIJVING GENERIEK</w:t>
              </w:r>
            </w:ins>
          </w:p>
        </w:tc>
      </w:tr>
      <w:tr w:rsidR="00AB0ADA" w:rsidRPr="00BE10FF" w14:paraId="4FF9B3E3" w14:textId="77777777" w:rsidTr="000E39D0">
        <w:trPr>
          <w:trHeight w:val="230"/>
        </w:trPr>
        <w:tc>
          <w:tcPr>
            <w:tcW w:w="3330" w:type="dxa"/>
            <w:gridSpan w:val="2"/>
            <w:tcBorders>
              <w:top w:val="nil"/>
              <w:left w:val="nil"/>
              <w:bottom w:val="nil"/>
              <w:right w:val="nil"/>
            </w:tcBorders>
          </w:tcPr>
          <w:p w14:paraId="1228B7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F2380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5F339E2" w14:textId="77777777" w:rsidTr="000E39D0">
        <w:trPr>
          <w:trHeight w:val="215"/>
        </w:trPr>
        <w:tc>
          <w:tcPr>
            <w:tcW w:w="3330" w:type="dxa"/>
            <w:gridSpan w:val="2"/>
            <w:tcBorders>
              <w:top w:val="nil"/>
              <w:left w:val="nil"/>
              <w:bottom w:val="nil"/>
              <w:right w:val="nil"/>
            </w:tcBorders>
          </w:tcPr>
          <w:p w14:paraId="3976E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2A383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23005C4" w14:textId="77777777" w:rsidTr="000E39D0">
        <w:trPr>
          <w:trHeight w:val="230"/>
        </w:trPr>
        <w:tc>
          <w:tcPr>
            <w:tcW w:w="3330" w:type="dxa"/>
            <w:gridSpan w:val="2"/>
            <w:tcBorders>
              <w:top w:val="nil"/>
              <w:left w:val="nil"/>
              <w:bottom w:val="nil"/>
              <w:right w:val="nil"/>
            </w:tcBorders>
          </w:tcPr>
          <w:p w14:paraId="0F008E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6DB1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7F23F63" w14:textId="77777777" w:rsidTr="000E39D0">
        <w:trPr>
          <w:trHeight w:val="230"/>
        </w:trPr>
        <w:tc>
          <w:tcPr>
            <w:tcW w:w="3330" w:type="dxa"/>
            <w:gridSpan w:val="2"/>
            <w:tcBorders>
              <w:top w:val="nil"/>
              <w:left w:val="nil"/>
              <w:bottom w:val="nil"/>
              <w:right w:val="nil"/>
            </w:tcBorders>
          </w:tcPr>
          <w:p w14:paraId="475A09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4291A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65F3DEF" w14:textId="77777777" w:rsidTr="000E39D0">
        <w:trPr>
          <w:trHeight w:val="230"/>
        </w:trPr>
        <w:tc>
          <w:tcPr>
            <w:tcW w:w="3330" w:type="dxa"/>
            <w:gridSpan w:val="2"/>
            <w:tcBorders>
              <w:top w:val="nil"/>
              <w:left w:val="nil"/>
              <w:bottom w:val="nil"/>
              <w:right w:val="nil"/>
            </w:tcBorders>
          </w:tcPr>
          <w:p w14:paraId="437684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4BA33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102EF5" w14:textId="77777777" w:rsidTr="000E39D0">
        <w:trPr>
          <w:trHeight w:val="230"/>
        </w:trPr>
        <w:tc>
          <w:tcPr>
            <w:tcW w:w="3330" w:type="dxa"/>
            <w:gridSpan w:val="2"/>
            <w:tcBorders>
              <w:top w:val="nil"/>
              <w:left w:val="nil"/>
              <w:bottom w:val="nil"/>
              <w:right w:val="nil"/>
            </w:tcBorders>
          </w:tcPr>
          <w:p w14:paraId="6ED7F2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D6EFD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9C474B" w14:textId="77777777" w:rsidTr="000E39D0">
        <w:tc>
          <w:tcPr>
            <w:tcW w:w="3330" w:type="dxa"/>
            <w:gridSpan w:val="2"/>
            <w:tcBorders>
              <w:top w:val="nil"/>
              <w:left w:val="nil"/>
              <w:bottom w:val="nil"/>
              <w:right w:val="nil"/>
            </w:tcBorders>
          </w:tcPr>
          <w:p w14:paraId="45E660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209F2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33072A" w14:textId="77777777" w:rsidTr="000E39D0">
        <w:trPr>
          <w:trHeight w:val="230"/>
        </w:trPr>
        <w:tc>
          <w:tcPr>
            <w:tcW w:w="3330" w:type="dxa"/>
            <w:gridSpan w:val="2"/>
            <w:tcBorders>
              <w:top w:val="nil"/>
              <w:left w:val="nil"/>
              <w:bottom w:val="nil"/>
              <w:right w:val="nil"/>
            </w:tcBorders>
          </w:tcPr>
          <w:p w14:paraId="0067E2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C73168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8EC308A" w14:textId="77777777" w:rsidTr="000E39D0">
        <w:trPr>
          <w:trHeight w:val="230"/>
        </w:trPr>
        <w:tc>
          <w:tcPr>
            <w:tcW w:w="3330" w:type="dxa"/>
            <w:gridSpan w:val="2"/>
            <w:tcBorders>
              <w:top w:val="nil"/>
              <w:left w:val="nil"/>
              <w:bottom w:val="nil"/>
              <w:right w:val="nil"/>
            </w:tcBorders>
          </w:tcPr>
          <w:p w14:paraId="7EA6B6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CAA36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1BEC67A" w14:textId="77777777" w:rsidTr="000E39D0">
        <w:trPr>
          <w:trHeight w:val="230"/>
        </w:trPr>
        <w:tc>
          <w:tcPr>
            <w:tcW w:w="3330" w:type="dxa"/>
            <w:gridSpan w:val="2"/>
            <w:tcBorders>
              <w:top w:val="nil"/>
              <w:left w:val="nil"/>
              <w:bottom w:val="nil"/>
              <w:right w:val="nil"/>
            </w:tcBorders>
          </w:tcPr>
          <w:p w14:paraId="680EE4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E691E5E" w14:textId="7EE3CE8D"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ins w:id="918" w:author="Arjan Kloosterboer" w:date="2017-08-11T10:29:00Z">
              <w:r w:rsidR="00B15762">
                <w:rPr>
                  <w:rFonts w:ascii="Calibri" w:hAnsi="Calibri" w:cs="Arial"/>
                  <w:color w:val="0F0F0F"/>
                  <w:sz w:val="22"/>
                  <w:szCs w:val="24"/>
                  <w:lang w:eastAsia="en-US"/>
                </w:rPr>
                <w:t xml:space="preserve"> </w:t>
              </w:r>
            </w:ins>
          </w:p>
        </w:tc>
      </w:tr>
      <w:tr w:rsidR="00AB0ADA" w:rsidRPr="00BE10FF" w14:paraId="4679BA27" w14:textId="77777777" w:rsidTr="000E39D0">
        <w:tc>
          <w:tcPr>
            <w:tcW w:w="9360" w:type="dxa"/>
            <w:gridSpan w:val="3"/>
            <w:tcBorders>
              <w:top w:val="nil"/>
              <w:left w:val="nil"/>
              <w:bottom w:val="nil"/>
              <w:right w:val="nil"/>
            </w:tcBorders>
          </w:tcPr>
          <w:p w14:paraId="4ED117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7FD1DFA" w14:textId="77777777" w:rsidTr="000E39D0">
        <w:tc>
          <w:tcPr>
            <w:tcW w:w="450" w:type="dxa"/>
            <w:tcBorders>
              <w:top w:val="nil"/>
              <w:left w:val="nil"/>
              <w:bottom w:val="nil"/>
              <w:right w:val="nil"/>
            </w:tcBorders>
          </w:tcPr>
          <w:p w14:paraId="46E737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F4BA7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het resultaat, zoals deze landelijk wordt toegepast voor zaken van het betreffende ZAAKTYPE en is opgenomen in de ZTC voor het betreffende domein. Deze kan afwijken van de door de zaakbehandelende organisatie(s) gehanteerde naam, de Resultaattypeomschrijving.</w:t>
            </w:r>
          </w:p>
          <w:p w14:paraId="0473C299" w14:textId="0F305554"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om resultaten zoals 'verleend', 'toegekend', 'afgewezen', 'verwerkt', 'gegrond', 'ongegrond', 'geweigerd', 'niet nodig', 'ontvankelijk', 'niet ontvankelijk', 'vastgesteld', 'niet vastgesteld'.</w:t>
            </w:r>
            <w:ins w:id="919" w:author="Arjan Kloosterboer" w:date="2017-08-11T11:59:00Z">
              <w:r w:rsidR="004B3EFC">
                <w:rPr>
                  <w:rFonts w:ascii="Calibri" w:hAnsi="Calibri" w:cs="Arial"/>
                  <w:color w:val="0F0F0F"/>
                  <w:sz w:val="22"/>
                  <w:szCs w:val="24"/>
                  <w:lang w:eastAsia="en-US"/>
                </w:rPr>
                <w:t xml:space="preserve"> </w:t>
              </w:r>
              <w:r w:rsidR="004B3EFC" w:rsidRPr="004B3EFC">
                <w:rPr>
                  <w:rFonts w:ascii="Calibri" w:hAnsi="Calibri" w:cs="Arial"/>
                  <w:color w:val="0F0F0F"/>
                  <w:sz w:val="22"/>
                  <w:szCs w:val="24"/>
                  <w:lang w:eastAsia="en-US"/>
                </w:rPr>
                <w:t>De waarde wordt ontleend aan een Referentielijst.</w:t>
              </w:r>
            </w:ins>
          </w:p>
        </w:tc>
      </w:tr>
    </w:tbl>
    <w:p w14:paraId="76990029"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920" w:author="Arjan Kloosterboer" w:date="2017-08-14T15:40:00Z"/>
          <w:rFonts w:ascii="Arial" w:hAnsi="Arial" w:cs="Arial"/>
          <w:b/>
          <w:color w:val="004080"/>
          <w:sz w:val="24"/>
          <w:szCs w:val="24"/>
          <w:lang w:eastAsia="en-US"/>
        </w:rPr>
      </w:pPr>
      <w:bookmarkStart w:id="921" w:name="BKM_4B810BD1_1E86_4c41_AFF3_B87DD19EF2A1"/>
      <w:bookmarkStart w:id="922" w:name="BKM_99A54AC8_FFCA_4D94_A2B6_C06A946A73C2"/>
      <w:bookmarkEnd w:id="921"/>
      <w:ins w:id="923" w:author="Arjan Kloosterboer" w:date="2017-08-14T15:40:00Z">
        <w:r w:rsidRPr="00444EF3">
          <w:rPr>
            <w:rFonts w:ascii="Arial" w:hAnsi="Arial" w:cs="Arial"/>
            <w:b/>
            <w:color w:val="004080"/>
            <w:sz w:val="24"/>
            <w:szCs w:val="24"/>
            <w:lang w:eastAsia="en-US"/>
          </w:rPr>
          <w:t>«Attribuutsoort» Indicatie specifiek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0E39D0" w14:paraId="0B7D8A8F" w14:textId="77777777" w:rsidTr="001E2DEB">
        <w:trPr>
          <w:trHeight w:val="230"/>
          <w:ins w:id="92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6A80EC4" w14:textId="77777777" w:rsidR="000E39D0" w:rsidRDefault="000E39D0" w:rsidP="001E2DEB">
            <w:pPr>
              <w:rPr>
                <w:ins w:id="925" w:author="Arjan Kloosterboer" w:date="2017-08-14T15:40:00Z"/>
                <w:rFonts w:ascii="Calibri" w:hAnsi="Calibri" w:cs="Calibri"/>
                <w:color w:val="000000"/>
                <w:sz w:val="22"/>
                <w:szCs w:val="22"/>
              </w:rPr>
            </w:pPr>
            <w:ins w:id="926" w:author="Arjan Kloosterboer" w:date="2017-08-14T15:40: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584B685E" w14:textId="77777777" w:rsidR="000E39D0" w:rsidRDefault="000E39D0" w:rsidP="001E2DEB">
            <w:pPr>
              <w:rPr>
                <w:ins w:id="927" w:author="Arjan Kloosterboer" w:date="2017-08-14T15:40:00Z"/>
                <w:rFonts w:ascii="Calibri" w:hAnsi="Calibri" w:cs="Calibri"/>
                <w:color w:val="0F0F0F"/>
                <w:sz w:val="22"/>
                <w:szCs w:val="22"/>
              </w:rPr>
            </w:pPr>
            <w:ins w:id="928" w:author="Arjan Kloosterboer" w:date="2017-08-14T15:40:00Z">
              <w:r>
                <w:rPr>
                  <w:rFonts w:ascii="Calibri" w:hAnsi="Calibri" w:cs="Calibri"/>
                  <w:color w:val="0F0F0F"/>
                  <w:sz w:val="22"/>
                  <w:szCs w:val="22"/>
                </w:rPr>
                <w:t>Indicatie specifiek</w:t>
              </w:r>
            </w:ins>
          </w:p>
        </w:tc>
        <w:tc>
          <w:tcPr>
            <w:tcW w:w="1710" w:type="dxa"/>
            <w:tcBorders>
              <w:top w:val="nil"/>
              <w:left w:val="nil"/>
              <w:bottom w:val="nil"/>
              <w:right w:val="nil"/>
            </w:tcBorders>
            <w:tcMar>
              <w:top w:w="0" w:type="dxa"/>
              <w:left w:w="60" w:type="dxa"/>
              <w:bottom w:w="0" w:type="dxa"/>
              <w:right w:w="60" w:type="dxa"/>
            </w:tcMar>
          </w:tcPr>
          <w:p w14:paraId="5FEFBEF4" w14:textId="77777777" w:rsidR="000E39D0" w:rsidRDefault="000E39D0" w:rsidP="001E2DEB">
            <w:pPr>
              <w:jc w:val="right"/>
              <w:rPr>
                <w:ins w:id="929" w:author="Arjan Kloosterboer" w:date="2017-08-14T15:40:00Z"/>
                <w:rFonts w:ascii="Calibri" w:hAnsi="Calibri" w:cs="Calibri"/>
                <w:color w:val="0F0F0F"/>
                <w:sz w:val="22"/>
                <w:szCs w:val="22"/>
              </w:rPr>
            </w:pPr>
            <w:ins w:id="930" w:author="Arjan Kloosterboer" w:date="2017-08-14T15:40:00Z">
              <w:r>
                <w:rPr>
                  <w:rFonts w:ascii="Calibri" w:hAnsi="Calibri" w:cs="Calibri"/>
                  <w:color w:val="0F0F0F"/>
                  <w:sz w:val="22"/>
                  <w:szCs w:val="22"/>
                </w:rPr>
                <w:t>False</w:t>
              </w:r>
            </w:ins>
          </w:p>
        </w:tc>
      </w:tr>
      <w:tr w:rsidR="000E39D0" w14:paraId="049E8C92" w14:textId="77777777" w:rsidTr="001E2DEB">
        <w:trPr>
          <w:ins w:id="931"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6A394359" w14:textId="77777777" w:rsidR="000E39D0" w:rsidRDefault="000E39D0" w:rsidP="001E2DEB">
            <w:pPr>
              <w:rPr>
                <w:ins w:id="932" w:author="Arjan Kloosterboer" w:date="2017-08-14T15:40:00Z"/>
                <w:rFonts w:ascii="Calibri" w:hAnsi="Calibri" w:cs="Calibri"/>
                <w:color w:val="000000"/>
                <w:sz w:val="22"/>
                <w:szCs w:val="22"/>
              </w:rPr>
            </w:pPr>
            <w:ins w:id="933" w:author="Arjan Kloosterboer" w:date="2017-08-14T15:40: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1D99E66" w14:textId="77777777" w:rsidR="000E39D0" w:rsidRDefault="000E39D0" w:rsidP="001E2DEB">
            <w:pPr>
              <w:rPr>
                <w:ins w:id="934" w:author="Arjan Kloosterboer" w:date="2017-08-14T15:40:00Z"/>
                <w:rFonts w:ascii="Calibri" w:hAnsi="Calibri" w:cs="Calibri"/>
                <w:color w:val="0F0F0F"/>
                <w:sz w:val="22"/>
                <w:szCs w:val="22"/>
              </w:rPr>
            </w:pPr>
            <w:ins w:id="935" w:author="Arjan Kloosterboer" w:date="2017-08-14T15:40:00Z">
              <w:r>
                <w:rPr>
                  <w:rFonts w:ascii="Calibri" w:hAnsi="Calibri" w:cs="Calibri"/>
                  <w:color w:val="0F0F0F"/>
                  <w:sz w:val="22"/>
                  <w:szCs w:val="22"/>
                </w:rPr>
                <w:t>KING</w:t>
              </w:r>
            </w:ins>
          </w:p>
        </w:tc>
      </w:tr>
      <w:tr w:rsidR="000E39D0" w14:paraId="7A932A01" w14:textId="77777777" w:rsidTr="001E2DEB">
        <w:trPr>
          <w:ins w:id="936"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1836487" w14:textId="77777777" w:rsidR="000E39D0" w:rsidRDefault="000E39D0" w:rsidP="001E2DEB">
            <w:pPr>
              <w:rPr>
                <w:ins w:id="937" w:author="Arjan Kloosterboer" w:date="2017-08-14T15:40:00Z"/>
                <w:rFonts w:ascii="Calibri" w:hAnsi="Calibri" w:cs="Calibri"/>
                <w:color w:val="000000"/>
                <w:sz w:val="22"/>
                <w:szCs w:val="22"/>
              </w:rPr>
            </w:pPr>
            <w:ins w:id="938" w:author="Arjan Kloosterboer" w:date="2017-08-14T15:40: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38B45E51" w14:textId="77777777" w:rsidR="000E39D0" w:rsidRDefault="000E39D0" w:rsidP="001E2DEB">
            <w:pPr>
              <w:rPr>
                <w:ins w:id="939" w:author="Arjan Kloosterboer" w:date="2017-08-14T15:40:00Z"/>
                <w:rFonts w:ascii="Calibri" w:hAnsi="Calibri" w:cs="Calibri"/>
                <w:color w:val="0F0F0F"/>
                <w:sz w:val="22"/>
                <w:szCs w:val="22"/>
              </w:rPr>
            </w:pPr>
          </w:p>
        </w:tc>
      </w:tr>
      <w:tr w:rsidR="000E39D0" w14:paraId="187A3E41" w14:textId="77777777" w:rsidTr="001E2DEB">
        <w:trPr>
          <w:ins w:id="94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7ABF6DBB" w14:textId="77777777" w:rsidR="000E39D0" w:rsidRDefault="000E39D0" w:rsidP="001E2DEB">
            <w:pPr>
              <w:rPr>
                <w:ins w:id="941" w:author="Arjan Kloosterboer" w:date="2017-08-14T15:40:00Z"/>
                <w:rFonts w:ascii="Calibri" w:hAnsi="Calibri" w:cs="Calibri"/>
                <w:color w:val="000000"/>
                <w:sz w:val="22"/>
                <w:szCs w:val="22"/>
              </w:rPr>
            </w:pPr>
            <w:ins w:id="942" w:author="Arjan Kloosterboer" w:date="2017-08-14T15:40: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CE1AB6D" w14:textId="77777777" w:rsidR="000E39D0" w:rsidRDefault="000E39D0" w:rsidP="001E2DEB">
            <w:pPr>
              <w:rPr>
                <w:ins w:id="943" w:author="Arjan Kloosterboer" w:date="2017-08-14T15:40:00Z"/>
                <w:rFonts w:ascii="Calibri" w:hAnsi="Calibri" w:cs="Calibri"/>
                <w:color w:val="0F0F0F"/>
                <w:sz w:val="22"/>
                <w:szCs w:val="22"/>
              </w:rPr>
            </w:pPr>
            <w:ins w:id="944" w:author="Arjan Kloosterboer" w:date="2017-08-14T15:40:00Z">
              <w:r>
                <w:rPr>
                  <w:rFonts w:ascii="Calibri" w:hAnsi="Calibri" w:cs="Calibri"/>
                  <w:color w:val="000000"/>
                  <w:sz w:val="22"/>
                  <w:szCs w:val="22"/>
                </w:rPr>
                <w:t>Aanduiding of het, vanuit archiveringsoptiek, een resultaattype betreft dat specifiek is voor een bepaalde procesobjectaard.</w:t>
              </w:r>
            </w:ins>
          </w:p>
        </w:tc>
      </w:tr>
      <w:tr w:rsidR="000E39D0" w14:paraId="7BC497FD" w14:textId="77777777" w:rsidTr="001E2DEB">
        <w:trPr>
          <w:trHeight w:val="230"/>
          <w:ins w:id="945"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4B30C4C" w14:textId="77777777" w:rsidR="000E39D0" w:rsidRDefault="000E39D0" w:rsidP="001E2DEB">
            <w:pPr>
              <w:rPr>
                <w:ins w:id="946" w:author="Arjan Kloosterboer" w:date="2017-08-14T15:40:00Z"/>
                <w:rFonts w:ascii="Calibri" w:hAnsi="Calibri" w:cs="Calibri"/>
                <w:color w:val="000000"/>
                <w:sz w:val="22"/>
                <w:szCs w:val="22"/>
              </w:rPr>
            </w:pPr>
            <w:ins w:id="947" w:author="Arjan Kloosterboer" w:date="2017-08-14T15:40: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03EB7A6F" w14:textId="77777777" w:rsidR="000E39D0" w:rsidRDefault="000E39D0" w:rsidP="001E2DEB">
            <w:pPr>
              <w:rPr>
                <w:ins w:id="948" w:author="Arjan Kloosterboer" w:date="2017-08-14T15:40:00Z"/>
                <w:rFonts w:ascii="Calibri" w:hAnsi="Calibri" w:cs="Calibri"/>
                <w:color w:val="0F0F0F"/>
                <w:sz w:val="22"/>
                <w:szCs w:val="22"/>
              </w:rPr>
            </w:pPr>
            <w:ins w:id="949" w:author="Arjan Kloosterboer" w:date="2017-08-14T15:40:00Z">
              <w:r>
                <w:rPr>
                  <w:rFonts w:ascii="Calibri" w:hAnsi="Calibri" w:cs="Calibri"/>
                  <w:color w:val="0F0F0F"/>
                  <w:sz w:val="22"/>
                  <w:szCs w:val="22"/>
                </w:rPr>
                <w:t>KING</w:t>
              </w:r>
            </w:ins>
          </w:p>
        </w:tc>
      </w:tr>
      <w:tr w:rsidR="000E39D0" w14:paraId="16306FB2" w14:textId="77777777" w:rsidTr="001E2DEB">
        <w:trPr>
          <w:ins w:id="95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007B06F" w14:textId="77777777" w:rsidR="000E39D0" w:rsidRDefault="000E39D0" w:rsidP="001E2DEB">
            <w:pPr>
              <w:rPr>
                <w:ins w:id="951" w:author="Arjan Kloosterboer" w:date="2017-08-14T15:40:00Z"/>
                <w:rFonts w:ascii="Calibri" w:hAnsi="Calibri" w:cs="Calibri"/>
                <w:color w:val="000000"/>
                <w:sz w:val="22"/>
                <w:szCs w:val="22"/>
              </w:rPr>
            </w:pPr>
            <w:ins w:id="952" w:author="Arjan Kloosterboer" w:date="2017-08-14T15:40: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2085EFB" w14:textId="77777777" w:rsidR="000E39D0" w:rsidRDefault="000E39D0" w:rsidP="001E2DEB">
            <w:pPr>
              <w:rPr>
                <w:ins w:id="953" w:author="Arjan Kloosterboer" w:date="2017-08-14T15:40:00Z"/>
                <w:rFonts w:ascii="Calibri" w:hAnsi="Calibri" w:cs="Calibri"/>
                <w:color w:val="0F0F0F"/>
                <w:sz w:val="22"/>
                <w:szCs w:val="22"/>
              </w:rPr>
            </w:pPr>
            <w:ins w:id="954" w:author="Arjan Kloosterboer" w:date="2017-08-14T15:40:00Z">
              <w:r>
                <w:rPr>
                  <w:rFonts w:ascii="Calibri" w:hAnsi="Calibri" w:cs="Calibri"/>
                  <w:color w:val="0F0F0F"/>
                  <w:sz w:val="22"/>
                  <w:szCs w:val="22"/>
                </w:rPr>
                <w:t>1-2-2017</w:t>
              </w:r>
            </w:ins>
          </w:p>
        </w:tc>
      </w:tr>
      <w:tr w:rsidR="000E39D0" w14:paraId="2BD7EA58" w14:textId="77777777" w:rsidTr="001E2DEB">
        <w:trPr>
          <w:ins w:id="955"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5B39AF18" w14:textId="77777777" w:rsidR="000E39D0" w:rsidRDefault="000E39D0" w:rsidP="001E2DEB">
            <w:pPr>
              <w:rPr>
                <w:ins w:id="956" w:author="Arjan Kloosterboer" w:date="2017-08-14T15:40:00Z"/>
                <w:rFonts w:ascii="Calibri" w:hAnsi="Calibri" w:cs="Calibri"/>
                <w:color w:val="000000"/>
                <w:sz w:val="22"/>
                <w:szCs w:val="22"/>
              </w:rPr>
            </w:pPr>
            <w:ins w:id="957" w:author="Arjan Kloosterboer" w:date="2017-08-14T15:40: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4EFF1BBC" w14:textId="77777777" w:rsidR="000E39D0" w:rsidRDefault="000E39D0" w:rsidP="001E2DEB">
            <w:pPr>
              <w:rPr>
                <w:ins w:id="958" w:author="Arjan Kloosterboer" w:date="2017-08-14T15:40:00Z"/>
                <w:rFonts w:ascii="Calibri" w:hAnsi="Calibri" w:cs="Calibri"/>
                <w:color w:val="0F0F0F"/>
                <w:sz w:val="22"/>
                <w:szCs w:val="22"/>
              </w:rPr>
            </w:pPr>
            <w:ins w:id="959" w:author="Arjan Kloosterboer" w:date="2017-08-14T15:40:00Z">
              <w:r>
                <w:rPr>
                  <w:rFonts w:ascii="Calibri" w:hAnsi="Calibri" w:cs="Calibri"/>
                  <w:color w:val="0F0F0F"/>
                  <w:sz w:val="22"/>
                  <w:szCs w:val="22"/>
                </w:rPr>
                <w:t>INDIC</w:t>
              </w:r>
            </w:ins>
          </w:p>
        </w:tc>
      </w:tr>
      <w:tr w:rsidR="000E39D0" w14:paraId="451D66AB" w14:textId="77777777" w:rsidTr="001E2DEB">
        <w:trPr>
          <w:trHeight w:val="230"/>
          <w:ins w:id="960"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545ECCA" w14:textId="77777777" w:rsidR="000E39D0" w:rsidRDefault="000E39D0" w:rsidP="001E2DEB">
            <w:pPr>
              <w:rPr>
                <w:ins w:id="961" w:author="Arjan Kloosterboer" w:date="2017-08-14T15:40:00Z"/>
                <w:rFonts w:ascii="Calibri" w:hAnsi="Calibri" w:cs="Calibri"/>
                <w:color w:val="000000"/>
                <w:sz w:val="22"/>
                <w:szCs w:val="22"/>
              </w:rPr>
            </w:pPr>
            <w:ins w:id="962" w:author="Arjan Kloosterboer" w:date="2017-08-14T15:40:00Z">
              <w:r>
                <w:rPr>
                  <w:rFonts w:ascii="Calibri" w:hAnsi="Calibri" w:cs="Calibri"/>
                  <w:b/>
                  <w:bCs/>
                  <w:color w:val="000000"/>
                  <w:sz w:val="22"/>
                  <w:szCs w:val="22"/>
                </w:rPr>
                <w:lastRenderedPageBreak/>
                <w:t>Waardenverzameling</w:t>
              </w:r>
            </w:ins>
          </w:p>
        </w:tc>
        <w:tc>
          <w:tcPr>
            <w:tcW w:w="6030" w:type="dxa"/>
            <w:gridSpan w:val="2"/>
            <w:tcBorders>
              <w:top w:val="nil"/>
              <w:left w:val="nil"/>
              <w:bottom w:val="nil"/>
              <w:right w:val="nil"/>
            </w:tcBorders>
            <w:tcMar>
              <w:top w:w="0" w:type="dxa"/>
              <w:left w:w="60" w:type="dxa"/>
              <w:bottom w:w="0" w:type="dxa"/>
              <w:right w:w="60" w:type="dxa"/>
            </w:tcMar>
          </w:tcPr>
          <w:p w14:paraId="3699CB6A" w14:textId="77777777" w:rsidR="000E39D0" w:rsidRDefault="000E39D0" w:rsidP="001E2DEB">
            <w:pPr>
              <w:rPr>
                <w:ins w:id="963" w:author="Arjan Kloosterboer" w:date="2017-08-14T15:40:00Z"/>
                <w:rFonts w:ascii="Calibri" w:hAnsi="Calibri" w:cs="Calibri"/>
                <w:color w:val="0F0F0F"/>
                <w:sz w:val="22"/>
                <w:szCs w:val="22"/>
              </w:rPr>
            </w:pPr>
          </w:p>
        </w:tc>
      </w:tr>
      <w:tr w:rsidR="000E39D0" w14:paraId="0032B461" w14:textId="77777777" w:rsidTr="001E2DEB">
        <w:trPr>
          <w:trHeight w:val="215"/>
          <w:ins w:id="96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3F87AB3" w14:textId="77777777" w:rsidR="000E39D0" w:rsidRDefault="000E39D0" w:rsidP="001E2DEB">
            <w:pPr>
              <w:rPr>
                <w:ins w:id="965" w:author="Arjan Kloosterboer" w:date="2017-08-14T15:40:00Z"/>
                <w:rFonts w:ascii="Calibri" w:hAnsi="Calibri" w:cs="Calibri"/>
                <w:color w:val="000000"/>
                <w:sz w:val="22"/>
                <w:szCs w:val="22"/>
              </w:rPr>
            </w:pPr>
            <w:ins w:id="966" w:author="Arjan Kloosterboer" w:date="2017-08-14T15:40: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E87F0EE" w14:textId="77777777" w:rsidR="000E39D0" w:rsidRDefault="000E39D0" w:rsidP="001E2DEB">
            <w:pPr>
              <w:rPr>
                <w:ins w:id="967" w:author="Arjan Kloosterboer" w:date="2017-08-14T15:40:00Z"/>
                <w:rFonts w:ascii="Calibri" w:hAnsi="Calibri" w:cs="Calibri"/>
                <w:color w:val="0F0F0F"/>
                <w:sz w:val="22"/>
                <w:szCs w:val="22"/>
              </w:rPr>
            </w:pPr>
            <w:ins w:id="968" w:author="Arjan Kloosterboer" w:date="2017-08-14T15:40:00Z">
              <w:r>
                <w:rPr>
                  <w:rFonts w:ascii="Calibri" w:hAnsi="Calibri" w:cs="Calibri"/>
                  <w:color w:val="0F0F0F"/>
                  <w:sz w:val="22"/>
                  <w:szCs w:val="22"/>
                </w:rPr>
                <w:t>Ja</w:t>
              </w:r>
            </w:ins>
          </w:p>
        </w:tc>
      </w:tr>
      <w:tr w:rsidR="000E39D0" w14:paraId="2ECA47B2" w14:textId="77777777" w:rsidTr="001E2DEB">
        <w:trPr>
          <w:trHeight w:val="230"/>
          <w:ins w:id="96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343E9F84" w14:textId="77777777" w:rsidR="000E39D0" w:rsidRDefault="000E39D0" w:rsidP="001E2DEB">
            <w:pPr>
              <w:rPr>
                <w:ins w:id="970" w:author="Arjan Kloosterboer" w:date="2017-08-14T15:40:00Z"/>
                <w:rFonts w:ascii="Calibri" w:hAnsi="Calibri" w:cs="Calibri"/>
                <w:color w:val="000000"/>
                <w:sz w:val="22"/>
                <w:szCs w:val="22"/>
              </w:rPr>
            </w:pPr>
            <w:ins w:id="971" w:author="Arjan Kloosterboer" w:date="2017-08-14T15:40: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17A6039" w14:textId="77777777" w:rsidR="000E39D0" w:rsidRDefault="000E39D0" w:rsidP="001E2DEB">
            <w:pPr>
              <w:rPr>
                <w:ins w:id="972" w:author="Arjan Kloosterboer" w:date="2017-08-14T15:40:00Z"/>
                <w:rFonts w:ascii="Calibri" w:hAnsi="Calibri" w:cs="Calibri"/>
                <w:color w:val="0F0F0F"/>
                <w:sz w:val="22"/>
                <w:szCs w:val="22"/>
              </w:rPr>
            </w:pPr>
            <w:ins w:id="973" w:author="Arjan Kloosterboer" w:date="2017-08-14T15:40:00Z">
              <w:r>
                <w:rPr>
                  <w:rFonts w:ascii="Calibri" w:hAnsi="Calibri" w:cs="Calibri"/>
                  <w:color w:val="0F0F0F"/>
                  <w:sz w:val="22"/>
                  <w:szCs w:val="22"/>
                </w:rPr>
                <w:t>Nee</w:t>
              </w:r>
            </w:ins>
          </w:p>
        </w:tc>
      </w:tr>
      <w:tr w:rsidR="000E39D0" w14:paraId="5F971AD9" w14:textId="77777777" w:rsidTr="001E2DEB">
        <w:trPr>
          <w:trHeight w:val="230"/>
          <w:ins w:id="97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12D3B1A" w14:textId="77777777" w:rsidR="000E39D0" w:rsidRDefault="000E39D0" w:rsidP="001E2DEB">
            <w:pPr>
              <w:rPr>
                <w:ins w:id="975" w:author="Arjan Kloosterboer" w:date="2017-08-14T15:40:00Z"/>
                <w:rFonts w:ascii="Calibri" w:hAnsi="Calibri" w:cs="Calibri"/>
                <w:color w:val="000000"/>
                <w:sz w:val="22"/>
                <w:szCs w:val="22"/>
              </w:rPr>
            </w:pPr>
            <w:ins w:id="976" w:author="Arjan Kloosterboer" w:date="2017-08-14T15:40: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F411A34" w14:textId="77777777" w:rsidR="000E39D0" w:rsidRDefault="000E39D0" w:rsidP="001E2DEB">
            <w:pPr>
              <w:rPr>
                <w:ins w:id="977" w:author="Arjan Kloosterboer" w:date="2017-08-14T15:40:00Z"/>
                <w:rFonts w:ascii="Calibri" w:hAnsi="Calibri" w:cs="Calibri"/>
                <w:color w:val="0F0F0F"/>
                <w:sz w:val="22"/>
                <w:szCs w:val="22"/>
              </w:rPr>
            </w:pPr>
            <w:ins w:id="978" w:author="Arjan Kloosterboer" w:date="2017-08-14T15:40:00Z">
              <w:r>
                <w:rPr>
                  <w:rFonts w:ascii="Calibri" w:hAnsi="Calibri" w:cs="Calibri"/>
                  <w:color w:val="0F0F0F"/>
                  <w:sz w:val="22"/>
                  <w:szCs w:val="22"/>
                </w:rPr>
                <w:t>Nee</w:t>
              </w:r>
            </w:ins>
          </w:p>
        </w:tc>
      </w:tr>
      <w:tr w:rsidR="000E39D0" w14:paraId="73690067" w14:textId="77777777" w:rsidTr="001E2DEB">
        <w:trPr>
          <w:ins w:id="97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42EDEE7E" w14:textId="77777777" w:rsidR="000E39D0" w:rsidRDefault="000E39D0" w:rsidP="001E2DEB">
            <w:pPr>
              <w:rPr>
                <w:ins w:id="980" w:author="Arjan Kloosterboer" w:date="2017-08-14T15:40:00Z"/>
                <w:rFonts w:ascii="Calibri" w:hAnsi="Calibri" w:cs="Calibri"/>
                <w:color w:val="000000"/>
                <w:sz w:val="22"/>
                <w:szCs w:val="22"/>
              </w:rPr>
            </w:pPr>
            <w:ins w:id="981" w:author="Arjan Kloosterboer" w:date="2017-08-14T15:40: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3CE334AF" w14:textId="77777777" w:rsidR="000E39D0" w:rsidRDefault="000E39D0" w:rsidP="001E2DEB">
            <w:pPr>
              <w:rPr>
                <w:ins w:id="982" w:author="Arjan Kloosterboer" w:date="2017-08-14T15:40:00Z"/>
                <w:rFonts w:ascii="Calibri" w:hAnsi="Calibri" w:cs="Calibri"/>
                <w:color w:val="0F0F0F"/>
                <w:sz w:val="22"/>
                <w:szCs w:val="22"/>
              </w:rPr>
            </w:pPr>
            <w:ins w:id="983" w:author="Arjan Kloosterboer" w:date="2017-08-14T15:40:00Z">
              <w:r>
                <w:rPr>
                  <w:rFonts w:ascii="Calibri" w:hAnsi="Calibri" w:cs="Calibri"/>
                  <w:color w:val="0F0F0F"/>
                  <w:sz w:val="22"/>
                  <w:szCs w:val="22"/>
                </w:rPr>
                <w:t>Nee</w:t>
              </w:r>
            </w:ins>
          </w:p>
        </w:tc>
      </w:tr>
      <w:tr w:rsidR="000E39D0" w14:paraId="08AE38BF" w14:textId="77777777" w:rsidTr="001E2DEB">
        <w:trPr>
          <w:trHeight w:val="230"/>
          <w:ins w:id="98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E415FAA" w14:textId="77777777" w:rsidR="000E39D0" w:rsidRDefault="000E39D0" w:rsidP="001E2DEB">
            <w:pPr>
              <w:rPr>
                <w:ins w:id="985" w:author="Arjan Kloosterboer" w:date="2017-08-14T15:40:00Z"/>
                <w:rFonts w:ascii="Calibri" w:hAnsi="Calibri" w:cs="Calibri"/>
                <w:color w:val="000000"/>
                <w:sz w:val="22"/>
                <w:szCs w:val="22"/>
              </w:rPr>
            </w:pPr>
            <w:ins w:id="986" w:author="Arjan Kloosterboer" w:date="2017-08-14T15:40: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4CFFB421" w14:textId="77777777" w:rsidR="000E39D0" w:rsidRDefault="000E39D0" w:rsidP="001E2DEB">
            <w:pPr>
              <w:rPr>
                <w:ins w:id="987" w:author="Arjan Kloosterboer" w:date="2017-08-14T15:40:00Z"/>
                <w:rFonts w:ascii="Calibri" w:hAnsi="Calibri" w:cs="Calibri"/>
                <w:color w:val="0F0F0F"/>
                <w:sz w:val="22"/>
                <w:szCs w:val="22"/>
              </w:rPr>
            </w:pPr>
            <w:ins w:id="988" w:author="Arjan Kloosterboer" w:date="2017-08-14T15:40:00Z">
              <w:r>
                <w:rPr>
                  <w:rFonts w:ascii="Calibri" w:hAnsi="Calibri" w:cs="Calibri"/>
                  <w:color w:val="0F0F0F"/>
                  <w:sz w:val="22"/>
                  <w:szCs w:val="22"/>
                </w:rPr>
                <w:t>1 - 1</w:t>
              </w:r>
            </w:ins>
          </w:p>
        </w:tc>
      </w:tr>
      <w:tr w:rsidR="000E39D0" w14:paraId="7B2712DE" w14:textId="77777777" w:rsidTr="001E2DEB">
        <w:trPr>
          <w:trHeight w:val="230"/>
          <w:ins w:id="989"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1EC3BA4D" w14:textId="77777777" w:rsidR="000E39D0" w:rsidRDefault="000E39D0" w:rsidP="001E2DEB">
            <w:pPr>
              <w:rPr>
                <w:ins w:id="990" w:author="Arjan Kloosterboer" w:date="2017-08-14T15:40:00Z"/>
                <w:rFonts w:ascii="Calibri" w:hAnsi="Calibri" w:cs="Calibri"/>
                <w:color w:val="000000"/>
                <w:sz w:val="22"/>
                <w:szCs w:val="22"/>
              </w:rPr>
            </w:pPr>
            <w:ins w:id="991" w:author="Arjan Kloosterboer" w:date="2017-08-14T15:40: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5CED751" w14:textId="77777777" w:rsidR="000E39D0" w:rsidRDefault="000E39D0" w:rsidP="001E2DEB">
            <w:pPr>
              <w:rPr>
                <w:ins w:id="992" w:author="Arjan Kloosterboer" w:date="2017-08-14T15:40:00Z"/>
                <w:rFonts w:ascii="Calibri" w:hAnsi="Calibri" w:cs="Calibri"/>
                <w:color w:val="0F0F0F"/>
                <w:sz w:val="22"/>
                <w:szCs w:val="22"/>
              </w:rPr>
            </w:pPr>
            <w:ins w:id="993" w:author="Arjan Kloosterboer" w:date="2017-08-14T15:40:00Z">
              <w:r>
                <w:rPr>
                  <w:rFonts w:ascii="Calibri" w:hAnsi="Calibri" w:cs="Calibri"/>
                  <w:color w:val="0F0F0F"/>
                  <w:sz w:val="22"/>
                  <w:szCs w:val="22"/>
                </w:rPr>
                <w:t>Gemeentelijk kerngegeven</w:t>
              </w:r>
            </w:ins>
          </w:p>
        </w:tc>
      </w:tr>
      <w:tr w:rsidR="000E39D0" w14:paraId="0B810613" w14:textId="77777777" w:rsidTr="001E2DEB">
        <w:trPr>
          <w:trHeight w:val="230"/>
          <w:ins w:id="994" w:author="Arjan Kloosterboer" w:date="2017-08-14T15:40:00Z"/>
        </w:trPr>
        <w:tc>
          <w:tcPr>
            <w:tcW w:w="3330" w:type="dxa"/>
            <w:gridSpan w:val="2"/>
            <w:tcBorders>
              <w:top w:val="nil"/>
              <w:left w:val="nil"/>
              <w:bottom w:val="nil"/>
              <w:right w:val="nil"/>
            </w:tcBorders>
            <w:tcMar>
              <w:top w:w="0" w:type="dxa"/>
              <w:left w:w="60" w:type="dxa"/>
              <w:bottom w:w="0" w:type="dxa"/>
              <w:right w:w="60" w:type="dxa"/>
            </w:tcMar>
          </w:tcPr>
          <w:p w14:paraId="250BC3B0" w14:textId="77777777" w:rsidR="000E39D0" w:rsidRDefault="000E39D0" w:rsidP="001E2DEB">
            <w:pPr>
              <w:rPr>
                <w:ins w:id="995" w:author="Arjan Kloosterboer" w:date="2017-08-14T15:40:00Z"/>
                <w:rFonts w:ascii="Calibri" w:hAnsi="Calibri" w:cs="Calibri"/>
                <w:b/>
                <w:bCs/>
                <w:color w:val="000000"/>
                <w:sz w:val="22"/>
                <w:szCs w:val="22"/>
              </w:rPr>
            </w:pPr>
            <w:ins w:id="996" w:author="Arjan Kloosterboer" w:date="2017-08-14T15:40: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4F5F0649" w14:textId="77777777" w:rsidR="000E39D0" w:rsidRDefault="000E39D0" w:rsidP="001E2DEB">
            <w:pPr>
              <w:rPr>
                <w:ins w:id="997" w:author="Arjan Kloosterboer" w:date="2017-08-14T15:40:00Z"/>
                <w:rFonts w:ascii="Calibri" w:hAnsi="Calibri" w:cs="Calibri"/>
                <w:color w:val="0F0F0F"/>
                <w:sz w:val="22"/>
                <w:szCs w:val="22"/>
              </w:rPr>
            </w:pPr>
            <w:ins w:id="998" w:author="Arjan Kloosterboer" w:date="2017-08-14T15:40:00Z">
              <w:r>
                <w:rPr>
                  <w:rFonts w:ascii="Calibri" w:hAnsi="Calibri" w:cs="Calibri"/>
                  <w:color w:val="0F0F0F"/>
                  <w:sz w:val="22"/>
                  <w:szCs w:val="22"/>
                </w:rPr>
                <w:t>1) De attribuutsoort verandert alleen van waarde (materiële historie) op een datum die gelijk is aan een Versiedatum van het gerelateerde zaaktype.</w:t>
              </w:r>
            </w:ins>
          </w:p>
        </w:tc>
      </w:tr>
      <w:tr w:rsidR="000E39D0" w14:paraId="026D2B1B" w14:textId="77777777" w:rsidTr="001E2DEB">
        <w:trPr>
          <w:ins w:id="999" w:author="Arjan Kloosterboer" w:date="2017-08-14T15:40:00Z"/>
        </w:trPr>
        <w:tc>
          <w:tcPr>
            <w:tcW w:w="9360" w:type="dxa"/>
            <w:gridSpan w:val="4"/>
            <w:tcBorders>
              <w:top w:val="nil"/>
              <w:left w:val="nil"/>
              <w:bottom w:val="nil"/>
              <w:right w:val="nil"/>
            </w:tcBorders>
            <w:tcMar>
              <w:top w:w="0" w:type="dxa"/>
              <w:left w:w="60" w:type="dxa"/>
              <w:bottom w:w="0" w:type="dxa"/>
              <w:right w:w="60" w:type="dxa"/>
            </w:tcMar>
          </w:tcPr>
          <w:p w14:paraId="6FD2BB6D" w14:textId="77777777" w:rsidR="000E39D0" w:rsidRDefault="000E39D0" w:rsidP="001E2DEB">
            <w:pPr>
              <w:rPr>
                <w:ins w:id="1000" w:author="Arjan Kloosterboer" w:date="2017-08-14T15:40:00Z"/>
                <w:rFonts w:ascii="Calibri" w:hAnsi="Calibri" w:cs="Calibri"/>
                <w:color w:val="0F0F0F"/>
                <w:sz w:val="22"/>
                <w:szCs w:val="22"/>
              </w:rPr>
            </w:pPr>
            <w:ins w:id="1001" w:author="Arjan Kloosterboer" w:date="2017-08-14T15:40:00Z">
              <w:r>
                <w:rPr>
                  <w:rFonts w:ascii="Calibri" w:hAnsi="Calibri" w:cs="Calibri"/>
                  <w:b/>
                  <w:bCs/>
                  <w:color w:val="0F0F0F"/>
                  <w:sz w:val="22"/>
                  <w:szCs w:val="22"/>
                </w:rPr>
                <w:t>Toelichting</w:t>
              </w:r>
            </w:ins>
          </w:p>
        </w:tc>
      </w:tr>
      <w:tr w:rsidR="000E39D0" w14:paraId="68CE8A50" w14:textId="77777777" w:rsidTr="001E2DEB">
        <w:trPr>
          <w:ins w:id="1002" w:author="Arjan Kloosterboer" w:date="2017-08-14T15:40:00Z"/>
        </w:trPr>
        <w:tc>
          <w:tcPr>
            <w:tcW w:w="450" w:type="dxa"/>
            <w:tcBorders>
              <w:top w:val="nil"/>
              <w:left w:val="nil"/>
              <w:bottom w:val="nil"/>
              <w:right w:val="nil"/>
            </w:tcBorders>
            <w:tcMar>
              <w:top w:w="0" w:type="dxa"/>
              <w:left w:w="60" w:type="dxa"/>
              <w:bottom w:w="0" w:type="dxa"/>
              <w:right w:w="60" w:type="dxa"/>
            </w:tcMar>
          </w:tcPr>
          <w:p w14:paraId="311B4A81" w14:textId="77777777" w:rsidR="000E39D0" w:rsidRDefault="000E39D0" w:rsidP="001E2DEB">
            <w:pPr>
              <w:rPr>
                <w:ins w:id="1003" w:author="Arjan Kloosterboer" w:date="2017-08-14T15:40: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7F060A55" w14:textId="77777777" w:rsidR="000E39D0" w:rsidRDefault="000E39D0" w:rsidP="001E2DEB">
            <w:pPr>
              <w:rPr>
                <w:ins w:id="1004" w:author="Arjan Kloosterboer" w:date="2017-08-14T15:40:00Z"/>
                <w:rFonts w:ascii="Calibri" w:hAnsi="Calibri" w:cs="Calibri"/>
                <w:color w:val="0F0F0F"/>
                <w:sz w:val="22"/>
                <w:szCs w:val="22"/>
              </w:rPr>
            </w:pPr>
            <w:ins w:id="1005" w:author="Arjan Kloosterboer" w:date="2017-08-14T15:40:00Z">
              <w:r>
                <w:rPr>
                  <w:rFonts w:ascii="Calibri" w:hAnsi="Calibri" w:cs="Calibri"/>
                  <w:color w:val="0F0F0F"/>
                  <w:sz w:val="22"/>
                  <w:szCs w:val="22"/>
                </w:rPr>
                <w:t xml:space="preserve">De Gemeentelijke Selectielijst 2017 kent twee soorten resultaten: generieke en specifieke. Met deze attribuutsoort wordt vastgelegd of het Resultaattype een generiek dan wel specifieke resultaatsoort betreft. </w:t>
              </w:r>
            </w:ins>
          </w:p>
          <w:p w14:paraId="25C75D0F" w14:textId="77777777" w:rsidR="000E39D0" w:rsidRDefault="000E39D0" w:rsidP="001E2DEB">
            <w:pPr>
              <w:rPr>
                <w:ins w:id="1006" w:author="Arjan Kloosterboer" w:date="2017-08-14T15:40:00Z"/>
                <w:rFonts w:ascii="Calibri" w:hAnsi="Calibri" w:cs="Calibri"/>
                <w:color w:val="0F0F0F"/>
                <w:sz w:val="22"/>
                <w:szCs w:val="22"/>
              </w:rPr>
            </w:pPr>
            <w:ins w:id="1007" w:author="Arjan Kloosterboer" w:date="2017-08-14T15:40:00Z">
              <w:r>
                <w:rPr>
                  <w:rFonts w:ascii="Calibri" w:hAnsi="Calibri" w:cs="Calibri"/>
                  <w:color w:val="0F0F0F"/>
                  <w:sz w:val="22"/>
                  <w:szCs w:val="22"/>
                </w:rPr>
                <w:t xml:space="preserve">Een specifieke resultaatsoort heeft betrekking op één of meer specifieke procesobjectaarden bij het resultaat (bijvoorbeeld "Verleend"). Een generieke resultaatsoort heeft betrekking op alle niet specifiek genoemde procesobjectaarden bij hetzelfde resultaat (i.c. "Verleend").   </w:t>
              </w:r>
            </w:ins>
          </w:p>
          <w:p w14:paraId="6C49DDCA" w14:textId="77777777" w:rsidR="000E39D0" w:rsidRDefault="000E39D0" w:rsidP="001E2DEB">
            <w:pPr>
              <w:rPr>
                <w:ins w:id="1008" w:author="Arjan Kloosterboer" w:date="2017-08-14T15:40:00Z"/>
                <w:rFonts w:ascii="Calibri" w:hAnsi="Calibri" w:cs="Calibri"/>
                <w:color w:val="0F0F0F"/>
                <w:sz w:val="22"/>
                <w:szCs w:val="22"/>
              </w:rPr>
            </w:pPr>
          </w:p>
        </w:tc>
        <w:bookmarkEnd w:id="922"/>
      </w:tr>
    </w:tbl>
    <w:p w14:paraId="7473FB1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Selectielijstklasse</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FBB3E56" w14:textId="77777777" w:rsidTr="000E39D0">
        <w:trPr>
          <w:trHeight w:val="230"/>
        </w:trPr>
        <w:tc>
          <w:tcPr>
            <w:tcW w:w="3330" w:type="dxa"/>
            <w:gridSpan w:val="2"/>
            <w:tcBorders>
              <w:top w:val="nil"/>
              <w:left w:val="nil"/>
              <w:bottom w:val="nil"/>
              <w:right w:val="nil"/>
            </w:tcBorders>
          </w:tcPr>
          <w:p w14:paraId="207400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bookmarkStart w:id="1009" w:name="_Hlk494311185"/>
        <w:tc>
          <w:tcPr>
            <w:tcW w:w="6030" w:type="dxa"/>
            <w:tcBorders>
              <w:top w:val="nil"/>
              <w:left w:val="nil"/>
              <w:bottom w:val="nil"/>
              <w:right w:val="nil"/>
            </w:tcBorders>
          </w:tcPr>
          <w:p w14:paraId="1D3FB2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Selectielijstklasse</w:t>
            </w:r>
            <w:r w:rsidRPr="00BE10FF">
              <w:rPr>
                <w:rFonts w:ascii="Arial" w:hAnsi="Arial" w:cs="Arial"/>
                <w:szCs w:val="24"/>
                <w:lang w:val="en-AU" w:eastAsia="en-US"/>
              </w:rPr>
              <w:fldChar w:fldCharType="end"/>
            </w:r>
            <w:bookmarkEnd w:id="1009"/>
          </w:p>
        </w:tc>
      </w:tr>
      <w:tr w:rsidR="00AB0ADA" w:rsidRPr="00BE10FF" w14:paraId="5AF05EA3" w14:textId="77777777" w:rsidTr="000E39D0">
        <w:tc>
          <w:tcPr>
            <w:tcW w:w="3330" w:type="dxa"/>
            <w:gridSpan w:val="2"/>
            <w:tcBorders>
              <w:top w:val="nil"/>
              <w:left w:val="nil"/>
              <w:bottom w:val="nil"/>
              <w:right w:val="nil"/>
            </w:tcBorders>
          </w:tcPr>
          <w:p w14:paraId="3D5337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C7B22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6DD303B" w14:textId="77777777" w:rsidTr="000E39D0">
        <w:tc>
          <w:tcPr>
            <w:tcW w:w="3330" w:type="dxa"/>
            <w:gridSpan w:val="2"/>
            <w:tcBorders>
              <w:top w:val="nil"/>
              <w:left w:val="nil"/>
              <w:bottom w:val="nil"/>
              <w:right w:val="nil"/>
            </w:tcBorders>
          </w:tcPr>
          <w:p w14:paraId="526B7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F2699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F8D8BA" w14:textId="77777777" w:rsidTr="000E39D0">
        <w:tc>
          <w:tcPr>
            <w:tcW w:w="3330" w:type="dxa"/>
            <w:gridSpan w:val="2"/>
            <w:tcBorders>
              <w:top w:val="nil"/>
              <w:left w:val="nil"/>
              <w:bottom w:val="nil"/>
              <w:right w:val="nil"/>
            </w:tcBorders>
          </w:tcPr>
          <w:p w14:paraId="6E900C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74B6F4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selectielijstklasse</w:t>
            </w:r>
            <w:r w:rsidRPr="00BE10FF">
              <w:rPr>
                <w:rFonts w:ascii="Arial" w:hAnsi="Arial" w:cs="Arial"/>
                <w:szCs w:val="24"/>
                <w:lang w:val="en-AU" w:eastAsia="en-US"/>
              </w:rPr>
              <w:fldChar w:fldCharType="end"/>
            </w:r>
          </w:p>
        </w:tc>
      </w:tr>
      <w:tr w:rsidR="00AB0ADA" w:rsidRPr="00BE10FF" w14:paraId="0EBFB4AB" w14:textId="77777777" w:rsidTr="000E39D0">
        <w:tc>
          <w:tcPr>
            <w:tcW w:w="3330" w:type="dxa"/>
            <w:gridSpan w:val="2"/>
            <w:tcBorders>
              <w:top w:val="nil"/>
              <w:left w:val="nil"/>
              <w:bottom w:val="nil"/>
              <w:right w:val="nil"/>
            </w:tcBorders>
          </w:tcPr>
          <w:p w14:paraId="4C9F1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ECAA244" w14:textId="59C31C96"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Verwijzing naar de, voor het archiefregime bij het RESULTAATTYPE relevante, </w:t>
            </w:r>
            <w:del w:id="1010" w:author="Arjan Kloosterboer" w:date="2017-07-08T21:28:00Z">
              <w:r w:rsidR="00AB0ADA" w:rsidRPr="00BE10FF" w:rsidDel="00610A16">
                <w:rPr>
                  <w:rFonts w:ascii="Calibri" w:hAnsi="Calibri" w:cs="Arial"/>
                  <w:color w:val="0F0F0F"/>
                  <w:sz w:val="22"/>
                  <w:szCs w:val="24"/>
                  <w:lang w:eastAsia="en-US"/>
                </w:rPr>
                <w:delText xml:space="preserve">passage </w:delText>
              </w:r>
            </w:del>
            <w:ins w:id="1011" w:author="Arjan Kloosterboer" w:date="2017-07-08T21:28:00Z">
              <w:r w:rsidR="00610A16">
                <w:rPr>
                  <w:rFonts w:ascii="Calibri" w:hAnsi="Calibri" w:cs="Arial"/>
                  <w:color w:val="0F0F0F"/>
                  <w:sz w:val="22"/>
                  <w:szCs w:val="24"/>
                  <w:lang w:eastAsia="en-US"/>
                </w:rPr>
                <w:t xml:space="preserve">categorie </w:t>
              </w:r>
            </w:ins>
            <w:r w:rsidR="00AB0ADA" w:rsidRPr="00BE10FF">
              <w:rPr>
                <w:rFonts w:ascii="Calibri" w:hAnsi="Calibri" w:cs="Arial"/>
                <w:color w:val="0F0F0F"/>
                <w:sz w:val="22"/>
                <w:szCs w:val="24"/>
                <w:lang w:eastAsia="en-US"/>
              </w:rPr>
              <w:t>in de Selectielijst Archiefbescheiden van de voor het ZAAKTYPE verantwoordelijke overheidsorganisatie.</w:t>
            </w:r>
            <w:r w:rsidRPr="00BE10FF">
              <w:rPr>
                <w:rFonts w:ascii="Arial" w:hAnsi="Arial" w:cs="Arial"/>
                <w:szCs w:val="24"/>
                <w:lang w:val="en-AU" w:eastAsia="en-US"/>
              </w:rPr>
              <w:fldChar w:fldCharType="end"/>
            </w:r>
          </w:p>
        </w:tc>
      </w:tr>
      <w:tr w:rsidR="00AB0ADA" w:rsidRPr="00BE10FF" w14:paraId="318E18E6" w14:textId="77777777" w:rsidTr="000E39D0">
        <w:trPr>
          <w:trHeight w:val="230"/>
        </w:trPr>
        <w:tc>
          <w:tcPr>
            <w:tcW w:w="3330" w:type="dxa"/>
            <w:gridSpan w:val="2"/>
            <w:tcBorders>
              <w:top w:val="nil"/>
              <w:left w:val="nil"/>
              <w:bottom w:val="nil"/>
              <w:right w:val="nil"/>
            </w:tcBorders>
          </w:tcPr>
          <w:p w14:paraId="6B82AC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F2C4C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54454787" w14:textId="77777777" w:rsidTr="000E39D0">
        <w:tc>
          <w:tcPr>
            <w:tcW w:w="3330" w:type="dxa"/>
            <w:gridSpan w:val="2"/>
            <w:tcBorders>
              <w:top w:val="nil"/>
              <w:left w:val="nil"/>
              <w:bottom w:val="nil"/>
              <w:right w:val="nil"/>
            </w:tcBorders>
          </w:tcPr>
          <w:p w14:paraId="335DFC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79E70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3429111" w14:textId="77777777" w:rsidTr="000E39D0">
        <w:tc>
          <w:tcPr>
            <w:tcW w:w="3330" w:type="dxa"/>
            <w:gridSpan w:val="2"/>
            <w:tcBorders>
              <w:top w:val="nil"/>
              <w:left w:val="nil"/>
              <w:bottom w:val="nil"/>
              <w:right w:val="nil"/>
            </w:tcBorders>
          </w:tcPr>
          <w:p w14:paraId="00D5DE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7CCB4D8" w14:textId="20BEFB63"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w:t>
            </w:r>
            <w:del w:id="1012" w:author="Arjan Kloosterboer" w:date="2017-07-08T21:26:00Z">
              <w:r w:rsidR="00AB0ADA" w:rsidRPr="00BE10FF" w:rsidDel="00950A74">
                <w:rPr>
                  <w:rFonts w:ascii="Calibri" w:hAnsi="Calibri" w:cs="Arial"/>
                  <w:color w:val="0F0F0F"/>
                  <w:sz w:val="22"/>
                  <w:szCs w:val="24"/>
                  <w:lang w:eastAsia="en-US"/>
                </w:rPr>
                <w:delText>500</w:delText>
              </w:r>
            </w:del>
            <w:r w:rsidRPr="00BE10FF">
              <w:rPr>
                <w:rFonts w:ascii="Arial" w:hAnsi="Arial" w:cs="Arial"/>
                <w:szCs w:val="24"/>
                <w:lang w:val="en-AU" w:eastAsia="en-US"/>
              </w:rPr>
              <w:fldChar w:fldCharType="end"/>
            </w:r>
            <w:ins w:id="1013" w:author="Arjan Kloosterboer" w:date="2017-07-08T21:26:00Z">
              <w:r w:rsidR="00950A74">
                <w:rPr>
                  <w:rFonts w:ascii="Arial" w:hAnsi="Arial" w:cs="Arial"/>
                  <w:szCs w:val="24"/>
                  <w:lang w:val="en-AU" w:eastAsia="en-US"/>
                </w:rPr>
                <w:t>20</w:t>
              </w:r>
            </w:ins>
          </w:p>
        </w:tc>
      </w:tr>
      <w:tr w:rsidR="00AB0ADA" w:rsidRPr="00BE10FF" w14:paraId="5A37F0E1" w14:textId="77777777" w:rsidTr="000E39D0">
        <w:trPr>
          <w:trHeight w:val="230"/>
        </w:trPr>
        <w:tc>
          <w:tcPr>
            <w:tcW w:w="3330" w:type="dxa"/>
            <w:gridSpan w:val="2"/>
            <w:tcBorders>
              <w:top w:val="nil"/>
              <w:left w:val="nil"/>
              <w:bottom w:val="nil"/>
              <w:right w:val="nil"/>
            </w:tcBorders>
          </w:tcPr>
          <w:p w14:paraId="5BC433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0EFCA7E" w14:textId="4ABC054D"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1014" w:author="Arjan Kloosterboer" w:date="2017-09-18T17:05:00Z">
              <w:r w:rsidRPr="00BE10FF" w:rsidDel="003164A3">
                <w:rPr>
                  <w:rFonts w:ascii="Calibri" w:hAnsi="Calibri" w:cs="Arial"/>
                  <w:color w:val="0F0F0F"/>
                  <w:sz w:val="22"/>
                  <w:szCs w:val="24"/>
                  <w:lang w:eastAsia="en-US"/>
                </w:rPr>
                <w:delText>d</w:delText>
              </w:r>
            </w:del>
            <w:ins w:id="1015" w:author="Arjan Kloosterboer" w:date="2017-09-18T17:05:00Z">
              <w:r w:rsidR="003164A3">
                <w:rPr>
                  <w:rFonts w:ascii="Calibri" w:hAnsi="Calibri" w:cs="Arial"/>
                  <w:color w:val="0F0F0F"/>
                  <w:sz w:val="22"/>
                  <w:szCs w:val="24"/>
                  <w:lang w:eastAsia="en-US"/>
                </w:rPr>
                <w:t>D</w:t>
              </w:r>
            </w:ins>
            <w:r w:rsidRPr="00BE10FF">
              <w:rPr>
                <w:rFonts w:ascii="Calibri" w:hAnsi="Calibri" w:cs="Arial"/>
                <w:color w:val="0F0F0F"/>
                <w:sz w:val="22"/>
                <w:szCs w:val="24"/>
                <w:lang w:eastAsia="en-US"/>
              </w:rPr>
              <w:t>e aanduidingen van de passages cq. klassen in de gehanteerde selectielijst.</w:t>
            </w:r>
          </w:p>
        </w:tc>
      </w:tr>
      <w:tr w:rsidR="00AB0ADA" w:rsidRPr="00BE10FF" w14:paraId="03D86E9E" w14:textId="77777777" w:rsidTr="000E39D0">
        <w:trPr>
          <w:trHeight w:val="215"/>
        </w:trPr>
        <w:tc>
          <w:tcPr>
            <w:tcW w:w="3330" w:type="dxa"/>
            <w:gridSpan w:val="2"/>
            <w:tcBorders>
              <w:top w:val="nil"/>
              <w:left w:val="nil"/>
              <w:bottom w:val="nil"/>
              <w:right w:val="nil"/>
            </w:tcBorders>
          </w:tcPr>
          <w:p w14:paraId="2F20CE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8AEC5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A8A605F" w14:textId="77777777" w:rsidTr="000E39D0">
        <w:trPr>
          <w:trHeight w:val="230"/>
        </w:trPr>
        <w:tc>
          <w:tcPr>
            <w:tcW w:w="3330" w:type="dxa"/>
            <w:gridSpan w:val="2"/>
            <w:tcBorders>
              <w:top w:val="nil"/>
              <w:left w:val="nil"/>
              <w:bottom w:val="nil"/>
              <w:right w:val="nil"/>
            </w:tcBorders>
          </w:tcPr>
          <w:p w14:paraId="211867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04AA4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E052AAA" w14:textId="77777777" w:rsidTr="000E39D0">
        <w:trPr>
          <w:trHeight w:val="230"/>
        </w:trPr>
        <w:tc>
          <w:tcPr>
            <w:tcW w:w="3330" w:type="dxa"/>
            <w:gridSpan w:val="2"/>
            <w:tcBorders>
              <w:top w:val="nil"/>
              <w:left w:val="nil"/>
              <w:bottom w:val="nil"/>
              <w:right w:val="nil"/>
            </w:tcBorders>
          </w:tcPr>
          <w:p w14:paraId="799FCB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242F6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E7DACEB" w14:textId="77777777" w:rsidTr="000E39D0">
        <w:trPr>
          <w:trHeight w:val="230"/>
        </w:trPr>
        <w:tc>
          <w:tcPr>
            <w:tcW w:w="3330" w:type="dxa"/>
            <w:gridSpan w:val="2"/>
            <w:tcBorders>
              <w:top w:val="nil"/>
              <w:left w:val="nil"/>
              <w:bottom w:val="nil"/>
              <w:right w:val="nil"/>
            </w:tcBorders>
          </w:tcPr>
          <w:p w14:paraId="0742A6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2F2FA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6D15E12" w14:textId="77777777" w:rsidTr="000E39D0">
        <w:trPr>
          <w:trHeight w:val="230"/>
        </w:trPr>
        <w:tc>
          <w:tcPr>
            <w:tcW w:w="3330" w:type="dxa"/>
            <w:gridSpan w:val="2"/>
            <w:tcBorders>
              <w:top w:val="nil"/>
              <w:left w:val="nil"/>
              <w:bottom w:val="nil"/>
              <w:right w:val="nil"/>
            </w:tcBorders>
          </w:tcPr>
          <w:p w14:paraId="165F8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20C9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0D7DF4" w14:textId="77777777" w:rsidTr="000E39D0">
        <w:tc>
          <w:tcPr>
            <w:tcW w:w="3330" w:type="dxa"/>
            <w:gridSpan w:val="2"/>
            <w:tcBorders>
              <w:top w:val="nil"/>
              <w:left w:val="nil"/>
              <w:bottom w:val="nil"/>
              <w:right w:val="nil"/>
            </w:tcBorders>
          </w:tcPr>
          <w:p w14:paraId="291292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89ABB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5D2901A" w14:textId="77777777" w:rsidTr="000E39D0">
        <w:trPr>
          <w:trHeight w:val="230"/>
        </w:trPr>
        <w:tc>
          <w:tcPr>
            <w:tcW w:w="3330" w:type="dxa"/>
            <w:gridSpan w:val="2"/>
            <w:tcBorders>
              <w:top w:val="nil"/>
              <w:left w:val="nil"/>
              <w:bottom w:val="nil"/>
              <w:right w:val="nil"/>
            </w:tcBorders>
          </w:tcPr>
          <w:p w14:paraId="67A5EA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31B9FE9" w14:textId="105CD9DA"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1016" w:author="Arjan Kloosterboer" w:date="2017-08-10T18:04:00Z">
              <w:r w:rsidRPr="00BE10FF" w:rsidDel="002E4FE2">
                <w:rPr>
                  <w:rFonts w:ascii="Arial" w:hAnsi="Arial" w:cs="Arial"/>
                  <w:szCs w:val="24"/>
                  <w:lang w:val="en-AU" w:eastAsia="en-US"/>
                </w:rPr>
                <w:fldChar w:fldCharType="begin" w:fldLock="1"/>
              </w:r>
              <w:r w:rsidR="00AB0ADA" w:rsidRPr="00BE10FF" w:rsidDel="002E4FE2">
                <w:rPr>
                  <w:rFonts w:ascii="Arial" w:hAnsi="Arial" w:cs="Arial"/>
                  <w:szCs w:val="24"/>
                  <w:lang w:val="en-AU" w:eastAsia="en-US"/>
                </w:rPr>
                <w:delInstrText xml:space="preserve">MERGEFIELD </w:delInstrText>
              </w:r>
              <w:r w:rsidR="00AB0ADA" w:rsidRPr="00BE10FF" w:rsidDel="002E4FE2">
                <w:rPr>
                  <w:rFonts w:ascii="Calibri" w:hAnsi="Calibri" w:cs="Arial"/>
                  <w:color w:val="0F0F0F"/>
                  <w:sz w:val="22"/>
                  <w:szCs w:val="24"/>
                  <w:lang w:eastAsia="en-US"/>
                </w:rPr>
                <w:delInstrText>Att.LowerBound</w:delInstrText>
              </w:r>
              <w:r w:rsidRPr="00BE10FF" w:rsidDel="002E4FE2">
                <w:rPr>
                  <w:rFonts w:ascii="Arial" w:hAnsi="Arial" w:cs="Arial"/>
                  <w:szCs w:val="24"/>
                  <w:lang w:val="en-AU" w:eastAsia="en-US"/>
                </w:rPr>
                <w:fldChar w:fldCharType="separate"/>
              </w:r>
              <w:r w:rsidR="00AB0ADA" w:rsidRPr="00BE10FF" w:rsidDel="002E4FE2">
                <w:rPr>
                  <w:rFonts w:ascii="Calibri" w:hAnsi="Calibri" w:cs="Arial"/>
                  <w:color w:val="0F0F0F"/>
                  <w:sz w:val="22"/>
                  <w:szCs w:val="24"/>
                  <w:lang w:eastAsia="en-US"/>
                </w:rPr>
                <w:delText>0</w:delText>
              </w:r>
              <w:r w:rsidRPr="00BE10FF" w:rsidDel="002E4FE2">
                <w:rPr>
                  <w:rFonts w:ascii="Arial" w:hAnsi="Arial" w:cs="Arial"/>
                  <w:szCs w:val="24"/>
                  <w:lang w:val="en-AU" w:eastAsia="en-US"/>
                </w:rPr>
                <w:fldChar w:fldCharType="end"/>
              </w:r>
              <w:r w:rsidR="00AB0ADA" w:rsidRPr="00BE10FF" w:rsidDel="002E4FE2">
                <w:rPr>
                  <w:rFonts w:ascii="Calibri" w:hAnsi="Calibri" w:cs="Arial"/>
                  <w:color w:val="0F0F0F"/>
                  <w:sz w:val="22"/>
                  <w:szCs w:val="24"/>
                  <w:lang w:eastAsia="en-US"/>
                </w:rPr>
                <w:delText xml:space="preserve"> </w:delText>
              </w:r>
            </w:del>
            <w:ins w:id="1017" w:author="Arjan Kloosterboer" w:date="2017-08-10T18:04:00Z">
              <w:r w:rsidR="002E4FE2">
                <w:rPr>
                  <w:rFonts w:ascii="Calibri" w:hAnsi="Calibri" w:cs="Arial"/>
                  <w:color w:val="0F0F0F"/>
                  <w:sz w:val="22"/>
                  <w:szCs w:val="24"/>
                  <w:lang w:eastAsia="en-US"/>
                </w:rPr>
                <w:t xml:space="preserve">1 </w:t>
              </w:r>
            </w:ins>
            <w:r w:rsidR="00AB0ADA" w:rsidRPr="00BE10FF">
              <w:rPr>
                <w:rFonts w:ascii="Calibri" w:hAnsi="Calibri" w:cs="Arial"/>
                <w:color w:val="0F0F0F"/>
                <w:sz w:val="22"/>
                <w:szCs w:val="24"/>
                <w:lang w:eastAsia="en-US"/>
              </w:rPr>
              <w:t xml:space="preserve">-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39EC857" w14:textId="77777777" w:rsidTr="000E39D0">
        <w:trPr>
          <w:trHeight w:val="230"/>
        </w:trPr>
        <w:tc>
          <w:tcPr>
            <w:tcW w:w="3330" w:type="dxa"/>
            <w:gridSpan w:val="2"/>
            <w:tcBorders>
              <w:top w:val="nil"/>
              <w:left w:val="nil"/>
              <w:bottom w:val="nil"/>
              <w:right w:val="nil"/>
            </w:tcBorders>
          </w:tcPr>
          <w:p w14:paraId="69EF02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14D0A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935551D" w14:textId="77777777" w:rsidTr="000E39D0">
        <w:trPr>
          <w:trHeight w:val="230"/>
        </w:trPr>
        <w:tc>
          <w:tcPr>
            <w:tcW w:w="3330" w:type="dxa"/>
            <w:gridSpan w:val="2"/>
            <w:tcBorders>
              <w:top w:val="nil"/>
              <w:left w:val="nil"/>
              <w:bottom w:val="nil"/>
              <w:right w:val="nil"/>
            </w:tcBorders>
          </w:tcPr>
          <w:p w14:paraId="0D788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4FA81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7999D43B" w14:textId="77777777" w:rsidTr="000E39D0">
        <w:tc>
          <w:tcPr>
            <w:tcW w:w="9360" w:type="dxa"/>
            <w:gridSpan w:val="3"/>
            <w:tcBorders>
              <w:top w:val="nil"/>
              <w:left w:val="nil"/>
              <w:bottom w:val="nil"/>
              <w:right w:val="nil"/>
            </w:tcBorders>
          </w:tcPr>
          <w:p w14:paraId="0E0F3C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59133B5" w14:textId="77777777" w:rsidTr="000E39D0">
        <w:tc>
          <w:tcPr>
            <w:tcW w:w="450" w:type="dxa"/>
            <w:tcBorders>
              <w:top w:val="nil"/>
              <w:left w:val="nil"/>
              <w:bottom w:val="nil"/>
              <w:right w:val="nil"/>
            </w:tcBorders>
          </w:tcPr>
          <w:p w14:paraId="1D6FD6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735ED3E" w14:textId="6A2F9DD9" w:rsidR="00540F2A" w:rsidRDefault="002E4FE2" w:rsidP="00E830F0">
            <w:pPr>
              <w:widowControl w:val="0"/>
              <w:autoSpaceDE w:val="0"/>
              <w:autoSpaceDN w:val="0"/>
              <w:adjustRightInd w:val="0"/>
              <w:spacing w:line="240" w:lineRule="auto"/>
              <w:contextualSpacing w:val="0"/>
              <w:rPr>
                <w:ins w:id="1018" w:author="Arjan Kloosterboer" w:date="2017-08-10T18:14:00Z"/>
                <w:rFonts w:ascii="Calibri" w:hAnsi="Calibri" w:cs="Arial"/>
                <w:color w:val="0F0F0F"/>
                <w:sz w:val="22"/>
                <w:szCs w:val="24"/>
                <w:lang w:eastAsia="en-US"/>
              </w:rPr>
            </w:pPr>
            <w:ins w:id="1019" w:author="Arjan Kloosterboer" w:date="2017-08-10T18:13:00Z">
              <w:r>
                <w:rPr>
                  <w:rFonts w:ascii="Calibri" w:hAnsi="Calibri" w:cs="Calibri"/>
                  <w:color w:val="0F0F0F"/>
                  <w:sz w:val="22"/>
                  <w:szCs w:val="22"/>
                </w:rPr>
                <w:t xml:space="preserve">Bepalend voor het archiefregime (waardering, bewaartermijn) van zaken cq. zaakdossiers is de 'Selectielijst Archiefbescheiden'. Daarin is per categorie, bestaande uit de combinatie van selectielijsstprocestype, resultaat en </w:t>
              </w:r>
            </w:ins>
            <w:ins w:id="1020" w:author="Arjan Kloosterboer" w:date="2017-08-10T18:26:00Z">
              <w:r w:rsidR="00FE0054">
                <w:rPr>
                  <w:rFonts w:ascii="Calibri" w:hAnsi="Calibri" w:cs="Calibri"/>
                  <w:color w:val="0F0F0F"/>
                  <w:sz w:val="22"/>
                  <w:szCs w:val="22"/>
                </w:rPr>
                <w:t xml:space="preserve">– eventueel - </w:t>
              </w:r>
            </w:ins>
            <w:ins w:id="1021" w:author="Arjan Kloosterboer" w:date="2017-08-10T18:13:00Z">
              <w:r>
                <w:rPr>
                  <w:rFonts w:ascii="Calibri" w:hAnsi="Calibri" w:cs="Calibri"/>
                  <w:color w:val="0F0F0F"/>
                  <w:sz w:val="22"/>
                  <w:szCs w:val="22"/>
                </w:rPr>
                <w:t xml:space="preserve">procesobjectaard, vastgelegd wat voor een dergelijk dossier het archiefregime is. Met deze attribuutsoort wordt vastgelegd welke categorie van toepassing is op het Resultaattype. </w:t>
              </w:r>
            </w:ins>
            <w:del w:id="1022" w:author="Arjan Kloosterboer" w:date="2017-08-10T18:14:00Z">
              <w:r w:rsidR="00AB0ADA" w:rsidRPr="00BE10FF" w:rsidDel="00540F2A">
                <w:rPr>
                  <w:rFonts w:ascii="Calibri" w:hAnsi="Calibri" w:cs="Arial"/>
                  <w:color w:val="0F0F0F"/>
                  <w:sz w:val="22"/>
                  <w:szCs w:val="24"/>
                  <w:lang w:eastAsia="en-US"/>
                </w:rPr>
                <w:delText xml:space="preserve">Bij gemeenten gaat het om de aanduidingen van de </w:delText>
              </w:r>
              <w:r w:rsidR="00AB0ADA" w:rsidRPr="00BE10FF" w:rsidDel="00540F2A">
                <w:rPr>
                  <w:rFonts w:ascii="Calibri" w:hAnsi="Calibri" w:cs="Arial"/>
                  <w:color w:val="0F0F0F"/>
                  <w:sz w:val="22"/>
                  <w:szCs w:val="24"/>
                  <w:lang w:eastAsia="en-US"/>
                </w:rPr>
                <w:lastRenderedPageBreak/>
                <w:delText xml:space="preserve">categorie in de Selectielijst waarin per categorie de archiefactietermijn wordt vermeld van de daartoe behorende soorten documenten. </w:delText>
              </w:r>
            </w:del>
            <w:ins w:id="1023" w:author="Arjan Kloosterboer" w:date="2017-08-10T18:26:00Z">
              <w:r w:rsidR="00FE0054">
                <w:rPr>
                  <w:rFonts w:ascii="Calibri" w:hAnsi="Calibri" w:cs="Calibri"/>
                  <w:color w:val="0F0F0F"/>
                  <w:sz w:val="22"/>
                  <w:szCs w:val="22"/>
                </w:rPr>
                <w:t>In bijvoorbeel</w:t>
              </w:r>
            </w:ins>
            <w:ins w:id="1024" w:author="Arjan Kloosterboer" w:date="2017-08-10T18:27:00Z">
              <w:r w:rsidR="00FE0054">
                <w:rPr>
                  <w:rFonts w:ascii="Calibri" w:hAnsi="Calibri" w:cs="Calibri"/>
                  <w:color w:val="0F0F0F"/>
                  <w:sz w:val="22"/>
                  <w:szCs w:val="22"/>
                </w:rPr>
                <w:t>d</w:t>
              </w:r>
            </w:ins>
            <w:ins w:id="1025" w:author="Arjan Kloosterboer" w:date="2017-08-10T18:26:00Z">
              <w:r w:rsidR="00FE0054">
                <w:rPr>
                  <w:rFonts w:ascii="Calibri" w:hAnsi="Calibri" w:cs="Calibri"/>
                  <w:color w:val="0F0F0F"/>
                  <w:sz w:val="22"/>
                  <w:szCs w:val="22"/>
                </w:rPr>
                <w:t xml:space="preserve">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w:t>
              </w:r>
            </w:ins>
          </w:p>
          <w:p w14:paraId="05464901" w14:textId="58445734" w:rsidR="003164A3" w:rsidRPr="003164A3" w:rsidRDefault="00AB0ADA" w:rsidP="003164A3">
            <w:pPr>
              <w:widowControl w:val="0"/>
              <w:autoSpaceDE w:val="0"/>
              <w:autoSpaceDN w:val="0"/>
              <w:adjustRightInd w:val="0"/>
              <w:spacing w:line="240" w:lineRule="auto"/>
              <w:contextualSpacing w:val="0"/>
              <w:rPr>
                <w:ins w:id="1026" w:author="Arjan Kloosterboer" w:date="2017-09-18T17:05:00Z"/>
                <w:rFonts w:ascii="Calibri" w:hAnsi="Calibri" w:cs="Arial"/>
                <w:color w:val="0F0F0F"/>
                <w:sz w:val="22"/>
                <w:szCs w:val="24"/>
                <w:lang w:eastAsia="en-US"/>
              </w:rPr>
            </w:pPr>
            <w:r w:rsidRPr="00BE10FF">
              <w:rPr>
                <w:rFonts w:ascii="Calibri" w:hAnsi="Calibri" w:cs="Arial"/>
                <w:color w:val="0F0F0F"/>
                <w:sz w:val="22"/>
                <w:szCs w:val="24"/>
                <w:lang w:eastAsia="en-US"/>
              </w:rPr>
              <w:t>In niet-gemeentelijke selectielijsten wordt soms een ander begrip dan categorie gehanteerd. Vandaar dat we hier het begrip ‘klasse’ hanteren.</w:t>
            </w:r>
            <w:ins w:id="1027" w:author="Arjan Kloosterboer" w:date="2017-09-18T17:05:00Z">
              <w:r w:rsidR="003164A3">
                <w:t xml:space="preserve"> </w:t>
              </w:r>
            </w:ins>
          </w:p>
          <w:p w14:paraId="668EF671" w14:textId="746B6D13" w:rsidR="002E4FE2" w:rsidRPr="00BE10FF" w:rsidRDefault="003164A3" w:rsidP="003164A3">
            <w:pPr>
              <w:widowControl w:val="0"/>
              <w:autoSpaceDE w:val="0"/>
              <w:autoSpaceDN w:val="0"/>
              <w:adjustRightInd w:val="0"/>
              <w:spacing w:line="240" w:lineRule="auto"/>
              <w:contextualSpacing w:val="0"/>
              <w:rPr>
                <w:rFonts w:ascii="Calibri" w:hAnsi="Calibri" w:cs="Arial"/>
                <w:color w:val="0F0F0F"/>
                <w:sz w:val="22"/>
                <w:szCs w:val="24"/>
                <w:lang w:eastAsia="en-US"/>
              </w:rPr>
            </w:pPr>
            <w:ins w:id="1028" w:author="Arjan Kloosterboer" w:date="2017-09-18T17:05:00Z">
              <w:r w:rsidRPr="003164A3">
                <w:rPr>
                  <w:rFonts w:ascii="Calibri" w:hAnsi="Calibri" w:cs="Arial"/>
                  <w:color w:val="0F0F0F"/>
                  <w:sz w:val="22"/>
                  <w:szCs w:val="24"/>
                  <w:lang w:eastAsia="en-US"/>
                </w:rPr>
                <w:t>Indien bij het zaaktype de daarop van toepasssing zijnde selectieljst-procestypen vermeld zijn, dan betreft het één van de daarvoor geldende categorieen.</w:t>
              </w:r>
            </w:ins>
          </w:p>
        </w:tc>
      </w:tr>
    </w:tbl>
    <w:p w14:paraId="42924CF8"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029" w:author="Arjan Kloosterboer" w:date="2017-08-14T15:42:00Z"/>
          <w:rFonts w:ascii="Arial" w:hAnsi="Arial" w:cs="Arial"/>
          <w:b/>
          <w:color w:val="004080"/>
          <w:sz w:val="24"/>
          <w:szCs w:val="24"/>
          <w:lang w:eastAsia="en-US"/>
        </w:rPr>
      </w:pPr>
      <w:bookmarkStart w:id="1030" w:name="BKM_7CF0E71F_CC85_4089_B7B1_EDAB8DEEF7E7"/>
      <w:bookmarkStart w:id="1031" w:name="BKM_CB52B329_DBF2_403B_ACF1_B0FD1D6D866B"/>
      <w:bookmarkEnd w:id="1030"/>
      <w:ins w:id="1032" w:author="Arjan Kloosterboer" w:date="2017-08-14T15:42:00Z">
        <w:r w:rsidRPr="00444EF3">
          <w:rPr>
            <w:rFonts w:ascii="Arial" w:hAnsi="Arial" w:cs="Arial"/>
            <w:b/>
            <w:color w:val="004080"/>
            <w:sz w:val="24"/>
            <w:szCs w:val="24"/>
            <w:lang w:eastAsia="en-US"/>
          </w:rPr>
          <w:t>«Attribuutsoort» Procestermijn</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0E39D0" w14:paraId="2C9000B5" w14:textId="77777777" w:rsidTr="001E2DEB">
        <w:trPr>
          <w:trHeight w:val="230"/>
          <w:ins w:id="1033"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019F8EEE" w14:textId="77777777" w:rsidR="000E39D0" w:rsidRDefault="000E39D0" w:rsidP="001E2DEB">
            <w:pPr>
              <w:rPr>
                <w:ins w:id="1034" w:author="Arjan Kloosterboer" w:date="2017-08-14T15:42:00Z"/>
                <w:rFonts w:ascii="Calibri" w:hAnsi="Calibri" w:cs="Calibri"/>
                <w:color w:val="000000"/>
                <w:sz w:val="22"/>
                <w:szCs w:val="22"/>
              </w:rPr>
            </w:pPr>
            <w:ins w:id="1035" w:author="Arjan Kloosterboer" w:date="2017-08-14T15:42:00Z">
              <w:r>
                <w:rPr>
                  <w:rFonts w:ascii="Calibri" w:hAnsi="Calibri" w:cs="Calibri"/>
                  <w:b/>
                  <w:bCs/>
                  <w:color w:val="000000"/>
                  <w:sz w:val="22"/>
                  <w:szCs w:val="22"/>
                </w:rPr>
                <w:t xml:space="preserve">Naam </w:t>
              </w:r>
            </w:ins>
          </w:p>
        </w:tc>
        <w:tc>
          <w:tcPr>
            <w:tcW w:w="4320" w:type="dxa"/>
            <w:tcBorders>
              <w:top w:val="nil"/>
              <w:left w:val="nil"/>
              <w:bottom w:val="nil"/>
              <w:right w:val="nil"/>
            </w:tcBorders>
            <w:tcMar>
              <w:top w:w="0" w:type="dxa"/>
              <w:left w:w="60" w:type="dxa"/>
              <w:bottom w:w="0" w:type="dxa"/>
              <w:right w:w="60" w:type="dxa"/>
            </w:tcMar>
          </w:tcPr>
          <w:p w14:paraId="613AE2DA" w14:textId="77777777" w:rsidR="000E39D0" w:rsidRDefault="000E39D0" w:rsidP="001E2DEB">
            <w:pPr>
              <w:rPr>
                <w:ins w:id="1036" w:author="Arjan Kloosterboer" w:date="2017-08-14T15:42:00Z"/>
                <w:rFonts w:ascii="Calibri" w:hAnsi="Calibri" w:cs="Calibri"/>
                <w:color w:val="0F0F0F"/>
                <w:sz w:val="22"/>
                <w:szCs w:val="22"/>
              </w:rPr>
            </w:pPr>
            <w:ins w:id="1037" w:author="Arjan Kloosterboer" w:date="2017-08-14T15:42:00Z">
              <w:r>
                <w:rPr>
                  <w:rFonts w:ascii="Calibri" w:hAnsi="Calibri" w:cs="Calibri"/>
                  <w:color w:val="0F0F0F"/>
                  <w:sz w:val="22"/>
                  <w:szCs w:val="22"/>
                </w:rPr>
                <w:t>Procestermijn</w:t>
              </w:r>
            </w:ins>
          </w:p>
        </w:tc>
        <w:tc>
          <w:tcPr>
            <w:tcW w:w="1710" w:type="dxa"/>
            <w:tcBorders>
              <w:top w:val="nil"/>
              <w:left w:val="nil"/>
              <w:bottom w:val="nil"/>
              <w:right w:val="nil"/>
            </w:tcBorders>
            <w:tcMar>
              <w:top w:w="0" w:type="dxa"/>
              <w:left w:w="60" w:type="dxa"/>
              <w:bottom w:w="0" w:type="dxa"/>
              <w:right w:w="60" w:type="dxa"/>
            </w:tcMar>
          </w:tcPr>
          <w:p w14:paraId="2B1DAD59" w14:textId="77777777" w:rsidR="000E39D0" w:rsidRDefault="000E39D0" w:rsidP="001E2DEB">
            <w:pPr>
              <w:jc w:val="right"/>
              <w:rPr>
                <w:ins w:id="1038" w:author="Arjan Kloosterboer" w:date="2017-08-14T15:42:00Z"/>
                <w:rFonts w:ascii="Calibri" w:hAnsi="Calibri" w:cs="Calibri"/>
                <w:color w:val="0F0F0F"/>
                <w:sz w:val="22"/>
                <w:szCs w:val="22"/>
              </w:rPr>
            </w:pPr>
            <w:ins w:id="1039" w:author="Arjan Kloosterboer" w:date="2017-08-14T15:42:00Z">
              <w:r>
                <w:rPr>
                  <w:rFonts w:ascii="Calibri" w:hAnsi="Calibri" w:cs="Calibri"/>
                  <w:color w:val="0F0F0F"/>
                  <w:sz w:val="22"/>
                  <w:szCs w:val="22"/>
                </w:rPr>
                <w:t>False</w:t>
              </w:r>
            </w:ins>
          </w:p>
        </w:tc>
      </w:tr>
      <w:tr w:rsidR="000E39D0" w14:paraId="66BC628B" w14:textId="77777777" w:rsidTr="001E2DEB">
        <w:trPr>
          <w:ins w:id="1040"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B77DD46" w14:textId="77777777" w:rsidR="000E39D0" w:rsidRDefault="000E39D0" w:rsidP="001E2DEB">
            <w:pPr>
              <w:rPr>
                <w:ins w:id="1041" w:author="Arjan Kloosterboer" w:date="2017-08-14T15:42:00Z"/>
                <w:rFonts w:ascii="Calibri" w:hAnsi="Calibri" w:cs="Calibri"/>
                <w:color w:val="000000"/>
                <w:sz w:val="22"/>
                <w:szCs w:val="22"/>
              </w:rPr>
            </w:pPr>
            <w:ins w:id="1042" w:author="Arjan Kloosterboer" w:date="2017-08-14T15:42:00Z">
              <w:r>
                <w:rPr>
                  <w:rFonts w:ascii="Calibri" w:hAnsi="Calibri" w:cs="Calibri"/>
                  <w:b/>
                  <w:bCs/>
                  <w:color w:val="000000"/>
                  <w:sz w:val="22"/>
                  <w:szCs w:val="22"/>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0707EC7" w14:textId="77777777" w:rsidR="000E39D0" w:rsidRDefault="000E39D0" w:rsidP="001E2DEB">
            <w:pPr>
              <w:rPr>
                <w:ins w:id="1043" w:author="Arjan Kloosterboer" w:date="2017-08-14T15:42:00Z"/>
                <w:rFonts w:ascii="Calibri" w:hAnsi="Calibri" w:cs="Calibri"/>
                <w:color w:val="0F0F0F"/>
                <w:sz w:val="22"/>
                <w:szCs w:val="22"/>
              </w:rPr>
            </w:pPr>
            <w:ins w:id="1044" w:author="Arjan Kloosterboer" w:date="2017-08-14T15:42:00Z">
              <w:r>
                <w:rPr>
                  <w:rFonts w:ascii="Calibri" w:hAnsi="Calibri" w:cs="Calibri"/>
                  <w:color w:val="0F0F0F"/>
                  <w:sz w:val="22"/>
                  <w:szCs w:val="22"/>
                </w:rPr>
                <w:t>KING</w:t>
              </w:r>
            </w:ins>
          </w:p>
        </w:tc>
      </w:tr>
      <w:tr w:rsidR="000E39D0" w14:paraId="0D0ADC18" w14:textId="77777777" w:rsidTr="001E2DEB">
        <w:trPr>
          <w:ins w:id="1045"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641D6EEC" w14:textId="77777777" w:rsidR="000E39D0" w:rsidRDefault="000E39D0" w:rsidP="001E2DEB">
            <w:pPr>
              <w:rPr>
                <w:ins w:id="1046" w:author="Arjan Kloosterboer" w:date="2017-08-14T15:42:00Z"/>
                <w:rFonts w:ascii="Calibri" w:hAnsi="Calibri" w:cs="Calibri"/>
                <w:color w:val="000000"/>
                <w:sz w:val="22"/>
                <w:szCs w:val="22"/>
              </w:rPr>
            </w:pPr>
            <w:ins w:id="1047" w:author="Arjan Kloosterboer" w:date="2017-08-14T15:42:00Z">
              <w:r>
                <w:rPr>
                  <w:rFonts w:ascii="Calibri" w:hAnsi="Calibri" w:cs="Calibri"/>
                  <w:b/>
                  <w:bCs/>
                  <w:color w:val="000000"/>
                  <w:sz w:val="22"/>
                  <w:szCs w:val="22"/>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8353A4F" w14:textId="77777777" w:rsidR="000E39D0" w:rsidRDefault="000E39D0" w:rsidP="001E2DEB">
            <w:pPr>
              <w:rPr>
                <w:ins w:id="1048" w:author="Arjan Kloosterboer" w:date="2017-08-14T15:42:00Z"/>
                <w:rFonts w:ascii="Calibri" w:hAnsi="Calibri" w:cs="Calibri"/>
                <w:color w:val="0F0F0F"/>
                <w:sz w:val="22"/>
                <w:szCs w:val="22"/>
              </w:rPr>
            </w:pPr>
          </w:p>
        </w:tc>
      </w:tr>
      <w:tr w:rsidR="000E39D0" w14:paraId="33C3AD97" w14:textId="77777777" w:rsidTr="001E2DEB">
        <w:trPr>
          <w:ins w:id="104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74AA2DB4" w14:textId="77777777" w:rsidR="000E39D0" w:rsidRDefault="000E39D0" w:rsidP="001E2DEB">
            <w:pPr>
              <w:rPr>
                <w:ins w:id="1050" w:author="Arjan Kloosterboer" w:date="2017-08-14T15:42:00Z"/>
                <w:rFonts w:ascii="Calibri" w:hAnsi="Calibri" w:cs="Calibri"/>
                <w:color w:val="000000"/>
                <w:sz w:val="22"/>
                <w:szCs w:val="22"/>
              </w:rPr>
            </w:pPr>
            <w:ins w:id="1051" w:author="Arjan Kloosterboer" w:date="2017-08-14T15:42:00Z">
              <w:r>
                <w:rPr>
                  <w:rFonts w:ascii="Calibri" w:hAnsi="Calibri" w:cs="Calibri"/>
                  <w:b/>
                  <w:bCs/>
                  <w:color w:val="000000"/>
                  <w:sz w:val="22"/>
                  <w:szCs w:val="22"/>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3FA839F1" w14:textId="77777777" w:rsidR="000E39D0" w:rsidRDefault="000E39D0" w:rsidP="001E2DEB">
            <w:pPr>
              <w:rPr>
                <w:ins w:id="1052" w:author="Arjan Kloosterboer" w:date="2017-08-14T15:42:00Z"/>
                <w:rFonts w:ascii="Calibri" w:hAnsi="Calibri" w:cs="Calibri"/>
                <w:color w:val="0F0F0F"/>
                <w:sz w:val="22"/>
                <w:szCs w:val="22"/>
              </w:rPr>
            </w:pPr>
            <w:ins w:id="1053" w:author="Arjan Kloosterboer" w:date="2017-08-14T15:42:00Z">
              <w:r>
                <w:rPr>
                  <w:rFonts w:ascii="Calibri" w:hAnsi="Calibri" w:cs="Calibri"/>
                  <w:color w:val="000000"/>
                  <w:sz w:val="22"/>
                  <w:szCs w:val="22"/>
                </w:rPr>
                <w:t>De periode dat het zaakdossier na afronding van de zaak actief gebruikt en/of geraadpleegd wordt ter ondersteuning van de taakuitoefening van de organisatie.</w:t>
              </w:r>
            </w:ins>
          </w:p>
        </w:tc>
      </w:tr>
      <w:tr w:rsidR="000E39D0" w14:paraId="32DEBCE0" w14:textId="77777777" w:rsidTr="001E2DEB">
        <w:trPr>
          <w:trHeight w:val="230"/>
          <w:ins w:id="105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74E747EE" w14:textId="77777777" w:rsidR="000E39D0" w:rsidRDefault="000E39D0" w:rsidP="001E2DEB">
            <w:pPr>
              <w:rPr>
                <w:ins w:id="1055" w:author="Arjan Kloosterboer" w:date="2017-08-14T15:42:00Z"/>
                <w:rFonts w:ascii="Calibri" w:hAnsi="Calibri" w:cs="Calibri"/>
                <w:color w:val="000000"/>
                <w:sz w:val="22"/>
                <w:szCs w:val="22"/>
              </w:rPr>
            </w:pPr>
            <w:ins w:id="1056" w:author="Arjan Kloosterboer" w:date="2017-08-14T15:42:00Z">
              <w:r>
                <w:rPr>
                  <w:rFonts w:ascii="Calibri" w:hAnsi="Calibri" w:cs="Calibri"/>
                  <w:b/>
                  <w:bCs/>
                  <w:color w:val="000000"/>
                  <w:sz w:val="22"/>
                  <w:szCs w:val="22"/>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7BF59A3" w14:textId="77777777" w:rsidR="000E39D0" w:rsidRDefault="000E39D0" w:rsidP="001E2DEB">
            <w:pPr>
              <w:rPr>
                <w:ins w:id="1057" w:author="Arjan Kloosterboer" w:date="2017-08-14T15:42:00Z"/>
                <w:rFonts w:ascii="Calibri" w:hAnsi="Calibri" w:cs="Calibri"/>
                <w:color w:val="0F0F0F"/>
                <w:sz w:val="22"/>
                <w:szCs w:val="22"/>
              </w:rPr>
            </w:pPr>
            <w:ins w:id="1058" w:author="Arjan Kloosterboer" w:date="2017-08-14T15:42:00Z">
              <w:r>
                <w:rPr>
                  <w:rFonts w:ascii="Calibri" w:hAnsi="Calibri" w:cs="Calibri"/>
                  <w:color w:val="0F0F0F"/>
                  <w:sz w:val="22"/>
                  <w:szCs w:val="22"/>
                </w:rPr>
                <w:t>KING</w:t>
              </w:r>
            </w:ins>
          </w:p>
        </w:tc>
      </w:tr>
      <w:tr w:rsidR="000E39D0" w14:paraId="2A8C70B0" w14:textId="77777777" w:rsidTr="001E2DEB">
        <w:trPr>
          <w:ins w:id="105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6009E1D" w14:textId="77777777" w:rsidR="000E39D0" w:rsidRDefault="000E39D0" w:rsidP="001E2DEB">
            <w:pPr>
              <w:rPr>
                <w:ins w:id="1060" w:author="Arjan Kloosterboer" w:date="2017-08-14T15:42:00Z"/>
                <w:rFonts w:ascii="Calibri" w:hAnsi="Calibri" w:cs="Calibri"/>
                <w:color w:val="000000"/>
                <w:sz w:val="22"/>
                <w:szCs w:val="22"/>
              </w:rPr>
            </w:pPr>
            <w:ins w:id="1061" w:author="Arjan Kloosterboer" w:date="2017-08-14T15:42:00Z">
              <w:r>
                <w:rPr>
                  <w:rFonts w:ascii="Calibri" w:hAnsi="Calibri" w:cs="Calibri"/>
                  <w:b/>
                  <w:bCs/>
                  <w:color w:val="000000"/>
                  <w:sz w:val="22"/>
                  <w:szCs w:val="22"/>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0BE95FB" w14:textId="77777777" w:rsidR="000E39D0" w:rsidRDefault="000E39D0" w:rsidP="001E2DEB">
            <w:pPr>
              <w:rPr>
                <w:ins w:id="1062" w:author="Arjan Kloosterboer" w:date="2017-08-14T15:42:00Z"/>
                <w:rFonts w:ascii="Calibri" w:hAnsi="Calibri" w:cs="Calibri"/>
                <w:color w:val="0F0F0F"/>
                <w:sz w:val="22"/>
                <w:szCs w:val="22"/>
              </w:rPr>
            </w:pPr>
            <w:ins w:id="1063" w:author="Arjan Kloosterboer" w:date="2017-08-14T15:42:00Z">
              <w:r>
                <w:rPr>
                  <w:rFonts w:ascii="Calibri" w:hAnsi="Calibri" w:cs="Calibri"/>
                  <w:color w:val="0F0F0F"/>
                  <w:sz w:val="22"/>
                  <w:szCs w:val="22"/>
                </w:rPr>
                <w:t>1-2-2017</w:t>
              </w:r>
            </w:ins>
          </w:p>
        </w:tc>
      </w:tr>
      <w:tr w:rsidR="000E39D0" w14:paraId="54DBA560" w14:textId="77777777" w:rsidTr="001E2DEB">
        <w:trPr>
          <w:ins w:id="106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68CBD3BF" w14:textId="77777777" w:rsidR="000E39D0" w:rsidRDefault="000E39D0" w:rsidP="001E2DEB">
            <w:pPr>
              <w:rPr>
                <w:ins w:id="1065" w:author="Arjan Kloosterboer" w:date="2017-08-14T15:42:00Z"/>
                <w:rFonts w:ascii="Calibri" w:hAnsi="Calibri" w:cs="Calibri"/>
                <w:color w:val="000000"/>
                <w:sz w:val="22"/>
                <w:szCs w:val="22"/>
              </w:rPr>
            </w:pPr>
            <w:ins w:id="1066" w:author="Arjan Kloosterboer" w:date="2017-08-14T15:42:00Z">
              <w:r>
                <w:rPr>
                  <w:rFonts w:ascii="Calibri" w:hAnsi="Calibri" w:cs="Calibri"/>
                  <w:b/>
                  <w:bCs/>
                  <w:color w:val="000000"/>
                  <w:sz w:val="22"/>
                  <w:szCs w:val="22"/>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6E873A7C" w14:textId="77777777" w:rsidR="000E39D0" w:rsidRDefault="000E39D0" w:rsidP="001E2DEB">
            <w:pPr>
              <w:rPr>
                <w:ins w:id="1067" w:author="Arjan Kloosterboer" w:date="2017-08-14T15:42:00Z"/>
                <w:rFonts w:ascii="Calibri" w:hAnsi="Calibri" w:cs="Calibri"/>
                <w:color w:val="0F0F0F"/>
                <w:sz w:val="22"/>
                <w:szCs w:val="22"/>
              </w:rPr>
            </w:pPr>
            <w:ins w:id="1068" w:author="Arjan Kloosterboer" w:date="2017-08-14T15:42:00Z">
              <w:r>
                <w:rPr>
                  <w:rFonts w:ascii="Calibri" w:hAnsi="Calibri" w:cs="Calibri"/>
                  <w:color w:val="0F0F0F"/>
                  <w:sz w:val="22"/>
                  <w:szCs w:val="22"/>
                </w:rPr>
                <w:t>N3</w:t>
              </w:r>
            </w:ins>
          </w:p>
        </w:tc>
      </w:tr>
      <w:tr w:rsidR="000E39D0" w14:paraId="7CFA7E8F" w14:textId="77777777" w:rsidTr="001E2DEB">
        <w:trPr>
          <w:trHeight w:val="230"/>
          <w:ins w:id="106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0964374F" w14:textId="77777777" w:rsidR="000E39D0" w:rsidRDefault="000E39D0" w:rsidP="001E2DEB">
            <w:pPr>
              <w:rPr>
                <w:ins w:id="1070" w:author="Arjan Kloosterboer" w:date="2017-08-14T15:42:00Z"/>
                <w:rFonts w:ascii="Calibri" w:hAnsi="Calibri" w:cs="Calibri"/>
                <w:color w:val="000000"/>
                <w:sz w:val="22"/>
                <w:szCs w:val="22"/>
              </w:rPr>
            </w:pPr>
            <w:ins w:id="1071" w:author="Arjan Kloosterboer" w:date="2017-08-14T15:42:00Z">
              <w:r>
                <w:rPr>
                  <w:rFonts w:ascii="Calibri" w:hAnsi="Calibri" w:cs="Calibri"/>
                  <w:b/>
                  <w:bCs/>
                  <w:color w:val="000000"/>
                  <w:sz w:val="22"/>
                  <w:szCs w:val="22"/>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64AA8699" w14:textId="77777777" w:rsidR="000E39D0" w:rsidRDefault="000E39D0" w:rsidP="001E2DEB">
            <w:pPr>
              <w:rPr>
                <w:ins w:id="1072" w:author="Arjan Kloosterboer" w:date="2017-08-14T15:42:00Z"/>
                <w:rFonts w:ascii="Calibri" w:hAnsi="Calibri" w:cs="Calibri"/>
                <w:color w:val="0F0F0F"/>
                <w:sz w:val="22"/>
                <w:szCs w:val="22"/>
              </w:rPr>
            </w:pPr>
            <w:ins w:id="1073" w:author="Arjan Kloosterboer" w:date="2017-08-14T15:42:00Z">
              <w:r>
                <w:rPr>
                  <w:rFonts w:ascii="Calibri" w:hAnsi="Calibri" w:cs="Calibri"/>
                  <w:color w:val="0F0F0F"/>
                  <w:sz w:val="22"/>
                  <w:szCs w:val="22"/>
                </w:rPr>
                <w:t>geheel getal, aantal jaren</w:t>
              </w:r>
            </w:ins>
          </w:p>
        </w:tc>
      </w:tr>
      <w:tr w:rsidR="000E39D0" w14:paraId="5D301F72" w14:textId="77777777" w:rsidTr="001E2DEB">
        <w:trPr>
          <w:trHeight w:val="215"/>
          <w:ins w:id="107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30D63221" w14:textId="77777777" w:rsidR="000E39D0" w:rsidRDefault="000E39D0" w:rsidP="001E2DEB">
            <w:pPr>
              <w:rPr>
                <w:ins w:id="1075" w:author="Arjan Kloosterboer" w:date="2017-08-14T15:42:00Z"/>
                <w:rFonts w:ascii="Calibri" w:hAnsi="Calibri" w:cs="Calibri"/>
                <w:color w:val="000000"/>
                <w:sz w:val="22"/>
                <w:szCs w:val="22"/>
              </w:rPr>
            </w:pPr>
            <w:ins w:id="1076" w:author="Arjan Kloosterboer" w:date="2017-08-14T15:42:00Z">
              <w:r>
                <w:rPr>
                  <w:rFonts w:ascii="Calibri" w:hAnsi="Calibri" w:cs="Calibri"/>
                  <w:b/>
                  <w:bCs/>
                  <w:color w:val="000000"/>
                  <w:sz w:val="22"/>
                  <w:szCs w:val="22"/>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44DF155" w14:textId="77777777" w:rsidR="000E39D0" w:rsidRDefault="000E39D0" w:rsidP="001E2DEB">
            <w:pPr>
              <w:rPr>
                <w:ins w:id="1077" w:author="Arjan Kloosterboer" w:date="2017-08-14T15:42:00Z"/>
                <w:rFonts w:ascii="Calibri" w:hAnsi="Calibri" w:cs="Calibri"/>
                <w:color w:val="0F0F0F"/>
                <w:sz w:val="22"/>
                <w:szCs w:val="22"/>
              </w:rPr>
            </w:pPr>
            <w:ins w:id="1078" w:author="Arjan Kloosterboer" w:date="2017-08-14T15:42:00Z">
              <w:r>
                <w:rPr>
                  <w:rFonts w:ascii="Calibri" w:hAnsi="Calibri" w:cs="Calibri"/>
                  <w:color w:val="0F0F0F"/>
                  <w:sz w:val="22"/>
                  <w:szCs w:val="22"/>
                </w:rPr>
                <w:t>Ja</w:t>
              </w:r>
            </w:ins>
          </w:p>
        </w:tc>
      </w:tr>
      <w:tr w:rsidR="000E39D0" w14:paraId="18AFD2A4" w14:textId="77777777" w:rsidTr="001E2DEB">
        <w:trPr>
          <w:trHeight w:val="230"/>
          <w:ins w:id="107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1A3342E4" w14:textId="77777777" w:rsidR="000E39D0" w:rsidRDefault="000E39D0" w:rsidP="001E2DEB">
            <w:pPr>
              <w:rPr>
                <w:ins w:id="1080" w:author="Arjan Kloosterboer" w:date="2017-08-14T15:42:00Z"/>
                <w:rFonts w:ascii="Calibri" w:hAnsi="Calibri" w:cs="Calibri"/>
                <w:color w:val="000000"/>
                <w:sz w:val="22"/>
                <w:szCs w:val="22"/>
              </w:rPr>
            </w:pPr>
            <w:ins w:id="1081" w:author="Arjan Kloosterboer" w:date="2017-08-14T15:42:00Z">
              <w:r>
                <w:rPr>
                  <w:rFonts w:ascii="Calibri" w:hAnsi="Calibri" w:cs="Calibri"/>
                  <w:b/>
                  <w:bCs/>
                  <w:color w:val="000000"/>
                  <w:sz w:val="22"/>
                  <w:szCs w:val="22"/>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3B99DC93" w14:textId="77777777" w:rsidR="000E39D0" w:rsidRDefault="000E39D0" w:rsidP="001E2DEB">
            <w:pPr>
              <w:rPr>
                <w:ins w:id="1082" w:author="Arjan Kloosterboer" w:date="2017-08-14T15:42:00Z"/>
                <w:rFonts w:ascii="Calibri" w:hAnsi="Calibri" w:cs="Calibri"/>
                <w:color w:val="0F0F0F"/>
                <w:sz w:val="22"/>
                <w:szCs w:val="22"/>
              </w:rPr>
            </w:pPr>
            <w:ins w:id="1083" w:author="Arjan Kloosterboer" w:date="2017-08-14T15:42:00Z">
              <w:r>
                <w:rPr>
                  <w:rFonts w:ascii="Calibri" w:hAnsi="Calibri" w:cs="Calibri"/>
                  <w:color w:val="0F0F0F"/>
                  <w:sz w:val="22"/>
                  <w:szCs w:val="22"/>
                </w:rPr>
                <w:t>Nee</w:t>
              </w:r>
            </w:ins>
          </w:p>
        </w:tc>
      </w:tr>
      <w:tr w:rsidR="000E39D0" w14:paraId="29853C69" w14:textId="77777777" w:rsidTr="001E2DEB">
        <w:trPr>
          <w:trHeight w:val="230"/>
          <w:ins w:id="108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C308BE3" w14:textId="77777777" w:rsidR="000E39D0" w:rsidRDefault="000E39D0" w:rsidP="001E2DEB">
            <w:pPr>
              <w:rPr>
                <w:ins w:id="1085" w:author="Arjan Kloosterboer" w:date="2017-08-14T15:42:00Z"/>
                <w:rFonts w:ascii="Calibri" w:hAnsi="Calibri" w:cs="Calibri"/>
                <w:color w:val="000000"/>
                <w:sz w:val="22"/>
                <w:szCs w:val="22"/>
              </w:rPr>
            </w:pPr>
            <w:ins w:id="1086" w:author="Arjan Kloosterboer" w:date="2017-08-14T15:42:00Z">
              <w:r>
                <w:rPr>
                  <w:rFonts w:ascii="Calibri" w:hAnsi="Calibri" w:cs="Calibri"/>
                  <w:b/>
                  <w:bCs/>
                  <w:color w:val="000000"/>
                  <w:sz w:val="22"/>
                  <w:szCs w:val="22"/>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D7340AE" w14:textId="77777777" w:rsidR="000E39D0" w:rsidRDefault="000E39D0" w:rsidP="001E2DEB">
            <w:pPr>
              <w:rPr>
                <w:ins w:id="1087" w:author="Arjan Kloosterboer" w:date="2017-08-14T15:42:00Z"/>
                <w:rFonts w:ascii="Calibri" w:hAnsi="Calibri" w:cs="Calibri"/>
                <w:color w:val="0F0F0F"/>
                <w:sz w:val="22"/>
                <w:szCs w:val="22"/>
              </w:rPr>
            </w:pPr>
            <w:ins w:id="1088" w:author="Arjan Kloosterboer" w:date="2017-08-14T15:42:00Z">
              <w:r>
                <w:rPr>
                  <w:rFonts w:ascii="Calibri" w:hAnsi="Calibri" w:cs="Calibri"/>
                  <w:color w:val="0F0F0F"/>
                  <w:sz w:val="22"/>
                  <w:szCs w:val="22"/>
                </w:rPr>
                <w:t>Nee</w:t>
              </w:r>
            </w:ins>
          </w:p>
        </w:tc>
      </w:tr>
      <w:tr w:rsidR="000E39D0" w14:paraId="12CC7E93" w14:textId="77777777" w:rsidTr="001E2DEB">
        <w:trPr>
          <w:ins w:id="108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776B62E1" w14:textId="77777777" w:rsidR="000E39D0" w:rsidRDefault="000E39D0" w:rsidP="001E2DEB">
            <w:pPr>
              <w:rPr>
                <w:ins w:id="1090" w:author="Arjan Kloosterboer" w:date="2017-08-14T15:42:00Z"/>
                <w:rFonts w:ascii="Calibri" w:hAnsi="Calibri" w:cs="Calibri"/>
                <w:color w:val="000000"/>
                <w:sz w:val="22"/>
                <w:szCs w:val="22"/>
              </w:rPr>
            </w:pPr>
            <w:ins w:id="1091" w:author="Arjan Kloosterboer" w:date="2017-08-14T15:42:00Z">
              <w:r>
                <w:rPr>
                  <w:rFonts w:ascii="Calibri" w:hAnsi="Calibri" w:cs="Calibri"/>
                  <w:b/>
                  <w:bCs/>
                  <w:color w:val="000000"/>
                  <w:sz w:val="22"/>
                  <w:szCs w:val="22"/>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DBD50AA" w14:textId="77777777" w:rsidR="000E39D0" w:rsidRDefault="000E39D0" w:rsidP="001E2DEB">
            <w:pPr>
              <w:rPr>
                <w:ins w:id="1092" w:author="Arjan Kloosterboer" w:date="2017-08-14T15:42:00Z"/>
                <w:rFonts w:ascii="Calibri" w:hAnsi="Calibri" w:cs="Calibri"/>
                <w:color w:val="0F0F0F"/>
                <w:sz w:val="22"/>
                <w:szCs w:val="22"/>
              </w:rPr>
            </w:pPr>
            <w:ins w:id="1093" w:author="Arjan Kloosterboer" w:date="2017-08-14T15:42:00Z">
              <w:r>
                <w:rPr>
                  <w:rFonts w:ascii="Calibri" w:hAnsi="Calibri" w:cs="Calibri"/>
                  <w:color w:val="0F0F0F"/>
                  <w:sz w:val="22"/>
                  <w:szCs w:val="22"/>
                </w:rPr>
                <w:t>Nee</w:t>
              </w:r>
            </w:ins>
          </w:p>
        </w:tc>
      </w:tr>
      <w:tr w:rsidR="000E39D0" w14:paraId="36ACE87A" w14:textId="77777777" w:rsidTr="001E2DEB">
        <w:trPr>
          <w:trHeight w:val="230"/>
          <w:ins w:id="109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4A2087C5" w14:textId="77777777" w:rsidR="000E39D0" w:rsidRDefault="000E39D0" w:rsidP="001E2DEB">
            <w:pPr>
              <w:rPr>
                <w:ins w:id="1095" w:author="Arjan Kloosterboer" w:date="2017-08-14T15:42:00Z"/>
                <w:rFonts w:ascii="Calibri" w:hAnsi="Calibri" w:cs="Calibri"/>
                <w:color w:val="000000"/>
                <w:sz w:val="22"/>
                <w:szCs w:val="22"/>
              </w:rPr>
            </w:pPr>
            <w:ins w:id="1096" w:author="Arjan Kloosterboer" w:date="2017-08-14T15:42:00Z">
              <w:r>
                <w:rPr>
                  <w:rFonts w:ascii="Calibri" w:hAnsi="Calibri" w:cs="Calibri"/>
                  <w:b/>
                  <w:bCs/>
                  <w:color w:val="000000"/>
                  <w:sz w:val="22"/>
                  <w:szCs w:val="22"/>
                </w:rPr>
                <w:t>Kardinaliteit</w:t>
              </w:r>
            </w:ins>
          </w:p>
        </w:tc>
        <w:tc>
          <w:tcPr>
            <w:tcW w:w="6030" w:type="dxa"/>
            <w:gridSpan w:val="2"/>
            <w:tcBorders>
              <w:top w:val="nil"/>
              <w:left w:val="nil"/>
              <w:bottom w:val="nil"/>
              <w:right w:val="nil"/>
            </w:tcBorders>
            <w:tcMar>
              <w:top w:w="0" w:type="dxa"/>
              <w:left w:w="60" w:type="dxa"/>
              <w:bottom w:w="0" w:type="dxa"/>
              <w:right w:w="60" w:type="dxa"/>
            </w:tcMar>
          </w:tcPr>
          <w:p w14:paraId="5D057D83" w14:textId="77777777" w:rsidR="000E39D0" w:rsidRDefault="000E39D0" w:rsidP="001E2DEB">
            <w:pPr>
              <w:rPr>
                <w:ins w:id="1097" w:author="Arjan Kloosterboer" w:date="2017-08-14T15:42:00Z"/>
                <w:rFonts w:ascii="Calibri" w:hAnsi="Calibri" w:cs="Calibri"/>
                <w:color w:val="0F0F0F"/>
                <w:sz w:val="22"/>
                <w:szCs w:val="22"/>
              </w:rPr>
            </w:pPr>
            <w:ins w:id="1098" w:author="Arjan Kloosterboer" w:date="2017-08-14T15:42:00Z">
              <w:r>
                <w:rPr>
                  <w:rFonts w:ascii="Calibri" w:hAnsi="Calibri" w:cs="Calibri"/>
                  <w:color w:val="0F0F0F"/>
                  <w:sz w:val="22"/>
                  <w:szCs w:val="22"/>
                </w:rPr>
                <w:t>0 - 1</w:t>
              </w:r>
            </w:ins>
          </w:p>
        </w:tc>
      </w:tr>
      <w:tr w:rsidR="000E39D0" w14:paraId="1AC68CB3" w14:textId="77777777" w:rsidTr="001E2DEB">
        <w:trPr>
          <w:trHeight w:val="230"/>
          <w:ins w:id="1099"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225F5AA7" w14:textId="77777777" w:rsidR="000E39D0" w:rsidRDefault="000E39D0" w:rsidP="001E2DEB">
            <w:pPr>
              <w:rPr>
                <w:ins w:id="1100" w:author="Arjan Kloosterboer" w:date="2017-08-14T15:42:00Z"/>
                <w:rFonts w:ascii="Calibri" w:hAnsi="Calibri" w:cs="Calibri"/>
                <w:color w:val="000000"/>
                <w:sz w:val="22"/>
                <w:szCs w:val="22"/>
              </w:rPr>
            </w:pPr>
            <w:ins w:id="1101" w:author="Arjan Kloosterboer" w:date="2017-08-14T15:42:00Z">
              <w:r>
                <w:rPr>
                  <w:rFonts w:ascii="Calibri" w:hAnsi="Calibri" w:cs="Calibri"/>
                  <w:b/>
                  <w:bCs/>
                  <w:color w:val="000000"/>
                  <w:sz w:val="22"/>
                  <w:szCs w:val="22"/>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3F257356" w14:textId="77777777" w:rsidR="000E39D0" w:rsidRDefault="000E39D0" w:rsidP="001E2DEB">
            <w:pPr>
              <w:rPr>
                <w:ins w:id="1102" w:author="Arjan Kloosterboer" w:date="2017-08-14T15:42:00Z"/>
                <w:rFonts w:ascii="Calibri" w:hAnsi="Calibri" w:cs="Calibri"/>
                <w:color w:val="0F0F0F"/>
                <w:sz w:val="22"/>
                <w:szCs w:val="22"/>
              </w:rPr>
            </w:pPr>
            <w:ins w:id="1103" w:author="Arjan Kloosterboer" w:date="2017-08-14T15:42:00Z">
              <w:r>
                <w:rPr>
                  <w:rFonts w:ascii="Calibri" w:hAnsi="Calibri" w:cs="Calibri"/>
                  <w:color w:val="0F0F0F"/>
                  <w:sz w:val="22"/>
                  <w:szCs w:val="22"/>
                </w:rPr>
                <w:t>Gemeentelijk kerngegeven</w:t>
              </w:r>
            </w:ins>
          </w:p>
        </w:tc>
      </w:tr>
      <w:tr w:rsidR="000E39D0" w14:paraId="47D53F54" w14:textId="77777777" w:rsidTr="001E2DEB">
        <w:trPr>
          <w:trHeight w:val="230"/>
          <w:ins w:id="1104" w:author="Arjan Kloosterboer" w:date="2017-08-14T15:42:00Z"/>
        </w:trPr>
        <w:tc>
          <w:tcPr>
            <w:tcW w:w="3330" w:type="dxa"/>
            <w:gridSpan w:val="2"/>
            <w:tcBorders>
              <w:top w:val="nil"/>
              <w:left w:val="nil"/>
              <w:bottom w:val="nil"/>
              <w:right w:val="nil"/>
            </w:tcBorders>
            <w:tcMar>
              <w:top w:w="0" w:type="dxa"/>
              <w:left w:w="60" w:type="dxa"/>
              <w:bottom w:w="0" w:type="dxa"/>
              <w:right w:w="60" w:type="dxa"/>
            </w:tcMar>
          </w:tcPr>
          <w:p w14:paraId="4E107C6E" w14:textId="77777777" w:rsidR="000E39D0" w:rsidRDefault="000E39D0" w:rsidP="001E2DEB">
            <w:pPr>
              <w:rPr>
                <w:ins w:id="1105" w:author="Arjan Kloosterboer" w:date="2017-08-14T15:42:00Z"/>
                <w:rFonts w:ascii="Calibri" w:hAnsi="Calibri" w:cs="Calibri"/>
                <w:b/>
                <w:bCs/>
                <w:color w:val="000000"/>
                <w:sz w:val="22"/>
                <w:szCs w:val="22"/>
              </w:rPr>
            </w:pPr>
            <w:ins w:id="1106" w:author="Arjan Kloosterboer" w:date="2017-08-14T15:42:00Z">
              <w:r>
                <w:rPr>
                  <w:rFonts w:ascii="Calibri" w:hAnsi="Calibri" w:cs="Calibri"/>
                  <w:b/>
                  <w:bCs/>
                  <w:color w:val="000000"/>
                  <w:sz w:val="22"/>
                  <w:szCs w:val="22"/>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98253C9" w14:textId="77777777" w:rsidR="000E39D0" w:rsidRDefault="000E39D0" w:rsidP="001E2DEB">
            <w:pPr>
              <w:rPr>
                <w:ins w:id="1107" w:author="Arjan Kloosterboer" w:date="2017-08-14T15:42:00Z"/>
                <w:rFonts w:ascii="Calibri" w:hAnsi="Calibri" w:cs="Calibri"/>
                <w:color w:val="0F0F0F"/>
                <w:sz w:val="22"/>
                <w:szCs w:val="22"/>
              </w:rPr>
            </w:pPr>
            <w:ins w:id="1108" w:author="Arjan Kloosterboer" w:date="2017-08-14T15:42:00Z">
              <w:r>
                <w:rPr>
                  <w:rFonts w:ascii="Calibri" w:hAnsi="Calibri" w:cs="Calibri"/>
                  <w:color w:val="0F0F0F"/>
                  <w:sz w:val="22"/>
                  <w:szCs w:val="22"/>
                </w:rPr>
                <w:t>1) De attribuutsoort verandert alleen van waarde (materiële historie) op een datum die gelijk is aan een Versiedatum van het gerelateerde zaaktype.</w:t>
              </w:r>
            </w:ins>
          </w:p>
        </w:tc>
      </w:tr>
      <w:tr w:rsidR="000E39D0" w14:paraId="1159B6B1" w14:textId="77777777" w:rsidTr="001E2DEB">
        <w:trPr>
          <w:ins w:id="1109" w:author="Arjan Kloosterboer" w:date="2017-08-14T15:42:00Z"/>
        </w:trPr>
        <w:tc>
          <w:tcPr>
            <w:tcW w:w="9360" w:type="dxa"/>
            <w:gridSpan w:val="4"/>
            <w:tcBorders>
              <w:top w:val="nil"/>
              <w:left w:val="nil"/>
              <w:bottom w:val="nil"/>
              <w:right w:val="nil"/>
            </w:tcBorders>
            <w:tcMar>
              <w:top w:w="0" w:type="dxa"/>
              <w:left w:w="60" w:type="dxa"/>
              <w:bottom w:w="0" w:type="dxa"/>
              <w:right w:w="60" w:type="dxa"/>
            </w:tcMar>
          </w:tcPr>
          <w:p w14:paraId="5AEB5647" w14:textId="77777777" w:rsidR="000E39D0" w:rsidRDefault="000E39D0" w:rsidP="001E2DEB">
            <w:pPr>
              <w:rPr>
                <w:ins w:id="1110" w:author="Arjan Kloosterboer" w:date="2017-08-14T15:42:00Z"/>
                <w:rFonts w:ascii="Calibri" w:hAnsi="Calibri" w:cs="Calibri"/>
                <w:color w:val="0F0F0F"/>
                <w:sz w:val="22"/>
                <w:szCs w:val="22"/>
              </w:rPr>
            </w:pPr>
            <w:ins w:id="1111" w:author="Arjan Kloosterboer" w:date="2017-08-14T15:42:00Z">
              <w:r>
                <w:rPr>
                  <w:rFonts w:ascii="Calibri" w:hAnsi="Calibri" w:cs="Calibri"/>
                  <w:b/>
                  <w:bCs/>
                  <w:color w:val="0F0F0F"/>
                  <w:sz w:val="22"/>
                  <w:szCs w:val="22"/>
                </w:rPr>
                <w:t>Toelichting</w:t>
              </w:r>
            </w:ins>
          </w:p>
        </w:tc>
      </w:tr>
      <w:tr w:rsidR="000E39D0" w14:paraId="52FE21E6" w14:textId="77777777" w:rsidTr="001E2DEB">
        <w:trPr>
          <w:ins w:id="1112" w:author="Arjan Kloosterboer" w:date="2017-08-14T15:42:00Z"/>
        </w:trPr>
        <w:tc>
          <w:tcPr>
            <w:tcW w:w="450" w:type="dxa"/>
            <w:tcBorders>
              <w:top w:val="nil"/>
              <w:left w:val="nil"/>
              <w:bottom w:val="nil"/>
              <w:right w:val="nil"/>
            </w:tcBorders>
            <w:tcMar>
              <w:top w:w="0" w:type="dxa"/>
              <w:left w:w="60" w:type="dxa"/>
              <w:bottom w:w="0" w:type="dxa"/>
              <w:right w:w="60" w:type="dxa"/>
            </w:tcMar>
          </w:tcPr>
          <w:p w14:paraId="39C2500F" w14:textId="77777777" w:rsidR="000E39D0" w:rsidRDefault="000E39D0" w:rsidP="001E2DEB">
            <w:pPr>
              <w:rPr>
                <w:ins w:id="1113" w:author="Arjan Kloosterboer" w:date="2017-08-14T15:42:00Z"/>
                <w:rFonts w:ascii="Calibri" w:hAnsi="Calibri" w:cs="Calibri"/>
                <w:b/>
                <w:bCs/>
                <w:color w:val="0F0F0F"/>
                <w:sz w:val="22"/>
                <w:szCs w:val="22"/>
              </w:rPr>
            </w:pPr>
          </w:p>
        </w:tc>
        <w:tc>
          <w:tcPr>
            <w:tcW w:w="8910" w:type="dxa"/>
            <w:gridSpan w:val="3"/>
            <w:tcBorders>
              <w:top w:val="nil"/>
              <w:left w:val="nil"/>
              <w:bottom w:val="nil"/>
              <w:right w:val="nil"/>
            </w:tcBorders>
            <w:tcMar>
              <w:top w:w="0" w:type="dxa"/>
              <w:left w:w="60" w:type="dxa"/>
              <w:bottom w:w="0" w:type="dxa"/>
              <w:right w:w="60" w:type="dxa"/>
            </w:tcMar>
          </w:tcPr>
          <w:p w14:paraId="6E862C48" w14:textId="77777777" w:rsidR="000E39D0" w:rsidRDefault="000E39D0" w:rsidP="001E2DEB">
            <w:pPr>
              <w:rPr>
                <w:ins w:id="1114" w:author="Arjan Kloosterboer" w:date="2017-08-14T15:42:00Z"/>
                <w:rFonts w:ascii="Calibri" w:hAnsi="Calibri" w:cs="Calibri"/>
                <w:color w:val="0F0F0F"/>
                <w:sz w:val="22"/>
                <w:szCs w:val="22"/>
              </w:rPr>
            </w:pPr>
            <w:ins w:id="1115" w:author="Arjan Kloosterboer" w:date="2017-08-14T15:42:00Z">
              <w:r>
                <w:rPr>
                  <w:rFonts w:ascii="Calibri" w:hAnsi="Calibri" w:cs="Calibri"/>
                  <w:color w:val="0F0F0F"/>
                  <w:sz w:val="22"/>
                  <w:szCs w:val="22"/>
                </w:rPr>
                <w:t xml:space="preserve">In de Selectielijst Gemeentelijke Archiefbescheiden 2017 bestaat de totale bewaartermijn van zaakdossiers uit twee fasen. Allereerst de Procestermijn: “de periode waarin het zaakdossier actief gebruikt en/of geraadpleegd wordt ter ondersteuning van andere processen van de organisatie. […] Met andere woorden: tot het bedrijfsvoeringbelang komt te vervallen”, bijvoorbeeld de periode waarover een verleende vergunning geldig is. En vervolgens de Bewaartermijn: “de periode waarin archiefbescheiden, na vervallen van het bedrijfsvoering-belang, nog worden bewaard”, hier de Archiefactietermijn bij Archiefnominatie "vernietigen". </w:t>
              </w:r>
            </w:ins>
          </w:p>
          <w:p w14:paraId="2C5DC862" w14:textId="77777777" w:rsidR="000E39D0" w:rsidRDefault="000E39D0" w:rsidP="001E2DEB">
            <w:pPr>
              <w:rPr>
                <w:ins w:id="1116" w:author="Arjan Kloosterboer" w:date="2017-08-14T15:42:00Z"/>
                <w:rFonts w:ascii="Calibri" w:hAnsi="Calibri" w:cs="Calibri"/>
                <w:color w:val="0F0F0F"/>
                <w:sz w:val="22"/>
                <w:szCs w:val="22"/>
              </w:rPr>
            </w:pPr>
            <w:ins w:id="1117" w:author="Arjan Kloosterboer" w:date="2017-08-14T15:42:00Z">
              <w:r>
                <w:rPr>
                  <w:rFonts w:ascii="Calibri" w:hAnsi="Calibri" w:cs="Calibri"/>
                  <w:color w:val="0F0F0F"/>
                  <w:sz w:val="22"/>
                  <w:szCs w:val="22"/>
                </w:rPr>
                <w:t xml:space="preserve">De procestermijn is aldus het eerste deel van de periode waarin het zaakdossier bewaard dient te blijven. De procestermijn is nihil dan wel afhankelijk van (de aard van) het eerder genoemde procesobject en alleen relevant i.h.g.v. waardering ‘vernietigen’. </w:t>
              </w:r>
            </w:ins>
          </w:p>
          <w:p w14:paraId="24DD25C1" w14:textId="77777777" w:rsidR="000E39D0" w:rsidRDefault="000E39D0" w:rsidP="001E2DEB">
            <w:pPr>
              <w:rPr>
                <w:ins w:id="1118" w:author="Arjan Kloosterboer" w:date="2017-08-14T15:42:00Z"/>
                <w:rFonts w:ascii="Calibri" w:hAnsi="Calibri" w:cs="Calibri"/>
                <w:color w:val="0F0F0F"/>
                <w:sz w:val="22"/>
                <w:szCs w:val="22"/>
              </w:rPr>
            </w:pPr>
            <w:ins w:id="1119" w:author="Arjan Kloosterboer" w:date="2017-08-14T15:42:00Z">
              <w:r>
                <w:rPr>
                  <w:rFonts w:ascii="Calibri" w:hAnsi="Calibri" w:cs="Calibri"/>
                  <w:color w:val="0F0F0F"/>
                  <w:sz w:val="22"/>
                  <w:szCs w:val="22"/>
                </w:rPr>
                <w:t>Met deze attribuutsoot wordt, indien mogelijk, de procestermijn overgenomen van de Selectielijstklasse die van toepassing is voor het Resultaattype. Veelal is dit een vast aantal jaren. In sommige gevallen is de procestermijn nihil of maakt deel uit van de bewaartermijn. Dan wordt de waarde 0 vastgelegd. In de gevallen dat de procestermijn niet van te voren te bepalen valt, wordt geen waarde vastgelegd.</w:t>
              </w:r>
            </w:ins>
          </w:p>
        </w:tc>
        <w:bookmarkEnd w:id="1031"/>
      </w:tr>
    </w:tbl>
    <w:p w14:paraId="7E79546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Archiefnominatie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E6AA6F0" w14:textId="77777777" w:rsidTr="00E830F0">
        <w:trPr>
          <w:trHeight w:val="230"/>
        </w:trPr>
        <w:tc>
          <w:tcPr>
            <w:tcW w:w="3330" w:type="dxa"/>
            <w:gridSpan w:val="2"/>
            <w:tcBorders>
              <w:top w:val="nil"/>
              <w:left w:val="nil"/>
              <w:bottom w:val="nil"/>
              <w:right w:val="nil"/>
            </w:tcBorders>
          </w:tcPr>
          <w:p w14:paraId="0FA725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1A4AB0B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Archiefnominatie</w:t>
            </w:r>
            <w:r w:rsidRPr="00BE10FF">
              <w:rPr>
                <w:rFonts w:ascii="Arial" w:hAnsi="Arial" w:cs="Arial"/>
                <w:szCs w:val="24"/>
                <w:lang w:val="en-AU" w:eastAsia="en-US"/>
              </w:rPr>
              <w:fldChar w:fldCharType="end"/>
            </w:r>
          </w:p>
        </w:tc>
      </w:tr>
      <w:tr w:rsidR="00AB0ADA" w:rsidRPr="00BE10FF" w14:paraId="03513BF7" w14:textId="77777777" w:rsidTr="00E830F0">
        <w:tc>
          <w:tcPr>
            <w:tcW w:w="3330" w:type="dxa"/>
            <w:gridSpan w:val="2"/>
            <w:tcBorders>
              <w:top w:val="nil"/>
              <w:left w:val="nil"/>
              <w:bottom w:val="nil"/>
              <w:right w:val="nil"/>
            </w:tcBorders>
          </w:tcPr>
          <w:p w14:paraId="1C9317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1E96E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FC33568" w14:textId="77777777" w:rsidTr="00E830F0">
        <w:tc>
          <w:tcPr>
            <w:tcW w:w="3330" w:type="dxa"/>
            <w:gridSpan w:val="2"/>
            <w:tcBorders>
              <w:top w:val="nil"/>
              <w:left w:val="nil"/>
              <w:bottom w:val="nil"/>
              <w:right w:val="nil"/>
            </w:tcBorders>
          </w:tcPr>
          <w:p w14:paraId="5E761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3B347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781A165" w14:textId="77777777" w:rsidTr="00E830F0">
        <w:tc>
          <w:tcPr>
            <w:tcW w:w="3330" w:type="dxa"/>
            <w:gridSpan w:val="2"/>
            <w:tcBorders>
              <w:top w:val="nil"/>
              <w:left w:val="nil"/>
              <w:bottom w:val="nil"/>
              <w:right w:val="nil"/>
            </w:tcBorders>
          </w:tcPr>
          <w:p w14:paraId="3EE4A7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50B24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archiefnominatie</w:t>
            </w:r>
            <w:r w:rsidRPr="00BE10FF">
              <w:rPr>
                <w:rFonts w:ascii="Arial" w:hAnsi="Arial" w:cs="Arial"/>
                <w:szCs w:val="24"/>
                <w:lang w:val="en-AU" w:eastAsia="en-US"/>
              </w:rPr>
              <w:fldChar w:fldCharType="end"/>
            </w:r>
          </w:p>
        </w:tc>
      </w:tr>
      <w:tr w:rsidR="00AB0ADA" w:rsidRPr="00BE10FF" w14:paraId="2583EB0F" w14:textId="77777777" w:rsidTr="00E830F0">
        <w:tc>
          <w:tcPr>
            <w:tcW w:w="3330" w:type="dxa"/>
            <w:gridSpan w:val="2"/>
            <w:tcBorders>
              <w:top w:val="nil"/>
              <w:left w:val="nil"/>
              <w:bottom w:val="nil"/>
              <w:right w:val="nil"/>
            </w:tcBorders>
          </w:tcPr>
          <w:p w14:paraId="43198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696E2B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ZAAKen met een resultaat van dit RESULTAATTYPE blijvend moeten worden bewaard of (op termijn) moeten worden vernietigd .</w:t>
            </w:r>
            <w:r w:rsidRPr="00BE10FF">
              <w:rPr>
                <w:rFonts w:ascii="Arial" w:hAnsi="Arial" w:cs="Arial"/>
                <w:szCs w:val="24"/>
                <w:lang w:val="en-AU" w:eastAsia="en-US"/>
              </w:rPr>
              <w:fldChar w:fldCharType="end"/>
            </w:r>
          </w:p>
        </w:tc>
      </w:tr>
      <w:tr w:rsidR="00AB0ADA" w:rsidRPr="00BE10FF" w14:paraId="0F12DFE0" w14:textId="77777777" w:rsidTr="00E830F0">
        <w:trPr>
          <w:trHeight w:val="230"/>
        </w:trPr>
        <w:tc>
          <w:tcPr>
            <w:tcW w:w="3330" w:type="dxa"/>
            <w:gridSpan w:val="2"/>
            <w:tcBorders>
              <w:top w:val="nil"/>
              <w:left w:val="nil"/>
              <w:bottom w:val="nil"/>
              <w:right w:val="nil"/>
            </w:tcBorders>
          </w:tcPr>
          <w:p w14:paraId="50DD65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89960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Archiefwet 1995</w:t>
            </w:r>
          </w:p>
        </w:tc>
      </w:tr>
      <w:tr w:rsidR="00AB0ADA" w:rsidRPr="00BE10FF" w14:paraId="58C25E87" w14:textId="77777777" w:rsidTr="00E830F0">
        <w:tc>
          <w:tcPr>
            <w:tcW w:w="3330" w:type="dxa"/>
            <w:gridSpan w:val="2"/>
            <w:tcBorders>
              <w:top w:val="nil"/>
              <w:left w:val="nil"/>
              <w:bottom w:val="nil"/>
              <w:right w:val="nil"/>
            </w:tcBorders>
          </w:tcPr>
          <w:p w14:paraId="622353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03A54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76EEFDF" w14:textId="77777777" w:rsidTr="00E830F0">
        <w:tc>
          <w:tcPr>
            <w:tcW w:w="3330" w:type="dxa"/>
            <w:gridSpan w:val="2"/>
            <w:tcBorders>
              <w:top w:val="nil"/>
              <w:left w:val="nil"/>
              <w:bottom w:val="nil"/>
              <w:right w:val="nil"/>
            </w:tcBorders>
          </w:tcPr>
          <w:p w14:paraId="33B141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29C4C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AN16</w:t>
            </w:r>
            <w:r w:rsidRPr="00BE10FF">
              <w:rPr>
                <w:rFonts w:ascii="Arial" w:hAnsi="Arial" w:cs="Arial"/>
                <w:szCs w:val="24"/>
                <w:lang w:val="en-AU" w:eastAsia="en-US"/>
              </w:rPr>
              <w:fldChar w:fldCharType="end"/>
            </w:r>
          </w:p>
        </w:tc>
      </w:tr>
      <w:tr w:rsidR="00AB0ADA" w:rsidRPr="00BE10FF" w14:paraId="0337A3F3" w14:textId="77777777" w:rsidTr="00E830F0">
        <w:trPr>
          <w:trHeight w:val="230"/>
        </w:trPr>
        <w:tc>
          <w:tcPr>
            <w:tcW w:w="3330" w:type="dxa"/>
            <w:gridSpan w:val="2"/>
            <w:tcBorders>
              <w:top w:val="nil"/>
              <w:left w:val="nil"/>
              <w:bottom w:val="nil"/>
              <w:right w:val="nil"/>
            </w:tcBorders>
          </w:tcPr>
          <w:p w14:paraId="45F4EE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30DC33C" w14:textId="2301F044" w:rsidR="00AB0ADA" w:rsidRPr="008A1B34" w:rsidRDefault="002717DF" w:rsidP="008A1B34">
            <w:pPr>
              <w:pStyle w:val="Lijstalinea"/>
              <w:widowControl w:val="0"/>
              <w:numPr>
                <w:ilvl w:val="0"/>
                <w:numId w:val="12"/>
              </w:numPr>
              <w:autoSpaceDE w:val="0"/>
              <w:autoSpaceDN w:val="0"/>
              <w:adjustRightInd w:val="0"/>
              <w:spacing w:line="240" w:lineRule="auto"/>
              <w:ind w:left="294" w:hanging="284"/>
              <w:contextualSpacing w:val="0"/>
              <w:rPr>
                <w:ins w:id="1120" w:author="Arjan Kloosterboer" w:date="2017-07-08T21:26:00Z"/>
                <w:rFonts w:ascii="Calibri" w:hAnsi="Calibri" w:cs="Arial"/>
                <w:color w:val="0F0F0F"/>
                <w:sz w:val="22"/>
                <w:szCs w:val="24"/>
                <w:lang w:eastAsia="en-US"/>
              </w:rPr>
            </w:pPr>
            <w:ins w:id="1121" w:author="Arjan Kloosterboer" w:date="2017-08-11T09:59:00Z">
              <w:r w:rsidRPr="008A1B34">
                <w:rPr>
                  <w:rFonts w:ascii="Calibri" w:hAnsi="Calibri" w:cs="Arial"/>
                  <w:color w:val="0F0F0F"/>
                  <w:sz w:val="22"/>
                  <w:szCs w:val="24"/>
                  <w:lang w:eastAsia="en-US"/>
                </w:rPr>
                <w:t>“</w:t>
              </w:r>
            </w:ins>
            <w:r w:rsidR="00AB0ADA" w:rsidRPr="008A1B34">
              <w:rPr>
                <w:rFonts w:ascii="Calibri" w:hAnsi="Calibri" w:cs="Arial"/>
                <w:color w:val="0F0F0F"/>
                <w:sz w:val="22"/>
                <w:szCs w:val="24"/>
                <w:lang w:eastAsia="en-US"/>
              </w:rPr>
              <w:t>Blijvend bewaren</w:t>
            </w:r>
            <w:ins w:id="1122" w:author="Arjan Kloosterboer" w:date="2017-08-11T09:59:00Z">
              <w:r w:rsidRPr="008A1B34">
                <w:rPr>
                  <w:rFonts w:ascii="Calibri" w:hAnsi="Calibri" w:cs="Arial"/>
                  <w:color w:val="0F0F0F"/>
                  <w:sz w:val="22"/>
                  <w:szCs w:val="24"/>
                  <w:lang w:eastAsia="en-US"/>
                </w:rPr>
                <w:t>” (</w:t>
              </w:r>
              <w:r w:rsidR="008A1B34" w:rsidRPr="008A1B34">
                <w:rPr>
                  <w:rFonts w:ascii="Calibri" w:hAnsi="Calibri" w:cs="Arial"/>
                  <w:color w:val="0F0F0F"/>
                  <w:sz w:val="22"/>
                  <w:szCs w:val="24"/>
                  <w:lang w:eastAsia="en-US"/>
                </w:rPr>
                <w:t>'voor eeuwig' in stand houden)</w:t>
              </w:r>
            </w:ins>
          </w:p>
          <w:p w14:paraId="2311F6D9" w14:textId="0ACB9FA2" w:rsidR="00950A74" w:rsidRPr="008A1B34" w:rsidRDefault="008A1B34" w:rsidP="008A1B34">
            <w:pPr>
              <w:pStyle w:val="Lijstalinea"/>
              <w:widowControl w:val="0"/>
              <w:numPr>
                <w:ilvl w:val="0"/>
                <w:numId w:val="12"/>
              </w:numPr>
              <w:autoSpaceDE w:val="0"/>
              <w:autoSpaceDN w:val="0"/>
              <w:adjustRightInd w:val="0"/>
              <w:spacing w:line="240" w:lineRule="auto"/>
              <w:ind w:left="294" w:hanging="284"/>
              <w:contextualSpacing w:val="0"/>
              <w:rPr>
                <w:rFonts w:ascii="Calibri" w:hAnsi="Calibri" w:cs="Arial"/>
                <w:color w:val="0F0F0F"/>
                <w:sz w:val="22"/>
                <w:szCs w:val="24"/>
                <w:lang w:eastAsia="en-US"/>
              </w:rPr>
            </w:pPr>
            <w:ins w:id="1123" w:author="Arjan Kloosterboer" w:date="2017-08-11T09:59:00Z">
              <w:r w:rsidRPr="008A1B34">
                <w:rPr>
                  <w:rFonts w:ascii="Calibri" w:hAnsi="Calibri" w:cs="Arial"/>
                  <w:color w:val="0F0F0F"/>
                  <w:sz w:val="22"/>
                  <w:szCs w:val="24"/>
                  <w:lang w:eastAsia="en-US"/>
                </w:rPr>
                <w:t>“</w:t>
              </w:r>
            </w:ins>
            <w:r w:rsidRPr="008A1B34">
              <w:rPr>
                <w:rFonts w:ascii="Calibri" w:hAnsi="Calibri" w:cs="Arial"/>
                <w:color w:val="0F0F0F"/>
                <w:sz w:val="22"/>
                <w:szCs w:val="24"/>
                <w:lang w:eastAsia="en-US"/>
              </w:rPr>
              <w:t>Vernietigen</w:t>
            </w:r>
            <w:ins w:id="1124" w:author="Arjan Kloosterboer" w:date="2017-08-11T09:59:00Z">
              <w:r w:rsidRPr="008A1B34">
                <w:rPr>
                  <w:rFonts w:ascii="Calibri" w:hAnsi="Calibri" w:cs="Arial"/>
                  <w:color w:val="0F0F0F"/>
                  <w:sz w:val="22"/>
                  <w:szCs w:val="24"/>
                  <w:lang w:eastAsia="en-US"/>
                </w:rPr>
                <w:t>” (</w:t>
              </w:r>
            </w:ins>
            <w:ins w:id="1125" w:author="Arjan Kloosterboer" w:date="2017-08-11T10:01:00Z">
              <w:r w:rsidRPr="008A1B34">
                <w:rPr>
                  <w:rFonts w:ascii="Calibri" w:hAnsi="Calibri" w:cs="Arial"/>
                  <w:color w:val="0F0F0F"/>
                  <w:sz w:val="22"/>
                  <w:szCs w:val="24"/>
                  <w:lang w:eastAsia="en-US"/>
                </w:rPr>
                <w:t>na verloop van tijd vernietigen)</w:t>
              </w:r>
            </w:ins>
          </w:p>
        </w:tc>
      </w:tr>
      <w:tr w:rsidR="00AB0ADA" w:rsidRPr="00BE10FF" w14:paraId="430EFF0A" w14:textId="77777777" w:rsidTr="00E830F0">
        <w:trPr>
          <w:trHeight w:val="215"/>
        </w:trPr>
        <w:tc>
          <w:tcPr>
            <w:tcW w:w="3330" w:type="dxa"/>
            <w:gridSpan w:val="2"/>
            <w:tcBorders>
              <w:top w:val="nil"/>
              <w:left w:val="nil"/>
              <w:bottom w:val="nil"/>
              <w:right w:val="nil"/>
            </w:tcBorders>
          </w:tcPr>
          <w:p w14:paraId="08994E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C722C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B33287B" w14:textId="77777777" w:rsidTr="00E830F0">
        <w:trPr>
          <w:trHeight w:val="230"/>
        </w:trPr>
        <w:tc>
          <w:tcPr>
            <w:tcW w:w="3330" w:type="dxa"/>
            <w:gridSpan w:val="2"/>
            <w:tcBorders>
              <w:top w:val="nil"/>
              <w:left w:val="nil"/>
              <w:bottom w:val="nil"/>
              <w:right w:val="nil"/>
            </w:tcBorders>
          </w:tcPr>
          <w:p w14:paraId="315B07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C43AC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F29C0FE" w14:textId="77777777" w:rsidTr="00E830F0">
        <w:trPr>
          <w:trHeight w:val="230"/>
        </w:trPr>
        <w:tc>
          <w:tcPr>
            <w:tcW w:w="3330" w:type="dxa"/>
            <w:gridSpan w:val="2"/>
            <w:tcBorders>
              <w:top w:val="nil"/>
              <w:left w:val="nil"/>
              <w:bottom w:val="nil"/>
              <w:right w:val="nil"/>
            </w:tcBorders>
          </w:tcPr>
          <w:p w14:paraId="14A4B0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D0F4D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C94A32" w14:textId="77777777" w:rsidTr="00E830F0">
        <w:trPr>
          <w:trHeight w:val="230"/>
        </w:trPr>
        <w:tc>
          <w:tcPr>
            <w:tcW w:w="3330" w:type="dxa"/>
            <w:gridSpan w:val="2"/>
            <w:tcBorders>
              <w:top w:val="nil"/>
              <w:left w:val="nil"/>
              <w:bottom w:val="nil"/>
              <w:right w:val="nil"/>
            </w:tcBorders>
          </w:tcPr>
          <w:p w14:paraId="1FDD97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2FF8C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E8BE181" w14:textId="77777777" w:rsidTr="00E830F0">
        <w:trPr>
          <w:trHeight w:val="230"/>
        </w:trPr>
        <w:tc>
          <w:tcPr>
            <w:tcW w:w="3330" w:type="dxa"/>
            <w:gridSpan w:val="2"/>
            <w:tcBorders>
              <w:top w:val="nil"/>
              <w:left w:val="nil"/>
              <w:bottom w:val="nil"/>
              <w:right w:val="nil"/>
            </w:tcBorders>
          </w:tcPr>
          <w:p w14:paraId="753043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789DA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EA53D0" w14:textId="77777777" w:rsidTr="00E830F0">
        <w:tc>
          <w:tcPr>
            <w:tcW w:w="3330" w:type="dxa"/>
            <w:gridSpan w:val="2"/>
            <w:tcBorders>
              <w:top w:val="nil"/>
              <w:left w:val="nil"/>
              <w:bottom w:val="nil"/>
              <w:right w:val="nil"/>
            </w:tcBorders>
          </w:tcPr>
          <w:p w14:paraId="3756EE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CF646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A674E6" w14:textId="77777777" w:rsidTr="00E830F0">
        <w:trPr>
          <w:trHeight w:val="230"/>
        </w:trPr>
        <w:tc>
          <w:tcPr>
            <w:tcW w:w="3330" w:type="dxa"/>
            <w:gridSpan w:val="2"/>
            <w:tcBorders>
              <w:top w:val="nil"/>
              <w:left w:val="nil"/>
              <w:bottom w:val="nil"/>
              <w:right w:val="nil"/>
            </w:tcBorders>
          </w:tcPr>
          <w:p w14:paraId="6E9E2C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51A3D1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A0154D7" w14:textId="77777777" w:rsidTr="00E830F0">
        <w:trPr>
          <w:trHeight w:val="230"/>
        </w:trPr>
        <w:tc>
          <w:tcPr>
            <w:tcW w:w="3330" w:type="dxa"/>
            <w:gridSpan w:val="2"/>
            <w:tcBorders>
              <w:top w:val="nil"/>
              <w:left w:val="nil"/>
              <w:bottom w:val="nil"/>
              <w:right w:val="nil"/>
            </w:tcBorders>
          </w:tcPr>
          <w:p w14:paraId="7EDF51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840D3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74069B6" w14:textId="77777777" w:rsidTr="00E830F0">
        <w:trPr>
          <w:trHeight w:val="230"/>
        </w:trPr>
        <w:tc>
          <w:tcPr>
            <w:tcW w:w="3330" w:type="dxa"/>
            <w:gridSpan w:val="2"/>
            <w:tcBorders>
              <w:top w:val="nil"/>
              <w:left w:val="nil"/>
              <w:bottom w:val="nil"/>
              <w:right w:val="nil"/>
            </w:tcBorders>
          </w:tcPr>
          <w:p w14:paraId="30209C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E308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56F71453" w14:textId="77777777" w:rsidTr="00E830F0">
        <w:tc>
          <w:tcPr>
            <w:tcW w:w="9360" w:type="dxa"/>
            <w:gridSpan w:val="3"/>
            <w:tcBorders>
              <w:top w:val="nil"/>
              <w:left w:val="nil"/>
              <w:bottom w:val="nil"/>
              <w:right w:val="nil"/>
            </w:tcBorders>
          </w:tcPr>
          <w:p w14:paraId="5D245C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ABB42A2" w14:textId="77777777" w:rsidTr="00E830F0">
        <w:tc>
          <w:tcPr>
            <w:tcW w:w="450" w:type="dxa"/>
            <w:tcBorders>
              <w:top w:val="nil"/>
              <w:left w:val="nil"/>
              <w:bottom w:val="nil"/>
              <w:right w:val="nil"/>
            </w:tcBorders>
          </w:tcPr>
          <w:p w14:paraId="5FD3A0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4B2BB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attribuutsoort specificeert het ‘archiefregime’ voor de zaakdossiers van het ZAAKTYPE waarvan de zaak het desbetreffende RESULTAATTYPE heeft. Het archiefregime van zaken van een ZAAKTYPE verschilt naar gelang het resultaat van die zaken. </w:t>
            </w:r>
          </w:p>
          <w:p w14:paraId="67D5A8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 het geval van vernietigen wordt het zaakdossier na enige tijd vernietigd. In het geval van blijvend bewaren wordt het zaakdossier na enige tijd overgebracht naar een archiefbewaarplaats (de in art. 12 van de Archiefwet 1995 bepaalde algemene termijn is 20 jaar). Door middel van de attribuutsoort Archiefactietermijn wordt gespecificeerd na verloop van hoeveel tijd wordt overgegaan tot vernietiging resp. overbrenging.</w:t>
            </w:r>
          </w:p>
        </w:tc>
      </w:tr>
    </w:tbl>
    <w:p w14:paraId="4CF8045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Archiefactietermijn</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0EDACA3" w14:textId="77777777" w:rsidTr="007C273B">
        <w:trPr>
          <w:trHeight w:val="230"/>
        </w:trPr>
        <w:tc>
          <w:tcPr>
            <w:tcW w:w="3330" w:type="dxa"/>
            <w:gridSpan w:val="2"/>
            <w:tcBorders>
              <w:top w:val="nil"/>
              <w:left w:val="nil"/>
              <w:bottom w:val="nil"/>
              <w:right w:val="nil"/>
            </w:tcBorders>
          </w:tcPr>
          <w:p w14:paraId="61CC30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16DEB6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Archiefactietermijn</w:t>
            </w:r>
            <w:r w:rsidRPr="00BE10FF">
              <w:rPr>
                <w:rFonts w:ascii="Arial" w:hAnsi="Arial" w:cs="Arial"/>
                <w:szCs w:val="24"/>
                <w:lang w:val="en-AU" w:eastAsia="en-US"/>
              </w:rPr>
              <w:fldChar w:fldCharType="end"/>
            </w:r>
          </w:p>
        </w:tc>
      </w:tr>
      <w:tr w:rsidR="00AB0ADA" w:rsidRPr="00BE10FF" w14:paraId="46179949" w14:textId="77777777" w:rsidTr="007C273B">
        <w:tc>
          <w:tcPr>
            <w:tcW w:w="3330" w:type="dxa"/>
            <w:gridSpan w:val="2"/>
            <w:tcBorders>
              <w:top w:val="nil"/>
              <w:left w:val="nil"/>
              <w:bottom w:val="nil"/>
              <w:right w:val="nil"/>
            </w:tcBorders>
          </w:tcPr>
          <w:p w14:paraId="59049C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0F084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967F53D" w14:textId="77777777" w:rsidTr="007C273B">
        <w:tc>
          <w:tcPr>
            <w:tcW w:w="3330" w:type="dxa"/>
            <w:gridSpan w:val="2"/>
            <w:tcBorders>
              <w:top w:val="nil"/>
              <w:left w:val="nil"/>
              <w:bottom w:val="nil"/>
              <w:right w:val="nil"/>
            </w:tcBorders>
          </w:tcPr>
          <w:p w14:paraId="126052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44014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53EF06B" w14:textId="77777777" w:rsidTr="007C273B">
        <w:tc>
          <w:tcPr>
            <w:tcW w:w="3330" w:type="dxa"/>
            <w:gridSpan w:val="2"/>
            <w:tcBorders>
              <w:top w:val="nil"/>
              <w:left w:val="nil"/>
              <w:bottom w:val="nil"/>
              <w:right w:val="nil"/>
            </w:tcBorders>
          </w:tcPr>
          <w:p w14:paraId="243824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8ECF35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archiefactietermijn</w:t>
            </w:r>
            <w:r w:rsidRPr="00BE10FF">
              <w:rPr>
                <w:rFonts w:ascii="Arial" w:hAnsi="Arial" w:cs="Arial"/>
                <w:szCs w:val="24"/>
                <w:lang w:val="en-AU" w:eastAsia="en-US"/>
              </w:rPr>
              <w:fldChar w:fldCharType="end"/>
            </w:r>
          </w:p>
        </w:tc>
      </w:tr>
      <w:tr w:rsidR="00AB0ADA" w:rsidRPr="00BE10FF" w14:paraId="77381E08" w14:textId="77777777" w:rsidTr="007C273B">
        <w:tc>
          <w:tcPr>
            <w:tcW w:w="3330" w:type="dxa"/>
            <w:gridSpan w:val="2"/>
            <w:tcBorders>
              <w:top w:val="nil"/>
              <w:left w:val="nil"/>
              <w:bottom w:val="nil"/>
              <w:right w:val="nil"/>
            </w:tcBorders>
          </w:tcPr>
          <w:p w14:paraId="6A9A27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6DA7E9D" w14:textId="0D06446D"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De termijn</w:t>
            </w:r>
            <w:ins w:id="1126" w:author="Arjan Kloosterboer" w:date="2017-08-11T13:13:00Z">
              <w:r w:rsidR="00207421" w:rsidRPr="00E534C0">
                <w:rPr>
                  <w:rFonts w:ascii="Calibri" w:hAnsi="Calibri" w:cs="Arial"/>
                  <w:color w:val="0F0F0F"/>
                  <w:sz w:val="22"/>
                  <w:szCs w:val="24"/>
                  <w:lang w:eastAsia="en-US"/>
                </w:rPr>
                <w:t>, na het vervallen van het bedrjfsvoeringsbelang,</w:t>
              </w:r>
            </w:ins>
            <w:r w:rsidR="00207421" w:rsidRPr="00BE10FF">
              <w:rPr>
                <w:rFonts w:ascii="Calibri" w:hAnsi="Calibri" w:cs="Arial"/>
                <w:color w:val="0F0F0F"/>
                <w:sz w:val="22"/>
                <w:szCs w:val="24"/>
                <w:lang w:eastAsia="en-US"/>
              </w:rPr>
              <w:t xml:space="preserve"> </w:t>
            </w:r>
            <w:r w:rsidR="00AB0ADA" w:rsidRPr="00BE10FF">
              <w:rPr>
                <w:rFonts w:ascii="Calibri" w:hAnsi="Calibri" w:cs="Arial"/>
                <w:color w:val="0F0F0F"/>
                <w:sz w:val="22"/>
                <w:szCs w:val="24"/>
                <w:lang w:eastAsia="en-US"/>
              </w:rPr>
              <w:t xml:space="preserve"> waarna het zaakdossier (de ZAAK met alle bijbehorende INFORMATIEOBJECTen) van een ZAAK met een resultaat van dit RESULTAATTYPEvernietigd of overgebracht (naar een archiefbewaarplaats) moet worden. </w:t>
            </w:r>
          </w:p>
        </w:tc>
      </w:tr>
      <w:tr w:rsidR="00AB0ADA" w:rsidRPr="00BE10FF" w14:paraId="0E18060D" w14:textId="77777777" w:rsidTr="007C273B">
        <w:trPr>
          <w:trHeight w:val="230"/>
        </w:trPr>
        <w:tc>
          <w:tcPr>
            <w:tcW w:w="3330" w:type="dxa"/>
            <w:gridSpan w:val="2"/>
            <w:tcBorders>
              <w:top w:val="nil"/>
              <w:left w:val="nil"/>
              <w:bottom w:val="nil"/>
              <w:right w:val="nil"/>
            </w:tcBorders>
          </w:tcPr>
          <w:p w14:paraId="3EE500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249A3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434115AD" w14:textId="77777777" w:rsidTr="007C273B">
        <w:tc>
          <w:tcPr>
            <w:tcW w:w="3330" w:type="dxa"/>
            <w:gridSpan w:val="2"/>
            <w:tcBorders>
              <w:top w:val="nil"/>
              <w:left w:val="nil"/>
              <w:bottom w:val="nil"/>
              <w:right w:val="nil"/>
            </w:tcBorders>
          </w:tcPr>
          <w:p w14:paraId="4AACE6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6075B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8BA95C3" w14:textId="77777777" w:rsidTr="007C273B">
        <w:tc>
          <w:tcPr>
            <w:tcW w:w="3330" w:type="dxa"/>
            <w:gridSpan w:val="2"/>
            <w:tcBorders>
              <w:top w:val="nil"/>
              <w:left w:val="nil"/>
              <w:bottom w:val="nil"/>
              <w:right w:val="nil"/>
            </w:tcBorders>
          </w:tcPr>
          <w:p w14:paraId="32E969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77F9E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N4</w:t>
            </w:r>
            <w:r w:rsidRPr="00BE10FF">
              <w:rPr>
                <w:rFonts w:ascii="Arial" w:hAnsi="Arial" w:cs="Arial"/>
                <w:szCs w:val="24"/>
                <w:lang w:val="en-AU" w:eastAsia="en-US"/>
              </w:rPr>
              <w:fldChar w:fldCharType="end"/>
            </w:r>
          </w:p>
        </w:tc>
      </w:tr>
      <w:tr w:rsidR="00AB0ADA" w:rsidRPr="00BE10FF" w14:paraId="019C8FDA" w14:textId="77777777" w:rsidTr="007C273B">
        <w:trPr>
          <w:trHeight w:val="230"/>
        </w:trPr>
        <w:tc>
          <w:tcPr>
            <w:tcW w:w="3330" w:type="dxa"/>
            <w:gridSpan w:val="2"/>
            <w:tcBorders>
              <w:top w:val="nil"/>
              <w:left w:val="nil"/>
              <w:bottom w:val="nil"/>
              <w:right w:val="nil"/>
            </w:tcBorders>
          </w:tcPr>
          <w:p w14:paraId="291056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2CB70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0-9999 maanden</w:t>
            </w:r>
          </w:p>
        </w:tc>
      </w:tr>
      <w:tr w:rsidR="00AB0ADA" w:rsidRPr="00BE10FF" w14:paraId="44C136C6" w14:textId="77777777" w:rsidTr="007C273B">
        <w:trPr>
          <w:trHeight w:val="215"/>
        </w:trPr>
        <w:tc>
          <w:tcPr>
            <w:tcW w:w="3330" w:type="dxa"/>
            <w:gridSpan w:val="2"/>
            <w:tcBorders>
              <w:top w:val="nil"/>
              <w:left w:val="nil"/>
              <w:bottom w:val="nil"/>
              <w:right w:val="nil"/>
            </w:tcBorders>
          </w:tcPr>
          <w:p w14:paraId="6E475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1AA7E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4F2B79A" w14:textId="77777777" w:rsidTr="007C273B">
        <w:trPr>
          <w:trHeight w:val="230"/>
        </w:trPr>
        <w:tc>
          <w:tcPr>
            <w:tcW w:w="3330" w:type="dxa"/>
            <w:gridSpan w:val="2"/>
            <w:tcBorders>
              <w:top w:val="nil"/>
              <w:left w:val="nil"/>
              <w:bottom w:val="nil"/>
              <w:right w:val="nil"/>
            </w:tcBorders>
          </w:tcPr>
          <w:p w14:paraId="435F2A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4F1A2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BF486DF" w14:textId="77777777" w:rsidTr="007C273B">
        <w:trPr>
          <w:trHeight w:val="230"/>
        </w:trPr>
        <w:tc>
          <w:tcPr>
            <w:tcW w:w="3330" w:type="dxa"/>
            <w:gridSpan w:val="2"/>
            <w:tcBorders>
              <w:top w:val="nil"/>
              <w:left w:val="nil"/>
              <w:bottom w:val="nil"/>
              <w:right w:val="nil"/>
            </w:tcBorders>
          </w:tcPr>
          <w:p w14:paraId="5E7A58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6B154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912AED" w14:textId="77777777" w:rsidTr="007C273B">
        <w:trPr>
          <w:trHeight w:val="230"/>
        </w:trPr>
        <w:tc>
          <w:tcPr>
            <w:tcW w:w="3330" w:type="dxa"/>
            <w:gridSpan w:val="2"/>
            <w:tcBorders>
              <w:top w:val="nil"/>
              <w:left w:val="nil"/>
              <w:bottom w:val="nil"/>
              <w:right w:val="nil"/>
            </w:tcBorders>
          </w:tcPr>
          <w:p w14:paraId="5EE6E4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ADA5F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962F5B2" w14:textId="77777777" w:rsidTr="007C273B">
        <w:trPr>
          <w:trHeight w:val="230"/>
        </w:trPr>
        <w:tc>
          <w:tcPr>
            <w:tcW w:w="3330" w:type="dxa"/>
            <w:gridSpan w:val="2"/>
            <w:tcBorders>
              <w:top w:val="nil"/>
              <w:left w:val="nil"/>
              <w:bottom w:val="nil"/>
              <w:right w:val="nil"/>
            </w:tcBorders>
          </w:tcPr>
          <w:p w14:paraId="0A2873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4CD599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0ABFC25" w14:textId="77777777" w:rsidTr="007C273B">
        <w:tc>
          <w:tcPr>
            <w:tcW w:w="3330" w:type="dxa"/>
            <w:gridSpan w:val="2"/>
            <w:tcBorders>
              <w:top w:val="nil"/>
              <w:left w:val="nil"/>
              <w:bottom w:val="nil"/>
              <w:right w:val="nil"/>
            </w:tcBorders>
          </w:tcPr>
          <w:p w14:paraId="247882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E215A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F90F43" w14:textId="77777777" w:rsidTr="007C273B">
        <w:trPr>
          <w:trHeight w:val="230"/>
        </w:trPr>
        <w:tc>
          <w:tcPr>
            <w:tcW w:w="3330" w:type="dxa"/>
            <w:gridSpan w:val="2"/>
            <w:tcBorders>
              <w:top w:val="nil"/>
              <w:left w:val="nil"/>
              <w:bottom w:val="nil"/>
              <w:right w:val="nil"/>
            </w:tcBorders>
          </w:tcPr>
          <w:p w14:paraId="00F4C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A026C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09D9695" w14:textId="77777777" w:rsidTr="007C273B">
        <w:trPr>
          <w:trHeight w:val="230"/>
        </w:trPr>
        <w:tc>
          <w:tcPr>
            <w:tcW w:w="3330" w:type="dxa"/>
            <w:gridSpan w:val="2"/>
            <w:tcBorders>
              <w:top w:val="nil"/>
              <w:left w:val="nil"/>
              <w:bottom w:val="nil"/>
              <w:right w:val="nil"/>
            </w:tcBorders>
          </w:tcPr>
          <w:p w14:paraId="42CB54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D6396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61E7899" w14:textId="77777777" w:rsidTr="007C273B">
        <w:trPr>
          <w:trHeight w:val="230"/>
        </w:trPr>
        <w:tc>
          <w:tcPr>
            <w:tcW w:w="3330" w:type="dxa"/>
            <w:gridSpan w:val="2"/>
            <w:tcBorders>
              <w:top w:val="nil"/>
              <w:left w:val="nil"/>
              <w:bottom w:val="nil"/>
              <w:right w:val="nil"/>
            </w:tcBorders>
          </w:tcPr>
          <w:p w14:paraId="78A6B6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EC6A7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2739914D" w14:textId="77777777" w:rsidTr="007C273B">
        <w:tc>
          <w:tcPr>
            <w:tcW w:w="9360" w:type="dxa"/>
            <w:gridSpan w:val="3"/>
            <w:tcBorders>
              <w:top w:val="nil"/>
              <w:left w:val="nil"/>
              <w:bottom w:val="nil"/>
              <w:right w:val="nil"/>
            </w:tcBorders>
          </w:tcPr>
          <w:p w14:paraId="2A0545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D1BD44F" w14:textId="77777777" w:rsidTr="007C273B">
        <w:tc>
          <w:tcPr>
            <w:tcW w:w="450" w:type="dxa"/>
            <w:tcBorders>
              <w:top w:val="nil"/>
              <w:left w:val="nil"/>
              <w:bottom w:val="nil"/>
              <w:right w:val="nil"/>
            </w:tcBorders>
          </w:tcPr>
          <w:p w14:paraId="668805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1DD914B" w14:textId="078613E2" w:rsidR="00B75224" w:rsidRDefault="00716011" w:rsidP="00E830F0">
            <w:pPr>
              <w:widowControl w:val="0"/>
              <w:autoSpaceDE w:val="0"/>
              <w:autoSpaceDN w:val="0"/>
              <w:adjustRightInd w:val="0"/>
              <w:spacing w:line="240" w:lineRule="auto"/>
              <w:contextualSpacing w:val="0"/>
              <w:rPr>
                <w:ins w:id="1127" w:author="Arjan Kloosterboer" w:date="2017-08-11T12:47:00Z"/>
                <w:rFonts w:ascii="Calibri" w:hAnsi="Calibri" w:cs="Arial"/>
                <w:color w:val="0F0F0F"/>
                <w:sz w:val="22"/>
                <w:szCs w:val="24"/>
                <w:lang w:eastAsia="en-US"/>
              </w:rPr>
            </w:pPr>
            <w:bookmarkStart w:id="1128" w:name="_Hlk490219342"/>
            <w:ins w:id="1129" w:author="Arjan Kloosterboer" w:date="2017-09-19T08:20:00Z">
              <w:r w:rsidRPr="00716011">
                <w:rPr>
                  <w:rFonts w:ascii="Calibri" w:hAnsi="Calibri" w:cs="Arial"/>
                  <w:color w:val="0F0F0F"/>
                  <w:sz w:val="22"/>
                  <w:szCs w:val="24"/>
                  <w:lang w:eastAsia="en-US"/>
                </w:rPr>
                <w:t xml:space="preserve">Een zaakdossier is gearchiveerd bij afronding van de zaak (en voor onderdelen daarvan al eerder). Het dossier is daarna voor kortere of langere tijd nog relevant voor de bedrijfsvoering. </w:t>
              </w:r>
            </w:ins>
            <w:ins w:id="1130" w:author="Arjan Kloosterboer" w:date="2017-09-19T08:11:00Z">
              <w:r w:rsidRPr="00716011">
                <w:rPr>
                  <w:rFonts w:ascii="Calibri" w:hAnsi="Calibri" w:cs="Arial"/>
                  <w:color w:val="0F0F0F"/>
                  <w:sz w:val="22"/>
                  <w:szCs w:val="24"/>
                  <w:lang w:eastAsia="en-US"/>
                </w:rPr>
                <w:t xml:space="preserve">Na het vervallen van </w:t>
              </w:r>
            </w:ins>
            <w:ins w:id="1131" w:author="Arjan Kloosterboer" w:date="2017-09-19T08:20:00Z">
              <w:r>
                <w:rPr>
                  <w:rFonts w:ascii="Calibri" w:hAnsi="Calibri" w:cs="Arial"/>
                  <w:color w:val="0F0F0F"/>
                  <w:sz w:val="22"/>
                  <w:szCs w:val="24"/>
                  <w:lang w:eastAsia="en-US"/>
                </w:rPr>
                <w:t>dit</w:t>
              </w:r>
            </w:ins>
            <w:ins w:id="1132" w:author="Arjan Kloosterboer" w:date="2017-09-19T08:11:00Z">
              <w:r w:rsidRPr="00716011">
                <w:rPr>
                  <w:rFonts w:ascii="Calibri" w:hAnsi="Calibri" w:cs="Arial"/>
                  <w:color w:val="0F0F0F"/>
                  <w:sz w:val="22"/>
                  <w:szCs w:val="24"/>
                  <w:lang w:eastAsia="en-US"/>
                </w:rPr>
                <w:t xml:space="preserve"> bedrijfsvoeringsbelang moet het zaakdossier na enige tijd vernietigd of overgebracht worden. Met de archiefactietermijn wordt gespecificeerd na hoeveel maanden dit plaats moet vinden. De termijn start als het bedrijfsvoeringsbelang is vervallen d.w.z. in termen van de Selectielijst Gemeentelijke Archiefbescheiden 2017 na afloop van de Procestermijn. De startdatum wordt bepaald m.b.v. de waarde van de attribuutsoort ‘Brondatum archiefprocedure’. </w:t>
              </w:r>
            </w:ins>
          </w:p>
          <w:p w14:paraId="0589A395" w14:textId="059B07A8"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Of sprake is van vernietigen of overbrengen (in het geval van blijvend bewaren) is vastgelegd met de attribuutsoort Archiefnominatie.</w:t>
            </w:r>
            <w:ins w:id="1133" w:author="Arjan Kloosterboer" w:date="2017-08-11T12:47:00Z">
              <w:r w:rsidR="00B75224">
                <w:rPr>
                  <w:rFonts w:ascii="Calibri" w:hAnsi="Calibri" w:cs="Arial"/>
                  <w:color w:val="0F0F0F"/>
                  <w:sz w:val="22"/>
                  <w:szCs w:val="24"/>
                  <w:lang w:eastAsia="en-US"/>
                </w:rPr>
                <w:t xml:space="preserve"> </w:t>
              </w:r>
            </w:ins>
            <w:ins w:id="1134" w:author="Arjan Kloosterboer" w:date="2017-08-11T12:51:00Z">
              <w:r w:rsidR="00B75224" w:rsidRPr="00391CCC">
                <w:rPr>
                  <w:rFonts w:ascii="Calibri" w:hAnsi="Calibri" w:cs="Arial"/>
                  <w:color w:val="0F0F0F"/>
                  <w:sz w:val="22"/>
                  <w:szCs w:val="24"/>
                  <w:lang w:eastAsia="en-US"/>
                </w:rPr>
                <w:t>Voor te vernietigen dossiers betreft het de</w:t>
              </w:r>
              <w:r w:rsidR="00DA542E">
                <w:rPr>
                  <w:rFonts w:ascii="Calibri" w:hAnsi="Calibri" w:cs="Arial"/>
                  <w:color w:val="0F0F0F"/>
                  <w:sz w:val="22"/>
                  <w:szCs w:val="24"/>
                  <w:lang w:eastAsia="en-US"/>
                </w:rPr>
                <w:t xml:space="preserve"> in die Selectielijst genoemde B</w:t>
              </w:r>
              <w:r w:rsidR="00B75224" w:rsidRPr="00391CCC">
                <w:rPr>
                  <w:rFonts w:ascii="Calibri" w:hAnsi="Calibri" w:cs="Arial"/>
                  <w:color w:val="0F0F0F"/>
                  <w:sz w:val="22"/>
                  <w:szCs w:val="24"/>
                  <w:lang w:eastAsia="en-US"/>
                </w:rPr>
                <w:t xml:space="preserve">ewaartermjn. </w:t>
              </w:r>
            </w:ins>
            <w:ins w:id="1135" w:author="Arjan Kloosterboer" w:date="2017-08-11T12:47:00Z">
              <w:r w:rsidR="00B75224">
                <w:rPr>
                  <w:rFonts w:ascii="Calibri" w:hAnsi="Calibri" w:cs="Arial"/>
                  <w:color w:val="0F0F0F"/>
                  <w:sz w:val="22"/>
                  <w:szCs w:val="24"/>
                  <w:lang w:eastAsia="en-US"/>
                </w:rPr>
                <w:t>Voor blijvend te bewaren zaakdossiers betreft het de termijn vanaf afronding van de zaak tot overbrenging</w:t>
              </w:r>
            </w:ins>
            <w:ins w:id="1136" w:author="Arjan Kloosterboer" w:date="2017-09-19T07:57:00Z">
              <w:r w:rsidR="00207421" w:rsidRPr="00207421">
                <w:rPr>
                  <w:rFonts w:ascii="Calibri" w:hAnsi="Calibri" w:cs="Arial"/>
                  <w:color w:val="0F0F0F"/>
                  <w:sz w:val="22"/>
                  <w:szCs w:val="24"/>
                  <w:lang w:eastAsia="en-US"/>
                </w:rPr>
                <w:t xml:space="preserve"> (de procestermijn is dan nihil)</w:t>
              </w:r>
            </w:ins>
            <w:ins w:id="1137" w:author="Arjan Kloosterboer" w:date="2017-08-11T12:47:00Z">
              <w:r w:rsidR="00B75224">
                <w:rPr>
                  <w:rFonts w:ascii="Calibri" w:hAnsi="Calibri" w:cs="Arial"/>
                  <w:color w:val="0F0F0F"/>
                  <w:sz w:val="22"/>
                  <w:szCs w:val="24"/>
                  <w:lang w:eastAsia="en-US"/>
                </w:rPr>
                <w:t xml:space="preserve">. </w:t>
              </w:r>
            </w:ins>
            <w:del w:id="1138" w:author="Arjan Kloosterboer" w:date="2017-08-11T12:49:00Z">
              <w:r w:rsidRPr="00BE10FF" w:rsidDel="00B75224">
                <w:rPr>
                  <w:rFonts w:ascii="Calibri" w:hAnsi="Calibri" w:cs="Arial"/>
                  <w:color w:val="0F0F0F"/>
                  <w:sz w:val="22"/>
                  <w:szCs w:val="24"/>
                  <w:lang w:eastAsia="en-US"/>
                </w:rPr>
                <w:delText>De datum waarop de termijn start, is afhankelijk van de waarde van Brondatum archiefprocedure.</w:delText>
              </w:r>
            </w:del>
            <w:r w:rsidR="00207421">
              <w:rPr>
                <w:rFonts w:ascii="Calibri" w:hAnsi="Calibri" w:cs="Arial"/>
                <w:color w:val="0F0F0F"/>
                <w:sz w:val="22"/>
                <w:szCs w:val="24"/>
                <w:lang w:eastAsia="en-US"/>
              </w:rPr>
              <w:t xml:space="preserve"> </w:t>
            </w:r>
            <w:del w:id="1139" w:author="Arjan Kloosterboer" w:date="2017-08-11T12:52:00Z">
              <w:r w:rsidRPr="00BE10FF" w:rsidDel="00B75224">
                <w:rPr>
                  <w:rFonts w:ascii="Calibri" w:hAnsi="Calibri" w:cs="Arial"/>
                  <w:color w:val="0F0F0F"/>
                  <w:sz w:val="22"/>
                  <w:szCs w:val="24"/>
                  <w:lang w:eastAsia="en-US"/>
                </w:rPr>
                <w:delText xml:space="preserve">Let op: de eenheid waarin de Archiefactietermijn wordt uitgedrukt, is gewijzigd naar maanden (in plaats van jaren, zoals was gedefinieerd in versie 1.0 van de Zaaktypecatalogus). Reden hiervoor is dat de archiefactietermijn in selectielijsten niet altijd is gesteld op gehele jaren. </w:delText>
              </w:r>
            </w:del>
            <w:r w:rsidRPr="00BE10FF">
              <w:rPr>
                <w:rFonts w:ascii="Calibri" w:hAnsi="Calibri" w:cs="Arial"/>
                <w:color w:val="0F0F0F"/>
                <w:sz w:val="22"/>
                <w:szCs w:val="24"/>
                <w:lang w:eastAsia="en-US"/>
              </w:rPr>
              <w:t>De algemene termijn voor overbrenging is 20 jaar cq. 240 maanden.</w:t>
            </w:r>
          </w:p>
          <w:bookmarkEnd w:id="1128"/>
          <w:p w14:paraId="0C553D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1BDE7B0" w14:textId="77777777" w:rsidR="000E39D0" w:rsidRPr="00BF751C" w:rsidRDefault="000E39D0" w:rsidP="00BF751C">
      <w:pPr>
        <w:widowControl w:val="0"/>
        <w:autoSpaceDE w:val="0"/>
        <w:autoSpaceDN w:val="0"/>
        <w:adjustRightInd w:val="0"/>
        <w:spacing w:before="240" w:after="60" w:line="240" w:lineRule="auto"/>
        <w:contextualSpacing w:val="0"/>
        <w:outlineLvl w:val="3"/>
        <w:rPr>
          <w:ins w:id="1140" w:author="Arjan Kloosterboer" w:date="2017-08-14T15:43:00Z"/>
          <w:rFonts w:ascii="Arial" w:hAnsi="Arial" w:cs="Arial"/>
          <w:b/>
          <w:color w:val="004080"/>
          <w:sz w:val="24"/>
          <w:szCs w:val="24"/>
          <w:lang w:eastAsia="en-US"/>
        </w:rPr>
      </w:pPr>
      <w:ins w:id="1141" w:author="Arjan Kloosterboer" w:date="2017-08-14T15:43:00Z">
        <w:r w:rsidRPr="00BF751C">
          <w:rPr>
            <w:rFonts w:ascii="Arial" w:hAnsi="Arial" w:cs="Arial"/>
            <w:b/>
            <w:color w:val="004080"/>
            <w:sz w:val="24"/>
            <w:szCs w:val="24"/>
            <w:lang w:eastAsia="en-US"/>
          </w:rPr>
          <w:t>«Gegevensgroeptype»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6DB85AC9" w14:textId="77777777" w:rsidTr="001E2DEB">
        <w:trPr>
          <w:ins w:id="1142"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1D6E467F" w14:textId="77777777" w:rsidR="000E39D0" w:rsidRDefault="000E39D0" w:rsidP="001E2DEB">
            <w:pPr>
              <w:rPr>
                <w:ins w:id="1143" w:author="Arjan Kloosterboer" w:date="2017-08-14T15:43:00Z"/>
                <w:rFonts w:ascii="Calibri" w:hAnsi="Calibri" w:cs="Calibri"/>
                <w:color w:val="000000"/>
                <w:sz w:val="22"/>
                <w:szCs w:val="22"/>
              </w:rPr>
            </w:pPr>
            <w:ins w:id="1144" w:author="Arjan Kloosterboer" w:date="2017-08-14T15:43: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2A933DD8" w14:textId="77777777" w:rsidR="000E39D0" w:rsidRDefault="000E39D0" w:rsidP="001E2DEB">
            <w:pPr>
              <w:rPr>
                <w:ins w:id="1145" w:author="Arjan Kloosterboer" w:date="2017-08-14T15:43:00Z"/>
                <w:rFonts w:ascii="Calibri" w:hAnsi="Calibri" w:cs="Calibri"/>
                <w:color w:val="000000"/>
                <w:sz w:val="22"/>
                <w:szCs w:val="22"/>
              </w:rPr>
            </w:pPr>
            <w:ins w:id="1146" w:author="Arjan Kloosterboer" w:date="2017-08-14T15:43:00Z">
              <w:r>
                <w:rPr>
                  <w:rFonts w:ascii="Calibri" w:hAnsi="Calibri" w:cs="Calibri"/>
                  <w:color w:val="000000"/>
                  <w:sz w:val="22"/>
                  <w:szCs w:val="22"/>
                </w:rPr>
                <w:t>Brondatum archiefprocedure</w:t>
              </w:r>
            </w:ins>
          </w:p>
        </w:tc>
      </w:tr>
      <w:tr w:rsidR="000E39D0" w14:paraId="4FFD785F" w14:textId="77777777" w:rsidTr="001E2DEB">
        <w:trPr>
          <w:ins w:id="1147"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547FD09F" w14:textId="77777777" w:rsidR="000E39D0" w:rsidRDefault="000E39D0" w:rsidP="001E2DEB">
            <w:pPr>
              <w:rPr>
                <w:ins w:id="1148" w:author="Arjan Kloosterboer" w:date="2017-08-14T15:43:00Z"/>
                <w:rFonts w:ascii="Calibri" w:hAnsi="Calibri" w:cs="Calibri"/>
                <w:color w:val="000000"/>
                <w:sz w:val="22"/>
                <w:szCs w:val="22"/>
              </w:rPr>
            </w:pPr>
            <w:ins w:id="1149" w:author="Arjan Kloosterboer" w:date="2017-08-14T15:43: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6734A7D" w14:textId="77777777" w:rsidR="000E39D0" w:rsidRDefault="000E39D0" w:rsidP="001E2DEB">
            <w:pPr>
              <w:rPr>
                <w:ins w:id="1150" w:author="Arjan Kloosterboer" w:date="2017-08-14T15:43:00Z"/>
                <w:rFonts w:ascii="Calibri" w:hAnsi="Calibri" w:cs="Calibri"/>
                <w:color w:val="000000"/>
                <w:sz w:val="22"/>
                <w:szCs w:val="22"/>
              </w:rPr>
            </w:pPr>
            <w:ins w:id="1151" w:author="Arjan Kloosterboer" w:date="2017-08-14T15:43:00Z">
              <w:r>
                <w:rPr>
                  <w:rFonts w:ascii="Calibri" w:hAnsi="Calibri" w:cs="Calibri"/>
                  <w:color w:val="000000"/>
                  <w:sz w:val="22"/>
                  <w:szCs w:val="22"/>
                </w:rPr>
                <w:t>KING</w:t>
              </w:r>
            </w:ins>
          </w:p>
        </w:tc>
      </w:tr>
      <w:tr w:rsidR="000E39D0" w14:paraId="668342E4" w14:textId="77777777" w:rsidTr="001E2DEB">
        <w:trPr>
          <w:ins w:id="1152"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49FFC1FB" w14:textId="77777777" w:rsidR="000E39D0" w:rsidRDefault="000E39D0" w:rsidP="001E2DEB">
            <w:pPr>
              <w:rPr>
                <w:ins w:id="1153" w:author="Arjan Kloosterboer" w:date="2017-08-14T15:43:00Z"/>
                <w:rFonts w:ascii="Calibri" w:hAnsi="Calibri" w:cs="Calibri"/>
                <w:color w:val="000000"/>
                <w:sz w:val="22"/>
                <w:szCs w:val="22"/>
              </w:rPr>
            </w:pPr>
            <w:ins w:id="1154" w:author="Arjan Kloosterboer" w:date="2017-08-14T15:43: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73C1A27B" w14:textId="77777777" w:rsidR="000E39D0" w:rsidRDefault="000E39D0" w:rsidP="001E2DEB">
            <w:pPr>
              <w:rPr>
                <w:ins w:id="1155" w:author="Arjan Kloosterboer" w:date="2017-08-14T15:43:00Z"/>
                <w:rFonts w:ascii="Calibri" w:hAnsi="Calibri" w:cs="Calibri"/>
                <w:color w:val="000000"/>
                <w:sz w:val="22"/>
                <w:szCs w:val="22"/>
              </w:rPr>
            </w:pPr>
          </w:p>
        </w:tc>
      </w:tr>
      <w:tr w:rsidR="000E39D0" w14:paraId="053559B5" w14:textId="77777777" w:rsidTr="001E2DEB">
        <w:trPr>
          <w:ins w:id="1156"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54AA088F" w14:textId="77777777" w:rsidR="000E39D0" w:rsidRDefault="000E39D0" w:rsidP="001E2DEB">
            <w:pPr>
              <w:rPr>
                <w:ins w:id="1157" w:author="Arjan Kloosterboer" w:date="2017-08-14T15:43:00Z"/>
                <w:rFonts w:ascii="Calibri" w:hAnsi="Calibri" w:cs="Calibri"/>
                <w:color w:val="000000"/>
                <w:sz w:val="22"/>
                <w:szCs w:val="22"/>
              </w:rPr>
            </w:pPr>
            <w:ins w:id="1158" w:author="Arjan Kloosterboer" w:date="2017-08-14T15:43: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A1726B9" w14:textId="77777777" w:rsidR="000E39D0" w:rsidRDefault="000E39D0" w:rsidP="001E2DEB">
            <w:pPr>
              <w:rPr>
                <w:ins w:id="1159" w:author="Arjan Kloosterboer" w:date="2017-08-14T15:43:00Z"/>
                <w:rFonts w:ascii="Calibri" w:hAnsi="Calibri" w:cs="Calibri"/>
                <w:color w:val="000000"/>
                <w:sz w:val="22"/>
                <w:szCs w:val="22"/>
              </w:rPr>
            </w:pPr>
            <w:ins w:id="1160" w:author="Arjan Kloosterboer" w:date="2017-08-14T15:43:00Z">
              <w:r>
                <w:rPr>
                  <w:rFonts w:ascii="Calibri" w:hAnsi="Calibri" w:cs="Calibri"/>
                  <w:color w:val="0F0F0F"/>
                  <w:sz w:val="22"/>
                  <w:szCs w:val="22"/>
                </w:rPr>
                <w:t>Specificatie voor het bepalen van de brondatum voor de start van de Archiefactietermijn van het zaakdossier.</w:t>
              </w:r>
            </w:ins>
          </w:p>
        </w:tc>
      </w:tr>
      <w:tr w:rsidR="000E39D0" w14:paraId="6DB6CCF6" w14:textId="77777777" w:rsidTr="001E2DEB">
        <w:trPr>
          <w:ins w:id="116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6ABF27B4" w14:textId="77777777" w:rsidR="000E39D0" w:rsidRDefault="000E39D0" w:rsidP="001E2DEB">
            <w:pPr>
              <w:rPr>
                <w:ins w:id="1162" w:author="Arjan Kloosterboer" w:date="2017-08-14T15:43:00Z"/>
                <w:rFonts w:ascii="Calibri" w:hAnsi="Calibri" w:cs="Calibri"/>
                <w:color w:val="000000"/>
                <w:sz w:val="22"/>
                <w:szCs w:val="22"/>
              </w:rPr>
            </w:pPr>
            <w:ins w:id="1163" w:author="Arjan Kloosterboer" w:date="2017-08-14T15:43: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42631203" w14:textId="77777777" w:rsidR="000E39D0" w:rsidRDefault="000E39D0" w:rsidP="001E2DEB">
            <w:pPr>
              <w:rPr>
                <w:ins w:id="1164" w:author="Arjan Kloosterboer" w:date="2017-08-14T15:43:00Z"/>
                <w:rFonts w:ascii="Calibri" w:hAnsi="Calibri" w:cs="Calibri"/>
                <w:color w:val="000000"/>
                <w:sz w:val="22"/>
                <w:szCs w:val="22"/>
              </w:rPr>
            </w:pPr>
            <w:ins w:id="1165" w:author="Arjan Kloosterboer" w:date="2017-08-14T15:43:00Z">
              <w:r>
                <w:rPr>
                  <w:rFonts w:ascii="Calibri" w:hAnsi="Calibri" w:cs="Calibri"/>
                  <w:color w:val="000000"/>
                  <w:sz w:val="22"/>
                  <w:szCs w:val="22"/>
                </w:rPr>
                <w:t>KING</w:t>
              </w:r>
            </w:ins>
          </w:p>
        </w:tc>
      </w:tr>
      <w:tr w:rsidR="000E39D0" w14:paraId="6A309326" w14:textId="77777777" w:rsidTr="001E2DEB">
        <w:trPr>
          <w:ins w:id="1166"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18E1EB56" w14:textId="77777777" w:rsidR="000E39D0" w:rsidRDefault="000E39D0" w:rsidP="001E2DEB">
            <w:pPr>
              <w:rPr>
                <w:ins w:id="1167" w:author="Arjan Kloosterboer" w:date="2017-08-14T15:43:00Z"/>
                <w:rFonts w:ascii="Calibri" w:hAnsi="Calibri" w:cs="Calibri"/>
                <w:color w:val="000000"/>
                <w:sz w:val="22"/>
                <w:szCs w:val="22"/>
              </w:rPr>
            </w:pPr>
            <w:ins w:id="1168" w:author="Arjan Kloosterboer" w:date="2017-08-14T15:43: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E0E005C" w14:textId="77777777" w:rsidR="000E39D0" w:rsidRDefault="000E39D0" w:rsidP="001E2DEB">
            <w:pPr>
              <w:rPr>
                <w:ins w:id="1169" w:author="Arjan Kloosterboer" w:date="2017-08-14T15:43:00Z"/>
                <w:rFonts w:ascii="Calibri" w:hAnsi="Calibri" w:cs="Calibri"/>
                <w:color w:val="000000"/>
                <w:sz w:val="22"/>
                <w:szCs w:val="22"/>
              </w:rPr>
            </w:pPr>
            <w:ins w:id="1170" w:author="Arjan Kloosterboer" w:date="2017-08-14T15:43:00Z">
              <w:r>
                <w:rPr>
                  <w:rFonts w:ascii="Calibri" w:hAnsi="Calibri" w:cs="Calibri"/>
                  <w:color w:val="000000"/>
                  <w:sz w:val="22"/>
                  <w:szCs w:val="22"/>
                </w:rPr>
                <w:t>1-2-2017</w:t>
              </w:r>
            </w:ins>
          </w:p>
        </w:tc>
      </w:tr>
      <w:tr w:rsidR="000E39D0" w14:paraId="57CE6850" w14:textId="77777777" w:rsidTr="001E2DEB">
        <w:trPr>
          <w:ins w:id="117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648A0ED1" w14:textId="77777777" w:rsidR="000E39D0" w:rsidRDefault="000E39D0" w:rsidP="001E2DEB">
            <w:pPr>
              <w:rPr>
                <w:ins w:id="1172" w:author="Arjan Kloosterboer" w:date="2017-08-14T15:43:00Z"/>
                <w:rFonts w:ascii="Calibri" w:hAnsi="Calibri" w:cs="Calibri"/>
                <w:color w:val="000000"/>
                <w:sz w:val="22"/>
                <w:szCs w:val="22"/>
              </w:rPr>
            </w:pPr>
            <w:ins w:id="1173" w:author="Arjan Kloosterboer" w:date="2017-08-14T15:43: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1F6744FD" w14:textId="77777777" w:rsidR="000E39D0" w:rsidRDefault="000E39D0" w:rsidP="001E2DEB">
            <w:pPr>
              <w:rPr>
                <w:ins w:id="1174" w:author="Arjan Kloosterboer" w:date="2017-08-14T15:43:00Z"/>
                <w:rFonts w:ascii="Calibri" w:hAnsi="Calibri" w:cs="Calibri"/>
                <w:color w:val="000000"/>
                <w:sz w:val="22"/>
                <w:szCs w:val="22"/>
              </w:rPr>
            </w:pPr>
            <w:ins w:id="1175" w:author="Arjan Kloosterboer" w:date="2017-08-14T15:43:00Z">
              <w:r>
                <w:rPr>
                  <w:rFonts w:ascii="Calibri" w:hAnsi="Calibri" w:cs="Calibri"/>
                  <w:color w:val="000000"/>
                  <w:sz w:val="22"/>
                  <w:szCs w:val="22"/>
                </w:rPr>
                <w:t>Ja</w:t>
              </w:r>
            </w:ins>
          </w:p>
        </w:tc>
      </w:tr>
      <w:tr w:rsidR="000E39D0" w14:paraId="669B0894" w14:textId="77777777" w:rsidTr="001E2DEB">
        <w:trPr>
          <w:ins w:id="1176"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2484AD11" w14:textId="77777777" w:rsidR="000E39D0" w:rsidRDefault="000E39D0" w:rsidP="001E2DEB">
            <w:pPr>
              <w:rPr>
                <w:ins w:id="1177" w:author="Arjan Kloosterboer" w:date="2017-08-14T15:43:00Z"/>
                <w:rFonts w:ascii="Calibri" w:hAnsi="Calibri" w:cs="Calibri"/>
                <w:color w:val="000000"/>
                <w:sz w:val="22"/>
                <w:szCs w:val="22"/>
              </w:rPr>
            </w:pPr>
            <w:ins w:id="1178" w:author="Arjan Kloosterboer" w:date="2017-08-14T15:43:00Z">
              <w:r>
                <w:rPr>
                  <w:rFonts w:ascii="Calibri" w:hAnsi="Calibri" w:cs="Calibri"/>
                  <w:b/>
                  <w:bCs/>
                  <w:color w:val="000000"/>
                  <w:sz w:val="22"/>
                  <w:szCs w:val="22"/>
                </w:rPr>
                <w:t>Indicatie formele historie</w:t>
              </w:r>
            </w:ins>
          </w:p>
        </w:tc>
        <w:tc>
          <w:tcPr>
            <w:tcW w:w="5670" w:type="dxa"/>
            <w:tcBorders>
              <w:top w:val="nil"/>
              <w:left w:val="nil"/>
              <w:bottom w:val="nil"/>
              <w:right w:val="nil"/>
            </w:tcBorders>
            <w:tcMar>
              <w:top w:w="0" w:type="dxa"/>
              <w:left w:w="60" w:type="dxa"/>
              <w:bottom w:w="0" w:type="dxa"/>
              <w:right w:w="60" w:type="dxa"/>
            </w:tcMar>
          </w:tcPr>
          <w:p w14:paraId="10F01D27" w14:textId="77777777" w:rsidR="000E39D0" w:rsidRDefault="000E39D0" w:rsidP="001E2DEB">
            <w:pPr>
              <w:rPr>
                <w:ins w:id="1179" w:author="Arjan Kloosterboer" w:date="2017-08-14T15:43:00Z"/>
                <w:rFonts w:ascii="Calibri" w:hAnsi="Calibri" w:cs="Calibri"/>
                <w:color w:val="000000"/>
                <w:sz w:val="22"/>
                <w:szCs w:val="22"/>
              </w:rPr>
            </w:pPr>
            <w:ins w:id="1180" w:author="Arjan Kloosterboer" w:date="2017-08-14T15:43:00Z">
              <w:r>
                <w:rPr>
                  <w:rFonts w:ascii="Calibri" w:hAnsi="Calibri" w:cs="Calibri"/>
                  <w:color w:val="000000"/>
                  <w:sz w:val="22"/>
                  <w:szCs w:val="22"/>
                </w:rPr>
                <w:t>Nee</w:t>
              </w:r>
            </w:ins>
          </w:p>
        </w:tc>
      </w:tr>
      <w:tr w:rsidR="000E39D0" w14:paraId="2C561A2E" w14:textId="77777777" w:rsidTr="001E2DEB">
        <w:trPr>
          <w:ins w:id="118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64A5046F" w14:textId="77777777" w:rsidR="000E39D0" w:rsidRDefault="000E39D0" w:rsidP="001E2DEB">
            <w:pPr>
              <w:rPr>
                <w:ins w:id="1182" w:author="Arjan Kloosterboer" w:date="2017-08-14T15:43:00Z"/>
                <w:rFonts w:ascii="Calibri" w:hAnsi="Calibri" w:cs="Calibri"/>
                <w:color w:val="000000"/>
                <w:sz w:val="22"/>
                <w:szCs w:val="22"/>
              </w:rPr>
            </w:pPr>
            <w:ins w:id="1183" w:author="Arjan Kloosterboer" w:date="2017-08-14T15:43: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29A7FB08" w14:textId="77777777" w:rsidR="000E39D0" w:rsidRDefault="000E39D0" w:rsidP="001E2DEB">
            <w:pPr>
              <w:rPr>
                <w:ins w:id="1184" w:author="Arjan Kloosterboer" w:date="2017-08-14T15:43:00Z"/>
                <w:rFonts w:ascii="Calibri" w:hAnsi="Calibri" w:cs="Calibri"/>
                <w:color w:val="000000"/>
                <w:sz w:val="22"/>
                <w:szCs w:val="22"/>
              </w:rPr>
            </w:pPr>
            <w:ins w:id="1185" w:author="Arjan Kloosterboer" w:date="2017-08-14T15:43:00Z">
              <w:r>
                <w:rPr>
                  <w:rFonts w:ascii="Calibri" w:hAnsi="Calibri" w:cs="Calibri"/>
                  <w:color w:val="000000"/>
                  <w:sz w:val="22"/>
                  <w:szCs w:val="22"/>
                </w:rPr>
                <w:t>Nee</w:t>
              </w:r>
            </w:ins>
          </w:p>
        </w:tc>
      </w:tr>
      <w:tr w:rsidR="000E39D0" w14:paraId="7F6A4390" w14:textId="77777777" w:rsidTr="001E2DEB">
        <w:trPr>
          <w:ins w:id="1186"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7E3719FE" w14:textId="77777777" w:rsidR="000E39D0" w:rsidRDefault="000E39D0" w:rsidP="001E2DEB">
            <w:pPr>
              <w:rPr>
                <w:ins w:id="1187" w:author="Arjan Kloosterboer" w:date="2017-08-14T15:43:00Z"/>
                <w:rFonts w:ascii="Calibri" w:hAnsi="Calibri" w:cs="Calibri"/>
                <w:color w:val="000000"/>
                <w:sz w:val="22"/>
                <w:szCs w:val="22"/>
              </w:rPr>
            </w:pPr>
            <w:ins w:id="1188" w:author="Arjan Kloosterboer" w:date="2017-08-14T15:43: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2ED29D3" w14:textId="77777777" w:rsidR="000E39D0" w:rsidRDefault="000E39D0" w:rsidP="001E2DEB">
            <w:pPr>
              <w:rPr>
                <w:ins w:id="1189" w:author="Arjan Kloosterboer" w:date="2017-08-14T15:43:00Z"/>
                <w:rFonts w:ascii="Calibri" w:hAnsi="Calibri" w:cs="Calibri"/>
                <w:color w:val="000000"/>
                <w:sz w:val="22"/>
                <w:szCs w:val="22"/>
              </w:rPr>
            </w:pPr>
            <w:ins w:id="1190" w:author="Arjan Kloosterboer" w:date="2017-08-14T15:43:00Z">
              <w:r>
                <w:rPr>
                  <w:rFonts w:ascii="Calibri" w:hAnsi="Calibri" w:cs="Calibri"/>
                  <w:color w:val="000000"/>
                  <w:sz w:val="22"/>
                  <w:szCs w:val="22"/>
                </w:rPr>
                <w:t>Nee</w:t>
              </w:r>
            </w:ins>
          </w:p>
        </w:tc>
      </w:tr>
      <w:tr w:rsidR="000E39D0" w14:paraId="6E0118E7" w14:textId="77777777" w:rsidTr="001E2DEB">
        <w:trPr>
          <w:ins w:id="1191"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2AAEE932" w14:textId="77777777" w:rsidR="000E39D0" w:rsidRDefault="000E39D0" w:rsidP="001E2DEB">
            <w:pPr>
              <w:rPr>
                <w:ins w:id="1192" w:author="Arjan Kloosterboer" w:date="2017-08-14T15:43:00Z"/>
                <w:rFonts w:ascii="Calibri" w:hAnsi="Calibri" w:cs="Calibri"/>
                <w:color w:val="000000"/>
                <w:sz w:val="22"/>
                <w:szCs w:val="22"/>
              </w:rPr>
            </w:pPr>
            <w:ins w:id="1193" w:author="Arjan Kloosterboer" w:date="2017-08-14T15:43: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334DCA3" w14:textId="58CF5295" w:rsidR="000E39D0" w:rsidRDefault="0061387E" w:rsidP="001E2DEB">
            <w:pPr>
              <w:rPr>
                <w:ins w:id="1194" w:author="Arjan Kloosterboer" w:date="2017-08-14T15:43:00Z"/>
                <w:rFonts w:ascii="Calibri" w:hAnsi="Calibri" w:cs="Calibri"/>
                <w:color w:val="000000"/>
                <w:sz w:val="22"/>
                <w:szCs w:val="22"/>
              </w:rPr>
            </w:pPr>
            <w:ins w:id="1195" w:author="Arjan Kloosterboer" w:date="2017-08-14T16:20:00Z">
              <w:r>
                <w:rPr>
                  <w:rFonts w:ascii="Calibri" w:hAnsi="Calibri" w:cs="Calibri"/>
                  <w:color w:val="000000"/>
                  <w:szCs w:val="20"/>
                </w:rPr>
                <w:t>0 - 1</w:t>
              </w:r>
            </w:ins>
            <w:ins w:id="1196" w:author="Arjan Kloosterboer" w:date="2017-08-14T15:43:00Z">
              <w:r w:rsidR="000E39D0">
                <w:rPr>
                  <w:rFonts w:ascii="Calibri" w:hAnsi="Calibri" w:cs="Calibri"/>
                  <w:color w:val="000000"/>
                  <w:szCs w:val="20"/>
                </w:rPr>
                <w:t xml:space="preserve"> </w:t>
              </w:r>
            </w:ins>
          </w:p>
        </w:tc>
      </w:tr>
      <w:tr w:rsidR="000E39D0" w14:paraId="2999B3FB" w14:textId="77777777" w:rsidTr="001E2DEB">
        <w:trPr>
          <w:ins w:id="1197"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3B253EE5" w14:textId="77777777" w:rsidR="000E39D0" w:rsidRDefault="000E39D0" w:rsidP="001E2DEB">
            <w:pPr>
              <w:rPr>
                <w:ins w:id="1198" w:author="Arjan Kloosterboer" w:date="2017-08-14T15:43:00Z"/>
                <w:rFonts w:ascii="Calibri" w:hAnsi="Calibri" w:cs="Calibri"/>
                <w:color w:val="000000"/>
                <w:sz w:val="22"/>
                <w:szCs w:val="22"/>
              </w:rPr>
            </w:pPr>
            <w:ins w:id="1199" w:author="Arjan Kloosterboer" w:date="2017-08-14T15:43: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1EEA9D1A" w14:textId="77777777" w:rsidR="000E39D0" w:rsidRDefault="000E39D0" w:rsidP="001E2DEB">
            <w:pPr>
              <w:rPr>
                <w:ins w:id="1200" w:author="Arjan Kloosterboer" w:date="2017-08-14T15:43:00Z"/>
                <w:rFonts w:ascii="Calibri" w:hAnsi="Calibri" w:cs="Calibri"/>
                <w:color w:val="000000"/>
                <w:sz w:val="22"/>
                <w:szCs w:val="22"/>
              </w:rPr>
            </w:pPr>
            <w:ins w:id="1201" w:author="Arjan Kloosterboer" w:date="2017-08-14T15:43:00Z">
              <w:r>
                <w:rPr>
                  <w:rFonts w:ascii="Calibri" w:hAnsi="Calibri" w:cs="Calibri"/>
                  <w:color w:val="000000"/>
                  <w:sz w:val="22"/>
                  <w:szCs w:val="22"/>
                </w:rPr>
                <w:t>Gemeentelijk kerngegeven</w:t>
              </w:r>
            </w:ins>
          </w:p>
        </w:tc>
      </w:tr>
      <w:tr w:rsidR="000E39D0" w14:paraId="77D2344B" w14:textId="77777777" w:rsidTr="001E2DEB">
        <w:trPr>
          <w:ins w:id="1202" w:author="Arjan Kloosterboer" w:date="2017-08-14T15:43:00Z"/>
        </w:trPr>
        <w:tc>
          <w:tcPr>
            <w:tcW w:w="3690" w:type="dxa"/>
            <w:gridSpan w:val="2"/>
            <w:tcBorders>
              <w:top w:val="nil"/>
              <w:left w:val="nil"/>
              <w:bottom w:val="nil"/>
              <w:right w:val="nil"/>
            </w:tcBorders>
            <w:tcMar>
              <w:top w:w="0" w:type="dxa"/>
              <w:left w:w="60" w:type="dxa"/>
              <w:bottom w:w="0" w:type="dxa"/>
              <w:right w:w="60" w:type="dxa"/>
            </w:tcMar>
          </w:tcPr>
          <w:p w14:paraId="089A6D3E" w14:textId="77777777" w:rsidR="000E39D0" w:rsidRDefault="000E39D0" w:rsidP="001E2DEB">
            <w:pPr>
              <w:rPr>
                <w:ins w:id="1203" w:author="Arjan Kloosterboer" w:date="2017-08-14T15:43:00Z"/>
                <w:rFonts w:ascii="Calibri" w:hAnsi="Calibri" w:cs="Calibri"/>
                <w:color w:val="000000"/>
                <w:sz w:val="22"/>
                <w:szCs w:val="22"/>
              </w:rPr>
            </w:pPr>
            <w:ins w:id="1204" w:author="Arjan Kloosterboer" w:date="2017-08-14T15:43: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275D9AD3" w14:textId="77777777" w:rsidR="000E39D0" w:rsidRDefault="000E39D0" w:rsidP="001E2DEB">
            <w:pPr>
              <w:rPr>
                <w:ins w:id="1205" w:author="Arjan Kloosterboer" w:date="2017-08-14T15:43:00Z"/>
                <w:rFonts w:ascii="Calibri" w:hAnsi="Calibri" w:cs="Calibri"/>
                <w:color w:val="000000"/>
                <w:sz w:val="22"/>
                <w:szCs w:val="22"/>
              </w:rPr>
            </w:pPr>
            <w:ins w:id="1206" w:author="Arjan Kloosterboer" w:date="2017-08-14T15:43:00Z">
              <w:r>
                <w:rPr>
                  <w:rFonts w:ascii="Calibri" w:hAnsi="Calibri" w:cs="Calibri"/>
                  <w:color w:val="000000"/>
                  <w:sz w:val="22"/>
                  <w:szCs w:val="22"/>
                </w:rPr>
                <w:t>1) De groepattribuutsoort verandert alleen van waarden (materiële historie) op een datum die gelijk is aan een Versiedatum van het gerelateerde zaaktype.</w:t>
              </w:r>
            </w:ins>
          </w:p>
          <w:p w14:paraId="4D094613" w14:textId="792CBBE8" w:rsidR="000E39D0" w:rsidRDefault="000E39D0" w:rsidP="001E2DEB">
            <w:pPr>
              <w:rPr>
                <w:ins w:id="1207" w:author="Arjan Kloosterboer" w:date="2017-08-14T15:43:00Z"/>
                <w:rFonts w:ascii="Calibri" w:hAnsi="Calibri" w:cs="Calibri"/>
                <w:color w:val="000000"/>
                <w:sz w:val="22"/>
                <w:szCs w:val="22"/>
              </w:rPr>
            </w:pPr>
            <w:ins w:id="1208" w:author="Arjan Kloosterboer" w:date="2017-08-14T15:43:00Z">
              <w:r>
                <w:rPr>
                  <w:rFonts w:ascii="Calibri" w:hAnsi="Calibri" w:cs="Calibri"/>
                  <w:color w:val="000000"/>
                  <w:sz w:val="22"/>
                  <w:szCs w:val="22"/>
                </w:rPr>
                <w:t xml:space="preserve">2) De groepattribuutsoort </w:t>
              </w:r>
            </w:ins>
            <w:ins w:id="1209" w:author="Arjan Kloosterboer" w:date="2017-09-19T08:33:00Z">
              <w:r w:rsidR="00990384">
                <w:rPr>
                  <w:rFonts w:ascii="Calibri" w:hAnsi="Calibri" w:cs="Calibri"/>
                  <w:color w:val="000000"/>
                  <w:sz w:val="22"/>
                  <w:szCs w:val="22"/>
                </w:rPr>
                <w:t>is</w:t>
              </w:r>
            </w:ins>
            <w:ins w:id="1210" w:author="Arjan Kloosterboer" w:date="2017-08-14T15:43:00Z">
              <w:r>
                <w:rPr>
                  <w:rFonts w:ascii="Calibri" w:hAnsi="Calibri" w:cs="Calibri"/>
                  <w:color w:val="000000"/>
                  <w:sz w:val="22"/>
                  <w:szCs w:val="22"/>
                </w:rPr>
                <w:t xml:space="preserve"> alleen van waarden voorzien indien de attribuutsoort "Archiefnominatie" de waarde "Vernietigen" heeft.</w:t>
              </w:r>
            </w:ins>
          </w:p>
        </w:tc>
      </w:tr>
      <w:tr w:rsidR="000E39D0" w14:paraId="1D887D98" w14:textId="77777777" w:rsidTr="001E2DEB">
        <w:trPr>
          <w:ins w:id="1211" w:author="Arjan Kloosterboer" w:date="2017-08-14T15:43:00Z"/>
        </w:trPr>
        <w:tc>
          <w:tcPr>
            <w:tcW w:w="9360" w:type="dxa"/>
            <w:gridSpan w:val="3"/>
            <w:tcBorders>
              <w:top w:val="nil"/>
              <w:left w:val="nil"/>
              <w:bottom w:val="nil"/>
              <w:right w:val="nil"/>
            </w:tcBorders>
            <w:tcMar>
              <w:top w:w="0" w:type="dxa"/>
              <w:left w:w="60" w:type="dxa"/>
              <w:bottom w:w="0" w:type="dxa"/>
              <w:right w:w="60" w:type="dxa"/>
            </w:tcMar>
          </w:tcPr>
          <w:p w14:paraId="562D28F1" w14:textId="77777777" w:rsidR="000E39D0" w:rsidRDefault="000E39D0" w:rsidP="001E2DEB">
            <w:pPr>
              <w:rPr>
                <w:ins w:id="1212" w:author="Arjan Kloosterboer" w:date="2017-08-14T15:43:00Z"/>
                <w:rFonts w:ascii="Calibri" w:hAnsi="Calibri" w:cs="Calibri"/>
                <w:color w:val="0F0F0F"/>
                <w:sz w:val="22"/>
                <w:szCs w:val="22"/>
              </w:rPr>
            </w:pPr>
            <w:ins w:id="1213" w:author="Arjan Kloosterboer" w:date="2017-08-14T15:43:00Z">
              <w:r>
                <w:rPr>
                  <w:rFonts w:ascii="Calibri" w:hAnsi="Calibri" w:cs="Calibri"/>
                  <w:b/>
                  <w:bCs/>
                  <w:color w:val="0F0F0F"/>
                  <w:sz w:val="22"/>
                  <w:szCs w:val="22"/>
                </w:rPr>
                <w:t>Toelichting</w:t>
              </w:r>
            </w:ins>
          </w:p>
        </w:tc>
      </w:tr>
      <w:tr w:rsidR="000E39D0" w14:paraId="17B99478" w14:textId="77777777" w:rsidTr="001E2DEB">
        <w:trPr>
          <w:ins w:id="1214" w:author="Arjan Kloosterboer" w:date="2017-08-14T15:43:00Z"/>
        </w:trPr>
        <w:tc>
          <w:tcPr>
            <w:tcW w:w="450" w:type="dxa"/>
            <w:tcBorders>
              <w:top w:val="nil"/>
              <w:left w:val="nil"/>
              <w:bottom w:val="nil"/>
              <w:right w:val="nil"/>
            </w:tcBorders>
            <w:tcMar>
              <w:top w:w="0" w:type="dxa"/>
              <w:left w:w="60" w:type="dxa"/>
              <w:bottom w:w="0" w:type="dxa"/>
              <w:right w:w="60" w:type="dxa"/>
            </w:tcMar>
          </w:tcPr>
          <w:p w14:paraId="1846F41B" w14:textId="77777777" w:rsidR="000E39D0" w:rsidRDefault="000E39D0" w:rsidP="001E2DEB">
            <w:pPr>
              <w:rPr>
                <w:ins w:id="1215" w:author="Arjan Kloosterboer" w:date="2017-08-14T15:43: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50F7903" w14:textId="5962CFC2" w:rsidR="000E39D0" w:rsidRDefault="006A3A83" w:rsidP="001E2DEB">
            <w:pPr>
              <w:rPr>
                <w:ins w:id="1216" w:author="Arjan Kloosterboer" w:date="2017-08-14T15:43:00Z"/>
                <w:rFonts w:ascii="Calibri" w:hAnsi="Calibri" w:cs="Calibri"/>
                <w:color w:val="0F0F0F"/>
                <w:sz w:val="22"/>
                <w:szCs w:val="22"/>
              </w:rPr>
            </w:pPr>
            <w:ins w:id="1217" w:author="Arjan Kloosterboer" w:date="2017-09-19T08:52:00Z">
              <w:r w:rsidRPr="006A3A83">
                <w:rPr>
                  <w:rFonts w:ascii="Calibri" w:hAnsi="Calibri" w:cs="Calibri"/>
                  <w:color w:val="0F0F0F"/>
                  <w:sz w:val="22"/>
                  <w:szCs w:val="22"/>
                </w:rPr>
                <w:t xml:space="preserve">Een zaakdossier is gearchiveerd bij afronding van de zaak (en voor onderdelen daarvan al eerder). Het dossier is daarna voor kortere of langere tijd nog relevant voor de bedrijfsvoering. Na het vervallen van dit bedrijfsvoeringsbelang moet het zaakdossier na enige tijd vernietigd of </w:t>
              </w:r>
              <w:r w:rsidRPr="006A3A83">
                <w:rPr>
                  <w:rFonts w:ascii="Calibri" w:hAnsi="Calibri" w:cs="Calibri"/>
                  <w:color w:val="0F0F0F"/>
                  <w:sz w:val="22"/>
                  <w:szCs w:val="22"/>
                </w:rPr>
                <w:lastRenderedPageBreak/>
                <w:t>overgebracht worden. Het laatste wordt gespecificeerd met de Archiefactietermijn. Met de ‘Brondatum archiefprocedure’ wordt vastgelegd hoe de startdatum van de Archiefactietermijn (en dus de einddatum van het bedrij</w:t>
              </w:r>
              <w:r>
                <w:rPr>
                  <w:rFonts w:ascii="Calibri" w:hAnsi="Calibri" w:cs="Calibri"/>
                  <w:color w:val="0F0F0F"/>
                  <w:sz w:val="22"/>
                  <w:szCs w:val="22"/>
                </w:rPr>
                <w:t>fsvoeringsbelan</w:t>
              </w:r>
              <w:r w:rsidRPr="006A3A83">
                <w:rPr>
                  <w:rFonts w:ascii="Calibri" w:hAnsi="Calibri" w:cs="Calibri"/>
                  <w:color w:val="0F0F0F"/>
                  <w:sz w:val="22"/>
                  <w:szCs w:val="22"/>
                </w:rPr>
                <w:t>g) bepaald kan worden voor zaken waarop dit Resultaattype van toepassing is. In de Gemeentelijke Selectielijst Archiefbescheiden 2017 (GSA2017) betreft dit het begin van de (Selectielijst-)Bewaartermijn en daarmee de einddatum van de (Selectielijst-)Procestermijn. In combinatie met de Archiefactietermijn kan dan, voor een zaak, de datum van vernietiging of overbrenging (Archiefactiedatum) bepaald worden.</w:t>
              </w:r>
            </w:ins>
          </w:p>
          <w:p w14:paraId="6DA253AF" w14:textId="793DC5A9" w:rsidR="000E39D0" w:rsidRDefault="000E39D0" w:rsidP="001E2DEB">
            <w:pPr>
              <w:rPr>
                <w:ins w:id="1218" w:author="Arjan Kloosterboer" w:date="2017-08-14T15:43:00Z"/>
                <w:rFonts w:ascii="Calibri" w:hAnsi="Calibri" w:cs="Calibri"/>
                <w:color w:val="0F0F0F"/>
                <w:sz w:val="22"/>
                <w:szCs w:val="22"/>
              </w:rPr>
            </w:pPr>
            <w:ins w:id="1219" w:author="Arjan Kloosterboer" w:date="2017-08-14T15:43:00Z">
              <w:r>
                <w:rPr>
                  <w:rFonts w:ascii="Calibri" w:hAnsi="Calibri" w:cs="Calibri"/>
                  <w:color w:val="0F0F0F"/>
                  <w:sz w:val="22"/>
                  <w:szCs w:val="22"/>
                </w:rPr>
                <w:t>De essentie hiervan is hoe de einddatum van de Procestermijn bepaald kan worden. Daarbij doe</w:t>
              </w:r>
            </w:ins>
            <w:ins w:id="1220" w:author="Arjan Kloosterboer" w:date="2017-09-18T17:10:00Z">
              <w:r w:rsidR="00E8064C">
                <w:rPr>
                  <w:rFonts w:ascii="Calibri" w:hAnsi="Calibri" w:cs="Calibri"/>
                  <w:color w:val="0F0F0F"/>
                  <w:sz w:val="22"/>
                  <w:szCs w:val="22"/>
                </w:rPr>
                <w:t>t</w:t>
              </w:r>
            </w:ins>
            <w:ins w:id="1221" w:author="Arjan Kloosterboer" w:date="2017-08-14T15:43:00Z">
              <w:r>
                <w:rPr>
                  <w:rFonts w:ascii="Calibri" w:hAnsi="Calibri" w:cs="Calibri"/>
                  <w:color w:val="0F0F0F"/>
                  <w:sz w:val="22"/>
                  <w:szCs w:val="22"/>
                </w:rPr>
                <w:t xml:space="preserve"> zich een aantal situaties voor:</w:t>
              </w:r>
            </w:ins>
          </w:p>
          <w:p w14:paraId="07715A7D" w14:textId="77777777" w:rsidR="000E39D0" w:rsidRDefault="000E39D0" w:rsidP="001E2DEB">
            <w:pPr>
              <w:rPr>
                <w:ins w:id="1222" w:author="Arjan Kloosterboer" w:date="2017-08-14T15:43:00Z"/>
                <w:rFonts w:ascii="Calibri" w:hAnsi="Calibri" w:cs="Calibri"/>
                <w:color w:val="0F0F0F"/>
                <w:sz w:val="22"/>
                <w:szCs w:val="22"/>
              </w:rPr>
            </w:pPr>
            <w:ins w:id="1223" w:author="Arjan Kloosterboer" w:date="2017-08-14T15:43:00Z">
              <w:r>
                <w:rPr>
                  <w:rFonts w:ascii="Calibri" w:hAnsi="Calibri" w:cs="Calibri"/>
                  <w:color w:val="0F0F0F"/>
                  <w:sz w:val="22"/>
                  <w:szCs w:val="22"/>
                </w:rPr>
                <w:t>- de procestermijn is nihil, de bewaartermijn start op einddatum zaak (categorie A in de GSA2017).</w:t>
              </w:r>
            </w:ins>
          </w:p>
          <w:p w14:paraId="22A90EE8" w14:textId="77777777" w:rsidR="000E39D0" w:rsidRDefault="000E39D0" w:rsidP="001E2DEB">
            <w:pPr>
              <w:rPr>
                <w:ins w:id="1224" w:author="Arjan Kloosterboer" w:date="2017-08-14T15:43:00Z"/>
                <w:rFonts w:ascii="Calibri" w:hAnsi="Calibri" w:cs="Calibri"/>
                <w:color w:val="0F0F0F"/>
                <w:sz w:val="22"/>
                <w:szCs w:val="22"/>
              </w:rPr>
            </w:pPr>
            <w:ins w:id="1225" w:author="Arjan Kloosterboer" w:date="2017-08-14T15:43:00Z">
              <w:r>
                <w:rPr>
                  <w:rFonts w:ascii="Calibri" w:hAnsi="Calibri" w:cs="Calibri"/>
                  <w:color w:val="0F0F0F"/>
                  <w:sz w:val="22"/>
                  <w:szCs w:val="22"/>
                </w:rPr>
                <w:t xml:space="preserve">- de procestermijn eindigt bij het einde van de geldigheid van het procesobject. In sommige gevallen  wordt de einddatum van het procesobject gedurende de uitvoering van de zaak bekend (categorie D in de GSA2017). In andere gevallen is de einddatum van het procesobject (nog) niet bekend bij afronding van de zaak (categorie B in de GSA2017).  </w:t>
              </w:r>
            </w:ins>
          </w:p>
          <w:p w14:paraId="4AAD952D" w14:textId="77777777" w:rsidR="000E39D0" w:rsidRDefault="000E39D0" w:rsidP="001E2DEB">
            <w:pPr>
              <w:rPr>
                <w:ins w:id="1226" w:author="Arjan Kloosterboer" w:date="2017-08-14T15:43:00Z"/>
                <w:rFonts w:ascii="Calibri" w:hAnsi="Calibri" w:cs="Calibri"/>
                <w:color w:val="0F0F0F"/>
                <w:sz w:val="22"/>
                <w:szCs w:val="22"/>
              </w:rPr>
            </w:pPr>
            <w:ins w:id="1227" w:author="Arjan Kloosterboer" w:date="2017-08-14T15:43:00Z">
              <w:r>
                <w:rPr>
                  <w:rFonts w:ascii="Calibri" w:hAnsi="Calibri" w:cs="Calibri"/>
                  <w:color w:val="0F0F0F"/>
                  <w:sz w:val="22"/>
                  <w:szCs w:val="22"/>
                </w:rPr>
                <w:t>- de procestermijn beslaat een vast aantal jaren d.w.z. de einddatum is een vast aantal jaren na afronding cq. de einddatum van de zaak (categorie C in de GSA2017).</w:t>
              </w:r>
            </w:ins>
          </w:p>
          <w:p w14:paraId="0040B059" w14:textId="77777777" w:rsidR="000E39D0" w:rsidRDefault="000E39D0" w:rsidP="001E2DEB">
            <w:pPr>
              <w:rPr>
                <w:ins w:id="1228" w:author="Arjan Kloosterboer" w:date="2017-08-14T15:43:00Z"/>
                <w:rFonts w:ascii="Calibri" w:hAnsi="Calibri" w:cs="Calibri"/>
                <w:color w:val="0F0F0F"/>
                <w:sz w:val="22"/>
                <w:szCs w:val="22"/>
              </w:rPr>
            </w:pPr>
            <w:ins w:id="1229" w:author="Arjan Kloosterboer" w:date="2017-08-14T15:43:00Z">
              <w:r>
                <w:rPr>
                  <w:rFonts w:ascii="Calibri" w:hAnsi="Calibri" w:cs="Calibri"/>
                  <w:color w:val="0F0F0F"/>
                  <w:sz w:val="22"/>
                  <w:szCs w:val="22"/>
                </w:rPr>
                <w:t>- de procestermijn en bewaartermijn zijn samengevoegd als totaalwaarde bij de bewaartermijn. De bewaartermijn (en dus ook de procestermijn) start op basis van een datumkenmerk van het procesobject.</w:t>
              </w:r>
            </w:ins>
          </w:p>
          <w:p w14:paraId="4CBA075F" w14:textId="5FEEB941" w:rsidR="000E39D0" w:rsidRDefault="000E39D0" w:rsidP="001E2DEB">
            <w:pPr>
              <w:rPr>
                <w:ins w:id="1230" w:author="Arjan Kloosterboer" w:date="2017-08-14T15:43:00Z"/>
                <w:rFonts w:ascii="Calibri" w:hAnsi="Calibri" w:cs="Calibri"/>
                <w:color w:val="0F0F0F"/>
                <w:sz w:val="22"/>
                <w:szCs w:val="22"/>
              </w:rPr>
            </w:pPr>
            <w:ins w:id="1231" w:author="Arjan Kloosterboer" w:date="2017-08-14T15:43:00Z">
              <w:r>
                <w:rPr>
                  <w:rFonts w:ascii="Calibri" w:hAnsi="Calibri" w:cs="Calibri"/>
                  <w:color w:val="0F0F0F"/>
                  <w:sz w:val="22"/>
                  <w:szCs w:val="22"/>
                </w:rPr>
                <w:t>Met de attribuutsoorten van dit groepatribuutsoort worden deze situaties geparametrieerd. Dit is alleen relevan</w:t>
              </w:r>
            </w:ins>
            <w:ins w:id="1232" w:author="Arjan Kloosterboer" w:date="2017-09-19T08:53:00Z">
              <w:r w:rsidR="006A3A83">
                <w:rPr>
                  <w:rFonts w:ascii="Calibri" w:hAnsi="Calibri" w:cs="Calibri"/>
                  <w:color w:val="0F0F0F"/>
                  <w:sz w:val="22"/>
                  <w:szCs w:val="22"/>
                </w:rPr>
                <w:t>t</w:t>
              </w:r>
            </w:ins>
            <w:ins w:id="1233" w:author="Arjan Kloosterboer" w:date="2017-08-14T15:43:00Z">
              <w:r>
                <w:rPr>
                  <w:rFonts w:ascii="Calibri" w:hAnsi="Calibri" w:cs="Calibri"/>
                  <w:color w:val="0F0F0F"/>
                  <w:sz w:val="22"/>
                  <w:szCs w:val="22"/>
                </w:rPr>
                <w:t xml:space="preserve"> indien sprake is van de Archiefnominatie "vernietigen"; voor te bewaren zaakdossiers start de Archiefactietermijn op de einddatum van de zaak.</w:t>
              </w:r>
            </w:ins>
          </w:p>
        </w:tc>
      </w:tr>
    </w:tbl>
    <w:p w14:paraId="4FA0AE81" w14:textId="42A2651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CB5D62">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del w:id="1234" w:author="A.C. Kloosterboer" w:date="2016-10-05T14:18:00Z">
        <w:r w:rsidRPr="00BE10FF" w:rsidDel="007C273B">
          <w:rPr>
            <w:rFonts w:ascii="Arial" w:hAnsi="Arial" w:cs="Arial"/>
            <w:b/>
            <w:color w:val="004080"/>
            <w:sz w:val="24"/>
            <w:szCs w:val="24"/>
            <w:lang w:eastAsia="en-US"/>
          </w:rPr>
          <w:fldChar w:fldCharType="begin" w:fldLock="1"/>
        </w:r>
        <w:r w:rsidR="00AB0ADA" w:rsidRPr="00BE10FF" w:rsidDel="007C273B">
          <w:rPr>
            <w:rFonts w:ascii="Arial" w:hAnsi="Arial" w:cs="Arial"/>
            <w:b/>
            <w:color w:val="004080"/>
            <w:sz w:val="24"/>
            <w:szCs w:val="24"/>
            <w:lang w:eastAsia="en-US"/>
          </w:rPr>
          <w:delInstrText>MERGEFIELD Att.Name</w:delInstrText>
        </w:r>
        <w:r w:rsidRPr="00BE10FF" w:rsidDel="007C273B">
          <w:rPr>
            <w:rFonts w:ascii="Arial" w:hAnsi="Arial" w:cs="Arial"/>
            <w:b/>
            <w:color w:val="004080"/>
            <w:sz w:val="24"/>
            <w:szCs w:val="24"/>
            <w:lang w:eastAsia="en-US"/>
          </w:rPr>
          <w:fldChar w:fldCharType="separate"/>
        </w:r>
        <w:r w:rsidR="00AB0ADA" w:rsidRPr="00BE10FF" w:rsidDel="007C273B">
          <w:rPr>
            <w:rFonts w:ascii="Arial" w:hAnsi="Arial" w:cs="Arial"/>
            <w:b/>
            <w:color w:val="004080"/>
            <w:sz w:val="24"/>
            <w:szCs w:val="24"/>
            <w:lang w:eastAsia="en-US"/>
          </w:rPr>
          <w:delText>Brondatum archiefprocedure</w:delText>
        </w:r>
        <w:r w:rsidRPr="00BE10FF" w:rsidDel="007C273B">
          <w:rPr>
            <w:rFonts w:ascii="Arial" w:hAnsi="Arial" w:cs="Arial"/>
            <w:b/>
            <w:color w:val="004080"/>
            <w:sz w:val="24"/>
            <w:szCs w:val="24"/>
            <w:lang w:eastAsia="en-US"/>
          </w:rPr>
          <w:fldChar w:fldCharType="end"/>
        </w:r>
      </w:del>
      <w:ins w:id="1235" w:author="A.C. Kloosterboer" w:date="2016-10-05T14:18:00Z">
        <w:r w:rsidR="007C273B">
          <w:rPr>
            <w:rFonts w:ascii="Arial" w:hAnsi="Arial" w:cs="Arial"/>
            <w:b/>
            <w:color w:val="004080"/>
            <w:sz w:val="24"/>
            <w:szCs w:val="24"/>
            <w:lang w:eastAsia="en-US"/>
          </w:rPr>
          <w:t>Afleidingswijze</w:t>
        </w:r>
      </w:ins>
      <w:ins w:id="1236" w:author="Arjan Kloosterboer" w:date="2017-08-11T15:28:00Z">
        <w:r w:rsidR="006D35DC">
          <w:rPr>
            <w:rFonts w:ascii="Arial" w:hAnsi="Arial" w:cs="Arial"/>
            <w:b/>
            <w:color w:val="004080"/>
            <w:sz w:val="24"/>
            <w:szCs w:val="24"/>
            <w:lang w:eastAsia="en-US"/>
          </w:rPr>
          <w:t xml:space="preserve"> van groepattribuutsoort </w:t>
        </w:r>
        <w:r w:rsidR="006D35DC" w:rsidRPr="006D35DC">
          <w:rPr>
            <w:rFonts w:ascii="Arial" w:hAnsi="Arial" w:cs="Arial"/>
            <w:b/>
            <w:color w:val="004080"/>
            <w:sz w:val="24"/>
            <w:szCs w:val="24"/>
            <w:lang w:eastAsia="en-US"/>
          </w:rPr>
          <w:t>Brondatum archiefprocedure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4396077" w14:textId="77777777" w:rsidTr="000E39D0">
        <w:trPr>
          <w:trHeight w:val="230"/>
        </w:trPr>
        <w:tc>
          <w:tcPr>
            <w:tcW w:w="3330" w:type="dxa"/>
            <w:gridSpan w:val="2"/>
            <w:tcBorders>
              <w:top w:val="nil"/>
              <w:left w:val="nil"/>
              <w:bottom w:val="nil"/>
              <w:right w:val="nil"/>
            </w:tcBorders>
          </w:tcPr>
          <w:p w14:paraId="625361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3DB041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1237" w:author="A.C. Kloosterboer" w:date="2016-10-05T14:18:00Z">
              <w:r w:rsidRPr="00BE10FF" w:rsidDel="007C273B">
                <w:rPr>
                  <w:rFonts w:ascii="Arial" w:hAnsi="Arial" w:cs="Arial"/>
                  <w:szCs w:val="24"/>
                  <w:lang w:val="en-AU" w:eastAsia="en-US"/>
                </w:rPr>
                <w:fldChar w:fldCharType="begin" w:fldLock="1"/>
              </w:r>
              <w:r w:rsidR="00AB0ADA" w:rsidRPr="00BE10FF" w:rsidDel="007C273B">
                <w:rPr>
                  <w:rFonts w:ascii="Arial" w:hAnsi="Arial" w:cs="Arial"/>
                  <w:szCs w:val="24"/>
                  <w:lang w:val="en-AU" w:eastAsia="en-US"/>
                </w:rPr>
                <w:delInstrText xml:space="preserve">MERGEFIELD </w:delInstrText>
              </w:r>
              <w:r w:rsidR="00AB0ADA" w:rsidRPr="00BE10FF" w:rsidDel="007C273B">
                <w:rPr>
                  <w:rFonts w:ascii="Calibri" w:hAnsi="Calibri" w:cs="Arial"/>
                  <w:color w:val="0F0F0F"/>
                  <w:sz w:val="22"/>
                  <w:szCs w:val="24"/>
                  <w:lang w:eastAsia="en-US"/>
                </w:rPr>
                <w:delInstrText>Att.Name</w:delInstrText>
              </w:r>
              <w:r w:rsidRPr="00BE10FF" w:rsidDel="007C273B">
                <w:rPr>
                  <w:rFonts w:ascii="Arial" w:hAnsi="Arial" w:cs="Arial"/>
                  <w:szCs w:val="24"/>
                  <w:lang w:val="en-AU" w:eastAsia="en-US"/>
                </w:rPr>
                <w:fldChar w:fldCharType="separate"/>
              </w:r>
              <w:r w:rsidR="00AB0ADA" w:rsidRPr="00BE10FF" w:rsidDel="007C273B">
                <w:rPr>
                  <w:rFonts w:ascii="Calibri" w:hAnsi="Calibri" w:cs="Arial"/>
                  <w:color w:val="0F0F0F"/>
                  <w:sz w:val="22"/>
                  <w:szCs w:val="24"/>
                  <w:lang w:eastAsia="en-US"/>
                </w:rPr>
                <w:delText>Brondatum archiefprocedure</w:delText>
              </w:r>
              <w:r w:rsidRPr="00BE10FF" w:rsidDel="007C273B">
                <w:rPr>
                  <w:rFonts w:ascii="Arial" w:hAnsi="Arial" w:cs="Arial"/>
                  <w:szCs w:val="24"/>
                  <w:lang w:val="en-AU" w:eastAsia="en-US"/>
                </w:rPr>
                <w:fldChar w:fldCharType="end"/>
              </w:r>
            </w:del>
            <w:ins w:id="1238" w:author="A.C. Kloosterboer" w:date="2016-10-05T14:18:00Z">
              <w:r w:rsidR="007C273B">
                <w:rPr>
                  <w:rFonts w:ascii="Arial" w:hAnsi="Arial" w:cs="Arial"/>
                  <w:szCs w:val="24"/>
                  <w:lang w:val="en-AU" w:eastAsia="en-US"/>
                </w:rPr>
                <w:t>Afleidingswijze</w:t>
              </w:r>
            </w:ins>
          </w:p>
        </w:tc>
      </w:tr>
      <w:tr w:rsidR="00AB0ADA" w:rsidRPr="00BE10FF" w14:paraId="414B0E2A" w14:textId="77777777" w:rsidTr="000E39D0">
        <w:tc>
          <w:tcPr>
            <w:tcW w:w="3330" w:type="dxa"/>
            <w:gridSpan w:val="2"/>
            <w:tcBorders>
              <w:top w:val="nil"/>
              <w:left w:val="nil"/>
              <w:bottom w:val="nil"/>
              <w:right w:val="nil"/>
            </w:tcBorders>
          </w:tcPr>
          <w:p w14:paraId="58369B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1ED22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082CF08" w14:textId="77777777" w:rsidTr="000E39D0">
        <w:tc>
          <w:tcPr>
            <w:tcW w:w="3330" w:type="dxa"/>
            <w:gridSpan w:val="2"/>
            <w:tcBorders>
              <w:top w:val="nil"/>
              <w:left w:val="nil"/>
              <w:bottom w:val="nil"/>
              <w:right w:val="nil"/>
            </w:tcBorders>
          </w:tcPr>
          <w:p w14:paraId="776B41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8C3F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8C5A766" w14:textId="77777777" w:rsidTr="000E39D0">
        <w:tc>
          <w:tcPr>
            <w:tcW w:w="3330" w:type="dxa"/>
            <w:gridSpan w:val="2"/>
            <w:tcBorders>
              <w:top w:val="nil"/>
              <w:left w:val="nil"/>
              <w:bottom w:val="nil"/>
              <w:right w:val="nil"/>
            </w:tcBorders>
          </w:tcPr>
          <w:p w14:paraId="754D3C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F1D795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1239" w:author="A.C. Kloosterboer" w:date="2016-10-05T14:19:00Z">
              <w:r w:rsidRPr="00BE10FF" w:rsidDel="007C273B">
                <w:rPr>
                  <w:rFonts w:ascii="Arial" w:hAnsi="Arial" w:cs="Arial"/>
                  <w:szCs w:val="24"/>
                  <w:lang w:val="en-AU" w:eastAsia="en-US"/>
                </w:rPr>
                <w:fldChar w:fldCharType="begin" w:fldLock="1"/>
              </w:r>
              <w:r w:rsidR="00AB0ADA" w:rsidRPr="00BE10FF" w:rsidDel="007C273B">
                <w:rPr>
                  <w:rFonts w:ascii="Arial" w:hAnsi="Arial" w:cs="Arial"/>
                  <w:szCs w:val="24"/>
                  <w:lang w:val="en-AU" w:eastAsia="en-US"/>
                </w:rPr>
                <w:delInstrText xml:space="preserve">MERGEFIELD </w:delInstrText>
              </w:r>
              <w:r w:rsidR="00AB0ADA" w:rsidRPr="00BE10FF" w:rsidDel="007C273B">
                <w:rPr>
                  <w:rFonts w:ascii="Calibri" w:hAnsi="Calibri" w:cs="Arial"/>
                  <w:color w:val="0F0F0F"/>
                  <w:sz w:val="22"/>
                  <w:szCs w:val="24"/>
                  <w:lang w:eastAsia="en-US"/>
                </w:rPr>
                <w:delInstrText>Att.Alias</w:delInstrText>
              </w:r>
              <w:r w:rsidRPr="00BE10FF" w:rsidDel="007C273B">
                <w:rPr>
                  <w:rFonts w:ascii="Arial" w:hAnsi="Arial" w:cs="Arial"/>
                  <w:szCs w:val="24"/>
                  <w:lang w:val="en-AU" w:eastAsia="en-US"/>
                </w:rPr>
                <w:fldChar w:fldCharType="separate"/>
              </w:r>
              <w:r w:rsidR="00AB0ADA" w:rsidRPr="00BE10FF" w:rsidDel="007C273B">
                <w:rPr>
                  <w:rFonts w:ascii="Calibri" w:hAnsi="Calibri" w:cs="Arial"/>
                  <w:color w:val="0F0F0F"/>
                  <w:sz w:val="22"/>
                  <w:szCs w:val="24"/>
                  <w:lang w:eastAsia="en-US"/>
                </w:rPr>
                <w:delText>brondatumProcedure</w:delText>
              </w:r>
              <w:r w:rsidRPr="00BE10FF" w:rsidDel="007C273B">
                <w:rPr>
                  <w:rFonts w:ascii="Arial" w:hAnsi="Arial" w:cs="Arial"/>
                  <w:szCs w:val="24"/>
                  <w:lang w:val="en-AU" w:eastAsia="en-US"/>
                </w:rPr>
                <w:fldChar w:fldCharType="end"/>
              </w:r>
            </w:del>
          </w:p>
        </w:tc>
      </w:tr>
      <w:tr w:rsidR="00AB0ADA" w:rsidRPr="00BE10FF" w14:paraId="6E6DD5F1" w14:textId="77777777" w:rsidTr="000E39D0">
        <w:tc>
          <w:tcPr>
            <w:tcW w:w="3330" w:type="dxa"/>
            <w:gridSpan w:val="2"/>
            <w:tcBorders>
              <w:top w:val="nil"/>
              <w:left w:val="nil"/>
              <w:bottom w:val="nil"/>
              <w:right w:val="nil"/>
            </w:tcBorders>
          </w:tcPr>
          <w:p w14:paraId="71B3B9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6EF1E65" w14:textId="5510E251"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del w:id="1240" w:author="Arjan Kloosterboer" w:date="2017-08-11T16:21:00Z">
              <w:r w:rsidR="00AB0ADA" w:rsidRPr="00BE10FF" w:rsidDel="00CB5D62">
                <w:rPr>
                  <w:rFonts w:ascii="Calibri" w:hAnsi="Calibri" w:cs="Arial"/>
                  <w:color w:val="0F0F0F"/>
                  <w:sz w:val="22"/>
                  <w:szCs w:val="24"/>
                  <w:lang w:eastAsia="en-US"/>
                </w:rPr>
                <w:delText>Aanduiding</w:delText>
              </w:r>
            </w:del>
            <w:ins w:id="1241" w:author="Arjan Kloosterboer" w:date="2017-08-11T16:21:00Z">
              <w:r w:rsidR="00CB5D62" w:rsidRPr="00CB5D62">
                <w:rPr>
                  <w:rFonts w:ascii="Calibri" w:hAnsi="Calibri" w:cs="Arial"/>
                  <w:color w:val="0F0F0F"/>
                  <w:sz w:val="22"/>
                  <w:szCs w:val="24"/>
                  <w:lang w:eastAsia="en-US"/>
                </w:rPr>
                <w:t>Wijze van bepalen</w:t>
              </w:r>
            </w:ins>
            <w:r w:rsidR="00AB0ADA" w:rsidRPr="00BE10FF">
              <w:rPr>
                <w:rFonts w:ascii="Calibri" w:hAnsi="Calibri" w:cs="Arial"/>
                <w:color w:val="0F0F0F"/>
                <w:sz w:val="22"/>
                <w:szCs w:val="24"/>
                <w:lang w:eastAsia="en-US"/>
              </w:rPr>
              <w:t xml:space="preserve"> van de brondatum</w:t>
            </w:r>
            <w:del w:id="1242" w:author="Arjan Kloosterboer" w:date="2017-08-11T16:22:00Z">
              <w:r w:rsidR="00AB0ADA" w:rsidRPr="00BE10FF" w:rsidDel="00CB5D62">
                <w:rPr>
                  <w:rFonts w:ascii="Calibri" w:hAnsi="Calibri" w:cs="Arial"/>
                  <w:color w:val="0F0F0F"/>
                  <w:sz w:val="22"/>
                  <w:szCs w:val="24"/>
                  <w:lang w:eastAsia="en-US"/>
                </w:rPr>
                <w:delText xml:space="preserve"> voor de start van de Archiefactietermijn van het zaakdossier</w:delText>
              </w:r>
            </w:del>
            <w:r w:rsidR="00AB0ADA" w:rsidRPr="00BE10FF">
              <w:rPr>
                <w:rFonts w:ascii="Calibri" w:hAnsi="Calibri" w:cs="Arial"/>
                <w:color w:val="0F0F0F"/>
                <w:sz w:val="22"/>
                <w:szCs w:val="24"/>
                <w:lang w:eastAsia="en-US"/>
              </w:rPr>
              <w:t>.</w:t>
            </w:r>
            <w:r w:rsidRPr="00BE10FF">
              <w:rPr>
                <w:rFonts w:ascii="Arial" w:hAnsi="Arial" w:cs="Arial"/>
                <w:szCs w:val="24"/>
                <w:lang w:val="en-AU" w:eastAsia="en-US"/>
              </w:rPr>
              <w:fldChar w:fldCharType="end"/>
            </w:r>
          </w:p>
        </w:tc>
      </w:tr>
      <w:tr w:rsidR="00AB0ADA" w:rsidRPr="00BE10FF" w14:paraId="435605EF" w14:textId="77777777" w:rsidTr="000E39D0">
        <w:trPr>
          <w:trHeight w:val="230"/>
        </w:trPr>
        <w:tc>
          <w:tcPr>
            <w:tcW w:w="3330" w:type="dxa"/>
            <w:gridSpan w:val="2"/>
            <w:tcBorders>
              <w:top w:val="nil"/>
              <w:left w:val="nil"/>
              <w:bottom w:val="nil"/>
              <w:right w:val="nil"/>
            </w:tcBorders>
          </w:tcPr>
          <w:p w14:paraId="06B56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79C54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ZTC 1.0, gewijzigd door KING</w:t>
            </w:r>
          </w:p>
        </w:tc>
      </w:tr>
      <w:tr w:rsidR="00AB0ADA" w:rsidRPr="00BE10FF" w14:paraId="71751018" w14:textId="77777777" w:rsidTr="000E39D0">
        <w:tc>
          <w:tcPr>
            <w:tcW w:w="3330" w:type="dxa"/>
            <w:gridSpan w:val="2"/>
            <w:tcBorders>
              <w:top w:val="nil"/>
              <w:left w:val="nil"/>
              <w:bottom w:val="nil"/>
              <w:right w:val="nil"/>
            </w:tcBorders>
          </w:tcPr>
          <w:p w14:paraId="562E75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F6504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0CC60DF" w14:textId="77777777" w:rsidTr="000E39D0">
        <w:tc>
          <w:tcPr>
            <w:tcW w:w="3330" w:type="dxa"/>
            <w:gridSpan w:val="2"/>
            <w:tcBorders>
              <w:top w:val="nil"/>
              <w:left w:val="nil"/>
              <w:bottom w:val="nil"/>
              <w:right w:val="nil"/>
            </w:tcBorders>
          </w:tcPr>
          <w:p w14:paraId="32F765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055CF7" w14:textId="40D93E4A"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1243" w:author="Arjan Kloosterboer" w:date="2017-08-11T15:27:00Z">
              <w:r w:rsidRPr="00BE10FF" w:rsidDel="006D35DC">
                <w:rPr>
                  <w:rFonts w:ascii="Arial" w:hAnsi="Arial" w:cs="Arial"/>
                  <w:szCs w:val="24"/>
                  <w:lang w:val="en-AU" w:eastAsia="en-US"/>
                </w:rPr>
                <w:fldChar w:fldCharType="begin" w:fldLock="1"/>
              </w:r>
              <w:r w:rsidR="00AB0ADA" w:rsidRPr="00BE10FF" w:rsidDel="006D35DC">
                <w:rPr>
                  <w:rFonts w:ascii="Arial" w:hAnsi="Arial" w:cs="Arial"/>
                  <w:szCs w:val="24"/>
                  <w:lang w:val="en-AU" w:eastAsia="en-US"/>
                </w:rPr>
                <w:delInstrText xml:space="preserve">MERGEFIELD </w:delInstrText>
              </w:r>
              <w:r w:rsidR="00AB0ADA" w:rsidRPr="00BE10FF" w:rsidDel="006D35DC">
                <w:rPr>
                  <w:rFonts w:ascii="Calibri" w:hAnsi="Calibri" w:cs="Arial"/>
                  <w:color w:val="0F0F0F"/>
                  <w:sz w:val="22"/>
                  <w:szCs w:val="24"/>
                  <w:lang w:eastAsia="en-US"/>
                </w:rPr>
                <w:delInstrText>Att.Type</w:delInstrText>
              </w:r>
              <w:r w:rsidRPr="00BE10FF" w:rsidDel="006D35DC">
                <w:rPr>
                  <w:rFonts w:ascii="Arial" w:hAnsi="Arial" w:cs="Arial"/>
                  <w:szCs w:val="24"/>
                  <w:lang w:val="en-AU" w:eastAsia="en-US"/>
                </w:rPr>
                <w:fldChar w:fldCharType="separate"/>
              </w:r>
              <w:r w:rsidR="00AB0ADA" w:rsidRPr="00BE10FF" w:rsidDel="006D35DC">
                <w:rPr>
                  <w:rFonts w:ascii="Calibri" w:hAnsi="Calibri" w:cs="Arial"/>
                  <w:color w:val="0F0F0F"/>
                  <w:sz w:val="22"/>
                  <w:szCs w:val="24"/>
                  <w:lang w:eastAsia="en-US"/>
                </w:rPr>
                <w:delText>AN20</w:delText>
              </w:r>
              <w:r w:rsidRPr="00BE10FF" w:rsidDel="006D35DC">
                <w:rPr>
                  <w:rFonts w:ascii="Arial" w:hAnsi="Arial" w:cs="Arial"/>
                  <w:szCs w:val="24"/>
                  <w:lang w:val="en-AU" w:eastAsia="en-US"/>
                </w:rPr>
                <w:fldChar w:fldCharType="end"/>
              </w:r>
            </w:del>
            <w:ins w:id="1244" w:author="Arjan Kloosterboer" w:date="2017-08-11T15:27:00Z">
              <w:r w:rsidR="006D35DC">
                <w:rPr>
                  <w:rFonts w:ascii="Arial" w:hAnsi="Arial" w:cs="Arial"/>
                  <w:szCs w:val="24"/>
                  <w:lang w:val="en-AU" w:eastAsia="en-US"/>
                </w:rPr>
                <w:t>enumeratie</w:t>
              </w:r>
            </w:ins>
          </w:p>
        </w:tc>
      </w:tr>
      <w:tr w:rsidR="00AB0ADA" w:rsidRPr="00BE10FF" w14:paraId="07356460" w14:textId="77777777" w:rsidTr="000E39D0">
        <w:trPr>
          <w:trHeight w:val="230"/>
        </w:trPr>
        <w:tc>
          <w:tcPr>
            <w:tcW w:w="3330" w:type="dxa"/>
            <w:gridSpan w:val="2"/>
            <w:tcBorders>
              <w:top w:val="nil"/>
              <w:left w:val="nil"/>
              <w:bottom w:val="nil"/>
              <w:right w:val="nil"/>
            </w:tcBorders>
          </w:tcPr>
          <w:p w14:paraId="1BAD2F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E03BE80" w14:textId="77777777" w:rsidR="00AB0ADA" w:rsidRPr="001B2458"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'afgehandeld': de termijn start op de datum waarop de zaak is afgehande</w:t>
            </w:r>
            <w:r w:rsidR="00B4256D" w:rsidRPr="001B2458">
              <w:rPr>
                <w:rFonts w:ascii="Calibri" w:hAnsi="Calibri" w:cs="Arial"/>
                <w:color w:val="0F0F0F"/>
                <w:sz w:val="22"/>
                <w:szCs w:val="24"/>
                <w:lang w:eastAsia="en-US"/>
              </w:rPr>
              <w:t>ld (ZAAK.Einddatum in het RGBZ).</w:t>
            </w:r>
            <w:r w:rsidRPr="001B2458">
              <w:rPr>
                <w:rFonts w:ascii="Calibri" w:hAnsi="Calibri" w:cs="Arial"/>
                <w:color w:val="0F0F0F"/>
                <w:sz w:val="22"/>
                <w:szCs w:val="24"/>
                <w:lang w:eastAsia="en-US"/>
              </w:rPr>
              <w:t xml:space="preserve"> </w:t>
            </w:r>
          </w:p>
          <w:p w14:paraId="50B02A83" w14:textId="229432A4" w:rsidR="00B4256D" w:rsidRPr="001B2458" w:rsidRDefault="00B4256D" w:rsidP="00B4256D">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xml:space="preserve">-  'ander datumkenmerk': de termijn start op de datum die in een ander datumveld </w:t>
            </w:r>
            <w:del w:id="1245" w:author="Arjan Kloosterboer" w:date="2017-08-11T17:07:00Z">
              <w:r w:rsidRPr="001B2458" w:rsidDel="00106424">
                <w:rPr>
                  <w:rFonts w:ascii="Calibri" w:hAnsi="Calibri" w:cs="Arial"/>
                  <w:color w:val="0F0F0F"/>
                  <w:sz w:val="22"/>
                  <w:szCs w:val="24"/>
                  <w:lang w:eastAsia="en-US"/>
                </w:rPr>
                <w:delText xml:space="preserve">bij de zaak of bij een gerelateerde zaak (voorafgaand, volgend op of deelzaak)  </w:delText>
              </w:r>
            </w:del>
            <w:r w:rsidRPr="001B2458">
              <w:rPr>
                <w:rFonts w:ascii="Calibri" w:hAnsi="Calibri" w:cs="Arial"/>
                <w:color w:val="0F0F0F"/>
                <w:sz w:val="22"/>
                <w:szCs w:val="24"/>
                <w:lang w:eastAsia="en-US"/>
              </w:rPr>
              <w:t>is vastgelegd</w:t>
            </w:r>
            <w:ins w:id="1246" w:author="Arjan Kloosterboer" w:date="2017-08-11T17:07:00Z">
              <w:r w:rsidR="00106424" w:rsidRPr="001B2458">
                <w:rPr>
                  <w:rFonts w:ascii="Calibri" w:hAnsi="Calibri" w:cs="Arial"/>
                  <w:color w:val="0F0F0F"/>
                  <w:sz w:val="22"/>
                  <w:szCs w:val="24"/>
                  <w:lang w:eastAsia="en-US"/>
                </w:rPr>
                <w:t xml:space="preserve"> dan de datumvelden waarop de overige waarden (van deze attribuutsoort) betrekking hebben</w:t>
              </w:r>
            </w:ins>
            <w:r w:rsidRPr="001B2458">
              <w:rPr>
                <w:rFonts w:ascii="Calibri" w:hAnsi="Calibri" w:cs="Arial"/>
                <w:color w:val="0F0F0F"/>
                <w:sz w:val="22"/>
                <w:szCs w:val="24"/>
                <w:lang w:eastAsia="en-US"/>
              </w:rPr>
              <w:t xml:space="preserve">. </w:t>
            </w:r>
            <w:r w:rsidR="00F72AC3" w:rsidRPr="001B2458">
              <w:rPr>
                <w:rFonts w:ascii="Calibri" w:hAnsi="Calibri" w:cs="Arial"/>
                <w:color w:val="0F0F0F"/>
                <w:sz w:val="22"/>
                <w:szCs w:val="24"/>
                <w:lang w:eastAsia="en-US"/>
              </w:rPr>
              <w:br/>
              <w:t xml:space="preserve">- </w:t>
            </w:r>
            <w:r w:rsidRPr="001B2458">
              <w:rPr>
                <w:rFonts w:ascii="Calibri" w:hAnsi="Calibri" w:cs="Arial"/>
                <w:color w:val="0F0F0F"/>
                <w:sz w:val="22"/>
                <w:szCs w:val="24"/>
                <w:lang w:eastAsia="en-US"/>
              </w:rPr>
              <w:t>‘eigenschap’: de termijn start op de datum die vermeld is in een zaaktype-specifieke eigenschap (zijnde een ‘datumveld’).</w:t>
            </w:r>
          </w:p>
          <w:p w14:paraId="1D1C2F36" w14:textId="7AC1410C" w:rsidR="00737A17" w:rsidRPr="001B2458" w:rsidRDefault="00737A17" w:rsidP="00E830F0">
            <w:pPr>
              <w:widowControl w:val="0"/>
              <w:autoSpaceDE w:val="0"/>
              <w:autoSpaceDN w:val="0"/>
              <w:adjustRightInd w:val="0"/>
              <w:spacing w:line="240" w:lineRule="auto"/>
              <w:contextualSpacing w:val="0"/>
              <w:rPr>
                <w:ins w:id="1247" w:author="Arjan Kloosterboer" w:date="2017-07-08T22:30:00Z"/>
                <w:rFonts w:ascii="Calibri" w:hAnsi="Calibri" w:cs="Arial"/>
                <w:color w:val="0F0F0F"/>
                <w:sz w:val="22"/>
                <w:szCs w:val="24"/>
                <w:lang w:eastAsia="en-US"/>
              </w:rPr>
            </w:pPr>
            <w:ins w:id="1248" w:author="Arjan Kloosterboer" w:date="2017-07-08T22:30:00Z">
              <w:r w:rsidRPr="001B2458">
                <w:rPr>
                  <w:rFonts w:ascii="Calibri" w:hAnsi="Calibri" w:cs="Arial"/>
                  <w:color w:val="0F0F0F"/>
                  <w:sz w:val="22"/>
                  <w:szCs w:val="24"/>
                  <w:lang w:eastAsia="en-US"/>
                </w:rPr>
                <w:t xml:space="preserve">- ‘gerelateerde zaak’: </w:t>
              </w:r>
            </w:ins>
            <w:ins w:id="1249" w:author="Arjan Kloosterboer" w:date="2017-08-11T18:07:00Z">
              <w:r w:rsidR="00D66CA2" w:rsidRPr="00D66CA2">
                <w:rPr>
                  <w:rFonts w:ascii="Calibri" w:hAnsi="Calibri" w:cs="Arial"/>
                  <w:color w:val="0F0F0F"/>
                  <w:sz w:val="22"/>
                  <w:szCs w:val="24"/>
                  <w:lang w:eastAsia="en-US"/>
                </w:rPr>
                <w:t xml:space="preserve">de termijn start op de datum waarop de </w:t>
              </w:r>
            </w:ins>
            <w:ins w:id="1250" w:author="Arjan Kloosterboer" w:date="2017-08-11T18:17:00Z">
              <w:r w:rsidR="00316BF1">
                <w:rPr>
                  <w:rFonts w:ascii="Calibri" w:hAnsi="Calibri" w:cs="Arial"/>
                  <w:color w:val="0F0F0F"/>
                  <w:sz w:val="22"/>
                  <w:szCs w:val="24"/>
                  <w:lang w:eastAsia="en-US"/>
                </w:rPr>
                <w:t xml:space="preserve">gerelateerde </w:t>
              </w:r>
            </w:ins>
            <w:ins w:id="1251" w:author="Arjan Kloosterboer" w:date="2017-08-11T18:07:00Z">
              <w:r w:rsidR="00D66CA2" w:rsidRPr="00D66CA2">
                <w:rPr>
                  <w:rFonts w:ascii="Calibri" w:hAnsi="Calibri" w:cs="Arial"/>
                  <w:color w:val="0F0F0F"/>
                  <w:sz w:val="22"/>
                  <w:szCs w:val="24"/>
                  <w:lang w:eastAsia="en-US"/>
                </w:rPr>
                <w:t>zaak is afgehandeld (ZAAK.Einddatum of ZAAK.Gerelateerde_zaak.Einddatum in het RGBZ)</w:t>
              </w:r>
            </w:ins>
            <w:ins w:id="1252" w:author="Arjan Kloosterboer" w:date="2017-08-11T18:08:00Z">
              <w:r w:rsidR="00D66CA2">
                <w:rPr>
                  <w:rFonts w:ascii="Calibri" w:hAnsi="Calibri" w:cs="Arial"/>
                  <w:color w:val="0F0F0F"/>
                  <w:sz w:val="22"/>
                  <w:szCs w:val="24"/>
                  <w:lang w:eastAsia="en-US"/>
                </w:rPr>
                <w:t>.</w:t>
              </w:r>
            </w:ins>
          </w:p>
          <w:p w14:paraId="00375BAA" w14:textId="6A449EBC" w:rsidR="00737A17" w:rsidRPr="001B2458" w:rsidRDefault="00737A17" w:rsidP="00E830F0">
            <w:pPr>
              <w:widowControl w:val="0"/>
              <w:autoSpaceDE w:val="0"/>
              <w:autoSpaceDN w:val="0"/>
              <w:adjustRightInd w:val="0"/>
              <w:spacing w:line="240" w:lineRule="auto"/>
              <w:contextualSpacing w:val="0"/>
              <w:rPr>
                <w:ins w:id="1253" w:author="Arjan Kloosterboer" w:date="2017-07-08T22:31:00Z"/>
                <w:rFonts w:ascii="Calibri" w:hAnsi="Calibri" w:cs="Arial"/>
                <w:color w:val="0F0F0F"/>
                <w:sz w:val="22"/>
                <w:szCs w:val="24"/>
                <w:lang w:eastAsia="en-US"/>
              </w:rPr>
            </w:pPr>
            <w:ins w:id="1254" w:author="Arjan Kloosterboer" w:date="2017-07-08T22:31:00Z">
              <w:r w:rsidRPr="001B2458">
                <w:rPr>
                  <w:rFonts w:ascii="Calibri" w:hAnsi="Calibri" w:cs="Arial"/>
                  <w:color w:val="0F0F0F"/>
                  <w:sz w:val="22"/>
                  <w:szCs w:val="24"/>
                  <w:lang w:eastAsia="en-US"/>
                </w:rPr>
                <w:t xml:space="preserve">- ‘hoofdzaak’: </w:t>
              </w:r>
            </w:ins>
            <w:ins w:id="1255" w:author="Arjan Kloosterboer" w:date="2017-08-11T18:07:00Z">
              <w:r w:rsidR="00D66CA2" w:rsidRPr="00D66CA2">
                <w:rPr>
                  <w:rFonts w:ascii="Calibri" w:hAnsi="Calibri" w:cs="Arial"/>
                  <w:color w:val="0F0F0F"/>
                  <w:sz w:val="22"/>
                  <w:szCs w:val="24"/>
                  <w:lang w:eastAsia="en-US"/>
                </w:rPr>
                <w:t>de termijn start op de datum waarop de gerelateerde zaak is afgehandeld, waarvan de zaak een deelzaak is (ZAAK.Einddatum van de hoofdzaak in het RGBZ)</w:t>
              </w:r>
            </w:ins>
            <w:ins w:id="1256" w:author="Arjan Kloosterboer" w:date="2017-08-11T18:08:00Z">
              <w:r w:rsidR="00D66CA2">
                <w:rPr>
                  <w:rFonts w:ascii="Calibri" w:hAnsi="Calibri" w:cs="Arial"/>
                  <w:color w:val="0F0F0F"/>
                  <w:sz w:val="22"/>
                  <w:szCs w:val="24"/>
                  <w:lang w:eastAsia="en-US"/>
                </w:rPr>
                <w:t>.</w:t>
              </w:r>
            </w:ins>
          </w:p>
          <w:p w14:paraId="115BC0A7" w14:textId="1028970C" w:rsidR="00AB0ADA" w:rsidRPr="001B2458"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lastRenderedPageBreak/>
              <w:t>- 'ingangsdatum besluit': de termijn start op de datum waarop het besluit van kracht wordt (BESLUIT.In</w:t>
            </w:r>
            <w:r w:rsidR="00B4256D" w:rsidRPr="001B2458">
              <w:rPr>
                <w:rFonts w:ascii="Calibri" w:hAnsi="Calibri" w:cs="Arial"/>
                <w:color w:val="0F0F0F"/>
                <w:sz w:val="22"/>
                <w:szCs w:val="24"/>
                <w:lang w:eastAsia="en-US"/>
              </w:rPr>
              <w:t>gangsdatum in het RGBZ).</w:t>
            </w:r>
          </w:p>
          <w:p w14:paraId="07FA9113" w14:textId="3C618D3D" w:rsidR="00B4256D" w:rsidRPr="001B2458" w:rsidRDefault="00B4256D" w:rsidP="00E830F0">
            <w:pPr>
              <w:widowControl w:val="0"/>
              <w:autoSpaceDE w:val="0"/>
              <w:autoSpaceDN w:val="0"/>
              <w:adjustRightInd w:val="0"/>
              <w:spacing w:line="240" w:lineRule="auto"/>
              <w:contextualSpacing w:val="0"/>
              <w:rPr>
                <w:ins w:id="1257" w:author="A.C. Kloosterboer" w:date="2016-10-05T14:15:00Z"/>
                <w:rFonts w:ascii="Calibri" w:hAnsi="Calibri" w:cs="Arial"/>
                <w:color w:val="0F0F0F"/>
                <w:sz w:val="22"/>
                <w:szCs w:val="24"/>
                <w:lang w:eastAsia="en-US"/>
              </w:rPr>
            </w:pPr>
            <w:ins w:id="1258" w:author="A.C. Kloosterboer" w:date="2016-10-05T14:15:00Z">
              <w:r w:rsidRPr="001B2458">
                <w:rPr>
                  <w:rFonts w:ascii="Calibri" w:hAnsi="Calibri" w:cs="Arial"/>
                  <w:color w:val="0F0F0F"/>
                  <w:sz w:val="22"/>
                  <w:szCs w:val="24"/>
                  <w:lang w:eastAsia="en-US"/>
                </w:rPr>
                <w:t xml:space="preserve">- ‘termijn’: </w:t>
              </w:r>
            </w:ins>
            <w:ins w:id="1259" w:author="Arjan Kloosterboer" w:date="2017-08-11T18:07:00Z">
              <w:r w:rsidR="00D66CA2" w:rsidRPr="00D66CA2">
                <w:rPr>
                  <w:rFonts w:ascii="Calibri" w:hAnsi="Calibri" w:cs="Arial"/>
                  <w:color w:val="0F0F0F"/>
                  <w:sz w:val="22"/>
                  <w:szCs w:val="24"/>
                  <w:lang w:eastAsia="en-US"/>
                </w:rPr>
                <w:t>de termijn start een vast aantal jaren na de datum waarop de zaak is afgehandeld (ZAAK.Einddatum in het RGBZ)</w:t>
              </w:r>
              <w:r w:rsidR="00D66CA2">
                <w:rPr>
                  <w:rFonts w:ascii="Calibri" w:hAnsi="Calibri" w:cs="Arial"/>
                  <w:color w:val="0F0F0F"/>
                  <w:sz w:val="22"/>
                  <w:szCs w:val="24"/>
                  <w:lang w:eastAsia="en-US"/>
                </w:rPr>
                <w:t>.</w:t>
              </w:r>
            </w:ins>
          </w:p>
          <w:p w14:paraId="329C478A" w14:textId="77777777" w:rsidR="00AB0ADA" w:rsidRPr="001B2458"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1B2458">
              <w:rPr>
                <w:rFonts w:ascii="Calibri" w:hAnsi="Calibri" w:cs="Arial"/>
                <w:color w:val="0F0F0F"/>
                <w:sz w:val="22"/>
                <w:szCs w:val="24"/>
                <w:lang w:eastAsia="en-US"/>
              </w:rPr>
              <w:t>-  'vervaldatum besluit': de termijn start op de dag na de datum waarop het besluit vervalt (BESLUIT.Vervaldatum in het RGBZ)</w:t>
            </w:r>
            <w:r w:rsidR="00B4256D" w:rsidRPr="001B2458">
              <w:rPr>
                <w:rFonts w:ascii="Calibri" w:hAnsi="Calibri" w:cs="Arial"/>
                <w:color w:val="0F0F0F"/>
                <w:sz w:val="22"/>
                <w:szCs w:val="24"/>
                <w:lang w:eastAsia="en-US"/>
              </w:rPr>
              <w:t>.</w:t>
            </w:r>
          </w:p>
          <w:p w14:paraId="30715778" w14:textId="3ED417AD" w:rsidR="00AB0ADA" w:rsidRPr="00BE10FF" w:rsidRDefault="00B4256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1260" w:author="A.C. Kloosterboer" w:date="2016-10-05T14:16:00Z">
              <w:r w:rsidRPr="001B2458">
                <w:rPr>
                  <w:rFonts w:ascii="Calibri" w:hAnsi="Calibri" w:cs="Arial"/>
                  <w:color w:val="0F0F0F"/>
                  <w:sz w:val="22"/>
                  <w:szCs w:val="24"/>
                  <w:lang w:eastAsia="en-US"/>
                </w:rPr>
                <w:t>- ‘zaakobject’:</w:t>
              </w:r>
              <w:r>
                <w:rPr>
                  <w:rFonts w:ascii="Calibri" w:hAnsi="Calibri" w:cs="Arial"/>
                  <w:color w:val="0F0F0F"/>
                  <w:sz w:val="22"/>
                  <w:szCs w:val="24"/>
                  <w:lang w:eastAsia="en-US"/>
                </w:rPr>
                <w:t xml:space="preserve"> </w:t>
              </w:r>
            </w:ins>
            <w:ins w:id="1261" w:author="Arjan Kloosterboer" w:date="2017-08-11T18:08:00Z">
              <w:r w:rsidR="00D66CA2" w:rsidRPr="00D66CA2">
                <w:rPr>
                  <w:rFonts w:ascii="Calibri" w:hAnsi="Calibri" w:cs="Arial"/>
                  <w:color w:val="0F0F0F"/>
                  <w:sz w:val="22"/>
                  <w:szCs w:val="24"/>
                  <w:lang w:eastAsia="en-US"/>
                </w:rPr>
                <w:t>de termijn start op de einddatum geldigheid van het zaakobject waarop de zaak betrekking heeft (bijvoorbeeld de overlijdendatum van een Persoon)</w:t>
              </w:r>
              <w:r w:rsidR="00D66CA2">
                <w:rPr>
                  <w:rFonts w:ascii="Calibri" w:hAnsi="Calibri" w:cs="Arial"/>
                  <w:color w:val="0F0F0F"/>
                  <w:sz w:val="22"/>
                  <w:szCs w:val="24"/>
                  <w:lang w:eastAsia="en-US"/>
                </w:rPr>
                <w:t>.</w:t>
              </w:r>
            </w:ins>
          </w:p>
        </w:tc>
      </w:tr>
      <w:tr w:rsidR="00AB0ADA" w:rsidRPr="00BE10FF" w14:paraId="068DB520" w14:textId="77777777" w:rsidTr="000E39D0">
        <w:trPr>
          <w:trHeight w:val="215"/>
        </w:trPr>
        <w:tc>
          <w:tcPr>
            <w:tcW w:w="3330" w:type="dxa"/>
            <w:gridSpan w:val="2"/>
            <w:tcBorders>
              <w:top w:val="nil"/>
              <w:left w:val="nil"/>
              <w:bottom w:val="nil"/>
              <w:right w:val="nil"/>
            </w:tcBorders>
          </w:tcPr>
          <w:p w14:paraId="265858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6542E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1035A38" w14:textId="77777777" w:rsidTr="000E39D0">
        <w:trPr>
          <w:trHeight w:val="230"/>
        </w:trPr>
        <w:tc>
          <w:tcPr>
            <w:tcW w:w="3330" w:type="dxa"/>
            <w:gridSpan w:val="2"/>
            <w:tcBorders>
              <w:top w:val="nil"/>
              <w:left w:val="nil"/>
              <w:bottom w:val="nil"/>
              <w:right w:val="nil"/>
            </w:tcBorders>
          </w:tcPr>
          <w:p w14:paraId="056A4F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A887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FC18A56" w14:textId="77777777" w:rsidTr="000E39D0">
        <w:trPr>
          <w:trHeight w:val="230"/>
        </w:trPr>
        <w:tc>
          <w:tcPr>
            <w:tcW w:w="3330" w:type="dxa"/>
            <w:gridSpan w:val="2"/>
            <w:tcBorders>
              <w:top w:val="nil"/>
              <w:left w:val="nil"/>
              <w:bottom w:val="nil"/>
              <w:right w:val="nil"/>
            </w:tcBorders>
          </w:tcPr>
          <w:p w14:paraId="38A8E6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2AE9C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8E6C30" w14:textId="77777777" w:rsidTr="000E39D0">
        <w:trPr>
          <w:trHeight w:val="230"/>
        </w:trPr>
        <w:tc>
          <w:tcPr>
            <w:tcW w:w="3330" w:type="dxa"/>
            <w:gridSpan w:val="2"/>
            <w:tcBorders>
              <w:top w:val="nil"/>
              <w:left w:val="nil"/>
              <w:bottom w:val="nil"/>
              <w:right w:val="nil"/>
            </w:tcBorders>
          </w:tcPr>
          <w:p w14:paraId="7EE4CB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A5AFC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9B3B00" w14:textId="77777777" w:rsidTr="000E39D0">
        <w:trPr>
          <w:trHeight w:val="230"/>
        </w:trPr>
        <w:tc>
          <w:tcPr>
            <w:tcW w:w="3330" w:type="dxa"/>
            <w:gridSpan w:val="2"/>
            <w:tcBorders>
              <w:top w:val="nil"/>
              <w:left w:val="nil"/>
              <w:bottom w:val="nil"/>
              <w:right w:val="nil"/>
            </w:tcBorders>
          </w:tcPr>
          <w:p w14:paraId="15D979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31909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6839B2" w14:textId="77777777" w:rsidTr="000E39D0">
        <w:tc>
          <w:tcPr>
            <w:tcW w:w="3330" w:type="dxa"/>
            <w:gridSpan w:val="2"/>
            <w:tcBorders>
              <w:top w:val="nil"/>
              <w:left w:val="nil"/>
              <w:bottom w:val="nil"/>
              <w:right w:val="nil"/>
            </w:tcBorders>
          </w:tcPr>
          <w:p w14:paraId="183323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CF231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350E2B" w14:textId="77777777" w:rsidTr="000E39D0">
        <w:trPr>
          <w:trHeight w:val="230"/>
        </w:trPr>
        <w:tc>
          <w:tcPr>
            <w:tcW w:w="3330" w:type="dxa"/>
            <w:gridSpan w:val="2"/>
            <w:tcBorders>
              <w:top w:val="nil"/>
              <w:left w:val="nil"/>
              <w:bottom w:val="nil"/>
              <w:right w:val="nil"/>
            </w:tcBorders>
          </w:tcPr>
          <w:p w14:paraId="237A54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6F86B3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58C581C" w14:textId="77777777" w:rsidTr="000E39D0">
        <w:trPr>
          <w:trHeight w:val="230"/>
        </w:trPr>
        <w:tc>
          <w:tcPr>
            <w:tcW w:w="3330" w:type="dxa"/>
            <w:gridSpan w:val="2"/>
            <w:tcBorders>
              <w:top w:val="nil"/>
              <w:left w:val="nil"/>
              <w:bottom w:val="nil"/>
              <w:right w:val="nil"/>
            </w:tcBorders>
          </w:tcPr>
          <w:p w14:paraId="456D59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F100B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0179CA4" w14:textId="77777777" w:rsidTr="000E39D0">
        <w:trPr>
          <w:trHeight w:val="230"/>
        </w:trPr>
        <w:tc>
          <w:tcPr>
            <w:tcW w:w="3330" w:type="dxa"/>
            <w:gridSpan w:val="2"/>
            <w:tcBorders>
              <w:top w:val="nil"/>
              <w:left w:val="nil"/>
              <w:bottom w:val="nil"/>
              <w:right w:val="nil"/>
            </w:tcBorders>
          </w:tcPr>
          <w:p w14:paraId="241D1D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BFE2D13" w14:textId="2D5E1C5E" w:rsidR="00AB0ADA" w:rsidRDefault="00B91EED" w:rsidP="00E830F0">
            <w:pPr>
              <w:widowControl w:val="0"/>
              <w:autoSpaceDE w:val="0"/>
              <w:autoSpaceDN w:val="0"/>
              <w:adjustRightInd w:val="0"/>
              <w:spacing w:line="240" w:lineRule="auto"/>
              <w:contextualSpacing w:val="0"/>
              <w:rPr>
                <w:ins w:id="1262" w:author="Arjan Kloosterboer" w:date="2017-08-11T18:23:00Z"/>
                <w:rFonts w:ascii="Calibri" w:hAnsi="Calibri" w:cs="Arial"/>
                <w:color w:val="0F0F0F"/>
                <w:sz w:val="22"/>
                <w:szCs w:val="24"/>
                <w:lang w:eastAsia="en-US"/>
              </w:rPr>
            </w:pPr>
            <w:bookmarkStart w:id="1263" w:name="_Hlk490259835"/>
            <w:ins w:id="1264" w:author="Arjan Kloosterboer" w:date="2017-08-11T18:04:00Z">
              <w:r>
                <w:rPr>
                  <w:rFonts w:ascii="Calibri" w:hAnsi="Calibri" w:cs="Arial"/>
                  <w:color w:val="0F0F0F"/>
                  <w:sz w:val="22"/>
                  <w:szCs w:val="24"/>
                  <w:lang w:eastAsia="en-US"/>
                </w:rPr>
                <w:t>2</w:t>
              </w:r>
              <w:r w:rsidR="001A3A4C">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 xml:space="preserve">Als de waarde van deze attribuutsoort 'eigenschap' is, </w:t>
            </w:r>
            <w:ins w:id="1265" w:author="Arjan Kloosterboer" w:date="2017-08-11T23:57:00Z">
              <w:r w:rsidR="00C1544E">
                <w:rPr>
                  <w:rFonts w:ascii="Calibri" w:hAnsi="Calibri" w:cs="Arial"/>
                  <w:color w:val="0F0F0F"/>
                  <w:sz w:val="22"/>
                  <w:szCs w:val="24"/>
                  <w:lang w:eastAsia="en-US"/>
                </w:rPr>
                <w:t xml:space="preserve">dan </w:t>
              </w:r>
            </w:ins>
            <w:r w:rsidR="00AB0ADA" w:rsidRPr="00BE10FF">
              <w:rPr>
                <w:rFonts w:ascii="Calibri" w:hAnsi="Calibri" w:cs="Arial"/>
                <w:color w:val="0F0F0F"/>
                <w:sz w:val="22"/>
                <w:szCs w:val="24"/>
                <w:lang w:eastAsia="en-US"/>
              </w:rPr>
              <w:t xml:space="preserve">dient </w:t>
            </w:r>
            <w:del w:id="1266" w:author="Arjan Kloosterboer" w:date="2017-08-11T23:58:00Z">
              <w:r w:rsidR="00AB0ADA" w:rsidRPr="00BE10FF" w:rsidDel="00C1544E">
                <w:rPr>
                  <w:rFonts w:ascii="Calibri" w:hAnsi="Calibri" w:cs="Arial"/>
                  <w:color w:val="0F0F0F"/>
                  <w:sz w:val="22"/>
                  <w:szCs w:val="24"/>
                  <w:lang w:eastAsia="en-US"/>
                </w:rPr>
                <w:delText>middels de relatiesoort ‘heeft voor Brondatum archiefprocedure relevante EIGENSCHAP’ te worden vastgelegd welke EIGENSCHAP de brondatum bevat</w:delText>
              </w:r>
            </w:del>
            <w:ins w:id="1267" w:author="Arjan Kloosterboer" w:date="2017-08-11T23:57:00Z">
              <w:r w:rsidR="00C1544E">
                <w:rPr>
                  <w:rFonts w:ascii="Calibri" w:hAnsi="Calibri" w:cs="Arial"/>
                  <w:color w:val="0F0F0F"/>
                  <w:sz w:val="22"/>
                  <w:szCs w:val="24"/>
                  <w:lang w:eastAsia="en-US"/>
                </w:rPr>
                <w:t xml:space="preserve">er een relatie </w:t>
              </w:r>
              <w:r w:rsidR="00C1544E" w:rsidRPr="00C01A53">
                <w:rPr>
                  <w:rFonts w:ascii="Calibri" w:hAnsi="Calibri" w:cs="Arial"/>
                  <w:color w:val="0F0F0F"/>
                  <w:sz w:val="22"/>
                  <w:szCs w:val="24"/>
                  <w:lang w:eastAsia="en-US"/>
                </w:rPr>
                <w:t>‘</w:t>
              </w:r>
            </w:ins>
            <w:ins w:id="1268" w:author="Arjan Kloosterboer" w:date="2017-08-11T23:58:00Z">
              <w:r w:rsidR="00C1544E">
                <w:rPr>
                  <w:rFonts w:ascii="Calibri" w:hAnsi="Calibri" w:cs="Arial"/>
                  <w:color w:val="0F0F0F"/>
                  <w:sz w:val="22"/>
                  <w:szCs w:val="24"/>
                  <w:lang w:eastAsia="en-US"/>
                </w:rPr>
                <w:t>EIGENSCHAP</w:t>
              </w:r>
            </w:ins>
            <w:ins w:id="1269" w:author="Arjan Kloosterboer" w:date="2017-08-11T23:57:00Z">
              <w:r w:rsidR="00C1544E">
                <w:rPr>
                  <w:rFonts w:ascii="Calibri" w:hAnsi="Calibri" w:cs="Arial"/>
                  <w:color w:val="0F0F0F"/>
                  <w:sz w:val="22"/>
                  <w:szCs w:val="24"/>
                  <w:lang w:eastAsia="en-US"/>
                </w:rPr>
                <w:t xml:space="preserve"> is </w:t>
              </w:r>
            </w:ins>
            <w:ins w:id="1270" w:author="Arjan Kloosterboer" w:date="2017-08-11T23:58:00Z">
              <w:r w:rsidR="00C1544E">
                <w:rPr>
                  <w:rFonts w:ascii="Calibri" w:hAnsi="Calibri" w:cs="Arial"/>
                  <w:color w:val="0F0F0F"/>
                  <w:sz w:val="22"/>
                  <w:szCs w:val="24"/>
                  <w:lang w:eastAsia="en-US"/>
                </w:rPr>
                <w:t>van</w:t>
              </w:r>
            </w:ins>
            <w:ins w:id="1271" w:author="Arjan Kloosterboer" w:date="2017-08-11T23:57:00Z">
              <w:r w:rsidR="00C1544E">
                <w:rPr>
                  <w:rFonts w:ascii="Calibri" w:hAnsi="Calibri" w:cs="Arial"/>
                  <w:color w:val="0F0F0F"/>
                  <w:sz w:val="22"/>
                  <w:szCs w:val="24"/>
                  <w:lang w:eastAsia="en-US"/>
                </w:rPr>
                <w:t xml:space="preserve"> ZAAKTYPE’ te zijn bij het ZAAKTYPE dat gerelateerd is aan het RESULTAATTYPE, </w:t>
              </w:r>
            </w:ins>
            <w:ins w:id="1272" w:author="Arjan Kloosterboer" w:date="2017-08-11T23:59:00Z">
              <w:r w:rsidR="000A6B70">
                <w:rPr>
                  <w:rFonts w:ascii="Calibri" w:hAnsi="Calibri" w:cs="Arial"/>
                  <w:color w:val="0F0F0F"/>
                  <w:sz w:val="22"/>
                  <w:szCs w:val="24"/>
                  <w:lang w:eastAsia="en-US"/>
                </w:rPr>
                <w:t xml:space="preserve">dient de attribuutsoort ‘Datumkenmerk’ van een waarde te zijn voorzien die overeenkomt met naam van </w:t>
              </w:r>
            </w:ins>
            <w:ins w:id="1273" w:author="Arjan Kloosterboer" w:date="2017-08-12T00:02:00Z">
              <w:r w:rsidR="000A6B70">
                <w:rPr>
                  <w:rFonts w:ascii="Calibri" w:hAnsi="Calibri" w:cs="Arial"/>
                  <w:color w:val="0F0F0F"/>
                  <w:sz w:val="22"/>
                  <w:szCs w:val="24"/>
                  <w:lang w:eastAsia="en-US"/>
                </w:rPr>
                <w:t>die</w:t>
              </w:r>
            </w:ins>
            <w:ins w:id="1274" w:author="Arjan Kloosterboer" w:date="2017-08-11T23:59:00Z">
              <w:r w:rsidR="000A6B70">
                <w:rPr>
                  <w:rFonts w:ascii="Calibri" w:hAnsi="Calibri" w:cs="Arial"/>
                  <w:color w:val="0F0F0F"/>
                  <w:sz w:val="22"/>
                  <w:szCs w:val="24"/>
                  <w:lang w:eastAsia="en-US"/>
                </w:rPr>
                <w:t xml:space="preserve"> EI</w:t>
              </w:r>
            </w:ins>
            <w:ins w:id="1275" w:author="Arjan Kloosterboer" w:date="2017-08-12T00:02:00Z">
              <w:r w:rsidR="000A6B70">
                <w:rPr>
                  <w:rFonts w:ascii="Calibri" w:hAnsi="Calibri" w:cs="Arial"/>
                  <w:color w:val="0F0F0F"/>
                  <w:sz w:val="22"/>
                  <w:szCs w:val="24"/>
                  <w:lang w:eastAsia="en-US"/>
                </w:rPr>
                <w:t>G</w:t>
              </w:r>
            </w:ins>
            <w:ins w:id="1276" w:author="Arjan Kloosterboer" w:date="2017-08-11T23:59:00Z">
              <w:r w:rsidR="000A6B70">
                <w:rPr>
                  <w:rFonts w:ascii="Calibri" w:hAnsi="Calibri" w:cs="Arial"/>
                  <w:color w:val="0F0F0F"/>
                  <w:sz w:val="22"/>
                  <w:szCs w:val="24"/>
                  <w:lang w:eastAsia="en-US"/>
                </w:rPr>
                <w:t xml:space="preserve">ENSCHAP en </w:t>
              </w:r>
            </w:ins>
            <w:ins w:id="1277" w:author="Arjan Kloosterboer" w:date="2017-08-11T23:57:00Z">
              <w:r w:rsidR="00C1544E">
                <w:rPr>
                  <w:rFonts w:ascii="Calibri" w:hAnsi="Calibri" w:cs="Arial"/>
                  <w:color w:val="0F0F0F"/>
                  <w:sz w:val="22"/>
                  <w:szCs w:val="24"/>
                  <w:lang w:eastAsia="en-US"/>
                </w:rPr>
                <w:t>dient de attribuutsoort ‘Objecttype’ van een waarde te zijn voorzien</w:t>
              </w:r>
            </w:ins>
            <w:r w:rsidR="00AB0ADA" w:rsidRPr="00BE10FF">
              <w:rPr>
                <w:rFonts w:ascii="Calibri" w:hAnsi="Calibri" w:cs="Arial"/>
                <w:color w:val="0F0F0F"/>
                <w:sz w:val="22"/>
                <w:szCs w:val="24"/>
                <w:lang w:eastAsia="en-US"/>
              </w:rPr>
              <w:t>.</w:t>
            </w:r>
          </w:p>
          <w:p w14:paraId="499FFC7C" w14:textId="14BC6FDD" w:rsidR="00C01A53" w:rsidRDefault="00B91EED" w:rsidP="00E830F0">
            <w:pPr>
              <w:widowControl w:val="0"/>
              <w:autoSpaceDE w:val="0"/>
              <w:autoSpaceDN w:val="0"/>
              <w:adjustRightInd w:val="0"/>
              <w:spacing w:line="240" w:lineRule="auto"/>
              <w:contextualSpacing w:val="0"/>
              <w:rPr>
                <w:ins w:id="1278" w:author="Arjan Kloosterboer" w:date="2017-08-11T18:23:00Z"/>
                <w:rFonts w:ascii="Calibri" w:hAnsi="Calibri" w:cs="Arial"/>
                <w:color w:val="0F0F0F"/>
                <w:sz w:val="22"/>
                <w:szCs w:val="24"/>
                <w:lang w:eastAsia="en-US"/>
              </w:rPr>
            </w:pPr>
            <w:ins w:id="1279" w:author="Arjan Kloosterboer" w:date="2017-08-11T18:23:00Z">
              <w:r>
                <w:rPr>
                  <w:rFonts w:ascii="Calibri" w:hAnsi="Calibri" w:cs="Arial"/>
                  <w:color w:val="0F0F0F"/>
                  <w:sz w:val="22"/>
                  <w:szCs w:val="24"/>
                  <w:lang w:eastAsia="en-US"/>
                </w:rPr>
                <w:t>3</w:t>
              </w:r>
              <w:r w:rsidR="00C01A53">
                <w:rPr>
                  <w:rFonts w:ascii="Calibri" w:hAnsi="Calibri" w:cs="Arial"/>
                  <w:color w:val="0F0F0F"/>
                  <w:sz w:val="22"/>
                  <w:szCs w:val="24"/>
                  <w:lang w:eastAsia="en-US"/>
                </w:rPr>
                <w:t xml:space="preserve">) </w:t>
              </w:r>
              <w:r w:rsidR="00C01A53" w:rsidRPr="00BE10FF">
                <w:rPr>
                  <w:rFonts w:ascii="Calibri" w:hAnsi="Calibri" w:cs="Arial"/>
                  <w:color w:val="0F0F0F"/>
                  <w:sz w:val="22"/>
                  <w:szCs w:val="24"/>
                  <w:lang w:eastAsia="en-US"/>
                </w:rPr>
                <w:t>Als de waarde van deze attribuutsoort '</w:t>
              </w:r>
              <w:r w:rsidR="00C01A53">
                <w:rPr>
                  <w:rFonts w:ascii="Calibri" w:hAnsi="Calibri" w:cs="Arial"/>
                  <w:color w:val="0F0F0F"/>
                  <w:sz w:val="22"/>
                  <w:szCs w:val="24"/>
                  <w:lang w:eastAsia="en-US"/>
                </w:rPr>
                <w:t>gerelateerde zaak</w:t>
              </w:r>
              <w:r w:rsidR="00C01A53" w:rsidRPr="00BE10FF">
                <w:rPr>
                  <w:rFonts w:ascii="Calibri" w:hAnsi="Calibri" w:cs="Arial"/>
                  <w:color w:val="0F0F0F"/>
                  <w:sz w:val="22"/>
                  <w:szCs w:val="24"/>
                  <w:lang w:eastAsia="en-US"/>
                </w:rPr>
                <w:t>'</w:t>
              </w:r>
              <w:r w:rsidR="00C01A53">
                <w:rPr>
                  <w:rFonts w:ascii="Calibri" w:hAnsi="Calibri" w:cs="Arial"/>
                  <w:color w:val="0F0F0F"/>
                  <w:sz w:val="22"/>
                  <w:szCs w:val="24"/>
                  <w:lang w:eastAsia="en-US"/>
                </w:rPr>
                <w:t xml:space="preserve"> is, dan dient er een relatie </w:t>
              </w:r>
            </w:ins>
            <w:ins w:id="1280" w:author="Arjan Kloosterboer" w:date="2017-08-11T18:24:00Z">
              <w:r w:rsidR="00C01A53" w:rsidRPr="00C01A53">
                <w:rPr>
                  <w:rFonts w:ascii="Calibri" w:hAnsi="Calibri" w:cs="Arial"/>
                  <w:color w:val="0F0F0F"/>
                  <w:sz w:val="22"/>
                  <w:szCs w:val="24"/>
                  <w:lang w:eastAsia="en-US"/>
                </w:rPr>
                <w:t>‘ZAAKTYPE heeft gerelateerd ZAAKTYPE’</w:t>
              </w:r>
              <w:r w:rsidR="00C01A53">
                <w:rPr>
                  <w:rFonts w:ascii="Calibri" w:hAnsi="Calibri" w:cs="Arial"/>
                  <w:color w:val="0F0F0F"/>
                  <w:sz w:val="22"/>
                  <w:szCs w:val="24"/>
                  <w:lang w:eastAsia="en-US"/>
                </w:rPr>
                <w:t xml:space="preserve"> te zijn bij het ZAAKTYPE dat gerelateerd is aan het RESULTAATTYPE. </w:t>
              </w:r>
            </w:ins>
          </w:p>
          <w:p w14:paraId="42267BAB" w14:textId="2EE6E280" w:rsidR="00426DA8" w:rsidRDefault="00B91EED" w:rsidP="00426DA8">
            <w:pPr>
              <w:widowControl w:val="0"/>
              <w:autoSpaceDE w:val="0"/>
              <w:autoSpaceDN w:val="0"/>
              <w:adjustRightInd w:val="0"/>
              <w:spacing w:line="240" w:lineRule="auto"/>
              <w:contextualSpacing w:val="0"/>
              <w:rPr>
                <w:ins w:id="1281" w:author="Arjan Kloosterboer" w:date="2017-08-11T21:21:00Z"/>
                <w:rFonts w:ascii="Calibri" w:hAnsi="Calibri" w:cs="Arial"/>
                <w:color w:val="0F0F0F"/>
                <w:sz w:val="22"/>
                <w:szCs w:val="24"/>
                <w:lang w:eastAsia="en-US"/>
              </w:rPr>
            </w:pPr>
            <w:ins w:id="1282" w:author="Arjan Kloosterboer" w:date="2017-08-12T00:10:00Z">
              <w:r>
                <w:rPr>
                  <w:rFonts w:ascii="Calibri" w:hAnsi="Calibri" w:cs="Arial"/>
                  <w:color w:val="0F0F0F"/>
                  <w:sz w:val="22"/>
                  <w:szCs w:val="24"/>
                  <w:lang w:eastAsia="en-US"/>
                </w:rPr>
                <w:t>4</w:t>
              </w:r>
            </w:ins>
            <w:ins w:id="1283" w:author="Arjan Kloosterboer" w:date="2017-08-11T18:31:00Z">
              <w:r w:rsidR="00426DA8">
                <w:rPr>
                  <w:rFonts w:ascii="Calibri" w:hAnsi="Calibri" w:cs="Arial"/>
                  <w:color w:val="0F0F0F"/>
                  <w:sz w:val="22"/>
                  <w:szCs w:val="24"/>
                  <w:lang w:eastAsia="en-US"/>
                </w:rPr>
                <w:t xml:space="preserve">) </w:t>
              </w:r>
              <w:r w:rsidR="00426DA8" w:rsidRPr="00BE10FF">
                <w:rPr>
                  <w:rFonts w:ascii="Calibri" w:hAnsi="Calibri" w:cs="Arial"/>
                  <w:color w:val="0F0F0F"/>
                  <w:sz w:val="22"/>
                  <w:szCs w:val="24"/>
                  <w:lang w:eastAsia="en-US"/>
                </w:rPr>
                <w:t>Als de waarde van deze attribuutsoort '</w:t>
              </w:r>
              <w:r w:rsidR="00426DA8">
                <w:rPr>
                  <w:rFonts w:ascii="Calibri" w:hAnsi="Calibri" w:cs="Arial"/>
                  <w:color w:val="0F0F0F"/>
                  <w:sz w:val="22"/>
                  <w:szCs w:val="24"/>
                  <w:lang w:eastAsia="en-US"/>
                </w:rPr>
                <w:t>hoofdzaak</w:t>
              </w:r>
              <w:r w:rsidR="00426DA8" w:rsidRPr="00BE10FF">
                <w:rPr>
                  <w:rFonts w:ascii="Calibri" w:hAnsi="Calibri" w:cs="Arial"/>
                  <w:color w:val="0F0F0F"/>
                  <w:sz w:val="22"/>
                  <w:szCs w:val="24"/>
                  <w:lang w:eastAsia="en-US"/>
                </w:rPr>
                <w:t>'</w:t>
              </w:r>
              <w:r w:rsidR="00426DA8">
                <w:rPr>
                  <w:rFonts w:ascii="Calibri" w:hAnsi="Calibri" w:cs="Arial"/>
                  <w:color w:val="0F0F0F"/>
                  <w:sz w:val="22"/>
                  <w:szCs w:val="24"/>
                  <w:lang w:eastAsia="en-US"/>
                </w:rPr>
                <w:t xml:space="preserve"> is, dan dient er een relatie </w:t>
              </w:r>
              <w:r w:rsidR="00426DA8" w:rsidRPr="00C01A53">
                <w:rPr>
                  <w:rFonts w:ascii="Calibri" w:hAnsi="Calibri" w:cs="Arial"/>
                  <w:color w:val="0F0F0F"/>
                  <w:sz w:val="22"/>
                  <w:szCs w:val="24"/>
                  <w:lang w:eastAsia="en-US"/>
                </w:rPr>
                <w:t xml:space="preserve">‘ZAAKTYPE </w:t>
              </w:r>
            </w:ins>
            <w:ins w:id="1284" w:author="Arjan Kloosterboer" w:date="2017-08-11T18:32:00Z">
              <w:r w:rsidR="00426DA8">
                <w:rPr>
                  <w:rFonts w:ascii="Calibri" w:hAnsi="Calibri" w:cs="Arial"/>
                  <w:color w:val="0F0F0F"/>
                  <w:sz w:val="22"/>
                  <w:szCs w:val="24"/>
                  <w:lang w:eastAsia="en-US"/>
                </w:rPr>
                <w:t>is deelzaaktype van</w:t>
              </w:r>
              <w:r w:rsidR="00426DA8" w:rsidRPr="00C01A53">
                <w:rPr>
                  <w:rFonts w:ascii="Calibri" w:hAnsi="Calibri" w:cs="Arial"/>
                  <w:color w:val="0F0F0F"/>
                  <w:sz w:val="22"/>
                  <w:szCs w:val="24"/>
                  <w:lang w:eastAsia="en-US"/>
                </w:rPr>
                <w:t xml:space="preserve"> </w:t>
              </w:r>
            </w:ins>
            <w:ins w:id="1285" w:author="Arjan Kloosterboer" w:date="2017-08-11T18:31:00Z">
              <w:r w:rsidR="00426DA8" w:rsidRPr="00C01A53">
                <w:rPr>
                  <w:rFonts w:ascii="Calibri" w:hAnsi="Calibri" w:cs="Arial"/>
                  <w:color w:val="0F0F0F"/>
                  <w:sz w:val="22"/>
                  <w:szCs w:val="24"/>
                  <w:lang w:eastAsia="en-US"/>
                </w:rPr>
                <w:t>ZAAKTYPE’</w:t>
              </w:r>
              <w:r w:rsidR="00426DA8">
                <w:rPr>
                  <w:rFonts w:ascii="Calibri" w:hAnsi="Calibri" w:cs="Arial"/>
                  <w:color w:val="0F0F0F"/>
                  <w:sz w:val="22"/>
                  <w:szCs w:val="24"/>
                  <w:lang w:eastAsia="en-US"/>
                </w:rPr>
                <w:t xml:space="preserve"> te zijn bij het ZAAKTYPE dat gerelateerd is aan het RESULTAATTYPE. </w:t>
              </w:r>
            </w:ins>
          </w:p>
          <w:p w14:paraId="1DA9ADF5" w14:textId="5A1DF84C" w:rsidR="004A1814" w:rsidRDefault="00B91EED" w:rsidP="00426DA8">
            <w:pPr>
              <w:widowControl w:val="0"/>
              <w:autoSpaceDE w:val="0"/>
              <w:autoSpaceDN w:val="0"/>
              <w:adjustRightInd w:val="0"/>
              <w:spacing w:line="240" w:lineRule="auto"/>
              <w:contextualSpacing w:val="0"/>
              <w:rPr>
                <w:ins w:id="1286" w:author="Arjan Kloosterboer" w:date="2017-08-11T18:31:00Z"/>
                <w:rFonts w:ascii="Calibri" w:hAnsi="Calibri" w:cs="Arial"/>
                <w:color w:val="0F0F0F"/>
                <w:sz w:val="22"/>
                <w:szCs w:val="24"/>
                <w:lang w:eastAsia="en-US"/>
              </w:rPr>
            </w:pPr>
            <w:ins w:id="1287" w:author="Arjan Kloosterboer" w:date="2017-08-12T00:10:00Z">
              <w:r>
                <w:rPr>
                  <w:rFonts w:ascii="Calibri" w:hAnsi="Calibri" w:cs="Arial"/>
                  <w:color w:val="0F0F0F"/>
                  <w:sz w:val="22"/>
                  <w:szCs w:val="24"/>
                  <w:lang w:eastAsia="en-US"/>
                </w:rPr>
                <w:t>5</w:t>
              </w:r>
            </w:ins>
            <w:ins w:id="1288" w:author="Arjan Kloosterboer" w:date="2017-08-11T21:21:00Z">
              <w:r w:rsidR="004A1814">
                <w:rPr>
                  <w:rFonts w:ascii="Calibri" w:hAnsi="Calibri" w:cs="Arial"/>
                  <w:color w:val="0F0F0F"/>
                  <w:sz w:val="22"/>
                  <w:szCs w:val="24"/>
                  <w:lang w:eastAsia="en-US"/>
                </w:rPr>
                <w:t xml:space="preserve">) </w:t>
              </w:r>
              <w:r w:rsidR="004A1814" w:rsidRPr="00BE10FF">
                <w:rPr>
                  <w:rFonts w:ascii="Calibri" w:hAnsi="Calibri" w:cs="Arial"/>
                  <w:color w:val="0F0F0F"/>
                  <w:sz w:val="22"/>
                  <w:szCs w:val="24"/>
                  <w:lang w:eastAsia="en-US"/>
                </w:rPr>
                <w:t>Als de waarde van deze attribuutsoort '</w:t>
              </w:r>
              <w:r w:rsidR="004A1814" w:rsidRPr="001B2458">
                <w:rPr>
                  <w:rFonts w:ascii="Calibri" w:hAnsi="Calibri" w:cs="Arial"/>
                  <w:color w:val="0F0F0F"/>
                  <w:sz w:val="22"/>
                  <w:szCs w:val="24"/>
                  <w:lang w:eastAsia="en-US"/>
                </w:rPr>
                <w:t>ingangsdatum besluit</w:t>
              </w:r>
              <w:r w:rsidR="004A1814" w:rsidRPr="00BE10FF">
                <w:rPr>
                  <w:rFonts w:ascii="Calibri" w:hAnsi="Calibri" w:cs="Arial"/>
                  <w:color w:val="0F0F0F"/>
                  <w:sz w:val="22"/>
                  <w:szCs w:val="24"/>
                  <w:lang w:eastAsia="en-US"/>
                </w:rPr>
                <w:t>'</w:t>
              </w:r>
              <w:r w:rsidR="004A1814">
                <w:rPr>
                  <w:rFonts w:ascii="Calibri" w:hAnsi="Calibri" w:cs="Arial"/>
                  <w:color w:val="0F0F0F"/>
                  <w:sz w:val="22"/>
                  <w:szCs w:val="24"/>
                  <w:lang w:eastAsia="en-US"/>
                </w:rPr>
                <w:t xml:space="preserve"> </w:t>
              </w:r>
            </w:ins>
            <w:ins w:id="1289" w:author="Arjan Kloosterboer" w:date="2017-08-11T22:16:00Z">
              <w:r w:rsidR="00AC046A">
                <w:rPr>
                  <w:rFonts w:ascii="Calibri" w:hAnsi="Calibri" w:cs="Arial"/>
                  <w:color w:val="0F0F0F"/>
                  <w:sz w:val="22"/>
                  <w:szCs w:val="24"/>
                  <w:lang w:eastAsia="en-US"/>
                </w:rPr>
                <w:t xml:space="preserve">of ‘vervaldatum besluit’ </w:t>
              </w:r>
            </w:ins>
            <w:ins w:id="1290" w:author="Arjan Kloosterboer" w:date="2017-08-11T21:21:00Z">
              <w:r w:rsidR="004A1814">
                <w:rPr>
                  <w:rFonts w:ascii="Calibri" w:hAnsi="Calibri" w:cs="Arial"/>
                  <w:color w:val="0F0F0F"/>
                  <w:sz w:val="22"/>
                  <w:szCs w:val="24"/>
                  <w:lang w:eastAsia="en-US"/>
                </w:rPr>
                <w:t>is</w:t>
              </w:r>
            </w:ins>
            <w:ins w:id="1291" w:author="Arjan Kloosterboer" w:date="2017-08-11T21:22:00Z">
              <w:r w:rsidR="004A1814">
                <w:rPr>
                  <w:rFonts w:ascii="Calibri" w:hAnsi="Calibri" w:cs="Arial"/>
                  <w:color w:val="0F0F0F"/>
                  <w:sz w:val="22"/>
                  <w:szCs w:val="24"/>
                  <w:lang w:eastAsia="en-US"/>
                </w:rPr>
                <w:t xml:space="preserve">, </w:t>
              </w:r>
            </w:ins>
            <w:ins w:id="1292" w:author="Arjan Kloosterboer" w:date="2017-08-11T21:31:00Z">
              <w:r w:rsidR="007C12D9">
                <w:rPr>
                  <w:rFonts w:ascii="Calibri" w:hAnsi="Calibri" w:cs="Arial"/>
                  <w:color w:val="0F0F0F"/>
                  <w:sz w:val="22"/>
                  <w:szCs w:val="24"/>
                  <w:lang w:eastAsia="en-US"/>
                </w:rPr>
                <w:t>dan dient er een relatie ‘ZAAKTYPE heeft relevant BESLUITTYPE’ te zijn bij het ZAAKTYPE dat gerelateerd is aan het RESULTAATTYPE.</w:t>
              </w:r>
            </w:ins>
          </w:p>
          <w:p w14:paraId="0C30AECC" w14:textId="6207B871" w:rsidR="00C01A53" w:rsidRPr="00BE10FF" w:rsidRDefault="00B91EE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1293" w:author="Arjan Kloosterboer" w:date="2017-08-12T00:10:00Z">
              <w:r>
                <w:rPr>
                  <w:rFonts w:ascii="Calibri" w:hAnsi="Calibri" w:cs="Arial"/>
                  <w:color w:val="0F0F0F"/>
                  <w:sz w:val="22"/>
                  <w:szCs w:val="24"/>
                  <w:lang w:eastAsia="en-US"/>
                </w:rPr>
                <w:t>6</w:t>
              </w:r>
            </w:ins>
            <w:ins w:id="1294" w:author="Arjan Kloosterboer" w:date="2017-08-11T23:28:00Z">
              <w:r w:rsidR="00B66C76">
                <w:rPr>
                  <w:rFonts w:ascii="Calibri" w:hAnsi="Calibri" w:cs="Arial"/>
                  <w:color w:val="0F0F0F"/>
                  <w:sz w:val="22"/>
                  <w:szCs w:val="24"/>
                  <w:lang w:eastAsia="en-US"/>
                </w:rPr>
                <w:t xml:space="preserve">) </w:t>
              </w:r>
              <w:r w:rsidR="00B66C76" w:rsidRPr="00BE10FF">
                <w:rPr>
                  <w:rFonts w:ascii="Calibri" w:hAnsi="Calibri" w:cs="Arial"/>
                  <w:color w:val="0F0F0F"/>
                  <w:sz w:val="22"/>
                  <w:szCs w:val="24"/>
                  <w:lang w:eastAsia="en-US"/>
                </w:rPr>
                <w:t>Als de waarde van deze attribuutsoort '</w:t>
              </w:r>
              <w:r w:rsidR="00B66C76">
                <w:rPr>
                  <w:rFonts w:ascii="Calibri" w:hAnsi="Calibri" w:cs="Arial"/>
                  <w:color w:val="0F0F0F"/>
                  <w:sz w:val="22"/>
                  <w:szCs w:val="24"/>
                  <w:lang w:eastAsia="en-US"/>
                </w:rPr>
                <w:t>zaakobject</w:t>
              </w:r>
              <w:r w:rsidR="00B66C76" w:rsidRPr="00BE10FF">
                <w:rPr>
                  <w:rFonts w:ascii="Calibri" w:hAnsi="Calibri" w:cs="Arial"/>
                  <w:color w:val="0F0F0F"/>
                  <w:sz w:val="22"/>
                  <w:szCs w:val="24"/>
                  <w:lang w:eastAsia="en-US"/>
                </w:rPr>
                <w:t>'</w:t>
              </w:r>
              <w:r w:rsidR="00B66C76">
                <w:rPr>
                  <w:rFonts w:ascii="Calibri" w:hAnsi="Calibri" w:cs="Arial"/>
                  <w:color w:val="0F0F0F"/>
                  <w:sz w:val="22"/>
                  <w:szCs w:val="24"/>
                  <w:lang w:eastAsia="en-US"/>
                </w:rPr>
                <w:t xml:space="preserve"> is, dan dient er een relatie </w:t>
              </w:r>
              <w:r w:rsidR="00B66C76" w:rsidRPr="00C01A53">
                <w:rPr>
                  <w:rFonts w:ascii="Calibri" w:hAnsi="Calibri" w:cs="Arial"/>
                  <w:color w:val="0F0F0F"/>
                  <w:sz w:val="22"/>
                  <w:szCs w:val="24"/>
                  <w:lang w:eastAsia="en-US"/>
                </w:rPr>
                <w:t>‘</w:t>
              </w:r>
              <w:r w:rsidR="00B66C76">
                <w:rPr>
                  <w:rFonts w:ascii="Calibri" w:hAnsi="Calibri" w:cs="Arial"/>
                  <w:color w:val="0F0F0F"/>
                  <w:sz w:val="22"/>
                  <w:szCs w:val="24"/>
                  <w:lang w:eastAsia="en-US"/>
                </w:rPr>
                <w:t>ZAAKOBJECTTYPE is relevant voor ZAAKTYPE’ te zijn bij het ZAAKTYPE dat gerelateerd is aan het RESULTAATTYPE</w:t>
              </w:r>
            </w:ins>
            <w:ins w:id="1295" w:author="Arjan Kloosterboer" w:date="2017-08-11T23:29:00Z">
              <w:r w:rsidR="0040601B">
                <w:rPr>
                  <w:rFonts w:ascii="Calibri" w:hAnsi="Calibri" w:cs="Arial"/>
                  <w:color w:val="0F0F0F"/>
                  <w:sz w:val="22"/>
                  <w:szCs w:val="24"/>
                  <w:lang w:eastAsia="en-US"/>
                </w:rPr>
                <w:t xml:space="preserve">, dient de attribuutsoort </w:t>
              </w:r>
            </w:ins>
            <w:ins w:id="1296" w:author="Arjan Kloosterboer" w:date="2017-08-11T23:30:00Z">
              <w:r w:rsidR="0040601B">
                <w:rPr>
                  <w:rFonts w:ascii="Calibri" w:hAnsi="Calibri" w:cs="Arial"/>
                  <w:color w:val="0F0F0F"/>
                  <w:sz w:val="22"/>
                  <w:szCs w:val="24"/>
                  <w:lang w:eastAsia="en-US"/>
                </w:rPr>
                <w:t xml:space="preserve">‘Objecttype’ van een waarde te zijn voorzien die overeenkomt met de naam van het ZAAKOBJECTTYPE en dient de attribuutsoort ‘Datumkenmerk’ </w:t>
              </w:r>
            </w:ins>
            <w:ins w:id="1297" w:author="Arjan Kloosterboer" w:date="2017-08-11T23:31:00Z">
              <w:r w:rsidR="0040601B">
                <w:rPr>
                  <w:rFonts w:ascii="Calibri" w:hAnsi="Calibri" w:cs="Arial"/>
                  <w:color w:val="0F0F0F"/>
                  <w:sz w:val="22"/>
                  <w:szCs w:val="24"/>
                  <w:lang w:eastAsia="en-US"/>
                </w:rPr>
                <w:t>van een waarde te zijn voorzien die overeenkomt met naam van een</w:t>
              </w:r>
            </w:ins>
            <w:ins w:id="1298" w:author="Arjan Kloosterboer" w:date="2017-08-11T23:33:00Z">
              <w:r w:rsidR="0040601B">
                <w:rPr>
                  <w:rFonts w:ascii="Calibri" w:hAnsi="Calibri" w:cs="Arial"/>
                  <w:color w:val="0F0F0F"/>
                  <w:sz w:val="22"/>
                  <w:szCs w:val="24"/>
                  <w:lang w:eastAsia="en-US"/>
                </w:rPr>
                <w:t>, in het RGBZ gespecificeerde,</w:t>
              </w:r>
            </w:ins>
            <w:ins w:id="1299" w:author="Arjan Kloosterboer" w:date="2017-08-11T23:31:00Z">
              <w:r w:rsidR="0040601B">
                <w:rPr>
                  <w:rFonts w:ascii="Calibri" w:hAnsi="Calibri" w:cs="Arial"/>
                  <w:color w:val="0F0F0F"/>
                  <w:sz w:val="22"/>
                  <w:szCs w:val="24"/>
                  <w:lang w:eastAsia="en-US"/>
                </w:rPr>
                <w:t xml:space="preserve"> attribuutsoort van dat ZAAKOBJECTTYPE. </w:t>
              </w:r>
            </w:ins>
          </w:p>
          <w:p w14:paraId="3113E2E8" w14:textId="76D6B41C" w:rsidR="00AB0ADA" w:rsidRPr="00BE10FF" w:rsidDel="00E534B5" w:rsidRDefault="00B91EED" w:rsidP="00E534B5">
            <w:pPr>
              <w:widowControl w:val="0"/>
              <w:autoSpaceDE w:val="0"/>
              <w:autoSpaceDN w:val="0"/>
              <w:adjustRightInd w:val="0"/>
              <w:spacing w:line="240" w:lineRule="auto"/>
              <w:contextualSpacing w:val="0"/>
              <w:rPr>
                <w:del w:id="1300" w:author="Arjan Kloosterboer" w:date="2017-08-11T16:20:00Z"/>
                <w:rFonts w:ascii="Calibri" w:hAnsi="Calibri" w:cs="Arial"/>
                <w:color w:val="0F0F0F"/>
                <w:sz w:val="22"/>
                <w:szCs w:val="24"/>
                <w:lang w:eastAsia="en-US"/>
              </w:rPr>
            </w:pPr>
            <w:ins w:id="1301" w:author="Arjan Kloosterboer" w:date="2017-08-11T23:34:00Z">
              <w:r>
                <w:rPr>
                  <w:rFonts w:ascii="Calibri" w:hAnsi="Calibri" w:cs="Arial"/>
                  <w:color w:val="0F0F0F"/>
                  <w:sz w:val="22"/>
                  <w:szCs w:val="24"/>
                  <w:lang w:eastAsia="en-US"/>
                </w:rPr>
                <w:t>1</w:t>
              </w:r>
              <w:r w:rsidR="004256D7">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Als de waarde van deze attrIbuutsoort ‘ander datumkenmerk’ is, dien</w:t>
            </w:r>
            <w:del w:id="1302" w:author="Arjan Kloosterboer" w:date="2017-08-11T23:49:00Z">
              <w:r w:rsidR="00AB0ADA" w:rsidRPr="00BE10FF" w:rsidDel="00103CB9">
                <w:rPr>
                  <w:rFonts w:ascii="Calibri" w:hAnsi="Calibri" w:cs="Arial"/>
                  <w:color w:val="0F0F0F"/>
                  <w:sz w:val="22"/>
                  <w:szCs w:val="24"/>
                  <w:lang w:eastAsia="en-US"/>
                </w:rPr>
                <w:delText>t</w:delText>
              </w:r>
            </w:del>
            <w:ins w:id="1303" w:author="Arjan Kloosterboer" w:date="2017-08-11T23:49:00Z">
              <w:r w:rsidR="00103CB9">
                <w:rPr>
                  <w:rFonts w:ascii="Calibri" w:hAnsi="Calibri" w:cs="Arial"/>
                  <w:color w:val="0F0F0F"/>
                  <w:sz w:val="22"/>
                  <w:szCs w:val="24"/>
                  <w:lang w:eastAsia="en-US"/>
                </w:rPr>
                <w:t>en</w:t>
              </w:r>
            </w:ins>
            <w:r w:rsidR="00AB0ADA" w:rsidRPr="00BE10FF">
              <w:rPr>
                <w:rFonts w:ascii="Calibri" w:hAnsi="Calibri" w:cs="Arial"/>
                <w:color w:val="0F0F0F"/>
                <w:sz w:val="22"/>
                <w:szCs w:val="24"/>
                <w:lang w:eastAsia="en-US"/>
              </w:rPr>
              <w:t xml:space="preserve"> </w:t>
            </w:r>
            <w:del w:id="1304" w:author="Arjan Kloosterboer" w:date="2017-08-11T23:49:00Z">
              <w:r w:rsidR="00AB0ADA" w:rsidRPr="00BE10FF" w:rsidDel="00103CB9">
                <w:rPr>
                  <w:rFonts w:ascii="Calibri" w:hAnsi="Calibri" w:cs="Arial"/>
                  <w:color w:val="0F0F0F"/>
                  <w:sz w:val="22"/>
                  <w:szCs w:val="24"/>
                  <w:lang w:eastAsia="en-US"/>
                </w:rPr>
                <w:delText xml:space="preserve">middels </w:delText>
              </w:r>
            </w:del>
            <w:r w:rsidR="00AB0ADA" w:rsidRPr="00BE10FF">
              <w:rPr>
                <w:rFonts w:ascii="Calibri" w:hAnsi="Calibri" w:cs="Arial"/>
                <w:color w:val="0F0F0F"/>
                <w:sz w:val="22"/>
                <w:szCs w:val="24"/>
                <w:lang w:eastAsia="en-US"/>
              </w:rPr>
              <w:t>de attribuutsoort</w:t>
            </w:r>
            <w:ins w:id="1305" w:author="Arjan Kloosterboer" w:date="2017-08-11T23:49:00Z">
              <w:r w:rsidR="00103CB9">
                <w:rPr>
                  <w:rFonts w:ascii="Calibri" w:hAnsi="Calibri" w:cs="Arial"/>
                  <w:color w:val="0F0F0F"/>
                  <w:sz w:val="22"/>
                  <w:szCs w:val="24"/>
                  <w:lang w:eastAsia="en-US"/>
                </w:rPr>
                <w:t>en</w:t>
              </w:r>
            </w:ins>
            <w:r w:rsidR="00AB0ADA" w:rsidRPr="00BE10FF">
              <w:rPr>
                <w:rFonts w:ascii="Calibri" w:hAnsi="Calibri" w:cs="Arial"/>
                <w:color w:val="0F0F0F"/>
                <w:sz w:val="22"/>
                <w:szCs w:val="24"/>
                <w:lang w:eastAsia="en-US"/>
              </w:rPr>
              <w:t xml:space="preserve"> </w:t>
            </w:r>
            <w:del w:id="1306" w:author="Arjan Kloosterboer" w:date="2017-08-11T23:49:00Z">
              <w:r w:rsidR="00AB0ADA" w:rsidRPr="00BE10FF" w:rsidDel="00103CB9">
                <w:rPr>
                  <w:rFonts w:ascii="Calibri" w:hAnsi="Calibri" w:cs="Arial"/>
                  <w:color w:val="0F0F0F"/>
                  <w:sz w:val="22"/>
                  <w:szCs w:val="24"/>
                  <w:lang w:eastAsia="en-US"/>
                </w:rPr>
                <w:delText>Toelichting te worden beschreven  welk datumveld de brondatum bevat</w:delText>
              </w:r>
            </w:del>
            <w:ins w:id="1307" w:author="Arjan Kloosterboer" w:date="2017-08-11T23:49:00Z">
              <w:r w:rsidR="00470B92" w:rsidRPr="00D974EE">
                <w:rPr>
                  <w:rFonts w:ascii="Calibri" w:hAnsi="Calibri" w:cs="Arial"/>
                  <w:color w:val="0F0F0F"/>
                  <w:sz w:val="22"/>
                  <w:szCs w:val="24"/>
                  <w:lang w:eastAsia="en-US"/>
                </w:rPr>
                <w:t>‘Objecttype’</w:t>
              </w:r>
            </w:ins>
            <w:ins w:id="1308" w:author="Arjan Kloosterboer" w:date="2017-08-11T23:50:00Z">
              <w:r w:rsidR="00103CB9">
                <w:rPr>
                  <w:rFonts w:ascii="Calibri" w:hAnsi="Calibri" w:cs="Arial"/>
                  <w:color w:val="0F0F0F"/>
                  <w:sz w:val="22"/>
                  <w:szCs w:val="24"/>
                  <w:lang w:eastAsia="en-US"/>
                </w:rPr>
                <w:t xml:space="preserve">, </w:t>
              </w:r>
            </w:ins>
            <w:ins w:id="1309" w:author="Arjan Kloosterboer" w:date="2017-08-11T23:49:00Z">
              <w:r w:rsidR="00470B92" w:rsidRPr="00D974EE">
                <w:rPr>
                  <w:rFonts w:ascii="Calibri" w:hAnsi="Calibri" w:cs="Arial"/>
                  <w:color w:val="0F0F0F"/>
                  <w:sz w:val="22"/>
                  <w:szCs w:val="24"/>
                  <w:lang w:eastAsia="en-US"/>
                </w:rPr>
                <w:t xml:space="preserve">‘Registratie’ </w:t>
              </w:r>
            </w:ins>
            <w:ins w:id="1310" w:author="Arjan Kloosterboer" w:date="2017-08-11T23:50:00Z">
              <w:r w:rsidR="00103CB9">
                <w:rPr>
                  <w:rFonts w:ascii="Calibri" w:hAnsi="Calibri" w:cs="Arial"/>
                  <w:color w:val="0F0F0F"/>
                  <w:sz w:val="22"/>
                  <w:szCs w:val="24"/>
                  <w:lang w:eastAsia="en-US"/>
                </w:rPr>
                <w:t xml:space="preserve">en </w:t>
              </w:r>
            </w:ins>
            <w:ins w:id="1311" w:author="Arjan Kloosterboer" w:date="2017-08-11T23:49:00Z">
              <w:r w:rsidR="00470B92" w:rsidRPr="00D974EE">
                <w:rPr>
                  <w:rFonts w:ascii="Calibri" w:hAnsi="Calibri" w:cs="Arial"/>
                  <w:color w:val="0F0F0F"/>
                  <w:sz w:val="22"/>
                  <w:szCs w:val="24"/>
                  <w:lang w:eastAsia="en-US"/>
                </w:rPr>
                <w:t>‘Datumkennmerk’</w:t>
              </w:r>
            </w:ins>
            <w:ins w:id="1312" w:author="Arjan Kloosterboer" w:date="2017-08-11T23:50:00Z">
              <w:r w:rsidR="00103CB9">
                <w:rPr>
                  <w:rFonts w:ascii="Calibri" w:hAnsi="Calibri" w:cs="Arial"/>
                  <w:color w:val="0F0F0F"/>
                  <w:sz w:val="22"/>
                  <w:szCs w:val="24"/>
                  <w:lang w:eastAsia="en-US"/>
                </w:rPr>
                <w:t xml:space="preserve"> van een waarde te zijn voorzien</w:t>
              </w:r>
            </w:ins>
            <w:r w:rsidR="00AB0ADA" w:rsidRPr="00BE10FF">
              <w:rPr>
                <w:rFonts w:ascii="Calibri" w:hAnsi="Calibri" w:cs="Arial"/>
                <w:color w:val="0F0F0F"/>
                <w:sz w:val="22"/>
                <w:szCs w:val="24"/>
                <w:lang w:eastAsia="en-US"/>
              </w:rPr>
              <w:t>.</w:t>
            </w:r>
          </w:p>
          <w:bookmarkEnd w:id="1263"/>
          <w:p w14:paraId="62F4B02D" w14:textId="02268F07" w:rsidR="00AB0ADA" w:rsidRPr="00BE10FF" w:rsidRDefault="00AB0ADA" w:rsidP="00477095">
            <w:pPr>
              <w:widowControl w:val="0"/>
              <w:autoSpaceDE w:val="0"/>
              <w:autoSpaceDN w:val="0"/>
              <w:adjustRightInd w:val="0"/>
              <w:spacing w:line="240" w:lineRule="auto"/>
              <w:contextualSpacing w:val="0"/>
              <w:rPr>
                <w:rFonts w:ascii="Calibri" w:hAnsi="Calibri" w:cs="Arial"/>
                <w:color w:val="0F0F0F"/>
                <w:sz w:val="22"/>
                <w:szCs w:val="24"/>
                <w:lang w:eastAsia="en-US"/>
              </w:rPr>
            </w:pPr>
            <w:del w:id="1313" w:author="Arjan Kloosterboer" w:date="2017-08-11T16:20:00Z">
              <w:r w:rsidRPr="00BE10FF" w:rsidDel="00E534B5">
                <w:rPr>
                  <w:rFonts w:ascii="Calibri" w:hAnsi="Calibri" w:cs="Arial"/>
                  <w:color w:val="0F0F0F"/>
                  <w:sz w:val="22"/>
                  <w:szCs w:val="24"/>
                  <w:lang w:eastAsia="en-US"/>
                </w:rPr>
                <w:lastRenderedPageBreak/>
                <w:delText>De attribuutsoort verandert alleen van waarde (materiële historie) op een datum die gelijk is aan een Versiedatum van het gerelateerde zaaktype.</w:delText>
              </w:r>
            </w:del>
          </w:p>
        </w:tc>
      </w:tr>
      <w:tr w:rsidR="00AB0ADA" w:rsidRPr="00BE10FF" w14:paraId="4CC0D6B6" w14:textId="77777777" w:rsidTr="000E39D0">
        <w:tc>
          <w:tcPr>
            <w:tcW w:w="9360" w:type="dxa"/>
            <w:gridSpan w:val="3"/>
            <w:tcBorders>
              <w:top w:val="nil"/>
              <w:left w:val="nil"/>
              <w:bottom w:val="nil"/>
              <w:right w:val="nil"/>
            </w:tcBorders>
          </w:tcPr>
          <w:p w14:paraId="04E127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ED73F19" w14:textId="77777777" w:rsidTr="000E39D0">
        <w:tc>
          <w:tcPr>
            <w:tcW w:w="450" w:type="dxa"/>
            <w:tcBorders>
              <w:top w:val="nil"/>
              <w:left w:val="nil"/>
              <w:bottom w:val="nil"/>
              <w:right w:val="nil"/>
            </w:tcBorders>
          </w:tcPr>
          <w:p w14:paraId="1CF9EB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ADBCD3C" w14:textId="40E839B7" w:rsidR="00CB5D62" w:rsidRDefault="00CB5D62" w:rsidP="00E830F0">
            <w:pPr>
              <w:widowControl w:val="0"/>
              <w:autoSpaceDE w:val="0"/>
              <w:autoSpaceDN w:val="0"/>
              <w:adjustRightInd w:val="0"/>
              <w:spacing w:line="240" w:lineRule="auto"/>
              <w:contextualSpacing w:val="0"/>
              <w:rPr>
                <w:ins w:id="1314" w:author="Arjan Kloosterboer" w:date="2017-08-11T16:23:00Z"/>
                <w:rFonts w:ascii="Calibri" w:hAnsi="Calibri" w:cs="Arial"/>
                <w:color w:val="0F0F0F"/>
                <w:sz w:val="22"/>
                <w:szCs w:val="24"/>
                <w:lang w:eastAsia="en-US"/>
              </w:rPr>
            </w:pPr>
            <w:bookmarkStart w:id="1315" w:name="_Hlk490260016"/>
            <w:ins w:id="1316" w:author="Arjan Kloosterboer" w:date="2017-08-11T16:24:00Z">
              <w:r>
                <w:rPr>
                  <w:rFonts w:ascii="Calibri" w:hAnsi="Calibri" w:cs="Arial"/>
                  <w:color w:val="0F0F0F"/>
                  <w:sz w:val="22"/>
                  <w:szCs w:val="24"/>
                  <w:lang w:eastAsia="en-US"/>
                </w:rPr>
                <w:t xml:space="preserve">Een waarde van deze attribuutsoort specificeert hoe in dat geval </w:t>
              </w:r>
            </w:ins>
            <w:ins w:id="1317" w:author="Arjan Kloosterboer" w:date="2017-08-11T16:26:00Z">
              <w:r>
                <w:rPr>
                  <w:rFonts w:ascii="Calibri" w:hAnsi="Calibri" w:cs="Arial"/>
                  <w:color w:val="0F0F0F"/>
                  <w:sz w:val="22"/>
                  <w:szCs w:val="24"/>
                  <w:lang w:eastAsia="en-US"/>
                </w:rPr>
                <w:t xml:space="preserve">het einde van de procestermijn en daarmee de </w:t>
              </w:r>
            </w:ins>
            <w:ins w:id="1318" w:author="Arjan Kloosterboer" w:date="2017-08-11T16:24:00Z">
              <w:r>
                <w:rPr>
                  <w:rFonts w:ascii="Calibri" w:hAnsi="Calibri" w:cs="Arial"/>
                  <w:color w:val="0F0F0F"/>
                  <w:sz w:val="22"/>
                  <w:szCs w:val="24"/>
                  <w:lang w:eastAsia="en-US"/>
                </w:rPr>
                <w:t>brondatum van de archief</w:t>
              </w:r>
            </w:ins>
            <w:ins w:id="1319" w:author="Arjan Kloosterboer" w:date="2017-08-11T16:27:00Z">
              <w:r>
                <w:rPr>
                  <w:rFonts w:ascii="Calibri" w:hAnsi="Calibri" w:cs="Arial"/>
                  <w:color w:val="0F0F0F"/>
                  <w:sz w:val="22"/>
                  <w:szCs w:val="24"/>
                  <w:lang w:eastAsia="en-US"/>
                </w:rPr>
                <w:t>actietermijn</w:t>
              </w:r>
            </w:ins>
            <w:ins w:id="1320" w:author="Arjan Kloosterboer" w:date="2017-08-11T16:24:00Z">
              <w:r>
                <w:rPr>
                  <w:rFonts w:ascii="Calibri" w:hAnsi="Calibri" w:cs="Arial"/>
                  <w:color w:val="0F0F0F"/>
                  <w:sz w:val="22"/>
                  <w:szCs w:val="24"/>
                  <w:lang w:eastAsia="en-US"/>
                </w:rPr>
                <w:t xml:space="preserve">, </w:t>
              </w:r>
            </w:ins>
            <w:ins w:id="1321" w:author="Arjan Kloosterboer" w:date="2017-08-11T16:26:00Z">
              <w:r>
                <w:rPr>
                  <w:rFonts w:ascii="Calibri" w:hAnsi="Calibri" w:cs="Arial"/>
                  <w:color w:val="0F0F0F"/>
                  <w:sz w:val="22"/>
                  <w:szCs w:val="24"/>
                  <w:lang w:eastAsia="en-US"/>
                </w:rPr>
                <w:t xml:space="preserve">zijnde </w:t>
              </w:r>
            </w:ins>
            <w:ins w:id="1322" w:author="Arjan Kloosterboer" w:date="2017-08-11T16:24:00Z">
              <w:r>
                <w:rPr>
                  <w:rFonts w:ascii="Calibri" w:hAnsi="Calibri" w:cs="Arial"/>
                  <w:color w:val="0F0F0F"/>
                  <w:sz w:val="22"/>
                  <w:szCs w:val="24"/>
                  <w:lang w:eastAsia="en-US"/>
                </w:rPr>
                <w:t xml:space="preserve">de start van de bewaartermijn tot vernietiging dan wel de termijn tot overbrenging, bepaald moet worden. </w:t>
              </w:r>
            </w:ins>
          </w:p>
          <w:p w14:paraId="09D3394D" w14:textId="00E95DD8" w:rsidR="005704CB" w:rsidRDefault="00AB0ADA" w:rsidP="00E830F0">
            <w:pPr>
              <w:widowControl w:val="0"/>
              <w:autoSpaceDE w:val="0"/>
              <w:autoSpaceDN w:val="0"/>
              <w:adjustRightInd w:val="0"/>
              <w:spacing w:line="240" w:lineRule="auto"/>
              <w:contextualSpacing w:val="0"/>
              <w:rPr>
                <w:ins w:id="1323" w:author="Arjan Kloosterboer" w:date="2017-08-11T17:57:00Z"/>
                <w:rFonts w:ascii="Calibri" w:hAnsi="Calibri" w:cs="Arial"/>
                <w:color w:val="0F0F0F"/>
                <w:sz w:val="22"/>
                <w:szCs w:val="24"/>
                <w:lang w:eastAsia="en-US"/>
              </w:rPr>
            </w:pPr>
            <w:del w:id="1324" w:author="Arjan Kloosterboer" w:date="2017-08-11T17:54:00Z">
              <w:r w:rsidRPr="00BE10FF" w:rsidDel="005704CB">
                <w:rPr>
                  <w:rFonts w:ascii="Calibri" w:hAnsi="Calibri" w:cs="Arial"/>
                  <w:color w:val="0F0F0F"/>
                  <w:sz w:val="22"/>
                  <w:szCs w:val="24"/>
                  <w:lang w:eastAsia="en-US"/>
                </w:rPr>
                <w:delText>Het betreft het ‘datumveld’ waarvan de daarin vermelde datum als startdatum van de Archiefactietermijn genomen moet worden. Meerdere datumvelden komen hiervoor in aanmerking. Deze specificeren we onder ‘Waardenverzameling’.</w:delText>
              </w:r>
            </w:del>
            <w:ins w:id="1325" w:author="Arjan Kloosterboer" w:date="2017-08-11T17:56:00Z">
              <w:r w:rsidR="005704CB">
                <w:rPr>
                  <w:rFonts w:ascii="Calibri" w:hAnsi="Calibri" w:cs="Arial"/>
                  <w:color w:val="0F0F0F"/>
                  <w:sz w:val="22"/>
                  <w:szCs w:val="24"/>
                  <w:lang w:eastAsia="en-US"/>
                </w:rPr>
                <w:t xml:space="preserve">In het geval van ‘afgehandeld’ is er geen sprake van een procestermijn, deze is </w:t>
              </w:r>
            </w:ins>
            <w:ins w:id="1326" w:author="Arjan Kloosterboer" w:date="2017-08-11T17:57:00Z">
              <w:r w:rsidR="005704CB">
                <w:rPr>
                  <w:rFonts w:ascii="Calibri" w:hAnsi="Calibri" w:cs="Arial"/>
                  <w:color w:val="0F0F0F"/>
                  <w:sz w:val="22"/>
                  <w:szCs w:val="24"/>
                  <w:lang w:eastAsia="en-US"/>
                </w:rPr>
                <w:t xml:space="preserve">‘nihil’. De archiefactietermijn </w:t>
              </w:r>
            </w:ins>
            <w:ins w:id="1327" w:author="Arjan Kloosterboer" w:date="2017-08-11T21:23:00Z">
              <w:r w:rsidR="004A1814">
                <w:rPr>
                  <w:rFonts w:ascii="Calibri" w:hAnsi="Calibri" w:cs="Arial"/>
                  <w:color w:val="0F0F0F"/>
                  <w:sz w:val="22"/>
                  <w:szCs w:val="24"/>
                  <w:lang w:eastAsia="en-US"/>
                </w:rPr>
                <w:t xml:space="preserve">(i.c. de bewaartermijn) </w:t>
              </w:r>
            </w:ins>
            <w:ins w:id="1328" w:author="Arjan Kloosterboer" w:date="2017-08-11T17:57:00Z">
              <w:r w:rsidR="005704CB">
                <w:rPr>
                  <w:rFonts w:ascii="Calibri" w:hAnsi="Calibri" w:cs="Arial"/>
                  <w:color w:val="0F0F0F"/>
                  <w:sz w:val="22"/>
                  <w:szCs w:val="24"/>
                  <w:lang w:eastAsia="en-US"/>
                </w:rPr>
                <w:t>start op de einddatum van de zaak.</w:t>
              </w:r>
            </w:ins>
          </w:p>
          <w:p w14:paraId="735ED8DF" w14:textId="74F6E749" w:rsidR="00C1544E" w:rsidRDefault="005704CB" w:rsidP="00E830F0">
            <w:pPr>
              <w:widowControl w:val="0"/>
              <w:autoSpaceDE w:val="0"/>
              <w:autoSpaceDN w:val="0"/>
              <w:adjustRightInd w:val="0"/>
              <w:spacing w:line="240" w:lineRule="auto"/>
              <w:contextualSpacing w:val="0"/>
              <w:rPr>
                <w:ins w:id="1329" w:author="Arjan Kloosterboer" w:date="2017-08-11T23:52:00Z"/>
                <w:rFonts w:ascii="Calibri" w:hAnsi="Calibri" w:cs="Arial"/>
                <w:color w:val="0F0F0F"/>
                <w:sz w:val="22"/>
                <w:szCs w:val="24"/>
                <w:lang w:eastAsia="en-US"/>
              </w:rPr>
            </w:pPr>
            <w:ins w:id="1330" w:author="Arjan Kloosterboer" w:date="2017-08-11T17:58:00Z">
              <w:r>
                <w:rPr>
                  <w:rFonts w:ascii="Calibri" w:hAnsi="Calibri" w:cs="Arial"/>
                  <w:color w:val="0F0F0F"/>
                  <w:sz w:val="22"/>
                  <w:szCs w:val="24"/>
                  <w:lang w:eastAsia="en-US"/>
                </w:rPr>
                <w:t>In het geval van ‘eigenschap’</w:t>
              </w:r>
            </w:ins>
            <w:ins w:id="1331" w:author="Arjan Kloosterboer" w:date="2017-08-11T18:19:00Z">
              <w:r w:rsidR="00C01A53">
                <w:rPr>
                  <w:rFonts w:ascii="Calibri" w:hAnsi="Calibri" w:cs="Arial"/>
                  <w:color w:val="0F0F0F"/>
                  <w:sz w:val="22"/>
                  <w:szCs w:val="24"/>
                  <w:lang w:eastAsia="en-US"/>
                </w:rPr>
                <w:t xml:space="preserve"> </w:t>
              </w:r>
            </w:ins>
            <w:ins w:id="1332" w:author="Arjan Kloosterboer" w:date="2017-08-11T17:59:00Z">
              <w:r>
                <w:rPr>
                  <w:rFonts w:ascii="Calibri" w:hAnsi="Calibri" w:cs="Arial"/>
                  <w:color w:val="0F0F0F"/>
                  <w:sz w:val="22"/>
                  <w:szCs w:val="24"/>
                  <w:lang w:eastAsia="en-US"/>
                </w:rPr>
                <w:t xml:space="preserve">start de archiefactietermijn </w:t>
              </w:r>
            </w:ins>
            <w:ins w:id="1333" w:author="Arjan Kloosterboer" w:date="2017-08-11T18:20:00Z">
              <w:r w:rsidR="00C01A53">
                <w:rPr>
                  <w:rFonts w:ascii="Calibri" w:hAnsi="Calibri" w:cs="Arial"/>
                  <w:color w:val="0F0F0F"/>
                  <w:sz w:val="22"/>
                  <w:szCs w:val="24"/>
                  <w:lang w:eastAsia="en-US"/>
                </w:rPr>
                <w:t xml:space="preserve">(i.c. de bewaartermijn) </w:t>
              </w:r>
            </w:ins>
            <w:ins w:id="1334" w:author="Arjan Kloosterboer" w:date="2017-08-11T17:59:00Z">
              <w:r>
                <w:rPr>
                  <w:rFonts w:ascii="Calibri" w:hAnsi="Calibri" w:cs="Arial"/>
                  <w:color w:val="0F0F0F"/>
                  <w:sz w:val="22"/>
                  <w:szCs w:val="24"/>
                  <w:lang w:eastAsia="en-US"/>
                </w:rPr>
                <w:t xml:space="preserve">op </w:t>
              </w:r>
            </w:ins>
            <w:ins w:id="1335" w:author="Arjan Kloosterboer" w:date="2017-08-11T18:00:00Z">
              <w:r>
                <w:rPr>
                  <w:rFonts w:ascii="Calibri" w:hAnsi="Calibri" w:cs="Arial"/>
                  <w:color w:val="0F0F0F"/>
                  <w:sz w:val="22"/>
                  <w:szCs w:val="24"/>
                  <w:lang w:eastAsia="en-US"/>
                </w:rPr>
                <w:t xml:space="preserve">de datumwaarde van </w:t>
              </w:r>
            </w:ins>
            <w:ins w:id="1336" w:author="Arjan Kloosterboer" w:date="2017-08-11T17:59:00Z">
              <w:r>
                <w:rPr>
                  <w:rFonts w:ascii="Calibri" w:hAnsi="Calibri" w:cs="Arial"/>
                  <w:color w:val="0F0F0F"/>
                  <w:sz w:val="22"/>
                  <w:szCs w:val="24"/>
                  <w:lang w:eastAsia="en-US"/>
                </w:rPr>
                <w:t xml:space="preserve">het datumkenmerk, zijnde de eigenschap, van het objecttype waarvan </w:t>
              </w:r>
            </w:ins>
            <w:ins w:id="1337" w:author="Arjan Kloosterboer" w:date="2017-08-11T18:00:00Z">
              <w:r>
                <w:rPr>
                  <w:rFonts w:ascii="Calibri" w:hAnsi="Calibri" w:cs="Arial"/>
                  <w:color w:val="0F0F0F"/>
                  <w:sz w:val="22"/>
                  <w:szCs w:val="24"/>
                  <w:lang w:eastAsia="en-US"/>
                </w:rPr>
                <w:t xml:space="preserve">de eigenschap een kenmerk is. </w:t>
              </w:r>
            </w:ins>
            <w:ins w:id="1338" w:author="Arjan Kloosterboer" w:date="2017-08-11T23:53:00Z">
              <w:r w:rsidR="00C1544E">
                <w:rPr>
                  <w:rFonts w:ascii="Calibri" w:hAnsi="Calibri" w:cs="Arial"/>
                  <w:color w:val="0F0F0F"/>
                  <w:sz w:val="22"/>
                  <w:szCs w:val="24"/>
                  <w:lang w:eastAsia="en-US"/>
                </w:rPr>
                <w:t>Die eigenschap is</w:t>
              </w:r>
            </w:ins>
            <w:ins w:id="1339" w:author="Arjan Kloosterboer" w:date="2017-08-11T23:52:00Z">
              <w:r w:rsidR="00C1544E">
                <w:rPr>
                  <w:rFonts w:ascii="Calibri" w:hAnsi="Calibri" w:cs="Arial"/>
                  <w:color w:val="0F0F0F"/>
                  <w:sz w:val="22"/>
                  <w:szCs w:val="24"/>
                  <w:lang w:eastAsia="en-US"/>
                </w:rPr>
                <w:t xml:space="preserve"> d.m.v. de relatie ‘</w:t>
              </w:r>
            </w:ins>
            <w:ins w:id="1340" w:author="Arjan Kloosterboer" w:date="2017-08-11T23:54:00Z">
              <w:r w:rsidR="00C1544E">
                <w:rPr>
                  <w:rFonts w:ascii="Calibri" w:hAnsi="Calibri" w:cs="Arial"/>
                  <w:color w:val="0F0F0F"/>
                  <w:sz w:val="22"/>
                  <w:szCs w:val="24"/>
                  <w:lang w:eastAsia="en-US"/>
                </w:rPr>
                <w:t>EIGENSCHAP</w:t>
              </w:r>
            </w:ins>
            <w:ins w:id="1341" w:author="Arjan Kloosterboer" w:date="2017-08-11T23:52:00Z">
              <w:r w:rsidR="00C1544E">
                <w:rPr>
                  <w:rFonts w:ascii="Calibri" w:hAnsi="Calibri" w:cs="Arial"/>
                  <w:color w:val="0F0F0F"/>
                  <w:sz w:val="22"/>
                  <w:szCs w:val="24"/>
                  <w:lang w:eastAsia="en-US"/>
                </w:rPr>
                <w:t xml:space="preserve"> is </w:t>
              </w:r>
            </w:ins>
            <w:ins w:id="1342" w:author="Arjan Kloosterboer" w:date="2017-08-11T23:54:00Z">
              <w:r w:rsidR="00C1544E">
                <w:rPr>
                  <w:rFonts w:ascii="Calibri" w:hAnsi="Calibri" w:cs="Arial"/>
                  <w:color w:val="0F0F0F"/>
                  <w:sz w:val="22"/>
                  <w:szCs w:val="24"/>
                  <w:lang w:eastAsia="en-US"/>
                </w:rPr>
                <w:t>van</w:t>
              </w:r>
            </w:ins>
            <w:ins w:id="1343" w:author="Arjan Kloosterboer" w:date="2017-08-11T23:52:00Z">
              <w:r w:rsidR="00C1544E">
                <w:rPr>
                  <w:rFonts w:ascii="Calibri" w:hAnsi="Calibri" w:cs="Arial"/>
                  <w:color w:val="0F0F0F"/>
                  <w:sz w:val="22"/>
                  <w:szCs w:val="24"/>
                  <w:lang w:eastAsia="en-US"/>
                </w:rPr>
                <w:t xml:space="preserve"> ZAAKTYPE’ gerelateerd aan het ZAAKTYPE waartoe het RESULTAATTYPE behoort. M.b.v. de attribuutsoort ‘Objecttype’ wordt </w:t>
              </w:r>
            </w:ins>
            <w:ins w:id="1344" w:author="Arjan Kloosterboer" w:date="2017-08-11T23:55:00Z">
              <w:r w:rsidR="00C1544E">
                <w:rPr>
                  <w:rFonts w:ascii="Calibri" w:hAnsi="Calibri" w:cs="Arial"/>
                  <w:color w:val="0F0F0F"/>
                  <w:sz w:val="22"/>
                  <w:szCs w:val="24"/>
                  <w:lang w:eastAsia="en-US"/>
                </w:rPr>
                <w:t xml:space="preserve">het objecttype </w:t>
              </w:r>
            </w:ins>
            <w:ins w:id="1345" w:author="Arjan Kloosterboer" w:date="2017-08-11T23:52:00Z">
              <w:r w:rsidR="00C1544E">
                <w:rPr>
                  <w:rFonts w:ascii="Calibri" w:hAnsi="Calibri" w:cs="Arial"/>
                  <w:color w:val="0F0F0F"/>
                  <w:sz w:val="22"/>
                  <w:szCs w:val="24"/>
                  <w:lang w:eastAsia="en-US"/>
                </w:rPr>
                <w:t xml:space="preserve">vastgelegd </w:t>
              </w:r>
            </w:ins>
            <w:ins w:id="1346" w:author="Arjan Kloosterboer" w:date="2017-08-11T23:56:00Z">
              <w:r w:rsidR="00C1544E">
                <w:rPr>
                  <w:rFonts w:ascii="Calibri" w:hAnsi="Calibri" w:cs="Arial"/>
                  <w:color w:val="0F0F0F"/>
                  <w:sz w:val="22"/>
                  <w:szCs w:val="24"/>
                  <w:lang w:eastAsia="en-US"/>
                </w:rPr>
                <w:t xml:space="preserve">waartoe de eienschap behoort, </w:t>
              </w:r>
            </w:ins>
            <w:ins w:id="1347" w:author="Arjan Kloosterboer" w:date="2017-08-11T23:52:00Z">
              <w:r w:rsidR="00C1544E">
                <w:rPr>
                  <w:rFonts w:ascii="Calibri" w:hAnsi="Calibri" w:cs="Arial"/>
                  <w:color w:val="0F0F0F"/>
                  <w:sz w:val="22"/>
                  <w:szCs w:val="24"/>
                  <w:lang w:eastAsia="en-US"/>
                </w:rPr>
                <w:t xml:space="preserve">m.b.v. de attribuutsoort ‘Datumkenmerk’ wordt vastgelegd welke </w:t>
              </w:r>
            </w:ins>
            <w:ins w:id="1348" w:author="Arjan Kloosterboer" w:date="2017-08-11T23:55:00Z">
              <w:r w:rsidR="00C1544E">
                <w:rPr>
                  <w:rFonts w:ascii="Calibri" w:hAnsi="Calibri" w:cs="Arial"/>
                  <w:color w:val="0F0F0F"/>
                  <w:sz w:val="22"/>
                  <w:szCs w:val="24"/>
                  <w:lang w:eastAsia="en-US"/>
                </w:rPr>
                <w:t>eigenschap</w:t>
              </w:r>
            </w:ins>
            <w:ins w:id="1349" w:author="Arjan Kloosterboer" w:date="2017-08-11T23:52:00Z">
              <w:r w:rsidR="00C1544E">
                <w:rPr>
                  <w:rFonts w:ascii="Calibri" w:hAnsi="Calibri" w:cs="Arial"/>
                  <w:color w:val="0F0F0F"/>
                  <w:sz w:val="22"/>
                  <w:szCs w:val="24"/>
                  <w:lang w:eastAsia="en-US"/>
                </w:rPr>
                <w:t xml:space="preserve"> het betreft.</w:t>
              </w:r>
            </w:ins>
          </w:p>
          <w:p w14:paraId="134512D4" w14:textId="1E35071E" w:rsidR="00C01A53" w:rsidRDefault="00C01A53" w:rsidP="00E830F0">
            <w:pPr>
              <w:widowControl w:val="0"/>
              <w:autoSpaceDE w:val="0"/>
              <w:autoSpaceDN w:val="0"/>
              <w:adjustRightInd w:val="0"/>
              <w:spacing w:line="240" w:lineRule="auto"/>
              <w:contextualSpacing w:val="0"/>
              <w:rPr>
                <w:ins w:id="1350" w:author="Arjan Kloosterboer" w:date="2017-08-11T18:26:00Z"/>
                <w:rFonts w:ascii="Calibri" w:hAnsi="Calibri" w:cs="Arial"/>
                <w:color w:val="0F0F0F"/>
                <w:sz w:val="22"/>
                <w:szCs w:val="24"/>
                <w:lang w:eastAsia="en-US"/>
              </w:rPr>
            </w:pPr>
            <w:ins w:id="1351" w:author="Arjan Kloosterboer" w:date="2017-08-11T18:19:00Z">
              <w:r>
                <w:rPr>
                  <w:rFonts w:ascii="Calibri" w:hAnsi="Calibri" w:cs="Arial"/>
                  <w:color w:val="0F0F0F"/>
                  <w:sz w:val="22"/>
                  <w:szCs w:val="24"/>
                  <w:lang w:eastAsia="en-US"/>
                </w:rPr>
                <w:t xml:space="preserve">In het geval van ‘gerelateerde zaak’ </w:t>
              </w:r>
              <w:r w:rsidRPr="00C01A53">
                <w:rPr>
                  <w:rFonts w:ascii="Calibri" w:hAnsi="Calibri" w:cs="Arial"/>
                  <w:color w:val="0F0F0F"/>
                  <w:sz w:val="22"/>
                  <w:szCs w:val="24"/>
                  <w:lang w:eastAsia="en-US"/>
                </w:rPr>
                <w:t xml:space="preserve">start de </w:t>
              </w:r>
            </w:ins>
            <w:ins w:id="1352" w:author="Arjan Kloosterboer" w:date="2017-08-11T18:21:00Z">
              <w:r>
                <w:rPr>
                  <w:rFonts w:ascii="Calibri" w:hAnsi="Calibri" w:cs="Arial"/>
                  <w:color w:val="0F0F0F"/>
                  <w:sz w:val="22"/>
                  <w:szCs w:val="24"/>
                  <w:lang w:eastAsia="en-US"/>
                </w:rPr>
                <w:t xml:space="preserve">archiefactietermijn (i.c. de bewaartermijn) </w:t>
              </w:r>
            </w:ins>
            <w:ins w:id="1353" w:author="Arjan Kloosterboer" w:date="2017-08-11T18:22:00Z">
              <w:r>
                <w:rPr>
                  <w:rFonts w:ascii="Calibri" w:hAnsi="Calibri" w:cs="Arial"/>
                  <w:color w:val="0F0F0F"/>
                  <w:sz w:val="22"/>
                  <w:szCs w:val="24"/>
                  <w:lang w:eastAsia="en-US"/>
                </w:rPr>
                <w:t xml:space="preserve">bij afronding cq. </w:t>
              </w:r>
            </w:ins>
            <w:ins w:id="1354" w:author="Arjan Kloosterboer" w:date="2017-08-11T18:19:00Z">
              <w:r w:rsidRPr="00C01A53">
                <w:rPr>
                  <w:rFonts w:ascii="Calibri" w:hAnsi="Calibri" w:cs="Arial"/>
                  <w:color w:val="0F0F0F"/>
                  <w:sz w:val="22"/>
                  <w:szCs w:val="24"/>
                  <w:lang w:eastAsia="en-US"/>
                </w:rPr>
                <w:t xml:space="preserve">op de einddatum van de </w:t>
              </w:r>
            </w:ins>
            <w:ins w:id="1355" w:author="Arjan Kloosterboer" w:date="2017-08-11T18:22:00Z">
              <w:r>
                <w:rPr>
                  <w:rFonts w:ascii="Calibri" w:hAnsi="Calibri" w:cs="Arial"/>
                  <w:color w:val="0F0F0F"/>
                  <w:sz w:val="22"/>
                  <w:szCs w:val="24"/>
                  <w:lang w:eastAsia="en-US"/>
                </w:rPr>
                <w:t xml:space="preserve">gerelateerde </w:t>
              </w:r>
            </w:ins>
            <w:ins w:id="1356" w:author="Arjan Kloosterboer" w:date="2017-08-11T18:19:00Z">
              <w:r w:rsidRPr="00C01A53">
                <w:rPr>
                  <w:rFonts w:ascii="Calibri" w:hAnsi="Calibri" w:cs="Arial"/>
                  <w:color w:val="0F0F0F"/>
                  <w:sz w:val="22"/>
                  <w:szCs w:val="24"/>
                  <w:lang w:eastAsia="en-US"/>
                </w:rPr>
                <w:t>zaak</w:t>
              </w:r>
            </w:ins>
            <w:ins w:id="1357" w:author="Arjan Kloosterboer" w:date="2017-08-11T18:22:00Z">
              <w:r>
                <w:rPr>
                  <w:rFonts w:ascii="Calibri" w:hAnsi="Calibri" w:cs="Arial"/>
                  <w:color w:val="0F0F0F"/>
                  <w:sz w:val="22"/>
                  <w:szCs w:val="24"/>
                  <w:lang w:eastAsia="en-US"/>
                </w:rPr>
                <w:t>.</w:t>
              </w:r>
            </w:ins>
            <w:ins w:id="1358" w:author="Arjan Kloosterboer" w:date="2017-08-11T18:19:00Z">
              <w:r>
                <w:rPr>
                  <w:rFonts w:ascii="Calibri" w:hAnsi="Calibri" w:cs="Arial"/>
                  <w:color w:val="0F0F0F"/>
                  <w:sz w:val="22"/>
                  <w:szCs w:val="24"/>
                  <w:lang w:eastAsia="en-US"/>
                </w:rPr>
                <w:t xml:space="preserve"> D</w:t>
              </w:r>
              <w:r w:rsidRPr="00C01A53">
                <w:rPr>
                  <w:rFonts w:ascii="Calibri" w:hAnsi="Calibri" w:cs="Arial"/>
                  <w:color w:val="0F0F0F"/>
                  <w:sz w:val="22"/>
                  <w:szCs w:val="24"/>
                  <w:lang w:eastAsia="en-US"/>
                </w:rPr>
                <w:t>e desbetreffende zaak is van één van de gerelateerde ZAAKTYPEn van ‘ZAAKTYPE heeft gerelateerd ZAAKTYPE’</w:t>
              </w:r>
            </w:ins>
            <w:ins w:id="1359" w:author="Arjan Kloosterboer" w:date="2017-08-11T18:25:00Z">
              <w:r>
                <w:rPr>
                  <w:rFonts w:ascii="Calibri" w:hAnsi="Calibri" w:cs="Arial"/>
                  <w:color w:val="0F0F0F"/>
                  <w:sz w:val="22"/>
                  <w:szCs w:val="24"/>
                  <w:lang w:eastAsia="en-US"/>
                </w:rPr>
                <w:t xml:space="preserve"> bij het ZAAKTYPE waar</w:t>
              </w:r>
            </w:ins>
            <w:ins w:id="1360" w:author="Arjan Kloosterboer" w:date="2017-08-11T21:20:00Z">
              <w:r w:rsidR="007B3DD8">
                <w:rPr>
                  <w:rFonts w:ascii="Calibri" w:hAnsi="Calibri" w:cs="Arial"/>
                  <w:color w:val="0F0F0F"/>
                  <w:sz w:val="22"/>
                  <w:szCs w:val="24"/>
                  <w:lang w:eastAsia="en-US"/>
                </w:rPr>
                <w:t>toe</w:t>
              </w:r>
            </w:ins>
            <w:ins w:id="1361" w:author="Arjan Kloosterboer" w:date="2017-08-11T18:25:00Z">
              <w:r>
                <w:rPr>
                  <w:rFonts w:ascii="Calibri" w:hAnsi="Calibri" w:cs="Arial"/>
                  <w:color w:val="0F0F0F"/>
                  <w:sz w:val="22"/>
                  <w:szCs w:val="24"/>
                  <w:lang w:eastAsia="en-US"/>
                </w:rPr>
                <w:t xml:space="preserve"> het RESULTAATTYPE </w:t>
              </w:r>
            </w:ins>
            <w:ins w:id="1362" w:author="Arjan Kloosterboer" w:date="2017-08-11T21:20:00Z">
              <w:r w:rsidR="007B3DD8">
                <w:rPr>
                  <w:rFonts w:ascii="Calibri" w:hAnsi="Calibri" w:cs="Arial"/>
                  <w:color w:val="0F0F0F"/>
                  <w:sz w:val="22"/>
                  <w:szCs w:val="24"/>
                  <w:lang w:eastAsia="en-US"/>
                </w:rPr>
                <w:t>behoort</w:t>
              </w:r>
            </w:ins>
            <w:ins w:id="1363" w:author="Arjan Kloosterboer" w:date="2017-08-11T18:25:00Z">
              <w:r>
                <w:rPr>
                  <w:rFonts w:ascii="Calibri" w:hAnsi="Calibri" w:cs="Arial"/>
                  <w:color w:val="0F0F0F"/>
                  <w:sz w:val="22"/>
                  <w:szCs w:val="24"/>
                  <w:lang w:eastAsia="en-US"/>
                </w:rPr>
                <w:t>.</w:t>
              </w:r>
            </w:ins>
          </w:p>
          <w:p w14:paraId="6577D9AE" w14:textId="5B5B8525" w:rsidR="002A4396" w:rsidRDefault="002A4396" w:rsidP="002A4396">
            <w:pPr>
              <w:widowControl w:val="0"/>
              <w:autoSpaceDE w:val="0"/>
              <w:autoSpaceDN w:val="0"/>
              <w:adjustRightInd w:val="0"/>
              <w:spacing w:line="240" w:lineRule="auto"/>
              <w:contextualSpacing w:val="0"/>
              <w:rPr>
                <w:ins w:id="1364" w:author="Arjan Kloosterboer" w:date="2017-08-11T18:27:00Z"/>
                <w:rFonts w:ascii="Calibri" w:hAnsi="Calibri" w:cs="Arial"/>
                <w:color w:val="0F0F0F"/>
                <w:sz w:val="22"/>
                <w:szCs w:val="24"/>
                <w:lang w:eastAsia="en-US"/>
              </w:rPr>
            </w:pPr>
            <w:ins w:id="1365" w:author="Arjan Kloosterboer" w:date="2017-08-11T18:27:00Z">
              <w:r>
                <w:rPr>
                  <w:rFonts w:ascii="Calibri" w:hAnsi="Calibri" w:cs="Arial"/>
                  <w:color w:val="0F0F0F"/>
                  <w:sz w:val="22"/>
                  <w:szCs w:val="24"/>
                  <w:lang w:eastAsia="en-US"/>
                </w:rPr>
                <w:t xml:space="preserve">In het geval van ‘hoofdzaak’ </w:t>
              </w:r>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 xml:space="preserve">archiefactietermijn (i.c. de bewaartermijn) bij afronding cq. </w:t>
              </w:r>
              <w:r w:rsidRPr="00C01A53">
                <w:rPr>
                  <w:rFonts w:ascii="Calibri" w:hAnsi="Calibri" w:cs="Arial"/>
                  <w:color w:val="0F0F0F"/>
                  <w:sz w:val="22"/>
                  <w:szCs w:val="24"/>
                  <w:lang w:eastAsia="en-US"/>
                </w:rPr>
                <w:t xml:space="preserve">op de einddatum van de </w:t>
              </w:r>
            </w:ins>
            <w:ins w:id="1366" w:author="Arjan Kloosterboer" w:date="2017-08-11T18:28:00Z">
              <w:r>
                <w:rPr>
                  <w:rFonts w:ascii="Calibri" w:hAnsi="Calibri" w:cs="Arial"/>
                  <w:color w:val="0F0F0F"/>
                  <w:sz w:val="22"/>
                  <w:szCs w:val="24"/>
                  <w:lang w:eastAsia="en-US"/>
                </w:rPr>
                <w:t>hoofd</w:t>
              </w:r>
            </w:ins>
            <w:ins w:id="1367" w:author="Arjan Kloosterboer" w:date="2017-08-11T18:27:00Z">
              <w:r w:rsidRPr="00C01A53">
                <w:rPr>
                  <w:rFonts w:ascii="Calibri" w:hAnsi="Calibri" w:cs="Arial"/>
                  <w:color w:val="0F0F0F"/>
                  <w:sz w:val="22"/>
                  <w:szCs w:val="24"/>
                  <w:lang w:eastAsia="en-US"/>
                </w:rPr>
                <w:t>zaak</w:t>
              </w:r>
            </w:ins>
            <w:ins w:id="1368" w:author="Arjan Kloosterboer" w:date="2017-08-11T18:28:00Z">
              <w:r>
                <w:rPr>
                  <w:rFonts w:ascii="Calibri" w:hAnsi="Calibri" w:cs="Arial"/>
                  <w:color w:val="0F0F0F"/>
                  <w:sz w:val="22"/>
                  <w:szCs w:val="24"/>
                  <w:lang w:eastAsia="en-US"/>
                </w:rPr>
                <w:t xml:space="preserve"> waarvan de zaak een deelzaak is</w:t>
              </w:r>
            </w:ins>
            <w:ins w:id="1369" w:author="Arjan Kloosterboer" w:date="2017-08-11T18:27:00Z">
              <w:r>
                <w:rPr>
                  <w:rFonts w:ascii="Calibri" w:hAnsi="Calibri" w:cs="Arial"/>
                  <w:color w:val="0F0F0F"/>
                  <w:sz w:val="22"/>
                  <w:szCs w:val="24"/>
                  <w:lang w:eastAsia="en-US"/>
                </w:rPr>
                <w:t>. D</w:t>
              </w:r>
              <w:r w:rsidRPr="00C01A53">
                <w:rPr>
                  <w:rFonts w:ascii="Calibri" w:hAnsi="Calibri" w:cs="Arial"/>
                  <w:color w:val="0F0F0F"/>
                  <w:sz w:val="22"/>
                  <w:szCs w:val="24"/>
                  <w:lang w:eastAsia="en-US"/>
                </w:rPr>
                <w:t xml:space="preserve">e </w:t>
              </w:r>
            </w:ins>
            <w:ins w:id="1370" w:author="Arjan Kloosterboer" w:date="2017-08-11T18:28:00Z">
              <w:r w:rsidR="00426DA8">
                <w:rPr>
                  <w:rFonts w:ascii="Calibri" w:hAnsi="Calibri" w:cs="Arial"/>
                  <w:color w:val="0F0F0F"/>
                  <w:sz w:val="22"/>
                  <w:szCs w:val="24"/>
                  <w:lang w:eastAsia="en-US"/>
                </w:rPr>
                <w:t>hoofd</w:t>
              </w:r>
            </w:ins>
            <w:ins w:id="1371" w:author="Arjan Kloosterboer" w:date="2017-08-11T18:27:00Z">
              <w:r w:rsidRPr="00C01A53">
                <w:rPr>
                  <w:rFonts w:ascii="Calibri" w:hAnsi="Calibri" w:cs="Arial"/>
                  <w:color w:val="0F0F0F"/>
                  <w:sz w:val="22"/>
                  <w:szCs w:val="24"/>
                  <w:lang w:eastAsia="en-US"/>
                </w:rPr>
                <w:t xml:space="preserve">zaak is </w:t>
              </w:r>
            </w:ins>
            <w:ins w:id="1372" w:author="Arjan Kloosterboer" w:date="2017-08-11T21:28:00Z">
              <w:r w:rsidR="004A1814">
                <w:rPr>
                  <w:rFonts w:ascii="Calibri" w:hAnsi="Calibri" w:cs="Arial"/>
                  <w:color w:val="0F0F0F"/>
                  <w:sz w:val="22"/>
                  <w:szCs w:val="24"/>
                  <w:lang w:eastAsia="en-US"/>
                </w:rPr>
                <w:t xml:space="preserve">van het ZAAKTYPE dat </w:t>
              </w:r>
            </w:ins>
            <w:ins w:id="1373" w:author="Arjan Kloosterboer" w:date="2017-08-11T18:31:00Z">
              <w:r w:rsidR="00426DA8">
                <w:rPr>
                  <w:rFonts w:ascii="Calibri" w:hAnsi="Calibri" w:cs="Arial"/>
                  <w:color w:val="0F0F0F"/>
                  <w:sz w:val="22"/>
                  <w:szCs w:val="24"/>
                  <w:lang w:eastAsia="en-US"/>
                </w:rPr>
                <w:t>d.m.v. de relatie</w:t>
              </w:r>
            </w:ins>
            <w:ins w:id="1374" w:author="Arjan Kloosterboer" w:date="2017-08-11T18:27:00Z">
              <w:r w:rsidRPr="00C01A53">
                <w:rPr>
                  <w:rFonts w:ascii="Calibri" w:hAnsi="Calibri" w:cs="Arial"/>
                  <w:color w:val="0F0F0F"/>
                  <w:sz w:val="22"/>
                  <w:szCs w:val="24"/>
                  <w:lang w:eastAsia="en-US"/>
                </w:rPr>
                <w:t xml:space="preserve"> ‘ZAAKTYPE </w:t>
              </w:r>
            </w:ins>
            <w:ins w:id="1375" w:author="Arjan Kloosterboer" w:date="2017-08-11T18:30:00Z">
              <w:r w:rsidR="00426DA8">
                <w:rPr>
                  <w:rFonts w:ascii="Calibri" w:hAnsi="Calibri" w:cs="Arial"/>
                  <w:color w:val="0F0F0F"/>
                  <w:sz w:val="22"/>
                  <w:szCs w:val="24"/>
                  <w:lang w:eastAsia="en-US"/>
                </w:rPr>
                <w:t>is deelzaaktype van</w:t>
              </w:r>
            </w:ins>
            <w:ins w:id="1376" w:author="Arjan Kloosterboer" w:date="2017-08-11T18:27:00Z">
              <w:r w:rsidRPr="00C01A53">
                <w:rPr>
                  <w:rFonts w:ascii="Calibri" w:hAnsi="Calibri" w:cs="Arial"/>
                  <w:color w:val="0F0F0F"/>
                  <w:sz w:val="22"/>
                  <w:szCs w:val="24"/>
                  <w:lang w:eastAsia="en-US"/>
                </w:rPr>
                <w:t xml:space="preserve"> ZAAKTYPE’</w:t>
              </w:r>
            </w:ins>
            <w:ins w:id="1377" w:author="Arjan Kloosterboer" w:date="2017-08-11T21:28:00Z">
              <w:r w:rsidR="004A1814">
                <w:rPr>
                  <w:rFonts w:ascii="Calibri" w:hAnsi="Calibri" w:cs="Arial"/>
                  <w:color w:val="0F0F0F"/>
                  <w:sz w:val="22"/>
                  <w:szCs w:val="24"/>
                  <w:lang w:eastAsia="en-US"/>
                </w:rPr>
                <w:t xml:space="preserve"> is gerelateerd aan het ZAAKTYPE waartoe het RESULTAATTYPE behoort</w:t>
              </w:r>
            </w:ins>
            <w:ins w:id="1378" w:author="Arjan Kloosterboer" w:date="2017-08-11T18:27:00Z">
              <w:r>
                <w:rPr>
                  <w:rFonts w:ascii="Calibri" w:hAnsi="Calibri" w:cs="Arial"/>
                  <w:color w:val="0F0F0F"/>
                  <w:sz w:val="22"/>
                  <w:szCs w:val="24"/>
                  <w:lang w:eastAsia="en-US"/>
                </w:rPr>
                <w:t>.</w:t>
              </w:r>
            </w:ins>
          </w:p>
          <w:p w14:paraId="748DF530" w14:textId="5692D536" w:rsidR="002A4396" w:rsidRDefault="004A1814" w:rsidP="00E830F0">
            <w:pPr>
              <w:widowControl w:val="0"/>
              <w:autoSpaceDE w:val="0"/>
              <w:autoSpaceDN w:val="0"/>
              <w:adjustRightInd w:val="0"/>
              <w:spacing w:line="240" w:lineRule="auto"/>
              <w:contextualSpacing w:val="0"/>
              <w:rPr>
                <w:ins w:id="1379" w:author="Arjan Kloosterboer" w:date="2017-08-11T22:16:00Z"/>
                <w:rFonts w:ascii="Calibri" w:hAnsi="Calibri" w:cs="Arial"/>
                <w:color w:val="0F0F0F"/>
                <w:sz w:val="22"/>
                <w:szCs w:val="24"/>
                <w:lang w:eastAsia="en-US"/>
              </w:rPr>
            </w:pPr>
            <w:ins w:id="1380" w:author="Arjan Kloosterboer" w:date="2017-08-11T21:24:00Z">
              <w:r>
                <w:rPr>
                  <w:rFonts w:ascii="Calibri" w:hAnsi="Calibri" w:cs="Arial"/>
                  <w:color w:val="0F0F0F"/>
                  <w:sz w:val="22"/>
                  <w:szCs w:val="24"/>
                  <w:lang w:eastAsia="en-US"/>
                </w:rPr>
                <w:t>In het geval van ‘</w:t>
              </w:r>
              <w:r w:rsidRPr="001B2458">
                <w:rPr>
                  <w:rFonts w:ascii="Calibri" w:hAnsi="Calibri" w:cs="Arial"/>
                  <w:color w:val="0F0F0F"/>
                  <w:sz w:val="22"/>
                  <w:szCs w:val="24"/>
                  <w:lang w:eastAsia="en-US"/>
                </w:rPr>
                <w:t>ingangsdatum besluit</w:t>
              </w:r>
              <w:r w:rsidRPr="00BE10FF">
                <w:rPr>
                  <w:rFonts w:ascii="Calibri" w:hAnsi="Calibri" w:cs="Arial"/>
                  <w:color w:val="0F0F0F"/>
                  <w:sz w:val="22"/>
                  <w:szCs w:val="24"/>
                  <w:lang w:eastAsia="en-US"/>
                </w:rPr>
                <w:t>'</w:t>
              </w:r>
              <w:r>
                <w:rPr>
                  <w:rFonts w:ascii="Calibri" w:hAnsi="Calibri" w:cs="Arial"/>
                  <w:color w:val="0F0F0F"/>
                  <w:sz w:val="22"/>
                  <w:szCs w:val="24"/>
                  <w:lang w:eastAsia="en-US"/>
                </w:rPr>
                <w:t xml:space="preserve"> </w:t>
              </w:r>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 xml:space="preserve">archiefactietermijn (i.c. de bewaartermijn) </w:t>
              </w:r>
            </w:ins>
            <w:ins w:id="1381" w:author="Arjan Kloosterboer" w:date="2017-08-11T21:25:00Z">
              <w:r>
                <w:rPr>
                  <w:rFonts w:ascii="Calibri" w:hAnsi="Calibri" w:cs="Arial"/>
                  <w:color w:val="0F0F0F"/>
                  <w:sz w:val="22"/>
                  <w:szCs w:val="24"/>
                  <w:lang w:eastAsia="en-US"/>
                </w:rPr>
                <w:t xml:space="preserve">op de datum van ingang van een aan de zaak gerelateerd besluit. </w:t>
              </w:r>
            </w:ins>
            <w:ins w:id="1382" w:author="Arjan Kloosterboer" w:date="2017-08-11T21:24:00Z">
              <w:r>
                <w:rPr>
                  <w:rFonts w:ascii="Calibri" w:hAnsi="Calibri" w:cs="Arial"/>
                  <w:color w:val="0F0F0F"/>
                  <w:sz w:val="22"/>
                  <w:szCs w:val="24"/>
                  <w:lang w:eastAsia="en-US"/>
                </w:rPr>
                <w:t xml:space="preserve"> </w:t>
              </w:r>
            </w:ins>
            <w:ins w:id="1383" w:author="Arjan Kloosterboer" w:date="2017-08-11T21:29:00Z">
              <w:r>
                <w:rPr>
                  <w:rFonts w:ascii="Calibri" w:hAnsi="Calibri" w:cs="Arial"/>
                  <w:color w:val="0F0F0F"/>
                  <w:sz w:val="22"/>
                  <w:szCs w:val="24"/>
                  <w:lang w:eastAsia="en-US"/>
                </w:rPr>
                <w:t xml:space="preserve">Dat besluit is van een BESLUITTYPE dat d.m.v. de relatie </w:t>
              </w:r>
            </w:ins>
            <w:ins w:id="1384" w:author="Arjan Kloosterboer" w:date="2017-08-11T21:30:00Z">
              <w:r>
                <w:rPr>
                  <w:rFonts w:ascii="Calibri" w:hAnsi="Calibri" w:cs="Arial"/>
                  <w:color w:val="0F0F0F"/>
                  <w:sz w:val="22"/>
                  <w:szCs w:val="24"/>
                  <w:lang w:eastAsia="en-US"/>
                </w:rPr>
                <w:t>‘ZAAKTYPE heeft relevant BESLUITTYPE’ is gerelateerd aan het ZAAKTYPE waartoe het RESULTAATTYPE behoort</w:t>
              </w:r>
            </w:ins>
            <w:ins w:id="1385" w:author="Arjan Kloosterboer" w:date="2017-08-11T21:24:00Z">
              <w:r>
                <w:rPr>
                  <w:rFonts w:ascii="Calibri" w:hAnsi="Calibri" w:cs="Arial"/>
                  <w:color w:val="0F0F0F"/>
                  <w:sz w:val="22"/>
                  <w:szCs w:val="24"/>
                  <w:lang w:eastAsia="en-US"/>
                </w:rPr>
                <w:t>.</w:t>
              </w:r>
            </w:ins>
          </w:p>
          <w:p w14:paraId="483E7408" w14:textId="41267053" w:rsidR="00AC046A" w:rsidRDefault="00AC046A" w:rsidP="00AF4217">
            <w:pPr>
              <w:widowControl w:val="0"/>
              <w:autoSpaceDE w:val="0"/>
              <w:autoSpaceDN w:val="0"/>
              <w:adjustRightInd w:val="0"/>
              <w:spacing w:line="240" w:lineRule="auto"/>
              <w:contextualSpacing w:val="0"/>
              <w:rPr>
                <w:ins w:id="1386" w:author="Arjan Kloosterboer" w:date="2017-08-11T18:19:00Z"/>
                <w:rFonts w:ascii="Calibri" w:hAnsi="Calibri" w:cs="Arial"/>
                <w:color w:val="0F0F0F"/>
                <w:sz w:val="22"/>
                <w:szCs w:val="24"/>
                <w:lang w:eastAsia="en-US"/>
              </w:rPr>
            </w:pPr>
            <w:ins w:id="1387" w:author="Arjan Kloosterboer" w:date="2017-08-11T22:16:00Z">
              <w:r>
                <w:rPr>
                  <w:rFonts w:ascii="Calibri" w:hAnsi="Calibri" w:cs="Arial"/>
                  <w:color w:val="0F0F0F"/>
                  <w:sz w:val="22"/>
                  <w:szCs w:val="24"/>
                  <w:lang w:eastAsia="en-US"/>
                </w:rPr>
                <w:t xml:space="preserve">In het geval van ‘termijn’ </w:t>
              </w:r>
            </w:ins>
            <w:ins w:id="1388" w:author="Arjan Kloosterboer" w:date="2017-08-11T22:26:00Z">
              <w:r w:rsidR="00AF4217" w:rsidRPr="00C01A53">
                <w:rPr>
                  <w:rFonts w:ascii="Calibri" w:hAnsi="Calibri" w:cs="Arial"/>
                  <w:color w:val="0F0F0F"/>
                  <w:sz w:val="22"/>
                  <w:szCs w:val="24"/>
                  <w:lang w:eastAsia="en-US"/>
                </w:rPr>
                <w:t xml:space="preserve">start de </w:t>
              </w:r>
              <w:r w:rsidR="00AF4217">
                <w:rPr>
                  <w:rFonts w:ascii="Calibri" w:hAnsi="Calibri" w:cs="Arial"/>
                  <w:color w:val="0F0F0F"/>
                  <w:sz w:val="22"/>
                  <w:szCs w:val="24"/>
                  <w:lang w:eastAsia="en-US"/>
                </w:rPr>
                <w:t>archiefactietermijn (i.c. de bewaartermijn)</w:t>
              </w:r>
            </w:ins>
            <w:ins w:id="1389" w:author="Arjan Kloosterboer" w:date="2017-08-11T22:18:00Z">
              <w:r w:rsidRPr="00AC046A">
                <w:rPr>
                  <w:rFonts w:ascii="Calibri" w:hAnsi="Calibri" w:cs="Arial"/>
                  <w:color w:val="0F0F0F"/>
                  <w:sz w:val="22"/>
                  <w:szCs w:val="24"/>
                  <w:lang w:eastAsia="en-US"/>
                </w:rPr>
                <w:t xml:space="preserve"> een vast aantal jaren na afronding van de zaak. De duur van de procestermijn is </w:t>
              </w:r>
            </w:ins>
            <w:ins w:id="1390" w:author="Arjan Kloosterboer" w:date="2017-08-11T23:17:00Z">
              <w:r w:rsidR="004F7F9E">
                <w:rPr>
                  <w:rFonts w:ascii="Calibri" w:hAnsi="Calibri" w:cs="Arial"/>
                  <w:color w:val="0F0F0F"/>
                  <w:sz w:val="22"/>
                  <w:szCs w:val="24"/>
                  <w:lang w:eastAsia="en-US"/>
                </w:rPr>
                <w:t xml:space="preserve">zaaktype- of zelfs </w:t>
              </w:r>
            </w:ins>
            <w:ins w:id="1391" w:author="Arjan Kloosterboer" w:date="2017-08-11T22:18:00Z">
              <w:r w:rsidRPr="00AC046A">
                <w:rPr>
                  <w:rFonts w:ascii="Calibri" w:hAnsi="Calibri" w:cs="Arial"/>
                  <w:color w:val="0F0F0F"/>
                  <w:sz w:val="22"/>
                  <w:szCs w:val="24"/>
                  <w:lang w:eastAsia="en-US"/>
                </w:rPr>
                <w:t xml:space="preserve">zaakafhankelijk (cq. afhankelijk van de aard van het procesobject) en wordt </w:t>
              </w:r>
            </w:ins>
            <w:ins w:id="1392" w:author="Arjan Kloosterboer" w:date="2017-08-11T23:17:00Z">
              <w:r w:rsidR="004F7F9E">
                <w:rPr>
                  <w:rFonts w:ascii="Calibri" w:hAnsi="Calibri" w:cs="Arial"/>
                  <w:color w:val="0F0F0F"/>
                  <w:sz w:val="22"/>
                  <w:szCs w:val="24"/>
                  <w:lang w:eastAsia="en-US"/>
                </w:rPr>
                <w:t xml:space="preserve">wordt van het zaaktype respectievelijk </w:t>
              </w:r>
            </w:ins>
            <w:ins w:id="1393" w:author="Arjan Kloosterboer" w:date="2017-08-11T22:18:00Z">
              <w:r w:rsidRPr="00AC046A">
                <w:rPr>
                  <w:rFonts w:ascii="Calibri" w:hAnsi="Calibri" w:cs="Arial"/>
                  <w:color w:val="0F0F0F"/>
                  <w:sz w:val="22"/>
                  <w:szCs w:val="24"/>
                  <w:lang w:eastAsia="en-US"/>
                </w:rPr>
                <w:t>gedurende de behandeling van de zaak bepaald.</w:t>
              </w:r>
            </w:ins>
          </w:p>
          <w:p w14:paraId="5E396D3C" w14:textId="4C6AF3B9" w:rsidR="00942A6E" w:rsidRDefault="00942A6E" w:rsidP="00942A6E">
            <w:pPr>
              <w:widowControl w:val="0"/>
              <w:autoSpaceDE w:val="0"/>
              <w:autoSpaceDN w:val="0"/>
              <w:adjustRightInd w:val="0"/>
              <w:spacing w:line="240" w:lineRule="auto"/>
              <w:contextualSpacing w:val="0"/>
              <w:rPr>
                <w:ins w:id="1394" w:author="Arjan Kloosterboer" w:date="2017-08-11T22:15:00Z"/>
                <w:rFonts w:ascii="Calibri" w:hAnsi="Calibri" w:cs="Arial"/>
                <w:color w:val="0F0F0F"/>
                <w:sz w:val="22"/>
                <w:szCs w:val="24"/>
                <w:lang w:eastAsia="en-US"/>
              </w:rPr>
            </w:pPr>
            <w:ins w:id="1395" w:author="Arjan Kloosterboer" w:date="2017-08-11T22:15:00Z">
              <w:r>
                <w:rPr>
                  <w:rFonts w:ascii="Calibri" w:hAnsi="Calibri" w:cs="Arial"/>
                  <w:color w:val="0F0F0F"/>
                  <w:sz w:val="22"/>
                  <w:szCs w:val="24"/>
                  <w:lang w:eastAsia="en-US"/>
                </w:rPr>
                <w:t>In het geval van ‘verval</w:t>
              </w:r>
              <w:r w:rsidRPr="001B2458">
                <w:rPr>
                  <w:rFonts w:ascii="Calibri" w:hAnsi="Calibri" w:cs="Arial"/>
                  <w:color w:val="0F0F0F"/>
                  <w:sz w:val="22"/>
                  <w:szCs w:val="24"/>
                  <w:lang w:eastAsia="en-US"/>
                </w:rPr>
                <w:t>datum besluit</w:t>
              </w:r>
              <w:r w:rsidRPr="00BE10FF">
                <w:rPr>
                  <w:rFonts w:ascii="Calibri" w:hAnsi="Calibri" w:cs="Arial"/>
                  <w:color w:val="0F0F0F"/>
                  <w:sz w:val="22"/>
                  <w:szCs w:val="24"/>
                  <w:lang w:eastAsia="en-US"/>
                </w:rPr>
                <w:t>'</w:t>
              </w:r>
              <w:r>
                <w:rPr>
                  <w:rFonts w:ascii="Calibri" w:hAnsi="Calibri" w:cs="Arial"/>
                  <w:color w:val="0F0F0F"/>
                  <w:sz w:val="22"/>
                  <w:szCs w:val="24"/>
                  <w:lang w:eastAsia="en-US"/>
                </w:rPr>
                <w:t xml:space="preserve"> </w:t>
              </w:r>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archiefactietermijn (i.c. de bewaartermijn) op de dag volgend op de vervaldatum van een aan de zaak gerelateerd besluit.  Dat besluit is van een BESLUITTYPE dat d.m.v. de relatie ‘ZAAKTYPE heeft relevant BESLUITTYPE’ is gerelateerd aan het ZAAKTYPE waartoe het RESULTAATTYPE behoort.</w:t>
              </w:r>
            </w:ins>
          </w:p>
          <w:p w14:paraId="080FF06E" w14:textId="71AE0F73" w:rsidR="00C01A53" w:rsidRDefault="00B66C76" w:rsidP="00E830F0">
            <w:pPr>
              <w:widowControl w:val="0"/>
              <w:autoSpaceDE w:val="0"/>
              <w:autoSpaceDN w:val="0"/>
              <w:adjustRightInd w:val="0"/>
              <w:spacing w:line="240" w:lineRule="auto"/>
              <w:contextualSpacing w:val="0"/>
              <w:rPr>
                <w:ins w:id="1396" w:author="Arjan Kloosterboer" w:date="2017-08-11T17:55:00Z"/>
                <w:rFonts w:ascii="Calibri" w:hAnsi="Calibri" w:cs="Arial"/>
                <w:color w:val="0F0F0F"/>
                <w:sz w:val="22"/>
                <w:szCs w:val="24"/>
                <w:lang w:eastAsia="en-US"/>
              </w:rPr>
            </w:pPr>
            <w:ins w:id="1397" w:author="Arjan Kloosterboer" w:date="2017-08-11T23:18:00Z">
              <w:r>
                <w:rPr>
                  <w:rFonts w:ascii="Calibri" w:hAnsi="Calibri" w:cs="Arial"/>
                  <w:color w:val="0F0F0F"/>
                  <w:sz w:val="22"/>
                  <w:szCs w:val="24"/>
                  <w:lang w:eastAsia="en-US"/>
                </w:rPr>
                <w:t xml:space="preserve">In het geval van ‘zaakobject’ </w:t>
              </w:r>
            </w:ins>
            <w:ins w:id="1398" w:author="Arjan Kloosterboer" w:date="2017-08-11T23:19:00Z">
              <w:r w:rsidRPr="00C01A53">
                <w:rPr>
                  <w:rFonts w:ascii="Calibri" w:hAnsi="Calibri" w:cs="Arial"/>
                  <w:color w:val="0F0F0F"/>
                  <w:sz w:val="22"/>
                  <w:szCs w:val="24"/>
                  <w:lang w:eastAsia="en-US"/>
                </w:rPr>
                <w:t xml:space="preserve">start de </w:t>
              </w:r>
              <w:r>
                <w:rPr>
                  <w:rFonts w:ascii="Calibri" w:hAnsi="Calibri" w:cs="Arial"/>
                  <w:color w:val="0F0F0F"/>
                  <w:sz w:val="22"/>
                  <w:szCs w:val="24"/>
                  <w:lang w:eastAsia="en-US"/>
                </w:rPr>
                <w:t xml:space="preserve">archiefactietermijn (i.c. de bewaartermijn) op de </w:t>
              </w:r>
            </w:ins>
            <w:ins w:id="1399" w:author="Arjan Kloosterboer" w:date="2017-08-11T23:20:00Z">
              <w:r>
                <w:rPr>
                  <w:rFonts w:ascii="Calibri" w:hAnsi="Calibri" w:cs="Arial"/>
                  <w:color w:val="0F0F0F"/>
                  <w:sz w:val="22"/>
                  <w:szCs w:val="24"/>
                  <w:lang w:eastAsia="en-US"/>
                </w:rPr>
                <w:t>datumwaarde van een</w:t>
              </w:r>
            </w:ins>
            <w:ins w:id="1400" w:author="Arjan Kloosterboer" w:date="2017-08-11T23:33:00Z">
              <w:r w:rsidR="0040601B">
                <w:rPr>
                  <w:rFonts w:ascii="Calibri" w:hAnsi="Calibri" w:cs="Arial"/>
                  <w:color w:val="0F0F0F"/>
                  <w:sz w:val="22"/>
                  <w:szCs w:val="24"/>
                  <w:lang w:eastAsia="en-US"/>
                </w:rPr>
                <w:t>, in het RGBZ opgenomen,</w:t>
              </w:r>
            </w:ins>
            <w:ins w:id="1401" w:author="Arjan Kloosterboer" w:date="2017-08-11T23:20:00Z">
              <w:r>
                <w:rPr>
                  <w:rFonts w:ascii="Calibri" w:hAnsi="Calibri" w:cs="Arial"/>
                  <w:color w:val="0F0F0F"/>
                  <w:sz w:val="22"/>
                  <w:szCs w:val="24"/>
                  <w:lang w:eastAsia="en-US"/>
                </w:rPr>
                <w:t xml:space="preserve"> datum</w:t>
              </w:r>
            </w:ins>
            <w:ins w:id="1402" w:author="Arjan Kloosterboer" w:date="2017-08-11T23:26:00Z">
              <w:r>
                <w:rPr>
                  <w:rFonts w:ascii="Calibri" w:hAnsi="Calibri" w:cs="Arial"/>
                  <w:color w:val="0F0F0F"/>
                  <w:sz w:val="22"/>
                  <w:szCs w:val="24"/>
                  <w:lang w:eastAsia="en-US"/>
                </w:rPr>
                <w:t>k</w:t>
              </w:r>
            </w:ins>
            <w:ins w:id="1403" w:author="Arjan Kloosterboer" w:date="2017-08-11T23:20:00Z">
              <w:r>
                <w:rPr>
                  <w:rFonts w:ascii="Calibri" w:hAnsi="Calibri" w:cs="Arial"/>
                  <w:color w:val="0F0F0F"/>
                  <w:sz w:val="22"/>
                  <w:szCs w:val="24"/>
                  <w:lang w:eastAsia="en-US"/>
                </w:rPr>
                <w:t>enmerk</w:t>
              </w:r>
            </w:ins>
            <w:ins w:id="1404" w:author="Arjan Kloosterboer" w:date="2017-08-11T23:19:00Z">
              <w:r>
                <w:rPr>
                  <w:rFonts w:ascii="Calibri" w:hAnsi="Calibri" w:cs="Arial"/>
                  <w:color w:val="0F0F0F"/>
                  <w:sz w:val="22"/>
                  <w:szCs w:val="24"/>
                  <w:lang w:eastAsia="en-US"/>
                </w:rPr>
                <w:t xml:space="preserve"> van een aan de zaak gerelateerd </w:t>
              </w:r>
            </w:ins>
            <w:ins w:id="1405" w:author="Arjan Kloosterboer" w:date="2017-08-11T23:20:00Z">
              <w:r>
                <w:rPr>
                  <w:rFonts w:ascii="Calibri" w:hAnsi="Calibri" w:cs="Arial"/>
                  <w:color w:val="0F0F0F"/>
                  <w:sz w:val="22"/>
                  <w:szCs w:val="24"/>
                  <w:lang w:eastAsia="en-US"/>
                </w:rPr>
                <w:t>object</w:t>
              </w:r>
            </w:ins>
            <w:ins w:id="1406" w:author="Arjan Kloosterboer" w:date="2017-08-11T23:19:00Z">
              <w:r>
                <w:rPr>
                  <w:rFonts w:ascii="Calibri" w:hAnsi="Calibri" w:cs="Arial"/>
                  <w:color w:val="0F0F0F"/>
                  <w:sz w:val="22"/>
                  <w:szCs w:val="24"/>
                  <w:lang w:eastAsia="en-US"/>
                </w:rPr>
                <w:t>.</w:t>
              </w:r>
            </w:ins>
            <w:ins w:id="1407" w:author="Arjan Kloosterboer" w:date="2017-08-11T23:20:00Z">
              <w:r>
                <w:rPr>
                  <w:rFonts w:ascii="Calibri" w:hAnsi="Calibri" w:cs="Arial"/>
                  <w:color w:val="0F0F0F"/>
                  <w:sz w:val="22"/>
                  <w:szCs w:val="24"/>
                  <w:lang w:eastAsia="en-US"/>
                </w:rPr>
                <w:t xml:space="preserve"> </w:t>
              </w:r>
            </w:ins>
            <w:ins w:id="1408" w:author="Arjan Kloosterboer" w:date="2017-08-11T23:23:00Z">
              <w:r>
                <w:rPr>
                  <w:rFonts w:ascii="Calibri" w:hAnsi="Calibri" w:cs="Arial"/>
                  <w:color w:val="0F0F0F"/>
                  <w:sz w:val="22"/>
                  <w:szCs w:val="24"/>
                  <w:lang w:eastAsia="en-US"/>
                </w:rPr>
                <w:t xml:space="preserve">Dat object is van een ZAAKOBJECTTYPE dat d.m.v. de relatie </w:t>
              </w:r>
            </w:ins>
            <w:ins w:id="1409" w:author="Arjan Kloosterboer" w:date="2017-08-11T23:24:00Z">
              <w:r>
                <w:rPr>
                  <w:rFonts w:ascii="Calibri" w:hAnsi="Calibri" w:cs="Arial"/>
                  <w:color w:val="0F0F0F"/>
                  <w:sz w:val="22"/>
                  <w:szCs w:val="24"/>
                  <w:lang w:eastAsia="en-US"/>
                </w:rPr>
                <w:t>‘ZAAKOBJECTTYPE is relevant voor ZAAKTYPE’ is gerelateerd aan het ZAAKTYPE waartoe het RESULTAATTYPE behoort</w:t>
              </w:r>
            </w:ins>
            <w:ins w:id="1410" w:author="Arjan Kloosterboer" w:date="2017-08-11T23:25:00Z">
              <w:r>
                <w:rPr>
                  <w:rFonts w:ascii="Calibri" w:hAnsi="Calibri" w:cs="Arial"/>
                  <w:color w:val="0F0F0F"/>
                  <w:sz w:val="22"/>
                  <w:szCs w:val="24"/>
                  <w:lang w:eastAsia="en-US"/>
                </w:rPr>
                <w:t xml:space="preserve">. M.b.v. de attribuutsoort ‘Objecttype’ wordt vastgelegd om welke zaakobjecttype het gaat; m.b.v. </w:t>
              </w:r>
            </w:ins>
            <w:ins w:id="1411" w:author="Arjan Kloosterboer" w:date="2017-08-11T23:26:00Z">
              <w:r>
                <w:rPr>
                  <w:rFonts w:ascii="Calibri" w:hAnsi="Calibri" w:cs="Arial"/>
                  <w:color w:val="0F0F0F"/>
                  <w:sz w:val="22"/>
                  <w:szCs w:val="24"/>
                  <w:lang w:eastAsia="en-US"/>
                </w:rPr>
                <w:t xml:space="preserve">de attribuutsoort ‘Datumkenmerk’ wordt vastgelegd welke datum-attribuutsoort van het zaakobjecttype het betreft. </w:t>
              </w:r>
            </w:ins>
          </w:p>
          <w:p w14:paraId="3ADB799F" w14:textId="583F4DC7" w:rsidR="00AB0ADA" w:rsidRPr="00BE10FF" w:rsidDel="00D974EE" w:rsidRDefault="00AB0ADA" w:rsidP="00D974EE">
            <w:pPr>
              <w:widowControl w:val="0"/>
              <w:autoSpaceDE w:val="0"/>
              <w:autoSpaceDN w:val="0"/>
              <w:adjustRightInd w:val="0"/>
              <w:spacing w:line="240" w:lineRule="auto"/>
              <w:contextualSpacing w:val="0"/>
              <w:rPr>
                <w:del w:id="1412" w:author="Arjan Kloosterboer" w:date="2017-08-11T23:44:00Z"/>
                <w:rFonts w:ascii="Calibri" w:hAnsi="Calibri" w:cs="Arial"/>
                <w:color w:val="0F0F0F"/>
                <w:sz w:val="22"/>
                <w:szCs w:val="24"/>
                <w:lang w:eastAsia="en-US"/>
              </w:rPr>
            </w:pPr>
            <w:r w:rsidRPr="00BE10FF">
              <w:rPr>
                <w:rFonts w:ascii="Calibri" w:hAnsi="Calibri" w:cs="Arial"/>
                <w:color w:val="0F0F0F"/>
                <w:sz w:val="22"/>
                <w:szCs w:val="24"/>
                <w:lang w:eastAsia="en-US"/>
              </w:rPr>
              <w:t>In het geval van ‘ander datumkenmerk’</w:t>
            </w:r>
            <w:del w:id="1413" w:author="Arjan Kloosterboer" w:date="2017-08-11T23:40:00Z">
              <w:r w:rsidRPr="00BE10FF" w:rsidDel="00D974EE">
                <w:rPr>
                  <w:rFonts w:ascii="Calibri" w:hAnsi="Calibri" w:cs="Arial"/>
                  <w:color w:val="0F0F0F"/>
                  <w:sz w:val="22"/>
                  <w:szCs w:val="24"/>
                  <w:lang w:eastAsia="en-US"/>
                </w:rPr>
                <w:delText xml:space="preserve"> zal de einddatum van de archiefactietermijn bij een zaak handmatig bepaald moeten worden, in andere gevallen kan deze berekend worden</w:delText>
              </w:r>
            </w:del>
            <w:ins w:id="1414" w:author="Arjan Kloosterboer" w:date="2017-08-11T23:40:00Z">
              <w:r w:rsidR="00D974EE">
                <w:rPr>
                  <w:rFonts w:ascii="Calibri" w:hAnsi="Calibri" w:cs="Arial"/>
                  <w:color w:val="0F0F0F"/>
                  <w:sz w:val="22"/>
                  <w:szCs w:val="24"/>
                  <w:lang w:eastAsia="en-US"/>
                </w:rPr>
                <w:t xml:space="preserve"> </w:t>
              </w:r>
              <w:r w:rsidR="00D974EE" w:rsidRPr="00C01A53">
                <w:rPr>
                  <w:rFonts w:ascii="Calibri" w:hAnsi="Calibri" w:cs="Arial"/>
                  <w:color w:val="0F0F0F"/>
                  <w:sz w:val="22"/>
                  <w:szCs w:val="24"/>
                  <w:lang w:eastAsia="en-US"/>
                </w:rPr>
                <w:t xml:space="preserve">start de </w:t>
              </w:r>
              <w:r w:rsidR="00D974EE">
                <w:rPr>
                  <w:rFonts w:ascii="Calibri" w:hAnsi="Calibri" w:cs="Arial"/>
                  <w:color w:val="0F0F0F"/>
                  <w:sz w:val="22"/>
                  <w:szCs w:val="24"/>
                  <w:lang w:eastAsia="en-US"/>
                </w:rPr>
                <w:t xml:space="preserve">archiefactietermijn (i.c. de bewaartermijn) op </w:t>
              </w:r>
            </w:ins>
            <w:ins w:id="1415" w:author="Arjan Kloosterboer" w:date="2017-08-11T23:41:00Z">
              <w:r w:rsidR="00D974EE">
                <w:rPr>
                  <w:rFonts w:ascii="Calibri" w:hAnsi="Calibri" w:cs="Arial"/>
                  <w:color w:val="0F0F0F"/>
                  <w:sz w:val="22"/>
                  <w:szCs w:val="24"/>
                  <w:lang w:eastAsia="en-US"/>
                </w:rPr>
                <w:t>een</w:t>
              </w:r>
            </w:ins>
            <w:ins w:id="1416" w:author="Arjan Kloosterboer" w:date="2017-08-11T23:40:00Z">
              <w:r w:rsidR="00D974EE">
                <w:rPr>
                  <w:rFonts w:ascii="Calibri" w:hAnsi="Calibri" w:cs="Arial"/>
                  <w:color w:val="0F0F0F"/>
                  <w:sz w:val="22"/>
                  <w:szCs w:val="24"/>
                  <w:lang w:eastAsia="en-US"/>
                </w:rPr>
                <w:t xml:space="preserve"> datumwaarde van een</w:t>
              </w:r>
            </w:ins>
            <w:ins w:id="1417" w:author="Arjan Kloosterboer" w:date="2017-08-11T23:41:00Z">
              <w:r w:rsidR="00D974EE">
                <w:rPr>
                  <w:rFonts w:ascii="Calibri" w:hAnsi="Calibri" w:cs="Arial"/>
                  <w:color w:val="0F0F0F"/>
                  <w:sz w:val="22"/>
                  <w:szCs w:val="24"/>
                  <w:lang w:eastAsia="en-US"/>
                </w:rPr>
                <w:t xml:space="preserve"> </w:t>
              </w:r>
            </w:ins>
            <w:ins w:id="1418" w:author="Arjan Kloosterboer" w:date="2017-08-11T23:45:00Z">
              <w:r w:rsidR="00470B92">
                <w:rPr>
                  <w:rFonts w:ascii="Calibri" w:hAnsi="Calibri" w:cs="Arial"/>
                  <w:color w:val="0F0F0F"/>
                  <w:sz w:val="22"/>
                  <w:szCs w:val="24"/>
                  <w:lang w:eastAsia="en-US"/>
                </w:rPr>
                <w:t xml:space="preserve">datumattribuutsoort van een </w:t>
              </w:r>
            </w:ins>
            <w:ins w:id="1419" w:author="Arjan Kloosterboer" w:date="2017-08-11T23:41:00Z">
              <w:r w:rsidR="00470B92">
                <w:rPr>
                  <w:rFonts w:ascii="Calibri" w:hAnsi="Calibri" w:cs="Arial"/>
                  <w:color w:val="0F0F0F"/>
                  <w:sz w:val="22"/>
                  <w:szCs w:val="24"/>
                  <w:lang w:eastAsia="en-US"/>
                </w:rPr>
                <w:t>procesobject, anders dan de hiervoor genoemde gevallen</w:t>
              </w:r>
            </w:ins>
            <w:r w:rsidRPr="00BE10FF">
              <w:rPr>
                <w:rFonts w:ascii="Calibri" w:hAnsi="Calibri" w:cs="Arial"/>
                <w:color w:val="0F0F0F"/>
                <w:sz w:val="22"/>
                <w:szCs w:val="24"/>
                <w:lang w:eastAsia="en-US"/>
              </w:rPr>
              <w:t xml:space="preserve">. </w:t>
            </w:r>
            <w:ins w:id="1420" w:author="Arjan Kloosterboer" w:date="2017-08-11T23:43:00Z">
              <w:r w:rsidR="00D974EE">
                <w:rPr>
                  <w:rFonts w:ascii="Calibri" w:hAnsi="Calibri" w:cs="Arial"/>
                  <w:color w:val="0F0F0F"/>
                  <w:sz w:val="22"/>
                  <w:szCs w:val="24"/>
                  <w:lang w:eastAsia="en-US"/>
                </w:rPr>
                <w:t>M</w:t>
              </w:r>
              <w:r w:rsidR="00D974EE" w:rsidRPr="00D974EE">
                <w:rPr>
                  <w:rFonts w:ascii="Calibri" w:hAnsi="Calibri" w:cs="Arial"/>
                  <w:color w:val="0F0F0F"/>
                  <w:sz w:val="22"/>
                  <w:szCs w:val="24"/>
                  <w:lang w:eastAsia="en-US"/>
                </w:rPr>
                <w:t xml:space="preserve">et de attribuutsoorten ‘Objecttype’ en ‘Registratie’ wordt aangegeven welk procesobject in welke registratie het betreft; met de attribuutsoort ‘Datumkennmerk’ wordt aangegeven welke attribuutsoort van dat </w:t>
              </w:r>
              <w:r w:rsidR="00D974EE" w:rsidRPr="00D974EE">
                <w:rPr>
                  <w:rFonts w:ascii="Calibri" w:hAnsi="Calibri" w:cs="Arial"/>
                  <w:color w:val="0F0F0F"/>
                  <w:sz w:val="22"/>
                  <w:szCs w:val="24"/>
                  <w:lang w:eastAsia="en-US"/>
                </w:rPr>
                <w:lastRenderedPageBreak/>
                <w:t>procesobject de einddatum geldigheid daarvan betreft.</w:t>
              </w:r>
            </w:ins>
          </w:p>
          <w:bookmarkEnd w:id="1315"/>
          <w:p w14:paraId="10D5A2E7" w14:textId="61B430D3" w:rsidR="00AB0ADA" w:rsidRPr="00BE10FF" w:rsidRDefault="00AB0ADA" w:rsidP="00470B92">
            <w:pPr>
              <w:widowControl w:val="0"/>
              <w:autoSpaceDE w:val="0"/>
              <w:autoSpaceDN w:val="0"/>
              <w:adjustRightInd w:val="0"/>
              <w:spacing w:line="240" w:lineRule="auto"/>
              <w:contextualSpacing w:val="0"/>
              <w:rPr>
                <w:rFonts w:ascii="Calibri" w:hAnsi="Calibri" w:cs="Arial"/>
                <w:color w:val="0F0F0F"/>
                <w:sz w:val="22"/>
                <w:szCs w:val="24"/>
                <w:lang w:eastAsia="en-US"/>
              </w:rPr>
            </w:pPr>
            <w:del w:id="1421" w:author="Arjan Kloosterboer" w:date="2017-08-11T23:44:00Z">
              <w:r w:rsidRPr="00BE10FF" w:rsidDel="00D974EE">
                <w:rPr>
                  <w:rFonts w:ascii="Calibri" w:hAnsi="Calibri" w:cs="Arial"/>
                  <w:color w:val="0F0F0F"/>
                  <w:sz w:val="22"/>
                  <w:szCs w:val="24"/>
                  <w:lang w:eastAsia="en-US"/>
                </w:rPr>
                <w:delText>Let op: deze attribuutsoort had in de ZTC 1.0 de naam 'Ingang V-termijn'.</w:delText>
              </w:r>
            </w:del>
          </w:p>
        </w:tc>
      </w:tr>
    </w:tbl>
    <w:p w14:paraId="0B7ED9DD"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422" w:author="Arjan Kloosterboer" w:date="2017-08-14T15:44:00Z"/>
          <w:rFonts w:ascii="Arial" w:hAnsi="Arial" w:cs="Arial"/>
          <w:b/>
          <w:color w:val="004080"/>
          <w:sz w:val="24"/>
          <w:szCs w:val="24"/>
          <w:lang w:eastAsia="en-US"/>
        </w:rPr>
      </w:pPr>
      <w:bookmarkStart w:id="1423" w:name="BKM_18195E1C_9B62_4739_9CD0_75D580FC0BC1"/>
      <w:ins w:id="1424" w:author="Arjan Kloosterboer" w:date="2017-08-14T15:44:00Z">
        <w:r w:rsidRPr="00444EF3">
          <w:rPr>
            <w:rFonts w:ascii="Arial" w:hAnsi="Arial" w:cs="Arial"/>
            <w:b/>
            <w:color w:val="004080"/>
            <w:sz w:val="24"/>
            <w:szCs w:val="24"/>
            <w:lang w:eastAsia="en-US"/>
          </w:rPr>
          <w:t>«Attribuutsoort» 'Registratie'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3112F9ED" w14:textId="77777777" w:rsidTr="001E2DEB">
        <w:trPr>
          <w:ins w:id="1425"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C78B274" w14:textId="77777777" w:rsidR="000E39D0" w:rsidRDefault="000E39D0" w:rsidP="001E2DEB">
            <w:pPr>
              <w:rPr>
                <w:ins w:id="1426" w:author="Arjan Kloosterboer" w:date="2017-08-14T15:44:00Z"/>
                <w:rFonts w:ascii="Calibri" w:hAnsi="Calibri" w:cs="Calibri"/>
                <w:color w:val="000000"/>
                <w:sz w:val="22"/>
                <w:szCs w:val="22"/>
              </w:rPr>
            </w:pPr>
            <w:ins w:id="1427" w:author="Arjan Kloosterboer" w:date="2017-08-14T15:4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5D62C456" w14:textId="77777777" w:rsidR="000E39D0" w:rsidRDefault="000E39D0" w:rsidP="001E2DEB">
            <w:pPr>
              <w:rPr>
                <w:ins w:id="1428" w:author="Arjan Kloosterboer" w:date="2017-08-14T15:44:00Z"/>
                <w:rFonts w:ascii="Calibri" w:hAnsi="Calibri" w:cs="Calibri"/>
                <w:color w:val="000000"/>
                <w:sz w:val="22"/>
                <w:szCs w:val="22"/>
              </w:rPr>
            </w:pPr>
            <w:ins w:id="1429" w:author="Arjan Kloosterboer" w:date="2017-08-14T15:44:00Z">
              <w:r>
                <w:rPr>
                  <w:rFonts w:ascii="Calibri" w:hAnsi="Calibri" w:cs="Calibri"/>
                  <w:color w:val="000000"/>
                  <w:sz w:val="22"/>
                  <w:szCs w:val="22"/>
                </w:rPr>
                <w:t>Registratie</w:t>
              </w:r>
            </w:ins>
          </w:p>
        </w:tc>
      </w:tr>
      <w:tr w:rsidR="000E39D0" w14:paraId="4D6050F0" w14:textId="77777777" w:rsidTr="001E2DEB">
        <w:trPr>
          <w:ins w:id="1430"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00AB50A" w14:textId="77777777" w:rsidR="000E39D0" w:rsidRDefault="000E39D0" w:rsidP="001E2DEB">
            <w:pPr>
              <w:rPr>
                <w:ins w:id="1431" w:author="Arjan Kloosterboer" w:date="2017-08-14T15:44:00Z"/>
                <w:rFonts w:ascii="Calibri" w:hAnsi="Calibri" w:cs="Calibri"/>
                <w:color w:val="000000"/>
                <w:sz w:val="22"/>
                <w:szCs w:val="22"/>
              </w:rPr>
            </w:pPr>
            <w:ins w:id="1432"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75D02675" w14:textId="77777777" w:rsidR="000E39D0" w:rsidRDefault="000E39D0" w:rsidP="001E2DEB">
            <w:pPr>
              <w:rPr>
                <w:ins w:id="1433" w:author="Arjan Kloosterboer" w:date="2017-08-14T15:44:00Z"/>
                <w:rFonts w:ascii="Calibri" w:hAnsi="Calibri" w:cs="Calibri"/>
                <w:color w:val="000000"/>
                <w:sz w:val="22"/>
                <w:szCs w:val="22"/>
              </w:rPr>
            </w:pPr>
            <w:ins w:id="1434" w:author="Arjan Kloosterboer" w:date="2017-08-14T15:44:00Z">
              <w:r>
                <w:rPr>
                  <w:rFonts w:ascii="Calibri" w:hAnsi="Calibri" w:cs="Calibri"/>
                  <w:color w:val="000000"/>
                  <w:sz w:val="22"/>
                  <w:szCs w:val="22"/>
                </w:rPr>
                <w:t>KING</w:t>
              </w:r>
            </w:ins>
          </w:p>
        </w:tc>
      </w:tr>
      <w:tr w:rsidR="000E39D0" w14:paraId="6E94094E" w14:textId="77777777" w:rsidTr="001E2DEB">
        <w:trPr>
          <w:trHeight w:val="268"/>
          <w:ins w:id="1435"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30DD98A" w14:textId="77777777" w:rsidR="000E39D0" w:rsidRDefault="000E39D0" w:rsidP="001E2DEB">
            <w:pPr>
              <w:rPr>
                <w:ins w:id="1436" w:author="Arjan Kloosterboer" w:date="2017-08-14T15:44:00Z"/>
                <w:rFonts w:ascii="Calibri" w:hAnsi="Calibri" w:cs="Calibri"/>
                <w:color w:val="000000"/>
                <w:sz w:val="22"/>
                <w:szCs w:val="22"/>
              </w:rPr>
            </w:pPr>
            <w:ins w:id="1437"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55F2826" w14:textId="77777777" w:rsidR="000E39D0" w:rsidRDefault="000E39D0" w:rsidP="001E2DEB">
            <w:pPr>
              <w:rPr>
                <w:ins w:id="1438" w:author="Arjan Kloosterboer" w:date="2017-08-14T15:44:00Z"/>
                <w:rFonts w:ascii="Calibri" w:hAnsi="Calibri" w:cs="Calibri"/>
                <w:color w:val="000000"/>
                <w:sz w:val="22"/>
                <w:szCs w:val="22"/>
              </w:rPr>
            </w:pPr>
          </w:p>
        </w:tc>
      </w:tr>
      <w:tr w:rsidR="000E39D0" w14:paraId="12BA2626" w14:textId="77777777" w:rsidTr="001E2DEB">
        <w:trPr>
          <w:ins w:id="143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035DB77" w14:textId="77777777" w:rsidR="000E39D0" w:rsidRDefault="000E39D0" w:rsidP="001E2DEB">
            <w:pPr>
              <w:rPr>
                <w:ins w:id="1440" w:author="Arjan Kloosterboer" w:date="2017-08-14T15:44:00Z"/>
                <w:rFonts w:ascii="Calibri" w:hAnsi="Calibri" w:cs="Calibri"/>
                <w:color w:val="000000"/>
                <w:sz w:val="22"/>
                <w:szCs w:val="22"/>
              </w:rPr>
            </w:pPr>
            <w:ins w:id="1441"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D312DE2" w14:textId="77777777" w:rsidR="000E39D0" w:rsidRDefault="000E39D0" w:rsidP="001E2DEB">
            <w:pPr>
              <w:rPr>
                <w:ins w:id="1442" w:author="Arjan Kloosterboer" w:date="2017-08-14T15:44:00Z"/>
                <w:rFonts w:ascii="Calibri" w:hAnsi="Calibri" w:cs="Calibri"/>
                <w:color w:val="000000"/>
                <w:sz w:val="22"/>
                <w:szCs w:val="22"/>
              </w:rPr>
            </w:pPr>
            <w:ins w:id="1443" w:author="Arjan Kloosterboer" w:date="2017-08-14T15:44:00Z">
              <w:r>
                <w:rPr>
                  <w:rFonts w:ascii="Calibri" w:hAnsi="Calibri" w:cs="Calibri"/>
                  <w:color w:val="000000"/>
                  <w:sz w:val="22"/>
                  <w:szCs w:val="22"/>
                </w:rPr>
                <w:t>De naam van de registratie waarvan het procesobject deel uit maakt.</w:t>
              </w:r>
            </w:ins>
          </w:p>
        </w:tc>
      </w:tr>
      <w:tr w:rsidR="000E39D0" w14:paraId="55985578" w14:textId="77777777" w:rsidTr="001E2DEB">
        <w:trPr>
          <w:ins w:id="144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A563AC7" w14:textId="77777777" w:rsidR="000E39D0" w:rsidRDefault="000E39D0" w:rsidP="001E2DEB">
            <w:pPr>
              <w:rPr>
                <w:ins w:id="1445" w:author="Arjan Kloosterboer" w:date="2017-08-14T15:44:00Z"/>
                <w:rFonts w:ascii="Calibri" w:hAnsi="Calibri" w:cs="Calibri"/>
                <w:color w:val="000000"/>
                <w:sz w:val="22"/>
                <w:szCs w:val="22"/>
              </w:rPr>
            </w:pPr>
            <w:ins w:id="1446"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91995E6" w14:textId="77777777" w:rsidR="000E39D0" w:rsidRDefault="000E39D0" w:rsidP="001E2DEB">
            <w:pPr>
              <w:rPr>
                <w:ins w:id="1447" w:author="Arjan Kloosterboer" w:date="2017-08-14T15:44:00Z"/>
                <w:rFonts w:ascii="Calibri" w:hAnsi="Calibri" w:cs="Calibri"/>
                <w:color w:val="000000"/>
                <w:sz w:val="22"/>
                <w:szCs w:val="22"/>
              </w:rPr>
            </w:pPr>
            <w:ins w:id="1448" w:author="Arjan Kloosterboer" w:date="2017-08-14T15:44:00Z">
              <w:r>
                <w:rPr>
                  <w:rFonts w:ascii="Calibri" w:hAnsi="Calibri" w:cs="Calibri"/>
                  <w:color w:val="000000"/>
                  <w:sz w:val="22"/>
                  <w:szCs w:val="22"/>
                </w:rPr>
                <w:t>KING</w:t>
              </w:r>
            </w:ins>
          </w:p>
        </w:tc>
      </w:tr>
      <w:tr w:rsidR="000E39D0" w14:paraId="27B4714F" w14:textId="77777777" w:rsidTr="001E2DEB">
        <w:trPr>
          <w:ins w:id="144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013D048" w14:textId="77777777" w:rsidR="000E39D0" w:rsidRDefault="000E39D0" w:rsidP="001E2DEB">
            <w:pPr>
              <w:rPr>
                <w:ins w:id="1450" w:author="Arjan Kloosterboer" w:date="2017-08-14T15:44:00Z"/>
                <w:rFonts w:ascii="Calibri" w:hAnsi="Calibri" w:cs="Calibri"/>
                <w:color w:val="000000"/>
                <w:sz w:val="22"/>
                <w:szCs w:val="22"/>
              </w:rPr>
            </w:pPr>
            <w:ins w:id="1451"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32A4561" w14:textId="77777777" w:rsidR="000E39D0" w:rsidRDefault="000E39D0" w:rsidP="001E2DEB">
            <w:pPr>
              <w:rPr>
                <w:ins w:id="1452" w:author="Arjan Kloosterboer" w:date="2017-08-14T15:44:00Z"/>
                <w:rFonts w:ascii="Calibri" w:hAnsi="Calibri" w:cs="Calibri"/>
                <w:color w:val="000000"/>
                <w:sz w:val="22"/>
                <w:szCs w:val="22"/>
              </w:rPr>
            </w:pPr>
            <w:ins w:id="1453" w:author="Arjan Kloosterboer" w:date="2017-08-14T15:44:00Z">
              <w:r>
                <w:rPr>
                  <w:rFonts w:ascii="Calibri" w:hAnsi="Calibri" w:cs="Calibri"/>
                  <w:color w:val="000000"/>
                  <w:sz w:val="22"/>
                  <w:szCs w:val="22"/>
                </w:rPr>
                <w:t>1-2-2017</w:t>
              </w:r>
            </w:ins>
          </w:p>
        </w:tc>
      </w:tr>
      <w:tr w:rsidR="000E39D0" w14:paraId="39D7887D" w14:textId="77777777" w:rsidTr="001E2DEB">
        <w:trPr>
          <w:ins w:id="145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06B99B9" w14:textId="77777777" w:rsidR="000E39D0" w:rsidRDefault="000E39D0" w:rsidP="001E2DEB">
            <w:pPr>
              <w:rPr>
                <w:ins w:id="1455" w:author="Arjan Kloosterboer" w:date="2017-08-14T15:44:00Z"/>
                <w:rFonts w:ascii="Calibri" w:hAnsi="Calibri" w:cs="Calibri"/>
                <w:color w:val="000000"/>
                <w:sz w:val="22"/>
                <w:szCs w:val="22"/>
              </w:rPr>
            </w:pPr>
            <w:ins w:id="1456"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4AF5269F" w14:textId="77777777" w:rsidR="000E39D0" w:rsidRDefault="000E39D0" w:rsidP="001E2DEB">
            <w:pPr>
              <w:rPr>
                <w:ins w:id="1457" w:author="Arjan Kloosterboer" w:date="2017-08-14T15:44:00Z"/>
                <w:rFonts w:ascii="Calibri" w:hAnsi="Calibri" w:cs="Calibri"/>
                <w:color w:val="000000"/>
                <w:sz w:val="22"/>
                <w:szCs w:val="22"/>
              </w:rPr>
            </w:pPr>
            <w:ins w:id="1458" w:author="Arjan Kloosterboer" w:date="2017-08-14T15:44:00Z">
              <w:r>
                <w:rPr>
                  <w:rFonts w:ascii="Calibri" w:hAnsi="Calibri" w:cs="Calibri"/>
                  <w:color w:val="000000"/>
                  <w:sz w:val="22"/>
                  <w:szCs w:val="22"/>
                </w:rPr>
                <w:t>AN80</w:t>
              </w:r>
            </w:ins>
          </w:p>
        </w:tc>
      </w:tr>
      <w:tr w:rsidR="000E39D0" w14:paraId="1F26D87C" w14:textId="77777777" w:rsidTr="001E2DEB">
        <w:trPr>
          <w:ins w:id="145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C9BFE60" w14:textId="77777777" w:rsidR="000E39D0" w:rsidRDefault="000E39D0" w:rsidP="001E2DEB">
            <w:pPr>
              <w:rPr>
                <w:ins w:id="1460" w:author="Arjan Kloosterboer" w:date="2017-08-14T15:44:00Z"/>
                <w:rFonts w:ascii="Calibri" w:hAnsi="Calibri" w:cs="Calibri"/>
                <w:color w:val="000000"/>
                <w:sz w:val="22"/>
                <w:szCs w:val="22"/>
              </w:rPr>
            </w:pPr>
            <w:ins w:id="1461"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277A6FFC" w14:textId="77777777" w:rsidR="000E39D0" w:rsidRDefault="000E39D0" w:rsidP="001E2DEB">
            <w:pPr>
              <w:rPr>
                <w:ins w:id="1462" w:author="Arjan Kloosterboer" w:date="2017-08-14T15:44:00Z"/>
                <w:rFonts w:ascii="Calibri" w:hAnsi="Calibri" w:cs="Calibri"/>
                <w:color w:val="000000"/>
                <w:sz w:val="22"/>
                <w:szCs w:val="22"/>
              </w:rPr>
            </w:pPr>
          </w:p>
        </w:tc>
      </w:tr>
      <w:tr w:rsidR="000E39D0" w14:paraId="073E54DB" w14:textId="77777777" w:rsidTr="001E2DEB">
        <w:trPr>
          <w:ins w:id="146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04BE0E5" w14:textId="77777777" w:rsidR="000E39D0" w:rsidRDefault="000E39D0" w:rsidP="001E2DEB">
            <w:pPr>
              <w:rPr>
                <w:ins w:id="1464" w:author="Arjan Kloosterboer" w:date="2017-08-14T15:44:00Z"/>
                <w:rFonts w:ascii="Calibri" w:hAnsi="Calibri" w:cs="Calibri"/>
                <w:b/>
                <w:bCs/>
                <w:color w:val="000000"/>
                <w:sz w:val="22"/>
                <w:szCs w:val="22"/>
              </w:rPr>
            </w:pPr>
            <w:ins w:id="1465"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9FF6E7B" w14:textId="77777777" w:rsidR="000E39D0" w:rsidRDefault="000E39D0" w:rsidP="001E2DEB">
            <w:pPr>
              <w:rPr>
                <w:ins w:id="1466" w:author="Arjan Kloosterboer" w:date="2017-08-14T15:44:00Z"/>
                <w:rFonts w:ascii="Calibri" w:hAnsi="Calibri" w:cs="Calibri"/>
                <w:color w:val="000000"/>
                <w:sz w:val="22"/>
                <w:szCs w:val="22"/>
              </w:rPr>
            </w:pPr>
            <w:ins w:id="1467" w:author="Arjan Kloosterboer" w:date="2017-08-14T15:44:00Z">
              <w:r>
                <w:rPr>
                  <w:rFonts w:ascii="Calibri" w:hAnsi="Calibri" w:cs="Calibri"/>
                  <w:color w:val="000000"/>
                  <w:sz w:val="22"/>
                  <w:szCs w:val="22"/>
                </w:rPr>
                <w:t>Zie groep</w:t>
              </w:r>
            </w:ins>
          </w:p>
        </w:tc>
      </w:tr>
      <w:tr w:rsidR="000E39D0" w14:paraId="428480B8" w14:textId="77777777" w:rsidTr="001E2DEB">
        <w:trPr>
          <w:ins w:id="146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D4A05CF" w14:textId="77777777" w:rsidR="000E39D0" w:rsidRDefault="000E39D0" w:rsidP="001E2DEB">
            <w:pPr>
              <w:rPr>
                <w:ins w:id="1469" w:author="Arjan Kloosterboer" w:date="2017-08-14T15:44:00Z"/>
                <w:rFonts w:ascii="Calibri" w:hAnsi="Calibri" w:cs="Calibri"/>
                <w:b/>
                <w:bCs/>
                <w:color w:val="000000"/>
                <w:sz w:val="22"/>
                <w:szCs w:val="22"/>
              </w:rPr>
            </w:pPr>
            <w:ins w:id="1470"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BCDD581" w14:textId="77777777" w:rsidR="000E39D0" w:rsidRDefault="000E39D0" w:rsidP="001E2DEB">
            <w:pPr>
              <w:rPr>
                <w:ins w:id="1471" w:author="Arjan Kloosterboer" w:date="2017-08-14T15:44:00Z"/>
                <w:rFonts w:ascii="Calibri" w:hAnsi="Calibri" w:cs="Calibri"/>
                <w:color w:val="000000"/>
                <w:sz w:val="22"/>
                <w:szCs w:val="22"/>
              </w:rPr>
            </w:pPr>
            <w:ins w:id="1472" w:author="Arjan Kloosterboer" w:date="2017-08-14T15:44:00Z">
              <w:r>
                <w:rPr>
                  <w:rFonts w:ascii="Calibri" w:hAnsi="Calibri" w:cs="Calibri"/>
                  <w:color w:val="000000"/>
                  <w:sz w:val="22"/>
                  <w:szCs w:val="22"/>
                </w:rPr>
                <w:t>Zie groep</w:t>
              </w:r>
            </w:ins>
          </w:p>
        </w:tc>
      </w:tr>
      <w:tr w:rsidR="000E39D0" w14:paraId="00C601A4" w14:textId="77777777" w:rsidTr="001E2DEB">
        <w:trPr>
          <w:ins w:id="147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04AD7ED" w14:textId="77777777" w:rsidR="000E39D0" w:rsidRDefault="000E39D0" w:rsidP="001E2DEB">
            <w:pPr>
              <w:rPr>
                <w:ins w:id="1474" w:author="Arjan Kloosterboer" w:date="2017-08-14T15:44:00Z"/>
                <w:rFonts w:ascii="Calibri" w:hAnsi="Calibri" w:cs="Calibri"/>
                <w:b/>
                <w:bCs/>
                <w:color w:val="000000"/>
                <w:sz w:val="22"/>
                <w:szCs w:val="22"/>
              </w:rPr>
            </w:pPr>
            <w:ins w:id="1475"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24A8B13" w14:textId="77777777" w:rsidR="000E39D0" w:rsidRDefault="000E39D0" w:rsidP="001E2DEB">
            <w:pPr>
              <w:rPr>
                <w:ins w:id="1476" w:author="Arjan Kloosterboer" w:date="2017-08-14T15:44:00Z"/>
                <w:rFonts w:ascii="Calibri" w:hAnsi="Calibri" w:cs="Calibri"/>
                <w:color w:val="000000"/>
                <w:sz w:val="22"/>
                <w:szCs w:val="22"/>
              </w:rPr>
            </w:pPr>
            <w:ins w:id="1477" w:author="Arjan Kloosterboer" w:date="2017-08-14T15:44:00Z">
              <w:r>
                <w:rPr>
                  <w:rFonts w:ascii="Calibri" w:hAnsi="Calibri" w:cs="Calibri"/>
                  <w:color w:val="000000"/>
                  <w:sz w:val="22"/>
                  <w:szCs w:val="22"/>
                </w:rPr>
                <w:t>Nee</w:t>
              </w:r>
            </w:ins>
          </w:p>
        </w:tc>
      </w:tr>
      <w:tr w:rsidR="000E39D0" w14:paraId="5693C0F6" w14:textId="77777777" w:rsidTr="001E2DEB">
        <w:trPr>
          <w:ins w:id="147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739AABA" w14:textId="77777777" w:rsidR="000E39D0" w:rsidRDefault="000E39D0" w:rsidP="001E2DEB">
            <w:pPr>
              <w:rPr>
                <w:ins w:id="1479" w:author="Arjan Kloosterboer" w:date="2017-08-14T15:44:00Z"/>
                <w:rFonts w:ascii="Calibri" w:hAnsi="Calibri" w:cs="Calibri"/>
                <w:b/>
                <w:bCs/>
                <w:color w:val="000000"/>
                <w:sz w:val="22"/>
                <w:szCs w:val="22"/>
              </w:rPr>
            </w:pPr>
            <w:ins w:id="1480"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A576A40" w14:textId="77777777" w:rsidR="000E39D0" w:rsidRDefault="000E39D0" w:rsidP="001E2DEB">
            <w:pPr>
              <w:rPr>
                <w:ins w:id="1481" w:author="Arjan Kloosterboer" w:date="2017-08-14T15:44:00Z"/>
                <w:rFonts w:ascii="Calibri" w:hAnsi="Calibri" w:cs="Calibri"/>
                <w:color w:val="000000"/>
                <w:sz w:val="22"/>
                <w:szCs w:val="22"/>
              </w:rPr>
            </w:pPr>
            <w:ins w:id="1482" w:author="Arjan Kloosterboer" w:date="2017-08-14T15:44:00Z">
              <w:r>
                <w:rPr>
                  <w:rFonts w:ascii="Calibri" w:hAnsi="Calibri" w:cs="Calibri"/>
                  <w:color w:val="000000"/>
                  <w:sz w:val="22"/>
                  <w:szCs w:val="22"/>
                </w:rPr>
                <w:t>Nee</w:t>
              </w:r>
            </w:ins>
          </w:p>
        </w:tc>
      </w:tr>
      <w:tr w:rsidR="000E39D0" w14:paraId="6E825B65" w14:textId="77777777" w:rsidTr="001E2DEB">
        <w:trPr>
          <w:ins w:id="148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D5E818B" w14:textId="77777777" w:rsidR="000E39D0" w:rsidRDefault="000E39D0" w:rsidP="001E2DEB">
            <w:pPr>
              <w:rPr>
                <w:ins w:id="1484" w:author="Arjan Kloosterboer" w:date="2017-08-14T15:44:00Z"/>
                <w:rFonts w:ascii="Calibri" w:hAnsi="Calibri" w:cs="Calibri"/>
                <w:color w:val="000000"/>
                <w:sz w:val="22"/>
                <w:szCs w:val="22"/>
              </w:rPr>
            </w:pPr>
            <w:ins w:id="1485"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D9CAC15" w14:textId="77777777" w:rsidR="000E39D0" w:rsidRDefault="000E39D0" w:rsidP="001E2DEB">
            <w:pPr>
              <w:rPr>
                <w:ins w:id="1486" w:author="Arjan Kloosterboer" w:date="2017-08-14T15:44:00Z"/>
                <w:rFonts w:ascii="Calibri" w:hAnsi="Calibri" w:cs="Calibri"/>
                <w:color w:val="000000"/>
                <w:sz w:val="22"/>
                <w:szCs w:val="22"/>
              </w:rPr>
            </w:pPr>
            <w:ins w:id="1487" w:author="Arjan Kloosterboer" w:date="2017-08-14T15:44:00Z">
              <w:r>
                <w:rPr>
                  <w:rFonts w:ascii="Calibri" w:hAnsi="Calibri" w:cs="Calibri"/>
                  <w:color w:val="000000"/>
                  <w:sz w:val="22"/>
                  <w:szCs w:val="22"/>
                </w:rPr>
                <w:t>0 - 1</w:t>
              </w:r>
            </w:ins>
          </w:p>
        </w:tc>
      </w:tr>
      <w:tr w:rsidR="000E39D0" w14:paraId="4F870DE7" w14:textId="77777777" w:rsidTr="001E2DEB">
        <w:trPr>
          <w:ins w:id="148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9F9339F" w14:textId="77777777" w:rsidR="000E39D0" w:rsidRDefault="000E39D0" w:rsidP="001E2DEB">
            <w:pPr>
              <w:rPr>
                <w:ins w:id="1489" w:author="Arjan Kloosterboer" w:date="2017-08-14T15:44:00Z"/>
                <w:rFonts w:ascii="Calibri" w:hAnsi="Calibri" w:cs="Calibri"/>
                <w:color w:val="000000"/>
                <w:sz w:val="22"/>
                <w:szCs w:val="22"/>
              </w:rPr>
            </w:pPr>
            <w:ins w:id="1490"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083E0D0B" w14:textId="77777777" w:rsidR="000E39D0" w:rsidRDefault="000E39D0" w:rsidP="001E2DEB">
            <w:pPr>
              <w:rPr>
                <w:ins w:id="1491" w:author="Arjan Kloosterboer" w:date="2017-08-14T15:44:00Z"/>
                <w:rFonts w:ascii="Calibri" w:hAnsi="Calibri" w:cs="Calibri"/>
                <w:color w:val="000000"/>
                <w:sz w:val="22"/>
                <w:szCs w:val="22"/>
              </w:rPr>
            </w:pPr>
            <w:ins w:id="1492" w:author="Arjan Kloosterboer" w:date="2017-08-14T15:44:00Z">
              <w:r>
                <w:rPr>
                  <w:rFonts w:ascii="Calibri" w:hAnsi="Calibri" w:cs="Calibri"/>
                  <w:color w:val="000000"/>
                  <w:sz w:val="22"/>
                  <w:szCs w:val="22"/>
                </w:rPr>
                <w:t>Gemeentelijk kerngegeven</w:t>
              </w:r>
            </w:ins>
          </w:p>
        </w:tc>
      </w:tr>
      <w:tr w:rsidR="000E39D0" w14:paraId="06CB0399" w14:textId="77777777" w:rsidTr="001E2DEB">
        <w:trPr>
          <w:ins w:id="149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B2D2585" w14:textId="77777777" w:rsidR="000E39D0" w:rsidRDefault="000E39D0" w:rsidP="001E2DEB">
            <w:pPr>
              <w:rPr>
                <w:ins w:id="1494" w:author="Arjan Kloosterboer" w:date="2017-08-14T15:44:00Z"/>
                <w:rFonts w:ascii="Calibri" w:hAnsi="Calibri" w:cs="Calibri"/>
                <w:color w:val="000000"/>
                <w:sz w:val="22"/>
                <w:szCs w:val="22"/>
              </w:rPr>
            </w:pPr>
            <w:ins w:id="1495"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5E05278C" w14:textId="77777777" w:rsidR="000E39D0" w:rsidRDefault="000E39D0" w:rsidP="001E2DEB">
            <w:pPr>
              <w:rPr>
                <w:ins w:id="1496" w:author="Arjan Kloosterboer" w:date="2017-08-14T15:44:00Z"/>
                <w:rFonts w:ascii="Calibri" w:hAnsi="Calibri" w:cs="Calibri"/>
                <w:color w:val="000000"/>
                <w:sz w:val="22"/>
                <w:szCs w:val="22"/>
              </w:rPr>
            </w:pPr>
          </w:p>
        </w:tc>
      </w:tr>
      <w:tr w:rsidR="000E39D0" w14:paraId="35D8F9BB" w14:textId="77777777" w:rsidTr="001E2DEB">
        <w:trPr>
          <w:ins w:id="1497"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3555C0FA" w14:textId="77777777" w:rsidR="000E39D0" w:rsidRDefault="000E39D0" w:rsidP="001E2DEB">
            <w:pPr>
              <w:rPr>
                <w:ins w:id="1498" w:author="Arjan Kloosterboer" w:date="2017-08-14T15:44:00Z"/>
                <w:rFonts w:ascii="Calibri" w:hAnsi="Calibri" w:cs="Calibri"/>
                <w:color w:val="0F0F0F"/>
                <w:sz w:val="22"/>
                <w:szCs w:val="22"/>
              </w:rPr>
            </w:pPr>
            <w:ins w:id="1499" w:author="Arjan Kloosterboer" w:date="2017-08-14T15:44:00Z">
              <w:r>
                <w:rPr>
                  <w:rFonts w:ascii="Calibri" w:hAnsi="Calibri" w:cs="Calibri"/>
                  <w:b/>
                  <w:bCs/>
                  <w:color w:val="0F0F0F"/>
                  <w:sz w:val="22"/>
                  <w:szCs w:val="22"/>
                </w:rPr>
                <w:t>Toelichting</w:t>
              </w:r>
            </w:ins>
          </w:p>
        </w:tc>
      </w:tr>
      <w:tr w:rsidR="000E39D0" w14:paraId="419D78C2" w14:textId="77777777" w:rsidTr="001E2DEB">
        <w:trPr>
          <w:ins w:id="1500" w:author="Arjan Kloosterboer" w:date="2017-08-14T15:44:00Z"/>
        </w:trPr>
        <w:tc>
          <w:tcPr>
            <w:tcW w:w="450" w:type="dxa"/>
            <w:tcBorders>
              <w:top w:val="nil"/>
              <w:left w:val="nil"/>
              <w:bottom w:val="nil"/>
              <w:right w:val="nil"/>
            </w:tcBorders>
            <w:tcMar>
              <w:top w:w="0" w:type="dxa"/>
              <w:left w:w="60" w:type="dxa"/>
              <w:bottom w:w="0" w:type="dxa"/>
              <w:right w:w="60" w:type="dxa"/>
            </w:tcMar>
          </w:tcPr>
          <w:p w14:paraId="5FF15CA3" w14:textId="77777777" w:rsidR="000E39D0" w:rsidRDefault="000E39D0" w:rsidP="001E2DEB">
            <w:pPr>
              <w:rPr>
                <w:ins w:id="1501"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497BD406" w14:textId="77777777" w:rsidR="000E39D0" w:rsidRDefault="000E39D0" w:rsidP="001E2DEB">
            <w:pPr>
              <w:rPr>
                <w:ins w:id="1502" w:author="Arjan Kloosterboer" w:date="2017-08-14T15:44:00Z"/>
                <w:rFonts w:ascii="Calibri" w:hAnsi="Calibri" w:cs="Calibri"/>
                <w:color w:val="0F0F0F"/>
                <w:sz w:val="22"/>
                <w:szCs w:val="22"/>
              </w:rPr>
            </w:pPr>
            <w:ins w:id="1503" w:author="Arjan Kloosterboer" w:date="2017-08-14T15:44:00Z">
              <w:r>
                <w:rPr>
                  <w:rFonts w:ascii="Calibri" w:hAnsi="Calibri" w:cs="Calibri"/>
                  <w:color w:val="0F0F0F"/>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registratie (applicatie, database, ...) gespecificeerd waarin zich het procesobject bevindt. Dit is het geval indien de attribuutsoort 'Afleidingswijze' de waarde "ander datumkenmerk" heeft. </w:t>
              </w:r>
            </w:ins>
          </w:p>
          <w:p w14:paraId="2E81B8DB" w14:textId="77777777" w:rsidR="000E39D0" w:rsidRDefault="000E39D0" w:rsidP="001E2DEB">
            <w:pPr>
              <w:rPr>
                <w:ins w:id="1504" w:author="Arjan Kloosterboer" w:date="2017-08-14T15:44:00Z"/>
                <w:rFonts w:ascii="Calibri" w:hAnsi="Calibri" w:cs="Calibri"/>
                <w:color w:val="0F0F0F"/>
                <w:sz w:val="22"/>
                <w:szCs w:val="22"/>
              </w:rPr>
            </w:pPr>
            <w:ins w:id="1505" w:author="Arjan Kloosterboer" w:date="2017-08-14T15:44:00Z">
              <w:r>
                <w:rPr>
                  <w:rFonts w:ascii="Calibri" w:hAnsi="Calibri" w:cs="Calibri"/>
                  <w:color w:val="0F0F0F"/>
                  <w:sz w:val="22"/>
                  <w:szCs w:val="22"/>
                </w:rPr>
                <w:t>Voorbeelden: 'BasisRegistratie Personen (BRP)', 'Basisregistratie Adressen en Gebouwen (BAG)'.</w:t>
              </w:r>
            </w:ins>
          </w:p>
        </w:tc>
        <w:bookmarkEnd w:id="1423"/>
      </w:tr>
    </w:tbl>
    <w:p w14:paraId="512E8417"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506" w:author="Arjan Kloosterboer" w:date="2017-08-14T15:44:00Z"/>
          <w:rFonts w:ascii="Arial" w:hAnsi="Arial" w:cs="Arial"/>
          <w:b/>
          <w:color w:val="004080"/>
          <w:sz w:val="24"/>
          <w:szCs w:val="24"/>
          <w:lang w:eastAsia="en-US"/>
        </w:rPr>
      </w:pPr>
      <w:bookmarkStart w:id="1507" w:name="BKM_EF172E10_570D_4754_B65C_D65919180D98"/>
      <w:ins w:id="1508" w:author="Arjan Kloosterboer" w:date="2017-08-14T15:44:00Z">
        <w:r w:rsidRPr="00444EF3">
          <w:rPr>
            <w:rFonts w:ascii="Arial" w:hAnsi="Arial" w:cs="Arial"/>
            <w:b/>
            <w:color w:val="004080"/>
            <w:sz w:val="24"/>
            <w:szCs w:val="24"/>
            <w:lang w:eastAsia="en-US"/>
          </w:rPr>
          <w:t>«Attribuutsoort» 'Objecttype'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rsidRPr="00444EF3" w14:paraId="14532894" w14:textId="77777777" w:rsidTr="001E2DEB">
        <w:trPr>
          <w:ins w:id="150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08E497D"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510" w:author="Arjan Kloosterboer" w:date="2017-08-14T15:44:00Z"/>
                <w:rFonts w:ascii="Arial" w:hAnsi="Arial" w:cs="Arial"/>
                <w:b/>
                <w:color w:val="004080"/>
                <w:sz w:val="24"/>
                <w:szCs w:val="24"/>
                <w:lang w:eastAsia="en-US"/>
              </w:rPr>
            </w:pPr>
            <w:ins w:id="1511" w:author="Arjan Kloosterboer" w:date="2017-08-14T15:44:00Z">
              <w:r w:rsidRPr="00444EF3">
                <w:rPr>
                  <w:rFonts w:ascii="Arial" w:hAnsi="Arial" w:cs="Arial"/>
                  <w:b/>
                  <w:color w:val="004080"/>
                  <w:sz w:val="24"/>
                  <w:szCs w:val="24"/>
                  <w:lang w:eastAsia="en-US"/>
                </w:rPr>
                <w:t xml:space="preserve">Naam </w:t>
              </w:r>
            </w:ins>
          </w:p>
        </w:tc>
        <w:tc>
          <w:tcPr>
            <w:tcW w:w="5670" w:type="dxa"/>
            <w:tcBorders>
              <w:top w:val="nil"/>
              <w:left w:val="nil"/>
              <w:bottom w:val="nil"/>
              <w:right w:val="nil"/>
            </w:tcBorders>
            <w:tcMar>
              <w:top w:w="0" w:type="dxa"/>
              <w:left w:w="60" w:type="dxa"/>
              <w:bottom w:w="0" w:type="dxa"/>
              <w:right w:w="60" w:type="dxa"/>
            </w:tcMar>
          </w:tcPr>
          <w:p w14:paraId="6DA5FFCC"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512" w:author="Arjan Kloosterboer" w:date="2017-08-14T15:44:00Z"/>
                <w:rFonts w:ascii="Arial" w:hAnsi="Arial" w:cs="Arial"/>
                <w:b/>
                <w:color w:val="004080"/>
                <w:sz w:val="24"/>
                <w:szCs w:val="24"/>
                <w:lang w:eastAsia="en-US"/>
              </w:rPr>
            </w:pPr>
            <w:ins w:id="1513" w:author="Arjan Kloosterboer" w:date="2017-08-14T15:44:00Z">
              <w:r w:rsidRPr="00444EF3">
                <w:rPr>
                  <w:rFonts w:ascii="Arial" w:hAnsi="Arial" w:cs="Arial"/>
                  <w:b/>
                  <w:color w:val="004080"/>
                  <w:sz w:val="24"/>
                  <w:szCs w:val="24"/>
                  <w:lang w:eastAsia="en-US"/>
                </w:rPr>
                <w:t>Objecttype</w:t>
              </w:r>
            </w:ins>
          </w:p>
        </w:tc>
      </w:tr>
      <w:tr w:rsidR="000E39D0" w14:paraId="0258A0C0" w14:textId="77777777" w:rsidTr="001E2DEB">
        <w:trPr>
          <w:ins w:id="151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5487155" w14:textId="77777777" w:rsidR="000E39D0" w:rsidRDefault="000E39D0" w:rsidP="001E2DEB">
            <w:pPr>
              <w:rPr>
                <w:ins w:id="1515" w:author="Arjan Kloosterboer" w:date="2017-08-14T15:44:00Z"/>
                <w:rFonts w:ascii="Calibri" w:hAnsi="Calibri" w:cs="Calibri"/>
                <w:color w:val="000000"/>
                <w:sz w:val="22"/>
                <w:szCs w:val="22"/>
              </w:rPr>
            </w:pPr>
            <w:ins w:id="1516"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5730B33A" w14:textId="77777777" w:rsidR="000E39D0" w:rsidRDefault="000E39D0" w:rsidP="001E2DEB">
            <w:pPr>
              <w:rPr>
                <w:ins w:id="1517" w:author="Arjan Kloosterboer" w:date="2017-08-14T15:44:00Z"/>
                <w:rFonts w:ascii="Calibri" w:hAnsi="Calibri" w:cs="Calibri"/>
                <w:color w:val="000000"/>
                <w:sz w:val="22"/>
                <w:szCs w:val="22"/>
              </w:rPr>
            </w:pPr>
            <w:ins w:id="1518" w:author="Arjan Kloosterboer" w:date="2017-08-14T15:44:00Z">
              <w:r>
                <w:rPr>
                  <w:rFonts w:ascii="Calibri" w:hAnsi="Calibri" w:cs="Calibri"/>
                  <w:color w:val="000000"/>
                  <w:sz w:val="22"/>
                  <w:szCs w:val="22"/>
                </w:rPr>
                <w:t>KING</w:t>
              </w:r>
            </w:ins>
          </w:p>
        </w:tc>
      </w:tr>
      <w:tr w:rsidR="000E39D0" w14:paraId="4FF73C4D" w14:textId="77777777" w:rsidTr="001E2DEB">
        <w:trPr>
          <w:trHeight w:val="268"/>
          <w:ins w:id="151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D1B8FB6" w14:textId="77777777" w:rsidR="000E39D0" w:rsidRDefault="000E39D0" w:rsidP="001E2DEB">
            <w:pPr>
              <w:rPr>
                <w:ins w:id="1520" w:author="Arjan Kloosterboer" w:date="2017-08-14T15:44:00Z"/>
                <w:rFonts w:ascii="Calibri" w:hAnsi="Calibri" w:cs="Calibri"/>
                <w:color w:val="000000"/>
                <w:sz w:val="22"/>
                <w:szCs w:val="22"/>
              </w:rPr>
            </w:pPr>
            <w:ins w:id="1521"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565082B" w14:textId="77777777" w:rsidR="000E39D0" w:rsidRDefault="000E39D0" w:rsidP="001E2DEB">
            <w:pPr>
              <w:rPr>
                <w:ins w:id="1522" w:author="Arjan Kloosterboer" w:date="2017-08-14T15:44:00Z"/>
                <w:rFonts w:ascii="Calibri" w:hAnsi="Calibri" w:cs="Calibri"/>
                <w:color w:val="000000"/>
                <w:sz w:val="22"/>
                <w:szCs w:val="22"/>
              </w:rPr>
            </w:pPr>
          </w:p>
        </w:tc>
      </w:tr>
      <w:tr w:rsidR="000E39D0" w14:paraId="7DA464D4" w14:textId="77777777" w:rsidTr="001E2DEB">
        <w:trPr>
          <w:ins w:id="152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AD13847" w14:textId="77777777" w:rsidR="000E39D0" w:rsidRDefault="000E39D0" w:rsidP="001E2DEB">
            <w:pPr>
              <w:rPr>
                <w:ins w:id="1524" w:author="Arjan Kloosterboer" w:date="2017-08-14T15:44:00Z"/>
                <w:rFonts w:ascii="Calibri" w:hAnsi="Calibri" w:cs="Calibri"/>
                <w:color w:val="000000"/>
                <w:sz w:val="22"/>
                <w:szCs w:val="22"/>
              </w:rPr>
            </w:pPr>
            <w:ins w:id="1525"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2768E19F" w14:textId="77777777" w:rsidR="000E39D0" w:rsidRDefault="000E39D0" w:rsidP="001E2DEB">
            <w:pPr>
              <w:rPr>
                <w:ins w:id="1526" w:author="Arjan Kloosterboer" w:date="2017-08-14T15:44:00Z"/>
                <w:rFonts w:ascii="Calibri" w:hAnsi="Calibri" w:cs="Calibri"/>
                <w:color w:val="000000"/>
                <w:sz w:val="22"/>
                <w:szCs w:val="22"/>
              </w:rPr>
            </w:pPr>
            <w:ins w:id="1527" w:author="Arjan Kloosterboer" w:date="2017-08-14T15:44:00Z">
              <w:r>
                <w:rPr>
                  <w:rFonts w:ascii="Calibri" w:hAnsi="Calibri" w:cs="Calibri"/>
                  <w:color w:val="000000"/>
                  <w:sz w:val="22"/>
                  <w:szCs w:val="22"/>
                </w:rPr>
                <w:t>Het soort object in de registratie dat het procesobject representeert.</w:t>
              </w:r>
            </w:ins>
          </w:p>
        </w:tc>
      </w:tr>
      <w:tr w:rsidR="000E39D0" w14:paraId="54A860DD" w14:textId="77777777" w:rsidTr="001E2DEB">
        <w:trPr>
          <w:ins w:id="152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6BD1194" w14:textId="77777777" w:rsidR="000E39D0" w:rsidRDefault="000E39D0" w:rsidP="001E2DEB">
            <w:pPr>
              <w:rPr>
                <w:ins w:id="1529" w:author="Arjan Kloosterboer" w:date="2017-08-14T15:44:00Z"/>
                <w:rFonts w:ascii="Calibri" w:hAnsi="Calibri" w:cs="Calibri"/>
                <w:color w:val="000000"/>
                <w:sz w:val="22"/>
                <w:szCs w:val="22"/>
              </w:rPr>
            </w:pPr>
            <w:ins w:id="1530"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E581848" w14:textId="77777777" w:rsidR="000E39D0" w:rsidRDefault="000E39D0" w:rsidP="001E2DEB">
            <w:pPr>
              <w:rPr>
                <w:ins w:id="1531" w:author="Arjan Kloosterboer" w:date="2017-08-14T15:44:00Z"/>
                <w:rFonts w:ascii="Calibri" w:hAnsi="Calibri" w:cs="Calibri"/>
                <w:color w:val="000000"/>
                <w:sz w:val="22"/>
                <w:szCs w:val="22"/>
              </w:rPr>
            </w:pPr>
            <w:ins w:id="1532" w:author="Arjan Kloosterboer" w:date="2017-08-14T15:44:00Z">
              <w:r>
                <w:rPr>
                  <w:rFonts w:ascii="Calibri" w:hAnsi="Calibri" w:cs="Calibri"/>
                  <w:color w:val="000000"/>
                  <w:sz w:val="22"/>
                  <w:szCs w:val="22"/>
                </w:rPr>
                <w:t>KING</w:t>
              </w:r>
            </w:ins>
          </w:p>
        </w:tc>
      </w:tr>
      <w:tr w:rsidR="000E39D0" w14:paraId="22E39CC3" w14:textId="77777777" w:rsidTr="001E2DEB">
        <w:trPr>
          <w:ins w:id="153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A98EEE7" w14:textId="77777777" w:rsidR="000E39D0" w:rsidRDefault="000E39D0" w:rsidP="001E2DEB">
            <w:pPr>
              <w:rPr>
                <w:ins w:id="1534" w:author="Arjan Kloosterboer" w:date="2017-08-14T15:44:00Z"/>
                <w:rFonts w:ascii="Calibri" w:hAnsi="Calibri" w:cs="Calibri"/>
                <w:color w:val="000000"/>
                <w:sz w:val="22"/>
                <w:szCs w:val="22"/>
              </w:rPr>
            </w:pPr>
            <w:ins w:id="1535"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811EDFC" w14:textId="77777777" w:rsidR="000E39D0" w:rsidRDefault="000E39D0" w:rsidP="001E2DEB">
            <w:pPr>
              <w:rPr>
                <w:ins w:id="1536" w:author="Arjan Kloosterboer" w:date="2017-08-14T15:44:00Z"/>
                <w:rFonts w:ascii="Calibri" w:hAnsi="Calibri" w:cs="Calibri"/>
                <w:color w:val="000000"/>
                <w:sz w:val="22"/>
                <w:szCs w:val="22"/>
              </w:rPr>
            </w:pPr>
            <w:ins w:id="1537" w:author="Arjan Kloosterboer" w:date="2017-08-14T15:44:00Z">
              <w:r>
                <w:rPr>
                  <w:rFonts w:ascii="Calibri" w:hAnsi="Calibri" w:cs="Calibri"/>
                  <w:color w:val="000000"/>
                  <w:sz w:val="22"/>
                  <w:szCs w:val="22"/>
                </w:rPr>
                <w:t>1-2-2017</w:t>
              </w:r>
            </w:ins>
          </w:p>
        </w:tc>
      </w:tr>
      <w:tr w:rsidR="000E39D0" w14:paraId="7AC2FE2F" w14:textId="77777777" w:rsidTr="001E2DEB">
        <w:trPr>
          <w:ins w:id="153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101B1DF" w14:textId="77777777" w:rsidR="000E39D0" w:rsidRDefault="000E39D0" w:rsidP="001E2DEB">
            <w:pPr>
              <w:rPr>
                <w:ins w:id="1539" w:author="Arjan Kloosterboer" w:date="2017-08-14T15:44:00Z"/>
                <w:rFonts w:ascii="Calibri" w:hAnsi="Calibri" w:cs="Calibri"/>
                <w:color w:val="000000"/>
                <w:sz w:val="22"/>
                <w:szCs w:val="22"/>
              </w:rPr>
            </w:pPr>
            <w:ins w:id="1540"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9116100" w14:textId="77777777" w:rsidR="000E39D0" w:rsidRDefault="000E39D0" w:rsidP="001E2DEB">
            <w:pPr>
              <w:rPr>
                <w:ins w:id="1541" w:author="Arjan Kloosterboer" w:date="2017-08-14T15:44:00Z"/>
                <w:rFonts w:ascii="Calibri" w:hAnsi="Calibri" w:cs="Calibri"/>
                <w:color w:val="000000"/>
                <w:sz w:val="22"/>
                <w:szCs w:val="22"/>
              </w:rPr>
            </w:pPr>
            <w:ins w:id="1542" w:author="Arjan Kloosterboer" w:date="2017-08-14T15:44:00Z">
              <w:r>
                <w:rPr>
                  <w:rFonts w:ascii="Calibri" w:hAnsi="Calibri" w:cs="Calibri"/>
                  <w:color w:val="000000"/>
                  <w:sz w:val="22"/>
                  <w:szCs w:val="22"/>
                </w:rPr>
                <w:t>AN80</w:t>
              </w:r>
            </w:ins>
          </w:p>
        </w:tc>
      </w:tr>
      <w:tr w:rsidR="000E39D0" w14:paraId="4FF972F6" w14:textId="77777777" w:rsidTr="001E2DEB">
        <w:trPr>
          <w:ins w:id="154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59E5254" w14:textId="77777777" w:rsidR="000E39D0" w:rsidRDefault="000E39D0" w:rsidP="001E2DEB">
            <w:pPr>
              <w:rPr>
                <w:ins w:id="1544" w:author="Arjan Kloosterboer" w:date="2017-08-14T15:44:00Z"/>
                <w:rFonts w:ascii="Calibri" w:hAnsi="Calibri" w:cs="Calibri"/>
                <w:color w:val="000000"/>
                <w:sz w:val="22"/>
                <w:szCs w:val="22"/>
              </w:rPr>
            </w:pPr>
            <w:ins w:id="1545"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45C920BB" w14:textId="77777777" w:rsidR="000E39D0" w:rsidRDefault="000E39D0" w:rsidP="001E2DEB">
            <w:pPr>
              <w:rPr>
                <w:ins w:id="1546" w:author="Arjan Kloosterboer" w:date="2017-08-14T15:44:00Z"/>
                <w:rFonts w:ascii="Calibri" w:hAnsi="Calibri" w:cs="Calibri"/>
                <w:color w:val="000000"/>
                <w:sz w:val="22"/>
                <w:szCs w:val="22"/>
              </w:rPr>
            </w:pPr>
          </w:p>
        </w:tc>
      </w:tr>
      <w:tr w:rsidR="000E39D0" w14:paraId="3617D7CC" w14:textId="77777777" w:rsidTr="001E2DEB">
        <w:trPr>
          <w:ins w:id="154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FBC16B8" w14:textId="77777777" w:rsidR="000E39D0" w:rsidRDefault="000E39D0" w:rsidP="001E2DEB">
            <w:pPr>
              <w:rPr>
                <w:ins w:id="1548" w:author="Arjan Kloosterboer" w:date="2017-08-14T15:44:00Z"/>
                <w:rFonts w:ascii="Calibri" w:hAnsi="Calibri" w:cs="Calibri"/>
                <w:b/>
                <w:bCs/>
                <w:color w:val="000000"/>
                <w:sz w:val="22"/>
                <w:szCs w:val="22"/>
              </w:rPr>
            </w:pPr>
            <w:ins w:id="1549"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DC05208" w14:textId="77777777" w:rsidR="000E39D0" w:rsidRDefault="000E39D0" w:rsidP="001E2DEB">
            <w:pPr>
              <w:rPr>
                <w:ins w:id="1550" w:author="Arjan Kloosterboer" w:date="2017-08-14T15:44:00Z"/>
                <w:rFonts w:ascii="Calibri" w:hAnsi="Calibri" w:cs="Calibri"/>
                <w:color w:val="000000"/>
                <w:sz w:val="22"/>
                <w:szCs w:val="22"/>
              </w:rPr>
            </w:pPr>
            <w:ins w:id="1551" w:author="Arjan Kloosterboer" w:date="2017-08-14T15:44:00Z">
              <w:r>
                <w:rPr>
                  <w:rFonts w:ascii="Calibri" w:hAnsi="Calibri" w:cs="Calibri"/>
                  <w:color w:val="000000"/>
                  <w:sz w:val="22"/>
                  <w:szCs w:val="22"/>
                </w:rPr>
                <w:t>Zie groep</w:t>
              </w:r>
            </w:ins>
          </w:p>
        </w:tc>
      </w:tr>
      <w:tr w:rsidR="000E39D0" w14:paraId="2603082C" w14:textId="77777777" w:rsidTr="001E2DEB">
        <w:trPr>
          <w:ins w:id="155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BBE6D3F" w14:textId="77777777" w:rsidR="000E39D0" w:rsidRDefault="000E39D0" w:rsidP="001E2DEB">
            <w:pPr>
              <w:rPr>
                <w:ins w:id="1553" w:author="Arjan Kloosterboer" w:date="2017-08-14T15:44:00Z"/>
                <w:rFonts w:ascii="Calibri" w:hAnsi="Calibri" w:cs="Calibri"/>
                <w:b/>
                <w:bCs/>
                <w:color w:val="000000"/>
                <w:sz w:val="22"/>
                <w:szCs w:val="22"/>
              </w:rPr>
            </w:pPr>
            <w:ins w:id="1554"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6371F64E" w14:textId="77777777" w:rsidR="000E39D0" w:rsidRDefault="000E39D0" w:rsidP="001E2DEB">
            <w:pPr>
              <w:rPr>
                <w:ins w:id="1555" w:author="Arjan Kloosterboer" w:date="2017-08-14T15:44:00Z"/>
                <w:rFonts w:ascii="Calibri" w:hAnsi="Calibri" w:cs="Calibri"/>
                <w:color w:val="000000"/>
                <w:sz w:val="22"/>
                <w:szCs w:val="22"/>
              </w:rPr>
            </w:pPr>
            <w:ins w:id="1556" w:author="Arjan Kloosterboer" w:date="2017-08-14T15:44:00Z">
              <w:r>
                <w:rPr>
                  <w:rFonts w:ascii="Calibri" w:hAnsi="Calibri" w:cs="Calibri"/>
                  <w:color w:val="000000"/>
                  <w:sz w:val="22"/>
                  <w:szCs w:val="22"/>
                </w:rPr>
                <w:t>Zie groep</w:t>
              </w:r>
            </w:ins>
          </w:p>
        </w:tc>
      </w:tr>
      <w:tr w:rsidR="000E39D0" w14:paraId="52FFB30F" w14:textId="77777777" w:rsidTr="001E2DEB">
        <w:trPr>
          <w:ins w:id="155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D5D40CC" w14:textId="77777777" w:rsidR="000E39D0" w:rsidRDefault="000E39D0" w:rsidP="001E2DEB">
            <w:pPr>
              <w:rPr>
                <w:ins w:id="1558" w:author="Arjan Kloosterboer" w:date="2017-08-14T15:44:00Z"/>
                <w:rFonts w:ascii="Calibri" w:hAnsi="Calibri" w:cs="Calibri"/>
                <w:b/>
                <w:bCs/>
                <w:color w:val="000000"/>
                <w:sz w:val="22"/>
                <w:szCs w:val="22"/>
              </w:rPr>
            </w:pPr>
            <w:ins w:id="1559"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5D8BB084" w14:textId="77777777" w:rsidR="000E39D0" w:rsidRDefault="000E39D0" w:rsidP="001E2DEB">
            <w:pPr>
              <w:rPr>
                <w:ins w:id="1560" w:author="Arjan Kloosterboer" w:date="2017-08-14T15:44:00Z"/>
                <w:rFonts w:ascii="Calibri" w:hAnsi="Calibri" w:cs="Calibri"/>
                <w:color w:val="000000"/>
                <w:sz w:val="22"/>
                <w:szCs w:val="22"/>
              </w:rPr>
            </w:pPr>
            <w:ins w:id="1561" w:author="Arjan Kloosterboer" w:date="2017-08-14T15:44:00Z">
              <w:r>
                <w:rPr>
                  <w:rFonts w:ascii="Calibri" w:hAnsi="Calibri" w:cs="Calibri"/>
                  <w:color w:val="000000"/>
                  <w:sz w:val="22"/>
                  <w:szCs w:val="22"/>
                </w:rPr>
                <w:t>Nee</w:t>
              </w:r>
            </w:ins>
          </w:p>
        </w:tc>
      </w:tr>
      <w:tr w:rsidR="000E39D0" w14:paraId="05BDC699" w14:textId="77777777" w:rsidTr="001E2DEB">
        <w:trPr>
          <w:ins w:id="156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6853100" w14:textId="77777777" w:rsidR="000E39D0" w:rsidRDefault="000E39D0" w:rsidP="001E2DEB">
            <w:pPr>
              <w:rPr>
                <w:ins w:id="1563" w:author="Arjan Kloosterboer" w:date="2017-08-14T15:44:00Z"/>
                <w:rFonts w:ascii="Calibri" w:hAnsi="Calibri" w:cs="Calibri"/>
                <w:b/>
                <w:bCs/>
                <w:color w:val="000000"/>
                <w:sz w:val="22"/>
                <w:szCs w:val="22"/>
              </w:rPr>
            </w:pPr>
            <w:ins w:id="1564"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B58BB7" w14:textId="77777777" w:rsidR="000E39D0" w:rsidRDefault="000E39D0" w:rsidP="001E2DEB">
            <w:pPr>
              <w:rPr>
                <w:ins w:id="1565" w:author="Arjan Kloosterboer" w:date="2017-08-14T15:44:00Z"/>
                <w:rFonts w:ascii="Calibri" w:hAnsi="Calibri" w:cs="Calibri"/>
                <w:color w:val="000000"/>
                <w:sz w:val="22"/>
                <w:szCs w:val="22"/>
              </w:rPr>
            </w:pPr>
            <w:ins w:id="1566" w:author="Arjan Kloosterboer" w:date="2017-08-14T15:44:00Z">
              <w:r>
                <w:rPr>
                  <w:rFonts w:ascii="Calibri" w:hAnsi="Calibri" w:cs="Calibri"/>
                  <w:color w:val="000000"/>
                  <w:sz w:val="22"/>
                  <w:szCs w:val="22"/>
                </w:rPr>
                <w:t>Nee</w:t>
              </w:r>
            </w:ins>
          </w:p>
        </w:tc>
      </w:tr>
      <w:tr w:rsidR="000E39D0" w14:paraId="67B179A6" w14:textId="77777777" w:rsidTr="001E2DEB">
        <w:trPr>
          <w:ins w:id="156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C788A43" w14:textId="77777777" w:rsidR="000E39D0" w:rsidRDefault="000E39D0" w:rsidP="001E2DEB">
            <w:pPr>
              <w:rPr>
                <w:ins w:id="1568" w:author="Arjan Kloosterboer" w:date="2017-08-14T15:44:00Z"/>
                <w:rFonts w:ascii="Calibri" w:hAnsi="Calibri" w:cs="Calibri"/>
                <w:color w:val="000000"/>
                <w:sz w:val="22"/>
                <w:szCs w:val="22"/>
              </w:rPr>
            </w:pPr>
            <w:ins w:id="1569"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75D0C67" w14:textId="77777777" w:rsidR="000E39D0" w:rsidRDefault="000E39D0" w:rsidP="001E2DEB">
            <w:pPr>
              <w:rPr>
                <w:ins w:id="1570" w:author="Arjan Kloosterboer" w:date="2017-08-14T15:44:00Z"/>
                <w:rFonts w:ascii="Calibri" w:hAnsi="Calibri" w:cs="Calibri"/>
                <w:color w:val="000000"/>
                <w:sz w:val="22"/>
                <w:szCs w:val="22"/>
              </w:rPr>
            </w:pPr>
            <w:ins w:id="1571" w:author="Arjan Kloosterboer" w:date="2017-08-14T15:44:00Z">
              <w:r>
                <w:rPr>
                  <w:rFonts w:ascii="Calibri" w:hAnsi="Calibri" w:cs="Calibri"/>
                  <w:color w:val="000000"/>
                  <w:sz w:val="22"/>
                  <w:szCs w:val="22"/>
                </w:rPr>
                <w:t>0 - 1</w:t>
              </w:r>
            </w:ins>
          </w:p>
        </w:tc>
      </w:tr>
      <w:tr w:rsidR="000E39D0" w14:paraId="73A8AFE0" w14:textId="77777777" w:rsidTr="001E2DEB">
        <w:trPr>
          <w:ins w:id="157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E94B1EB" w14:textId="77777777" w:rsidR="000E39D0" w:rsidRDefault="000E39D0" w:rsidP="001E2DEB">
            <w:pPr>
              <w:rPr>
                <w:ins w:id="1573" w:author="Arjan Kloosterboer" w:date="2017-08-14T15:44:00Z"/>
                <w:rFonts w:ascii="Calibri" w:hAnsi="Calibri" w:cs="Calibri"/>
                <w:color w:val="000000"/>
                <w:sz w:val="22"/>
                <w:szCs w:val="22"/>
              </w:rPr>
            </w:pPr>
            <w:ins w:id="1574"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497A4B54" w14:textId="77777777" w:rsidR="000E39D0" w:rsidRDefault="000E39D0" w:rsidP="001E2DEB">
            <w:pPr>
              <w:rPr>
                <w:ins w:id="1575" w:author="Arjan Kloosterboer" w:date="2017-08-14T15:44:00Z"/>
                <w:rFonts w:ascii="Calibri" w:hAnsi="Calibri" w:cs="Calibri"/>
                <w:color w:val="000000"/>
                <w:sz w:val="22"/>
                <w:szCs w:val="22"/>
              </w:rPr>
            </w:pPr>
            <w:ins w:id="1576" w:author="Arjan Kloosterboer" w:date="2017-08-14T15:44:00Z">
              <w:r>
                <w:rPr>
                  <w:rFonts w:ascii="Calibri" w:hAnsi="Calibri" w:cs="Calibri"/>
                  <w:color w:val="000000"/>
                  <w:sz w:val="22"/>
                  <w:szCs w:val="22"/>
                </w:rPr>
                <w:t>Gemeentelijk kerngegeven</w:t>
              </w:r>
            </w:ins>
          </w:p>
        </w:tc>
      </w:tr>
      <w:tr w:rsidR="000E39D0" w14:paraId="4491D1AB" w14:textId="77777777" w:rsidTr="001E2DEB">
        <w:trPr>
          <w:ins w:id="157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97026D4" w14:textId="77777777" w:rsidR="000E39D0" w:rsidRDefault="000E39D0" w:rsidP="001E2DEB">
            <w:pPr>
              <w:rPr>
                <w:ins w:id="1578" w:author="Arjan Kloosterboer" w:date="2017-08-14T15:44:00Z"/>
                <w:rFonts w:ascii="Calibri" w:hAnsi="Calibri" w:cs="Calibri"/>
                <w:color w:val="000000"/>
                <w:sz w:val="22"/>
                <w:szCs w:val="22"/>
              </w:rPr>
            </w:pPr>
            <w:ins w:id="1579"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E8E4FA2" w14:textId="77777777" w:rsidR="000E39D0" w:rsidRDefault="000E39D0" w:rsidP="001E2DEB">
            <w:pPr>
              <w:rPr>
                <w:ins w:id="1580" w:author="Arjan Kloosterboer" w:date="2017-08-14T15:44:00Z"/>
                <w:rFonts w:ascii="Calibri" w:hAnsi="Calibri" w:cs="Calibri"/>
                <w:color w:val="000000"/>
                <w:sz w:val="22"/>
                <w:szCs w:val="22"/>
              </w:rPr>
            </w:pPr>
            <w:ins w:id="1581" w:author="Arjan Kloosterboer" w:date="2017-08-14T15:44:00Z">
              <w:r>
                <w:rPr>
                  <w:rFonts w:ascii="Calibri" w:hAnsi="Calibri" w:cs="Calibri"/>
                  <w:color w:val="000000"/>
                  <w:sz w:val="22"/>
                  <w:szCs w:val="22"/>
                </w:rPr>
                <w:t xml:space="preserve">1) Indien deze atribuutsoort van een waarde is voorzien, dan </w:t>
              </w:r>
              <w:r>
                <w:rPr>
                  <w:rFonts w:ascii="Calibri" w:hAnsi="Calibri" w:cs="Calibri"/>
                  <w:color w:val="000000"/>
                  <w:sz w:val="22"/>
                  <w:szCs w:val="22"/>
                </w:rPr>
                <w:lastRenderedPageBreak/>
                <w:t>moet de attribuutsoort "Datumkenmerk" tevens van een waarde zijn voorzien.</w:t>
              </w:r>
            </w:ins>
          </w:p>
        </w:tc>
      </w:tr>
      <w:tr w:rsidR="000E39D0" w14:paraId="1A3F44CD" w14:textId="77777777" w:rsidTr="001E2DEB">
        <w:trPr>
          <w:ins w:id="1582"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29256277" w14:textId="77777777" w:rsidR="000E39D0" w:rsidRDefault="000E39D0" w:rsidP="001E2DEB">
            <w:pPr>
              <w:rPr>
                <w:ins w:id="1583" w:author="Arjan Kloosterboer" w:date="2017-08-14T15:44:00Z"/>
                <w:rFonts w:ascii="Calibri" w:hAnsi="Calibri" w:cs="Calibri"/>
                <w:color w:val="0F0F0F"/>
                <w:sz w:val="22"/>
                <w:szCs w:val="22"/>
              </w:rPr>
            </w:pPr>
            <w:ins w:id="1584" w:author="Arjan Kloosterboer" w:date="2017-08-14T15:44:00Z">
              <w:r>
                <w:rPr>
                  <w:rFonts w:ascii="Calibri" w:hAnsi="Calibri" w:cs="Calibri"/>
                  <w:b/>
                  <w:bCs/>
                  <w:color w:val="0F0F0F"/>
                  <w:sz w:val="22"/>
                  <w:szCs w:val="22"/>
                </w:rPr>
                <w:t>Toelichting</w:t>
              </w:r>
            </w:ins>
          </w:p>
        </w:tc>
      </w:tr>
      <w:tr w:rsidR="000E39D0" w14:paraId="65D5406F" w14:textId="77777777" w:rsidTr="001E2DEB">
        <w:trPr>
          <w:ins w:id="1585" w:author="Arjan Kloosterboer" w:date="2017-08-14T15:44:00Z"/>
        </w:trPr>
        <w:tc>
          <w:tcPr>
            <w:tcW w:w="450" w:type="dxa"/>
            <w:tcBorders>
              <w:top w:val="nil"/>
              <w:left w:val="nil"/>
              <w:bottom w:val="nil"/>
              <w:right w:val="nil"/>
            </w:tcBorders>
            <w:tcMar>
              <w:top w:w="0" w:type="dxa"/>
              <w:left w:w="60" w:type="dxa"/>
              <w:bottom w:w="0" w:type="dxa"/>
              <w:right w:w="60" w:type="dxa"/>
            </w:tcMar>
          </w:tcPr>
          <w:p w14:paraId="083F3096" w14:textId="77777777" w:rsidR="000E39D0" w:rsidRDefault="000E39D0" w:rsidP="001E2DEB">
            <w:pPr>
              <w:rPr>
                <w:ins w:id="1586"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B37A23C" w14:textId="77777777" w:rsidR="000E39D0" w:rsidRDefault="000E39D0" w:rsidP="001E2DEB">
            <w:pPr>
              <w:rPr>
                <w:ins w:id="1587" w:author="Arjan Kloosterboer" w:date="2017-08-14T15:44:00Z"/>
                <w:rFonts w:ascii="Calibri" w:hAnsi="Calibri" w:cs="Calibri"/>
                <w:color w:val="0F0F0F"/>
                <w:sz w:val="22"/>
                <w:szCs w:val="22"/>
              </w:rPr>
            </w:pPr>
            <w:ins w:id="1588" w:author="Arjan Kloosterboer" w:date="2017-08-14T15:44:00Z">
              <w:r>
                <w:rPr>
                  <w:rFonts w:ascii="Calibri" w:hAnsi="Calibri" w:cs="Calibri"/>
                  <w:color w:val="0F0F0F"/>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het procesobjecttype gespecificeerd dat in de desbetreffende registratie het procesobject representeert. Dit is het geval indien de attribuutsoort 'Afleidingswijze' de waarde "ander datumkenmerk", "eigenschap" of "zaakobject" heeft. </w:t>
              </w:r>
            </w:ins>
          </w:p>
          <w:p w14:paraId="2057DD65" w14:textId="77777777" w:rsidR="000E39D0" w:rsidRDefault="000E39D0" w:rsidP="001E2DEB">
            <w:pPr>
              <w:rPr>
                <w:ins w:id="1589" w:author="Arjan Kloosterboer" w:date="2017-08-14T15:44:00Z"/>
                <w:rFonts w:ascii="Calibri" w:hAnsi="Calibri" w:cs="Calibri"/>
                <w:color w:val="0F0F0F"/>
                <w:sz w:val="22"/>
                <w:szCs w:val="22"/>
              </w:rPr>
            </w:pPr>
            <w:ins w:id="1590" w:author="Arjan Kloosterboer" w:date="2017-08-14T15:44:00Z">
              <w:r>
                <w:rPr>
                  <w:rFonts w:ascii="Calibri" w:hAnsi="Calibri" w:cs="Calibri"/>
                  <w:color w:val="0F0F0F"/>
                  <w:sz w:val="22"/>
                  <w:szCs w:val="22"/>
                </w:rPr>
                <w:t>Voorbeelden: 'Persoon' (in de BRP); 'Pand' (in de BAG), 'Ingeschreven natuurlijk persoon' (bij Zaakobject). De waarde wordt zoveel mogelijk ontleend aan het van toepassing zijnde Resultaattype bij het Zaaktype in de van toepassing zijnde zaaktypecatalogus.</w:t>
              </w:r>
            </w:ins>
          </w:p>
        </w:tc>
        <w:bookmarkEnd w:id="1507"/>
      </w:tr>
    </w:tbl>
    <w:p w14:paraId="4115CCDF"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591" w:author="Arjan Kloosterboer" w:date="2017-08-14T15:44:00Z"/>
          <w:rFonts w:ascii="Arial" w:hAnsi="Arial" w:cs="Arial"/>
          <w:b/>
          <w:color w:val="004080"/>
          <w:sz w:val="24"/>
          <w:szCs w:val="24"/>
          <w:lang w:eastAsia="en-US"/>
        </w:rPr>
      </w:pPr>
      <w:bookmarkStart w:id="1592" w:name="BKM_9F3DD053_FC0E_4D32_AB60_113A480AFB77"/>
      <w:ins w:id="1593" w:author="Arjan Kloosterboer" w:date="2017-08-14T15:44:00Z">
        <w:r w:rsidRPr="00444EF3">
          <w:rPr>
            <w:rFonts w:ascii="Arial" w:hAnsi="Arial" w:cs="Arial"/>
            <w:b/>
            <w:color w:val="004080"/>
            <w:sz w:val="24"/>
            <w:szCs w:val="24"/>
            <w:lang w:eastAsia="en-US"/>
          </w:rPr>
          <w:t>«Attribuutsoort» 'Datumkenmerk'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04B295A4" w14:textId="77777777" w:rsidTr="001E2DEB">
        <w:trPr>
          <w:ins w:id="159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C616C16" w14:textId="77777777" w:rsidR="000E39D0" w:rsidRDefault="000E39D0" w:rsidP="001E2DEB">
            <w:pPr>
              <w:rPr>
                <w:ins w:id="1595" w:author="Arjan Kloosterboer" w:date="2017-08-14T15:44:00Z"/>
                <w:rFonts w:ascii="Calibri" w:hAnsi="Calibri" w:cs="Calibri"/>
                <w:color w:val="000000"/>
                <w:sz w:val="22"/>
                <w:szCs w:val="22"/>
              </w:rPr>
            </w:pPr>
            <w:ins w:id="1596" w:author="Arjan Kloosterboer" w:date="2017-08-14T15:4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07C8978" w14:textId="77777777" w:rsidR="000E39D0" w:rsidRDefault="000E39D0" w:rsidP="001E2DEB">
            <w:pPr>
              <w:rPr>
                <w:ins w:id="1597" w:author="Arjan Kloosterboer" w:date="2017-08-14T15:44:00Z"/>
                <w:rFonts w:ascii="Calibri" w:hAnsi="Calibri" w:cs="Calibri"/>
                <w:color w:val="000000"/>
                <w:sz w:val="22"/>
                <w:szCs w:val="22"/>
              </w:rPr>
            </w:pPr>
            <w:ins w:id="1598" w:author="Arjan Kloosterboer" w:date="2017-08-14T15:44:00Z">
              <w:r>
                <w:rPr>
                  <w:rFonts w:ascii="Calibri" w:hAnsi="Calibri" w:cs="Calibri"/>
                  <w:color w:val="000000"/>
                  <w:sz w:val="22"/>
                  <w:szCs w:val="22"/>
                </w:rPr>
                <w:t>Datumkenmerk</w:t>
              </w:r>
            </w:ins>
          </w:p>
        </w:tc>
      </w:tr>
      <w:tr w:rsidR="000E39D0" w14:paraId="20B9EACB" w14:textId="77777777" w:rsidTr="001E2DEB">
        <w:trPr>
          <w:ins w:id="159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2236E46" w14:textId="77777777" w:rsidR="000E39D0" w:rsidRDefault="000E39D0" w:rsidP="001E2DEB">
            <w:pPr>
              <w:rPr>
                <w:ins w:id="1600" w:author="Arjan Kloosterboer" w:date="2017-08-14T15:44:00Z"/>
                <w:rFonts w:ascii="Calibri" w:hAnsi="Calibri" w:cs="Calibri"/>
                <w:color w:val="000000"/>
                <w:sz w:val="22"/>
                <w:szCs w:val="22"/>
              </w:rPr>
            </w:pPr>
            <w:ins w:id="1601"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344A4806" w14:textId="77777777" w:rsidR="000E39D0" w:rsidRDefault="000E39D0" w:rsidP="001E2DEB">
            <w:pPr>
              <w:rPr>
                <w:ins w:id="1602" w:author="Arjan Kloosterboer" w:date="2017-08-14T15:44:00Z"/>
                <w:rFonts w:ascii="Calibri" w:hAnsi="Calibri" w:cs="Calibri"/>
                <w:color w:val="000000"/>
                <w:sz w:val="22"/>
                <w:szCs w:val="22"/>
              </w:rPr>
            </w:pPr>
            <w:ins w:id="1603" w:author="Arjan Kloosterboer" w:date="2017-08-14T15:44:00Z">
              <w:r>
                <w:rPr>
                  <w:rFonts w:ascii="Calibri" w:hAnsi="Calibri" w:cs="Calibri"/>
                  <w:color w:val="000000"/>
                  <w:sz w:val="22"/>
                  <w:szCs w:val="22"/>
                </w:rPr>
                <w:t>KING</w:t>
              </w:r>
            </w:ins>
          </w:p>
        </w:tc>
      </w:tr>
      <w:tr w:rsidR="000E39D0" w14:paraId="29394334" w14:textId="77777777" w:rsidTr="001E2DEB">
        <w:trPr>
          <w:trHeight w:val="268"/>
          <w:ins w:id="160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77134B5" w14:textId="77777777" w:rsidR="000E39D0" w:rsidRDefault="000E39D0" w:rsidP="001E2DEB">
            <w:pPr>
              <w:rPr>
                <w:ins w:id="1605" w:author="Arjan Kloosterboer" w:date="2017-08-14T15:44:00Z"/>
                <w:rFonts w:ascii="Calibri" w:hAnsi="Calibri" w:cs="Calibri"/>
                <w:color w:val="000000"/>
                <w:sz w:val="22"/>
                <w:szCs w:val="22"/>
              </w:rPr>
            </w:pPr>
            <w:ins w:id="1606" w:author="Arjan Kloosterboer" w:date="2017-08-14T15:44: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6CFFB7C0" w14:textId="77777777" w:rsidR="000E39D0" w:rsidRDefault="000E39D0" w:rsidP="001E2DEB">
            <w:pPr>
              <w:rPr>
                <w:ins w:id="1607" w:author="Arjan Kloosterboer" w:date="2017-08-14T15:44:00Z"/>
                <w:rFonts w:ascii="Calibri" w:hAnsi="Calibri" w:cs="Calibri"/>
                <w:color w:val="000000"/>
                <w:sz w:val="22"/>
                <w:szCs w:val="22"/>
              </w:rPr>
            </w:pPr>
          </w:p>
        </w:tc>
      </w:tr>
      <w:tr w:rsidR="000E39D0" w14:paraId="295DF057" w14:textId="77777777" w:rsidTr="001E2DEB">
        <w:trPr>
          <w:ins w:id="160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4D3DE83" w14:textId="77777777" w:rsidR="000E39D0" w:rsidRDefault="000E39D0" w:rsidP="001E2DEB">
            <w:pPr>
              <w:rPr>
                <w:ins w:id="1609" w:author="Arjan Kloosterboer" w:date="2017-08-14T15:44:00Z"/>
                <w:rFonts w:ascii="Calibri" w:hAnsi="Calibri" w:cs="Calibri"/>
                <w:color w:val="000000"/>
                <w:sz w:val="22"/>
                <w:szCs w:val="22"/>
              </w:rPr>
            </w:pPr>
            <w:ins w:id="1610"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F0BF90B" w14:textId="77777777" w:rsidR="000E39D0" w:rsidRDefault="000E39D0" w:rsidP="001E2DEB">
            <w:pPr>
              <w:rPr>
                <w:ins w:id="1611" w:author="Arjan Kloosterboer" w:date="2017-08-14T15:44:00Z"/>
                <w:rFonts w:ascii="Calibri" w:hAnsi="Calibri" w:cs="Calibri"/>
                <w:color w:val="000000"/>
                <w:sz w:val="22"/>
                <w:szCs w:val="22"/>
              </w:rPr>
            </w:pPr>
            <w:ins w:id="1612" w:author="Arjan Kloosterboer" w:date="2017-08-14T15:44:00Z">
              <w:r>
                <w:rPr>
                  <w:rFonts w:ascii="Calibri" w:hAnsi="Calibri" w:cs="Calibri"/>
                  <w:color w:val="000000"/>
                  <w:sz w:val="22"/>
                  <w:szCs w:val="22"/>
                </w:rPr>
                <w:t>Naam van de attribuutsoort van het procesobject dat bepalend is voor het einde van de procestermijn.</w:t>
              </w:r>
            </w:ins>
          </w:p>
        </w:tc>
      </w:tr>
      <w:tr w:rsidR="000E39D0" w14:paraId="1AC9679E" w14:textId="77777777" w:rsidTr="001E2DEB">
        <w:trPr>
          <w:ins w:id="161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3DA0F2D" w14:textId="77777777" w:rsidR="000E39D0" w:rsidRDefault="000E39D0" w:rsidP="001E2DEB">
            <w:pPr>
              <w:rPr>
                <w:ins w:id="1614" w:author="Arjan Kloosterboer" w:date="2017-08-14T15:44:00Z"/>
                <w:rFonts w:ascii="Calibri" w:hAnsi="Calibri" w:cs="Calibri"/>
                <w:color w:val="000000"/>
                <w:sz w:val="22"/>
                <w:szCs w:val="22"/>
              </w:rPr>
            </w:pPr>
            <w:ins w:id="1615"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F84F575" w14:textId="77777777" w:rsidR="000E39D0" w:rsidRDefault="000E39D0" w:rsidP="001E2DEB">
            <w:pPr>
              <w:rPr>
                <w:ins w:id="1616" w:author="Arjan Kloosterboer" w:date="2017-08-14T15:44:00Z"/>
                <w:rFonts w:ascii="Calibri" w:hAnsi="Calibri" w:cs="Calibri"/>
                <w:color w:val="000000"/>
                <w:sz w:val="22"/>
                <w:szCs w:val="22"/>
              </w:rPr>
            </w:pPr>
            <w:ins w:id="1617" w:author="Arjan Kloosterboer" w:date="2017-08-14T15:44:00Z">
              <w:r>
                <w:rPr>
                  <w:rFonts w:ascii="Calibri" w:hAnsi="Calibri" w:cs="Calibri"/>
                  <w:color w:val="000000"/>
                  <w:sz w:val="22"/>
                  <w:szCs w:val="22"/>
                </w:rPr>
                <w:t>KING</w:t>
              </w:r>
            </w:ins>
          </w:p>
        </w:tc>
      </w:tr>
      <w:tr w:rsidR="000E39D0" w14:paraId="6F3EC7E0" w14:textId="77777777" w:rsidTr="001E2DEB">
        <w:trPr>
          <w:ins w:id="161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B98D145" w14:textId="77777777" w:rsidR="000E39D0" w:rsidRDefault="000E39D0" w:rsidP="001E2DEB">
            <w:pPr>
              <w:rPr>
                <w:ins w:id="1619" w:author="Arjan Kloosterboer" w:date="2017-08-14T15:44:00Z"/>
                <w:rFonts w:ascii="Calibri" w:hAnsi="Calibri" w:cs="Calibri"/>
                <w:color w:val="000000"/>
                <w:sz w:val="22"/>
                <w:szCs w:val="22"/>
              </w:rPr>
            </w:pPr>
            <w:ins w:id="1620"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0A118BC" w14:textId="77777777" w:rsidR="000E39D0" w:rsidRDefault="000E39D0" w:rsidP="001E2DEB">
            <w:pPr>
              <w:rPr>
                <w:ins w:id="1621" w:author="Arjan Kloosterboer" w:date="2017-08-14T15:44:00Z"/>
                <w:rFonts w:ascii="Calibri" w:hAnsi="Calibri" w:cs="Calibri"/>
                <w:color w:val="000000"/>
                <w:sz w:val="22"/>
                <w:szCs w:val="22"/>
              </w:rPr>
            </w:pPr>
            <w:ins w:id="1622" w:author="Arjan Kloosterboer" w:date="2017-08-14T15:44:00Z">
              <w:r>
                <w:rPr>
                  <w:rFonts w:ascii="Calibri" w:hAnsi="Calibri" w:cs="Calibri"/>
                  <w:color w:val="000000"/>
                  <w:sz w:val="22"/>
                  <w:szCs w:val="22"/>
                </w:rPr>
                <w:t>1-2-2017</w:t>
              </w:r>
            </w:ins>
          </w:p>
        </w:tc>
      </w:tr>
      <w:tr w:rsidR="000E39D0" w14:paraId="7CD54E67" w14:textId="77777777" w:rsidTr="001E2DEB">
        <w:trPr>
          <w:ins w:id="162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686C5A6" w14:textId="77777777" w:rsidR="000E39D0" w:rsidRDefault="000E39D0" w:rsidP="001E2DEB">
            <w:pPr>
              <w:rPr>
                <w:ins w:id="1624" w:author="Arjan Kloosterboer" w:date="2017-08-14T15:44:00Z"/>
                <w:rFonts w:ascii="Calibri" w:hAnsi="Calibri" w:cs="Calibri"/>
                <w:color w:val="000000"/>
                <w:sz w:val="22"/>
                <w:szCs w:val="22"/>
              </w:rPr>
            </w:pPr>
            <w:ins w:id="1625"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B595317" w14:textId="77777777" w:rsidR="000E39D0" w:rsidRDefault="000E39D0" w:rsidP="001E2DEB">
            <w:pPr>
              <w:rPr>
                <w:ins w:id="1626" w:author="Arjan Kloosterboer" w:date="2017-08-14T15:44:00Z"/>
                <w:rFonts w:ascii="Calibri" w:hAnsi="Calibri" w:cs="Calibri"/>
                <w:color w:val="000000"/>
                <w:sz w:val="22"/>
                <w:szCs w:val="22"/>
              </w:rPr>
            </w:pPr>
            <w:ins w:id="1627" w:author="Arjan Kloosterboer" w:date="2017-08-14T15:44:00Z">
              <w:r>
                <w:rPr>
                  <w:rFonts w:ascii="Calibri" w:hAnsi="Calibri" w:cs="Calibri"/>
                  <w:color w:val="000000"/>
                  <w:sz w:val="22"/>
                  <w:szCs w:val="22"/>
                </w:rPr>
                <w:t>AN80</w:t>
              </w:r>
            </w:ins>
          </w:p>
        </w:tc>
      </w:tr>
      <w:tr w:rsidR="000E39D0" w14:paraId="7F3297E3" w14:textId="77777777" w:rsidTr="001E2DEB">
        <w:trPr>
          <w:ins w:id="162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E2DB656" w14:textId="77777777" w:rsidR="000E39D0" w:rsidRDefault="000E39D0" w:rsidP="001E2DEB">
            <w:pPr>
              <w:rPr>
                <w:ins w:id="1629" w:author="Arjan Kloosterboer" w:date="2017-08-14T15:44:00Z"/>
                <w:rFonts w:ascii="Calibri" w:hAnsi="Calibri" w:cs="Calibri"/>
                <w:color w:val="000000"/>
                <w:sz w:val="22"/>
                <w:szCs w:val="22"/>
              </w:rPr>
            </w:pPr>
            <w:ins w:id="1630"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5AB8D0E4" w14:textId="77777777" w:rsidR="000E39D0" w:rsidRDefault="000E39D0" w:rsidP="001E2DEB">
            <w:pPr>
              <w:rPr>
                <w:ins w:id="1631" w:author="Arjan Kloosterboer" w:date="2017-08-14T15:44:00Z"/>
                <w:rFonts w:ascii="Calibri" w:hAnsi="Calibri" w:cs="Calibri"/>
                <w:color w:val="000000"/>
                <w:sz w:val="22"/>
                <w:szCs w:val="22"/>
              </w:rPr>
            </w:pPr>
          </w:p>
        </w:tc>
      </w:tr>
      <w:tr w:rsidR="000E39D0" w14:paraId="71151387" w14:textId="77777777" w:rsidTr="001E2DEB">
        <w:trPr>
          <w:ins w:id="163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2F9D03B" w14:textId="77777777" w:rsidR="000E39D0" w:rsidRDefault="000E39D0" w:rsidP="001E2DEB">
            <w:pPr>
              <w:rPr>
                <w:ins w:id="1633" w:author="Arjan Kloosterboer" w:date="2017-08-14T15:44:00Z"/>
                <w:rFonts w:ascii="Calibri" w:hAnsi="Calibri" w:cs="Calibri"/>
                <w:b/>
                <w:bCs/>
                <w:color w:val="000000"/>
                <w:sz w:val="22"/>
                <w:szCs w:val="22"/>
              </w:rPr>
            </w:pPr>
            <w:ins w:id="1634"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4B64F82" w14:textId="77777777" w:rsidR="000E39D0" w:rsidRDefault="000E39D0" w:rsidP="001E2DEB">
            <w:pPr>
              <w:rPr>
                <w:ins w:id="1635" w:author="Arjan Kloosterboer" w:date="2017-08-14T15:44:00Z"/>
                <w:rFonts w:ascii="Calibri" w:hAnsi="Calibri" w:cs="Calibri"/>
                <w:color w:val="000000"/>
                <w:sz w:val="22"/>
                <w:szCs w:val="22"/>
              </w:rPr>
            </w:pPr>
            <w:ins w:id="1636" w:author="Arjan Kloosterboer" w:date="2017-08-14T15:44:00Z">
              <w:r>
                <w:rPr>
                  <w:rFonts w:ascii="Calibri" w:hAnsi="Calibri" w:cs="Calibri"/>
                  <w:color w:val="000000"/>
                  <w:sz w:val="22"/>
                  <w:szCs w:val="22"/>
                </w:rPr>
                <w:t>Zie groep</w:t>
              </w:r>
            </w:ins>
          </w:p>
        </w:tc>
      </w:tr>
      <w:tr w:rsidR="000E39D0" w14:paraId="64857AD3" w14:textId="77777777" w:rsidTr="001E2DEB">
        <w:trPr>
          <w:ins w:id="163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09B120F" w14:textId="77777777" w:rsidR="000E39D0" w:rsidRDefault="000E39D0" w:rsidP="001E2DEB">
            <w:pPr>
              <w:rPr>
                <w:ins w:id="1638" w:author="Arjan Kloosterboer" w:date="2017-08-14T15:44:00Z"/>
                <w:rFonts w:ascii="Calibri" w:hAnsi="Calibri" w:cs="Calibri"/>
                <w:b/>
                <w:bCs/>
                <w:color w:val="000000"/>
                <w:sz w:val="22"/>
                <w:szCs w:val="22"/>
              </w:rPr>
            </w:pPr>
            <w:ins w:id="1639"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6810B891" w14:textId="77777777" w:rsidR="000E39D0" w:rsidRDefault="000E39D0" w:rsidP="001E2DEB">
            <w:pPr>
              <w:rPr>
                <w:ins w:id="1640" w:author="Arjan Kloosterboer" w:date="2017-08-14T15:44:00Z"/>
                <w:rFonts w:ascii="Calibri" w:hAnsi="Calibri" w:cs="Calibri"/>
                <w:color w:val="000000"/>
                <w:sz w:val="22"/>
                <w:szCs w:val="22"/>
              </w:rPr>
            </w:pPr>
            <w:ins w:id="1641" w:author="Arjan Kloosterboer" w:date="2017-08-14T15:44:00Z">
              <w:r>
                <w:rPr>
                  <w:rFonts w:ascii="Calibri" w:hAnsi="Calibri" w:cs="Calibri"/>
                  <w:color w:val="000000"/>
                  <w:sz w:val="22"/>
                  <w:szCs w:val="22"/>
                </w:rPr>
                <w:t>Zie groep</w:t>
              </w:r>
            </w:ins>
          </w:p>
        </w:tc>
      </w:tr>
      <w:tr w:rsidR="000E39D0" w14:paraId="204B50E9" w14:textId="77777777" w:rsidTr="001E2DEB">
        <w:trPr>
          <w:ins w:id="164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6FC5DCEC" w14:textId="77777777" w:rsidR="000E39D0" w:rsidRDefault="000E39D0" w:rsidP="001E2DEB">
            <w:pPr>
              <w:rPr>
                <w:ins w:id="1643" w:author="Arjan Kloosterboer" w:date="2017-08-14T15:44:00Z"/>
                <w:rFonts w:ascii="Calibri" w:hAnsi="Calibri" w:cs="Calibri"/>
                <w:b/>
                <w:bCs/>
                <w:color w:val="000000"/>
                <w:sz w:val="22"/>
                <w:szCs w:val="22"/>
              </w:rPr>
            </w:pPr>
            <w:ins w:id="1644"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14B935A2" w14:textId="77777777" w:rsidR="000E39D0" w:rsidRDefault="000E39D0" w:rsidP="001E2DEB">
            <w:pPr>
              <w:rPr>
                <w:ins w:id="1645" w:author="Arjan Kloosterboer" w:date="2017-08-14T15:44:00Z"/>
                <w:rFonts w:ascii="Calibri" w:hAnsi="Calibri" w:cs="Calibri"/>
                <w:color w:val="000000"/>
                <w:sz w:val="22"/>
                <w:szCs w:val="22"/>
              </w:rPr>
            </w:pPr>
            <w:ins w:id="1646" w:author="Arjan Kloosterboer" w:date="2017-08-14T15:44:00Z">
              <w:r>
                <w:rPr>
                  <w:rFonts w:ascii="Calibri" w:hAnsi="Calibri" w:cs="Calibri"/>
                  <w:color w:val="000000"/>
                  <w:sz w:val="22"/>
                  <w:szCs w:val="22"/>
                </w:rPr>
                <w:t>Nee</w:t>
              </w:r>
            </w:ins>
          </w:p>
        </w:tc>
      </w:tr>
      <w:tr w:rsidR="000E39D0" w14:paraId="4A153EA3" w14:textId="77777777" w:rsidTr="001E2DEB">
        <w:trPr>
          <w:ins w:id="164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46BB1F2" w14:textId="77777777" w:rsidR="000E39D0" w:rsidRDefault="000E39D0" w:rsidP="001E2DEB">
            <w:pPr>
              <w:rPr>
                <w:ins w:id="1648" w:author="Arjan Kloosterboer" w:date="2017-08-14T15:44:00Z"/>
                <w:rFonts w:ascii="Calibri" w:hAnsi="Calibri" w:cs="Calibri"/>
                <w:b/>
                <w:bCs/>
                <w:color w:val="000000"/>
                <w:sz w:val="22"/>
                <w:szCs w:val="22"/>
              </w:rPr>
            </w:pPr>
            <w:ins w:id="1649"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32964657" w14:textId="77777777" w:rsidR="000E39D0" w:rsidRDefault="000E39D0" w:rsidP="001E2DEB">
            <w:pPr>
              <w:rPr>
                <w:ins w:id="1650" w:author="Arjan Kloosterboer" w:date="2017-08-14T15:44:00Z"/>
                <w:rFonts w:ascii="Calibri" w:hAnsi="Calibri" w:cs="Calibri"/>
                <w:color w:val="000000"/>
                <w:sz w:val="22"/>
                <w:szCs w:val="22"/>
              </w:rPr>
            </w:pPr>
            <w:ins w:id="1651" w:author="Arjan Kloosterboer" w:date="2017-08-14T15:44:00Z">
              <w:r>
                <w:rPr>
                  <w:rFonts w:ascii="Calibri" w:hAnsi="Calibri" w:cs="Calibri"/>
                  <w:color w:val="000000"/>
                  <w:sz w:val="22"/>
                  <w:szCs w:val="22"/>
                </w:rPr>
                <w:t>Nee</w:t>
              </w:r>
            </w:ins>
          </w:p>
        </w:tc>
      </w:tr>
      <w:tr w:rsidR="000E39D0" w14:paraId="2D5C3FEF" w14:textId="77777777" w:rsidTr="001E2DEB">
        <w:trPr>
          <w:ins w:id="165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C10D48C" w14:textId="77777777" w:rsidR="000E39D0" w:rsidRDefault="000E39D0" w:rsidP="001E2DEB">
            <w:pPr>
              <w:rPr>
                <w:ins w:id="1653" w:author="Arjan Kloosterboer" w:date="2017-08-14T15:44:00Z"/>
                <w:rFonts w:ascii="Calibri" w:hAnsi="Calibri" w:cs="Calibri"/>
                <w:color w:val="000000"/>
                <w:sz w:val="22"/>
                <w:szCs w:val="22"/>
              </w:rPr>
            </w:pPr>
            <w:ins w:id="1654"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CB6D6D4" w14:textId="77777777" w:rsidR="000E39D0" w:rsidRDefault="000E39D0" w:rsidP="001E2DEB">
            <w:pPr>
              <w:rPr>
                <w:ins w:id="1655" w:author="Arjan Kloosterboer" w:date="2017-08-14T15:44:00Z"/>
                <w:rFonts w:ascii="Calibri" w:hAnsi="Calibri" w:cs="Calibri"/>
                <w:color w:val="000000"/>
                <w:sz w:val="22"/>
                <w:szCs w:val="22"/>
              </w:rPr>
            </w:pPr>
            <w:ins w:id="1656" w:author="Arjan Kloosterboer" w:date="2017-08-14T15:44:00Z">
              <w:r>
                <w:rPr>
                  <w:rFonts w:ascii="Calibri" w:hAnsi="Calibri" w:cs="Calibri"/>
                  <w:color w:val="000000"/>
                  <w:sz w:val="22"/>
                  <w:szCs w:val="22"/>
                </w:rPr>
                <w:t>0 - 1</w:t>
              </w:r>
            </w:ins>
          </w:p>
        </w:tc>
      </w:tr>
      <w:tr w:rsidR="000E39D0" w14:paraId="34F6359C" w14:textId="77777777" w:rsidTr="001E2DEB">
        <w:trPr>
          <w:ins w:id="1657"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70D8126" w14:textId="77777777" w:rsidR="000E39D0" w:rsidRDefault="000E39D0" w:rsidP="001E2DEB">
            <w:pPr>
              <w:rPr>
                <w:ins w:id="1658" w:author="Arjan Kloosterboer" w:date="2017-08-14T15:44:00Z"/>
                <w:rFonts w:ascii="Calibri" w:hAnsi="Calibri" w:cs="Calibri"/>
                <w:color w:val="000000"/>
                <w:sz w:val="22"/>
                <w:szCs w:val="22"/>
              </w:rPr>
            </w:pPr>
            <w:ins w:id="1659"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6C207A06" w14:textId="77777777" w:rsidR="000E39D0" w:rsidRDefault="000E39D0" w:rsidP="001E2DEB">
            <w:pPr>
              <w:rPr>
                <w:ins w:id="1660" w:author="Arjan Kloosterboer" w:date="2017-08-14T15:44:00Z"/>
                <w:rFonts w:ascii="Calibri" w:hAnsi="Calibri" w:cs="Calibri"/>
                <w:color w:val="000000"/>
                <w:sz w:val="22"/>
                <w:szCs w:val="22"/>
              </w:rPr>
            </w:pPr>
            <w:ins w:id="1661" w:author="Arjan Kloosterboer" w:date="2017-08-14T15:44:00Z">
              <w:r>
                <w:rPr>
                  <w:rFonts w:ascii="Calibri" w:hAnsi="Calibri" w:cs="Calibri"/>
                  <w:color w:val="000000"/>
                  <w:sz w:val="22"/>
                  <w:szCs w:val="22"/>
                </w:rPr>
                <w:t>Gemeentelijk kerngegeven</w:t>
              </w:r>
            </w:ins>
          </w:p>
        </w:tc>
      </w:tr>
      <w:tr w:rsidR="000E39D0" w14:paraId="2E5421CB" w14:textId="77777777" w:rsidTr="001E2DEB">
        <w:trPr>
          <w:ins w:id="1662"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64737E35" w14:textId="77777777" w:rsidR="000E39D0" w:rsidRDefault="000E39D0" w:rsidP="001E2DEB">
            <w:pPr>
              <w:rPr>
                <w:ins w:id="1663" w:author="Arjan Kloosterboer" w:date="2017-08-14T15:44:00Z"/>
                <w:rFonts w:ascii="Calibri" w:hAnsi="Calibri" w:cs="Calibri"/>
                <w:color w:val="000000"/>
                <w:sz w:val="22"/>
                <w:szCs w:val="22"/>
              </w:rPr>
            </w:pPr>
            <w:ins w:id="1664"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3DBD9D9B" w14:textId="77777777" w:rsidR="000E39D0" w:rsidRDefault="000E39D0" w:rsidP="001E2DEB">
            <w:pPr>
              <w:rPr>
                <w:ins w:id="1665" w:author="Arjan Kloosterboer" w:date="2017-08-14T15:44:00Z"/>
                <w:rFonts w:ascii="Calibri" w:hAnsi="Calibri" w:cs="Calibri"/>
                <w:color w:val="000000"/>
                <w:sz w:val="22"/>
                <w:szCs w:val="22"/>
              </w:rPr>
            </w:pPr>
          </w:p>
        </w:tc>
      </w:tr>
      <w:tr w:rsidR="000E39D0" w14:paraId="01CC22EF" w14:textId="77777777" w:rsidTr="001E2DEB">
        <w:trPr>
          <w:ins w:id="1666"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6CA14475" w14:textId="77777777" w:rsidR="000E39D0" w:rsidRDefault="000E39D0" w:rsidP="001E2DEB">
            <w:pPr>
              <w:rPr>
                <w:ins w:id="1667" w:author="Arjan Kloosterboer" w:date="2017-08-14T15:44:00Z"/>
                <w:rFonts w:ascii="Calibri" w:hAnsi="Calibri" w:cs="Calibri"/>
                <w:color w:val="0F0F0F"/>
                <w:sz w:val="22"/>
                <w:szCs w:val="22"/>
              </w:rPr>
            </w:pPr>
            <w:ins w:id="1668" w:author="Arjan Kloosterboer" w:date="2017-08-14T15:44:00Z">
              <w:r>
                <w:rPr>
                  <w:rFonts w:ascii="Calibri" w:hAnsi="Calibri" w:cs="Calibri"/>
                  <w:b/>
                  <w:bCs/>
                  <w:color w:val="0F0F0F"/>
                  <w:sz w:val="22"/>
                  <w:szCs w:val="22"/>
                </w:rPr>
                <w:t>Toelichting</w:t>
              </w:r>
            </w:ins>
          </w:p>
        </w:tc>
      </w:tr>
      <w:tr w:rsidR="000E39D0" w14:paraId="37B300A2" w14:textId="77777777" w:rsidTr="001E2DEB">
        <w:trPr>
          <w:ins w:id="1669" w:author="Arjan Kloosterboer" w:date="2017-08-14T15:44:00Z"/>
        </w:trPr>
        <w:tc>
          <w:tcPr>
            <w:tcW w:w="450" w:type="dxa"/>
            <w:tcBorders>
              <w:top w:val="nil"/>
              <w:left w:val="nil"/>
              <w:bottom w:val="nil"/>
              <w:right w:val="nil"/>
            </w:tcBorders>
            <w:tcMar>
              <w:top w:w="0" w:type="dxa"/>
              <w:left w:w="60" w:type="dxa"/>
              <w:bottom w:w="0" w:type="dxa"/>
              <w:right w:w="60" w:type="dxa"/>
            </w:tcMar>
          </w:tcPr>
          <w:p w14:paraId="0F64E9FE" w14:textId="77777777" w:rsidR="000E39D0" w:rsidRDefault="000E39D0" w:rsidP="001E2DEB">
            <w:pPr>
              <w:rPr>
                <w:ins w:id="1670"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D716D79" w14:textId="77777777" w:rsidR="000E39D0" w:rsidRDefault="000E39D0" w:rsidP="001E2DEB">
            <w:pPr>
              <w:rPr>
                <w:ins w:id="1671" w:author="Arjan Kloosterboer" w:date="2017-08-14T15:44:00Z"/>
                <w:rFonts w:ascii="Calibri" w:hAnsi="Calibri" w:cs="Calibri"/>
                <w:color w:val="0F0F0F"/>
                <w:sz w:val="22"/>
                <w:szCs w:val="22"/>
              </w:rPr>
            </w:pPr>
            <w:ins w:id="1672" w:author="Arjan Kloosterboer" w:date="2017-08-14T15:44:00Z">
              <w:r>
                <w:rPr>
                  <w:rFonts w:ascii="Calibri" w:hAnsi="Calibri" w:cs="Calibri"/>
                  <w:color w:val="0F0F0F"/>
                  <w:sz w:val="22"/>
                  <w:szCs w:val="22"/>
                </w:rPr>
                <w:t xml:space="preserve">Indien de Brondatum archiefprocedure (einddatum procestermijn, begindatum archiefactietermijn i.c. bewaartermijn) niet expliciet vastgesteld kan worden voor het Resultaattype maar een datumkenmerk (van het procesobject) in enige registratie betreft, dan wordt met een waarde van deze attribuutsoort de naam van de attribuutsoort gespecificeerd dat hoort bij het procesobjecttype dat in de desbetteffende registratie het procesobject representeert. Het betreft het datumkenmerk waarin de datum vastgelegd wordt waarop het procesobject is vervallen. </w:t>
              </w:r>
            </w:ins>
          </w:p>
          <w:p w14:paraId="73818E46" w14:textId="77777777" w:rsidR="000E39D0" w:rsidRDefault="000E39D0" w:rsidP="001E2DEB">
            <w:pPr>
              <w:rPr>
                <w:ins w:id="1673" w:author="Arjan Kloosterboer" w:date="2017-08-14T15:44:00Z"/>
                <w:rFonts w:ascii="Calibri" w:hAnsi="Calibri" w:cs="Calibri"/>
                <w:color w:val="0F0F0F"/>
                <w:sz w:val="22"/>
                <w:szCs w:val="22"/>
              </w:rPr>
            </w:pPr>
            <w:ins w:id="1674" w:author="Arjan Kloosterboer" w:date="2017-08-14T15:44:00Z">
              <w:r>
                <w:rPr>
                  <w:rFonts w:ascii="Calibri" w:hAnsi="Calibri" w:cs="Calibri"/>
                  <w:color w:val="0F0F0F"/>
                  <w:sz w:val="22"/>
                  <w:szCs w:val="22"/>
                </w:rPr>
                <w:t xml:space="preserve">Dit is het geval indien de attribuutsoort 'Afleidingswijze' de waarde "ander datumkenmerk", "eigenschap" of "zaakobject" heeft.  </w:t>
              </w:r>
            </w:ins>
          </w:p>
          <w:p w14:paraId="4C3C1308" w14:textId="77777777" w:rsidR="000E39D0" w:rsidRDefault="000E39D0" w:rsidP="001E2DEB">
            <w:pPr>
              <w:rPr>
                <w:ins w:id="1675" w:author="Arjan Kloosterboer" w:date="2017-08-14T15:44:00Z"/>
                <w:rFonts w:ascii="Calibri" w:hAnsi="Calibri" w:cs="Calibri"/>
                <w:color w:val="0F0F0F"/>
                <w:sz w:val="22"/>
                <w:szCs w:val="22"/>
              </w:rPr>
            </w:pPr>
            <w:ins w:id="1676" w:author="Arjan Kloosterboer" w:date="2017-08-14T15:44:00Z">
              <w:r>
                <w:rPr>
                  <w:rFonts w:ascii="Calibri" w:hAnsi="Calibri" w:cs="Calibri"/>
                  <w:color w:val="0F0F0F"/>
                  <w:sz w:val="22"/>
                  <w:szCs w:val="22"/>
                </w:rPr>
                <w:t>Voorbeelden: 'Overlijdendatum (van objecttype Persoon); 'Sloopdatum' (van objecttype Pand), 'Geboortedatum' (bij Ingeschreven persoon).</w:t>
              </w:r>
            </w:ins>
          </w:p>
        </w:tc>
        <w:bookmarkEnd w:id="1592"/>
      </w:tr>
    </w:tbl>
    <w:p w14:paraId="692C21D0" w14:textId="77777777" w:rsidR="000E39D0" w:rsidRPr="00444EF3" w:rsidRDefault="000E39D0" w:rsidP="00444EF3">
      <w:pPr>
        <w:widowControl w:val="0"/>
        <w:autoSpaceDE w:val="0"/>
        <w:autoSpaceDN w:val="0"/>
        <w:adjustRightInd w:val="0"/>
        <w:spacing w:before="240" w:after="60" w:line="240" w:lineRule="auto"/>
        <w:contextualSpacing w:val="0"/>
        <w:outlineLvl w:val="3"/>
        <w:rPr>
          <w:ins w:id="1677" w:author="Arjan Kloosterboer" w:date="2017-08-14T15:44:00Z"/>
          <w:rFonts w:ascii="Arial" w:hAnsi="Arial" w:cs="Arial"/>
          <w:b/>
          <w:color w:val="004080"/>
          <w:sz w:val="24"/>
          <w:szCs w:val="24"/>
          <w:lang w:eastAsia="en-US"/>
        </w:rPr>
      </w:pPr>
      <w:bookmarkStart w:id="1678" w:name="BKM_3A27289E_9D0D_491F_84C4_1CD4D4739321"/>
      <w:ins w:id="1679" w:author="Arjan Kloosterboer" w:date="2017-08-14T15:44:00Z">
        <w:r w:rsidRPr="00444EF3">
          <w:rPr>
            <w:rFonts w:ascii="Arial" w:hAnsi="Arial" w:cs="Arial"/>
            <w:b/>
            <w:color w:val="004080"/>
            <w:sz w:val="24"/>
            <w:szCs w:val="24"/>
            <w:lang w:eastAsia="en-US"/>
          </w:rPr>
          <w:t>«Attribuutsoort» 'Einddatum bekend' van gegevensgroeptype 'Brondatum archiefprocedure'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0E39D0" w14:paraId="4CEFDA19" w14:textId="77777777" w:rsidTr="001E2DEB">
        <w:trPr>
          <w:ins w:id="1680"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5D1A1608" w14:textId="77777777" w:rsidR="000E39D0" w:rsidRDefault="000E39D0" w:rsidP="001E2DEB">
            <w:pPr>
              <w:rPr>
                <w:ins w:id="1681" w:author="Arjan Kloosterboer" w:date="2017-08-14T15:44:00Z"/>
                <w:rFonts w:ascii="Calibri" w:hAnsi="Calibri" w:cs="Calibri"/>
                <w:color w:val="000000"/>
                <w:sz w:val="22"/>
                <w:szCs w:val="22"/>
              </w:rPr>
            </w:pPr>
            <w:ins w:id="1682" w:author="Arjan Kloosterboer" w:date="2017-08-14T15:44: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CCC1935" w14:textId="77777777" w:rsidR="000E39D0" w:rsidRDefault="000E39D0" w:rsidP="001E2DEB">
            <w:pPr>
              <w:rPr>
                <w:ins w:id="1683" w:author="Arjan Kloosterboer" w:date="2017-08-14T15:44:00Z"/>
                <w:rFonts w:ascii="Calibri" w:hAnsi="Calibri" w:cs="Calibri"/>
                <w:color w:val="000000"/>
                <w:sz w:val="22"/>
                <w:szCs w:val="22"/>
              </w:rPr>
            </w:pPr>
            <w:ins w:id="1684" w:author="Arjan Kloosterboer" w:date="2017-08-14T15:44:00Z">
              <w:r>
                <w:rPr>
                  <w:rFonts w:ascii="Calibri" w:hAnsi="Calibri" w:cs="Calibri"/>
                  <w:color w:val="000000"/>
                  <w:sz w:val="22"/>
                  <w:szCs w:val="22"/>
                </w:rPr>
                <w:t>Einddatum bekend</w:t>
              </w:r>
            </w:ins>
          </w:p>
        </w:tc>
      </w:tr>
      <w:tr w:rsidR="000E39D0" w14:paraId="09DE4BDA" w14:textId="77777777" w:rsidTr="001E2DEB">
        <w:trPr>
          <w:ins w:id="1685"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88ED4BD" w14:textId="77777777" w:rsidR="000E39D0" w:rsidRDefault="000E39D0" w:rsidP="001E2DEB">
            <w:pPr>
              <w:rPr>
                <w:ins w:id="1686" w:author="Arjan Kloosterboer" w:date="2017-08-14T15:44:00Z"/>
                <w:rFonts w:ascii="Calibri" w:hAnsi="Calibri" w:cs="Calibri"/>
                <w:color w:val="000000"/>
                <w:sz w:val="22"/>
                <w:szCs w:val="22"/>
              </w:rPr>
            </w:pPr>
            <w:ins w:id="1687" w:author="Arjan Kloosterboer" w:date="2017-08-14T15:44: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A842078" w14:textId="77777777" w:rsidR="000E39D0" w:rsidRDefault="000E39D0" w:rsidP="001E2DEB">
            <w:pPr>
              <w:rPr>
                <w:ins w:id="1688" w:author="Arjan Kloosterboer" w:date="2017-08-14T15:44:00Z"/>
                <w:rFonts w:ascii="Calibri" w:hAnsi="Calibri" w:cs="Calibri"/>
                <w:color w:val="000000"/>
                <w:sz w:val="22"/>
                <w:szCs w:val="22"/>
              </w:rPr>
            </w:pPr>
            <w:ins w:id="1689" w:author="Arjan Kloosterboer" w:date="2017-08-14T15:44:00Z">
              <w:r>
                <w:rPr>
                  <w:rFonts w:ascii="Calibri" w:hAnsi="Calibri" w:cs="Calibri"/>
                  <w:color w:val="000000"/>
                  <w:sz w:val="22"/>
                  <w:szCs w:val="22"/>
                </w:rPr>
                <w:t>KING</w:t>
              </w:r>
            </w:ins>
          </w:p>
        </w:tc>
      </w:tr>
      <w:tr w:rsidR="000E39D0" w14:paraId="2B4F5E3C" w14:textId="77777777" w:rsidTr="001E2DEB">
        <w:trPr>
          <w:trHeight w:val="268"/>
          <w:ins w:id="1690"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0109CC6" w14:textId="77777777" w:rsidR="000E39D0" w:rsidRDefault="000E39D0" w:rsidP="001E2DEB">
            <w:pPr>
              <w:rPr>
                <w:ins w:id="1691" w:author="Arjan Kloosterboer" w:date="2017-08-14T15:44:00Z"/>
                <w:rFonts w:ascii="Calibri" w:hAnsi="Calibri" w:cs="Calibri"/>
                <w:color w:val="000000"/>
                <w:sz w:val="22"/>
                <w:szCs w:val="22"/>
              </w:rPr>
            </w:pPr>
            <w:ins w:id="1692" w:author="Arjan Kloosterboer" w:date="2017-08-14T15:44:00Z">
              <w:r>
                <w:rPr>
                  <w:rFonts w:ascii="Calibri" w:hAnsi="Calibri" w:cs="Calibri"/>
                  <w:b/>
                  <w:bCs/>
                  <w:color w:val="000000"/>
                  <w:sz w:val="22"/>
                  <w:szCs w:val="22"/>
                </w:rPr>
                <w:lastRenderedPageBreak/>
                <w:t xml:space="preserve">Code </w:t>
              </w:r>
            </w:ins>
          </w:p>
        </w:tc>
        <w:tc>
          <w:tcPr>
            <w:tcW w:w="5670" w:type="dxa"/>
            <w:tcBorders>
              <w:top w:val="nil"/>
              <w:left w:val="nil"/>
              <w:bottom w:val="nil"/>
              <w:right w:val="nil"/>
            </w:tcBorders>
            <w:tcMar>
              <w:top w:w="0" w:type="dxa"/>
              <w:left w:w="60" w:type="dxa"/>
              <w:bottom w:w="0" w:type="dxa"/>
              <w:right w:w="60" w:type="dxa"/>
            </w:tcMar>
          </w:tcPr>
          <w:p w14:paraId="085B22B6" w14:textId="77777777" w:rsidR="000E39D0" w:rsidRDefault="000E39D0" w:rsidP="001E2DEB">
            <w:pPr>
              <w:rPr>
                <w:ins w:id="1693" w:author="Arjan Kloosterboer" w:date="2017-08-14T15:44:00Z"/>
                <w:rFonts w:ascii="Calibri" w:hAnsi="Calibri" w:cs="Calibri"/>
                <w:color w:val="000000"/>
                <w:sz w:val="22"/>
                <w:szCs w:val="22"/>
              </w:rPr>
            </w:pPr>
          </w:p>
        </w:tc>
      </w:tr>
      <w:tr w:rsidR="000E39D0" w14:paraId="02A51A5E" w14:textId="77777777" w:rsidTr="001E2DEB">
        <w:trPr>
          <w:ins w:id="169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EDEED87" w14:textId="77777777" w:rsidR="000E39D0" w:rsidRDefault="000E39D0" w:rsidP="001E2DEB">
            <w:pPr>
              <w:rPr>
                <w:ins w:id="1695" w:author="Arjan Kloosterboer" w:date="2017-08-14T15:44:00Z"/>
                <w:rFonts w:ascii="Calibri" w:hAnsi="Calibri" w:cs="Calibri"/>
                <w:color w:val="000000"/>
                <w:sz w:val="22"/>
                <w:szCs w:val="22"/>
              </w:rPr>
            </w:pPr>
            <w:ins w:id="1696" w:author="Arjan Kloosterboer" w:date="2017-08-14T15:44: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94B23B1" w14:textId="77777777" w:rsidR="000E39D0" w:rsidRDefault="000E39D0" w:rsidP="001E2DEB">
            <w:pPr>
              <w:rPr>
                <w:ins w:id="1697" w:author="Arjan Kloosterboer" w:date="2017-08-14T15:44:00Z"/>
                <w:rFonts w:ascii="Calibri" w:hAnsi="Calibri" w:cs="Calibri"/>
                <w:color w:val="000000"/>
                <w:sz w:val="22"/>
                <w:szCs w:val="22"/>
              </w:rPr>
            </w:pPr>
            <w:ins w:id="1698" w:author="Arjan Kloosterboer" w:date="2017-08-14T15:44:00Z">
              <w:r>
                <w:rPr>
                  <w:rFonts w:ascii="Calibri" w:hAnsi="Calibri" w:cs="Calibri"/>
                  <w:color w:val="000000"/>
                  <w:sz w:val="22"/>
                  <w:szCs w:val="22"/>
                </w:rPr>
                <w:t>Indicatie dat de einddatum van het procesobject gedurende de uitvoering van de zaak bekend moet worden.</w:t>
              </w:r>
            </w:ins>
          </w:p>
        </w:tc>
      </w:tr>
      <w:tr w:rsidR="000E39D0" w14:paraId="2DF85F07" w14:textId="77777777" w:rsidTr="001E2DEB">
        <w:trPr>
          <w:ins w:id="169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2F12C31" w14:textId="77777777" w:rsidR="000E39D0" w:rsidRDefault="000E39D0" w:rsidP="001E2DEB">
            <w:pPr>
              <w:rPr>
                <w:ins w:id="1700" w:author="Arjan Kloosterboer" w:date="2017-08-14T15:44:00Z"/>
                <w:rFonts w:ascii="Calibri" w:hAnsi="Calibri" w:cs="Calibri"/>
                <w:color w:val="000000"/>
                <w:sz w:val="22"/>
                <w:szCs w:val="22"/>
              </w:rPr>
            </w:pPr>
            <w:ins w:id="1701" w:author="Arjan Kloosterboer" w:date="2017-08-14T15:44: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9391571" w14:textId="77777777" w:rsidR="000E39D0" w:rsidRDefault="000E39D0" w:rsidP="001E2DEB">
            <w:pPr>
              <w:rPr>
                <w:ins w:id="1702" w:author="Arjan Kloosterboer" w:date="2017-08-14T15:44:00Z"/>
                <w:rFonts w:ascii="Calibri" w:hAnsi="Calibri" w:cs="Calibri"/>
                <w:color w:val="000000"/>
                <w:sz w:val="22"/>
                <w:szCs w:val="22"/>
              </w:rPr>
            </w:pPr>
            <w:ins w:id="1703" w:author="Arjan Kloosterboer" w:date="2017-08-14T15:44:00Z">
              <w:r>
                <w:rPr>
                  <w:rFonts w:ascii="Calibri" w:hAnsi="Calibri" w:cs="Calibri"/>
                  <w:color w:val="000000"/>
                  <w:sz w:val="22"/>
                  <w:szCs w:val="22"/>
                </w:rPr>
                <w:t>KING</w:t>
              </w:r>
            </w:ins>
          </w:p>
        </w:tc>
      </w:tr>
      <w:tr w:rsidR="000E39D0" w14:paraId="6773FFA6" w14:textId="77777777" w:rsidTr="001E2DEB">
        <w:trPr>
          <w:ins w:id="170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C625441" w14:textId="77777777" w:rsidR="000E39D0" w:rsidRDefault="000E39D0" w:rsidP="001E2DEB">
            <w:pPr>
              <w:rPr>
                <w:ins w:id="1705" w:author="Arjan Kloosterboer" w:date="2017-08-14T15:44:00Z"/>
                <w:rFonts w:ascii="Calibri" w:hAnsi="Calibri" w:cs="Calibri"/>
                <w:color w:val="000000"/>
                <w:sz w:val="22"/>
                <w:szCs w:val="22"/>
              </w:rPr>
            </w:pPr>
            <w:ins w:id="1706" w:author="Arjan Kloosterboer" w:date="2017-08-14T15:44: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53470ABE" w14:textId="77777777" w:rsidR="000E39D0" w:rsidRDefault="000E39D0" w:rsidP="001E2DEB">
            <w:pPr>
              <w:rPr>
                <w:ins w:id="1707" w:author="Arjan Kloosterboer" w:date="2017-08-14T15:44:00Z"/>
                <w:rFonts w:ascii="Calibri" w:hAnsi="Calibri" w:cs="Calibri"/>
                <w:color w:val="000000"/>
                <w:sz w:val="22"/>
                <w:szCs w:val="22"/>
              </w:rPr>
            </w:pPr>
            <w:ins w:id="1708" w:author="Arjan Kloosterboer" w:date="2017-08-14T15:44:00Z">
              <w:r>
                <w:rPr>
                  <w:rFonts w:ascii="Calibri" w:hAnsi="Calibri" w:cs="Calibri"/>
                  <w:color w:val="000000"/>
                  <w:sz w:val="22"/>
                  <w:szCs w:val="22"/>
                </w:rPr>
                <w:t>1-2-2017</w:t>
              </w:r>
            </w:ins>
          </w:p>
        </w:tc>
      </w:tr>
      <w:tr w:rsidR="000E39D0" w14:paraId="7BD1C91D" w14:textId="77777777" w:rsidTr="001E2DEB">
        <w:trPr>
          <w:ins w:id="1709"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68238155" w14:textId="77777777" w:rsidR="000E39D0" w:rsidRDefault="000E39D0" w:rsidP="001E2DEB">
            <w:pPr>
              <w:rPr>
                <w:ins w:id="1710" w:author="Arjan Kloosterboer" w:date="2017-08-14T15:44:00Z"/>
                <w:rFonts w:ascii="Calibri" w:hAnsi="Calibri" w:cs="Calibri"/>
                <w:color w:val="000000"/>
                <w:sz w:val="22"/>
                <w:szCs w:val="22"/>
              </w:rPr>
            </w:pPr>
            <w:ins w:id="1711" w:author="Arjan Kloosterboer" w:date="2017-08-14T15:44: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352587A6" w14:textId="77777777" w:rsidR="000E39D0" w:rsidRDefault="000E39D0" w:rsidP="001E2DEB">
            <w:pPr>
              <w:rPr>
                <w:ins w:id="1712" w:author="Arjan Kloosterboer" w:date="2017-08-14T15:44:00Z"/>
                <w:rFonts w:ascii="Calibri" w:hAnsi="Calibri" w:cs="Calibri"/>
                <w:color w:val="000000"/>
                <w:sz w:val="22"/>
                <w:szCs w:val="22"/>
              </w:rPr>
            </w:pPr>
            <w:ins w:id="1713" w:author="Arjan Kloosterboer" w:date="2017-08-14T15:44:00Z">
              <w:r>
                <w:rPr>
                  <w:rFonts w:ascii="Calibri" w:hAnsi="Calibri" w:cs="Calibri"/>
                  <w:color w:val="000000"/>
                  <w:sz w:val="22"/>
                  <w:szCs w:val="22"/>
                </w:rPr>
                <w:t>INDIC</w:t>
              </w:r>
            </w:ins>
          </w:p>
        </w:tc>
      </w:tr>
      <w:tr w:rsidR="000E39D0" w14:paraId="1DA2F86B" w14:textId="77777777" w:rsidTr="001E2DEB">
        <w:trPr>
          <w:ins w:id="1714"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3A1D4742" w14:textId="77777777" w:rsidR="000E39D0" w:rsidRDefault="000E39D0" w:rsidP="001E2DEB">
            <w:pPr>
              <w:rPr>
                <w:ins w:id="1715" w:author="Arjan Kloosterboer" w:date="2017-08-14T15:44:00Z"/>
                <w:rFonts w:ascii="Calibri" w:hAnsi="Calibri" w:cs="Calibri"/>
                <w:color w:val="000000"/>
                <w:sz w:val="22"/>
                <w:szCs w:val="22"/>
              </w:rPr>
            </w:pPr>
            <w:ins w:id="1716" w:author="Arjan Kloosterboer" w:date="2017-08-14T15:44: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10439435" w14:textId="77777777" w:rsidR="000E39D0" w:rsidRDefault="000E39D0" w:rsidP="001E2DEB">
            <w:pPr>
              <w:rPr>
                <w:ins w:id="1717" w:author="Arjan Kloosterboer" w:date="2017-08-14T15:44:00Z"/>
                <w:rFonts w:ascii="Calibri" w:hAnsi="Calibri" w:cs="Calibri"/>
                <w:color w:val="000000"/>
                <w:sz w:val="22"/>
                <w:szCs w:val="22"/>
              </w:rPr>
            </w:pPr>
            <w:ins w:id="1718" w:author="Arjan Kloosterboer" w:date="2017-08-14T15:44:00Z">
              <w:r>
                <w:rPr>
                  <w:rFonts w:ascii="Calibri" w:hAnsi="Calibri" w:cs="Calibri"/>
                  <w:color w:val="000000"/>
                  <w:sz w:val="22"/>
                  <w:szCs w:val="22"/>
                </w:rPr>
                <w:t>"ja" (De einddatum van het procesobject moet gedurende de uitvoering van de zaak bekend worden)</w:t>
              </w:r>
            </w:ins>
          </w:p>
          <w:p w14:paraId="0B9977F2" w14:textId="77777777" w:rsidR="000E39D0" w:rsidRDefault="000E39D0" w:rsidP="001E2DEB">
            <w:pPr>
              <w:rPr>
                <w:ins w:id="1719" w:author="Arjan Kloosterboer" w:date="2017-08-14T15:44:00Z"/>
                <w:rFonts w:ascii="Calibri" w:hAnsi="Calibri" w:cs="Calibri"/>
                <w:color w:val="000000"/>
                <w:sz w:val="22"/>
                <w:szCs w:val="22"/>
              </w:rPr>
            </w:pPr>
            <w:ins w:id="1720" w:author="Arjan Kloosterboer" w:date="2017-08-14T15:44:00Z">
              <w:r>
                <w:rPr>
                  <w:rFonts w:ascii="Calibri" w:hAnsi="Calibri" w:cs="Calibri"/>
                  <w:color w:val="000000"/>
                  <w:sz w:val="22"/>
                  <w:szCs w:val="22"/>
                </w:rPr>
                <w:t>"nee" (De einddatum van het procesobject hoeft gedurende de uitvoering van de zaak niet bekend worden of de einddatum van het procesobject is niet relevant)</w:t>
              </w:r>
            </w:ins>
          </w:p>
          <w:p w14:paraId="199B255B" w14:textId="77777777" w:rsidR="000E39D0" w:rsidRDefault="000E39D0" w:rsidP="001E2DEB">
            <w:pPr>
              <w:rPr>
                <w:ins w:id="1721" w:author="Arjan Kloosterboer" w:date="2017-08-14T15:44:00Z"/>
                <w:rFonts w:ascii="Calibri" w:hAnsi="Calibri" w:cs="Calibri"/>
                <w:color w:val="000000"/>
                <w:sz w:val="22"/>
                <w:szCs w:val="22"/>
              </w:rPr>
            </w:pPr>
          </w:p>
          <w:p w14:paraId="6FF4CE80" w14:textId="77777777" w:rsidR="000E39D0" w:rsidRDefault="000E39D0" w:rsidP="001E2DEB">
            <w:pPr>
              <w:rPr>
                <w:ins w:id="1722" w:author="Arjan Kloosterboer" w:date="2017-08-14T15:44:00Z"/>
                <w:rFonts w:ascii="Calibri" w:hAnsi="Calibri" w:cs="Calibri"/>
                <w:color w:val="000000"/>
                <w:sz w:val="22"/>
                <w:szCs w:val="22"/>
              </w:rPr>
            </w:pPr>
          </w:p>
        </w:tc>
      </w:tr>
      <w:tr w:rsidR="000E39D0" w14:paraId="67C7FBC0" w14:textId="77777777" w:rsidTr="001E2DEB">
        <w:trPr>
          <w:ins w:id="172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1020D45A" w14:textId="77777777" w:rsidR="000E39D0" w:rsidRDefault="000E39D0" w:rsidP="001E2DEB">
            <w:pPr>
              <w:rPr>
                <w:ins w:id="1724" w:author="Arjan Kloosterboer" w:date="2017-08-14T15:44:00Z"/>
                <w:rFonts w:ascii="Calibri" w:hAnsi="Calibri" w:cs="Calibri"/>
                <w:b/>
                <w:bCs/>
                <w:color w:val="000000"/>
                <w:sz w:val="22"/>
                <w:szCs w:val="22"/>
              </w:rPr>
            </w:pPr>
            <w:ins w:id="1725" w:author="Arjan Kloosterboer" w:date="2017-08-14T15:44: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67F2C01" w14:textId="77777777" w:rsidR="000E39D0" w:rsidRDefault="000E39D0" w:rsidP="001E2DEB">
            <w:pPr>
              <w:rPr>
                <w:ins w:id="1726" w:author="Arjan Kloosterboer" w:date="2017-08-14T15:44:00Z"/>
                <w:rFonts w:ascii="Calibri" w:hAnsi="Calibri" w:cs="Calibri"/>
                <w:color w:val="000000"/>
                <w:sz w:val="22"/>
                <w:szCs w:val="22"/>
              </w:rPr>
            </w:pPr>
            <w:ins w:id="1727" w:author="Arjan Kloosterboer" w:date="2017-08-14T15:44:00Z">
              <w:r>
                <w:rPr>
                  <w:rFonts w:ascii="Calibri" w:hAnsi="Calibri" w:cs="Calibri"/>
                  <w:color w:val="000000"/>
                  <w:sz w:val="22"/>
                  <w:szCs w:val="22"/>
                </w:rPr>
                <w:t>Zie groep</w:t>
              </w:r>
            </w:ins>
          </w:p>
        </w:tc>
      </w:tr>
      <w:tr w:rsidR="000E39D0" w14:paraId="552FE779" w14:textId="77777777" w:rsidTr="001E2DEB">
        <w:trPr>
          <w:ins w:id="172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7E11E956" w14:textId="77777777" w:rsidR="000E39D0" w:rsidRDefault="000E39D0" w:rsidP="001E2DEB">
            <w:pPr>
              <w:rPr>
                <w:ins w:id="1729" w:author="Arjan Kloosterboer" w:date="2017-08-14T15:44:00Z"/>
                <w:rFonts w:ascii="Calibri" w:hAnsi="Calibri" w:cs="Calibri"/>
                <w:b/>
                <w:bCs/>
                <w:color w:val="000000"/>
                <w:sz w:val="22"/>
                <w:szCs w:val="22"/>
              </w:rPr>
            </w:pPr>
            <w:ins w:id="1730" w:author="Arjan Kloosterboer" w:date="2017-08-14T15:44: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0317A5C" w14:textId="77777777" w:rsidR="000E39D0" w:rsidRDefault="000E39D0" w:rsidP="001E2DEB">
            <w:pPr>
              <w:rPr>
                <w:ins w:id="1731" w:author="Arjan Kloosterboer" w:date="2017-08-14T15:44:00Z"/>
                <w:rFonts w:ascii="Calibri" w:hAnsi="Calibri" w:cs="Calibri"/>
                <w:color w:val="000000"/>
                <w:sz w:val="22"/>
                <w:szCs w:val="22"/>
              </w:rPr>
            </w:pPr>
            <w:ins w:id="1732" w:author="Arjan Kloosterboer" w:date="2017-08-14T15:44:00Z">
              <w:r>
                <w:rPr>
                  <w:rFonts w:ascii="Calibri" w:hAnsi="Calibri" w:cs="Calibri"/>
                  <w:color w:val="000000"/>
                  <w:sz w:val="22"/>
                  <w:szCs w:val="22"/>
                </w:rPr>
                <w:t>Zie groep</w:t>
              </w:r>
            </w:ins>
          </w:p>
        </w:tc>
      </w:tr>
      <w:tr w:rsidR="000E39D0" w14:paraId="6318B899" w14:textId="77777777" w:rsidTr="001E2DEB">
        <w:trPr>
          <w:ins w:id="173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9CFF4CF" w14:textId="77777777" w:rsidR="000E39D0" w:rsidRDefault="000E39D0" w:rsidP="001E2DEB">
            <w:pPr>
              <w:rPr>
                <w:ins w:id="1734" w:author="Arjan Kloosterboer" w:date="2017-08-14T15:44:00Z"/>
                <w:rFonts w:ascii="Calibri" w:hAnsi="Calibri" w:cs="Calibri"/>
                <w:b/>
                <w:bCs/>
                <w:color w:val="000000"/>
                <w:sz w:val="22"/>
                <w:szCs w:val="22"/>
              </w:rPr>
            </w:pPr>
            <w:ins w:id="1735" w:author="Arjan Kloosterboer" w:date="2017-08-14T15:44: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9EF7999" w14:textId="77777777" w:rsidR="000E39D0" w:rsidRDefault="000E39D0" w:rsidP="001E2DEB">
            <w:pPr>
              <w:rPr>
                <w:ins w:id="1736" w:author="Arjan Kloosterboer" w:date="2017-08-14T15:44:00Z"/>
                <w:rFonts w:ascii="Calibri" w:hAnsi="Calibri" w:cs="Calibri"/>
                <w:color w:val="000000"/>
                <w:sz w:val="22"/>
                <w:szCs w:val="22"/>
              </w:rPr>
            </w:pPr>
            <w:ins w:id="1737" w:author="Arjan Kloosterboer" w:date="2017-08-14T15:44:00Z">
              <w:r>
                <w:rPr>
                  <w:rFonts w:ascii="Calibri" w:hAnsi="Calibri" w:cs="Calibri"/>
                  <w:color w:val="000000"/>
                  <w:sz w:val="22"/>
                  <w:szCs w:val="22"/>
                </w:rPr>
                <w:t>Nee</w:t>
              </w:r>
            </w:ins>
          </w:p>
        </w:tc>
      </w:tr>
      <w:tr w:rsidR="000E39D0" w14:paraId="4DAD4F5E" w14:textId="77777777" w:rsidTr="001E2DEB">
        <w:trPr>
          <w:ins w:id="173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66EB380" w14:textId="77777777" w:rsidR="000E39D0" w:rsidRDefault="000E39D0" w:rsidP="001E2DEB">
            <w:pPr>
              <w:rPr>
                <w:ins w:id="1739" w:author="Arjan Kloosterboer" w:date="2017-08-14T15:44:00Z"/>
                <w:rFonts w:ascii="Calibri" w:hAnsi="Calibri" w:cs="Calibri"/>
                <w:b/>
                <w:bCs/>
                <w:color w:val="000000"/>
                <w:sz w:val="22"/>
                <w:szCs w:val="22"/>
              </w:rPr>
            </w:pPr>
            <w:ins w:id="1740" w:author="Arjan Kloosterboer" w:date="2017-08-14T15:44: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FE92140" w14:textId="77777777" w:rsidR="000E39D0" w:rsidRDefault="000E39D0" w:rsidP="001E2DEB">
            <w:pPr>
              <w:rPr>
                <w:ins w:id="1741" w:author="Arjan Kloosterboer" w:date="2017-08-14T15:44:00Z"/>
                <w:rFonts w:ascii="Calibri" w:hAnsi="Calibri" w:cs="Calibri"/>
                <w:color w:val="000000"/>
                <w:sz w:val="22"/>
                <w:szCs w:val="22"/>
              </w:rPr>
            </w:pPr>
            <w:ins w:id="1742" w:author="Arjan Kloosterboer" w:date="2017-08-14T15:44:00Z">
              <w:r>
                <w:rPr>
                  <w:rFonts w:ascii="Calibri" w:hAnsi="Calibri" w:cs="Calibri"/>
                  <w:color w:val="000000"/>
                  <w:sz w:val="22"/>
                  <w:szCs w:val="22"/>
                </w:rPr>
                <w:t>Nee</w:t>
              </w:r>
            </w:ins>
          </w:p>
        </w:tc>
      </w:tr>
      <w:tr w:rsidR="000E39D0" w14:paraId="614EE6EA" w14:textId="77777777" w:rsidTr="001E2DEB">
        <w:trPr>
          <w:ins w:id="174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0CCAAF0E" w14:textId="77777777" w:rsidR="000E39D0" w:rsidRDefault="000E39D0" w:rsidP="001E2DEB">
            <w:pPr>
              <w:rPr>
                <w:ins w:id="1744" w:author="Arjan Kloosterboer" w:date="2017-08-14T15:44:00Z"/>
                <w:rFonts w:ascii="Calibri" w:hAnsi="Calibri" w:cs="Calibri"/>
                <w:color w:val="000000"/>
                <w:sz w:val="22"/>
                <w:szCs w:val="22"/>
              </w:rPr>
            </w:pPr>
            <w:ins w:id="1745" w:author="Arjan Kloosterboer" w:date="2017-08-14T15:44: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56AA60C2" w14:textId="77777777" w:rsidR="000E39D0" w:rsidRDefault="000E39D0" w:rsidP="001E2DEB">
            <w:pPr>
              <w:rPr>
                <w:ins w:id="1746" w:author="Arjan Kloosterboer" w:date="2017-08-14T15:44:00Z"/>
                <w:rFonts w:ascii="Calibri" w:hAnsi="Calibri" w:cs="Calibri"/>
                <w:color w:val="000000"/>
                <w:sz w:val="22"/>
                <w:szCs w:val="22"/>
              </w:rPr>
            </w:pPr>
            <w:ins w:id="1747" w:author="Arjan Kloosterboer" w:date="2017-08-14T15:44:00Z">
              <w:r>
                <w:rPr>
                  <w:rFonts w:ascii="Calibri" w:hAnsi="Calibri" w:cs="Calibri"/>
                  <w:color w:val="000000"/>
                  <w:sz w:val="22"/>
                  <w:szCs w:val="22"/>
                </w:rPr>
                <w:t>0 - 1</w:t>
              </w:r>
            </w:ins>
          </w:p>
        </w:tc>
      </w:tr>
      <w:tr w:rsidR="000E39D0" w14:paraId="11ECB92B" w14:textId="77777777" w:rsidTr="001E2DEB">
        <w:trPr>
          <w:ins w:id="1748"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2AFD8330" w14:textId="77777777" w:rsidR="000E39D0" w:rsidRDefault="000E39D0" w:rsidP="001E2DEB">
            <w:pPr>
              <w:rPr>
                <w:ins w:id="1749" w:author="Arjan Kloosterboer" w:date="2017-08-14T15:44:00Z"/>
                <w:rFonts w:ascii="Calibri" w:hAnsi="Calibri" w:cs="Calibri"/>
                <w:color w:val="000000"/>
                <w:sz w:val="22"/>
                <w:szCs w:val="22"/>
              </w:rPr>
            </w:pPr>
            <w:ins w:id="1750" w:author="Arjan Kloosterboer" w:date="2017-08-14T15:44: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5A9E9CA8" w14:textId="77777777" w:rsidR="000E39D0" w:rsidRDefault="000E39D0" w:rsidP="001E2DEB">
            <w:pPr>
              <w:rPr>
                <w:ins w:id="1751" w:author="Arjan Kloosterboer" w:date="2017-08-14T15:44:00Z"/>
                <w:rFonts w:ascii="Calibri" w:hAnsi="Calibri" w:cs="Calibri"/>
                <w:color w:val="000000"/>
                <w:sz w:val="22"/>
                <w:szCs w:val="22"/>
              </w:rPr>
            </w:pPr>
            <w:ins w:id="1752" w:author="Arjan Kloosterboer" w:date="2017-08-14T15:44:00Z">
              <w:r>
                <w:rPr>
                  <w:rFonts w:ascii="Calibri" w:hAnsi="Calibri" w:cs="Calibri"/>
                  <w:color w:val="000000"/>
                  <w:sz w:val="22"/>
                  <w:szCs w:val="22"/>
                </w:rPr>
                <w:t>Gemeentelijk kerngegeven</w:t>
              </w:r>
            </w:ins>
          </w:p>
        </w:tc>
      </w:tr>
      <w:tr w:rsidR="000E39D0" w14:paraId="126242FE" w14:textId="77777777" w:rsidTr="001E2DEB">
        <w:trPr>
          <w:ins w:id="1753" w:author="Arjan Kloosterboer" w:date="2017-08-14T15:44:00Z"/>
        </w:trPr>
        <w:tc>
          <w:tcPr>
            <w:tcW w:w="3690" w:type="dxa"/>
            <w:gridSpan w:val="2"/>
            <w:tcBorders>
              <w:top w:val="nil"/>
              <w:left w:val="nil"/>
              <w:bottom w:val="nil"/>
              <w:right w:val="nil"/>
            </w:tcBorders>
            <w:tcMar>
              <w:top w:w="0" w:type="dxa"/>
              <w:left w:w="60" w:type="dxa"/>
              <w:bottom w:w="0" w:type="dxa"/>
              <w:right w:w="60" w:type="dxa"/>
            </w:tcMar>
          </w:tcPr>
          <w:p w14:paraId="41885BD2" w14:textId="77777777" w:rsidR="000E39D0" w:rsidRDefault="000E39D0" w:rsidP="001E2DEB">
            <w:pPr>
              <w:rPr>
                <w:ins w:id="1754" w:author="Arjan Kloosterboer" w:date="2017-08-14T15:44:00Z"/>
                <w:rFonts w:ascii="Calibri" w:hAnsi="Calibri" w:cs="Calibri"/>
                <w:color w:val="000000"/>
                <w:sz w:val="22"/>
                <w:szCs w:val="22"/>
              </w:rPr>
            </w:pPr>
            <w:ins w:id="1755" w:author="Arjan Kloosterboer" w:date="2017-08-14T15:44: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27375FC8" w14:textId="77777777" w:rsidR="000E39D0" w:rsidRDefault="000E39D0" w:rsidP="001E2DEB">
            <w:pPr>
              <w:rPr>
                <w:ins w:id="1756" w:author="Arjan Kloosterboer" w:date="2017-08-14T15:44:00Z"/>
                <w:rFonts w:ascii="Calibri" w:hAnsi="Calibri" w:cs="Calibri"/>
                <w:color w:val="000000"/>
                <w:sz w:val="22"/>
                <w:szCs w:val="22"/>
              </w:rPr>
            </w:pPr>
            <w:ins w:id="1757" w:author="Arjan Kloosterboer" w:date="2017-08-14T15:44:00Z">
              <w:r>
                <w:rPr>
                  <w:rFonts w:ascii="Calibri" w:hAnsi="Calibri" w:cs="Calibri"/>
                  <w:color w:val="000000"/>
                  <w:sz w:val="22"/>
                  <w:szCs w:val="22"/>
                </w:rPr>
                <w:t>1) Indien de attribuutsoort 'Afleidingswijze' de waarde "afgehandeld" of "termijn" heeft, dan heeft de atribuutsoort de waarde "nee".</w:t>
              </w:r>
            </w:ins>
          </w:p>
        </w:tc>
      </w:tr>
      <w:tr w:rsidR="000E39D0" w14:paraId="3CF94598" w14:textId="77777777" w:rsidTr="001E2DEB">
        <w:trPr>
          <w:ins w:id="1758" w:author="Arjan Kloosterboer" w:date="2017-08-14T15:44:00Z"/>
        </w:trPr>
        <w:tc>
          <w:tcPr>
            <w:tcW w:w="9360" w:type="dxa"/>
            <w:gridSpan w:val="3"/>
            <w:tcBorders>
              <w:top w:val="nil"/>
              <w:left w:val="nil"/>
              <w:bottom w:val="nil"/>
              <w:right w:val="nil"/>
            </w:tcBorders>
            <w:tcMar>
              <w:top w:w="0" w:type="dxa"/>
              <w:left w:w="60" w:type="dxa"/>
              <w:bottom w:w="0" w:type="dxa"/>
              <w:right w:w="60" w:type="dxa"/>
            </w:tcMar>
          </w:tcPr>
          <w:p w14:paraId="5EB0BAC0" w14:textId="77777777" w:rsidR="000E39D0" w:rsidRDefault="000E39D0" w:rsidP="001E2DEB">
            <w:pPr>
              <w:rPr>
                <w:ins w:id="1759" w:author="Arjan Kloosterboer" w:date="2017-08-14T15:44:00Z"/>
                <w:rFonts w:ascii="Calibri" w:hAnsi="Calibri" w:cs="Calibri"/>
                <w:color w:val="0F0F0F"/>
                <w:sz w:val="22"/>
                <w:szCs w:val="22"/>
              </w:rPr>
            </w:pPr>
            <w:ins w:id="1760" w:author="Arjan Kloosterboer" w:date="2017-08-14T15:44:00Z">
              <w:r>
                <w:rPr>
                  <w:rFonts w:ascii="Calibri" w:hAnsi="Calibri" w:cs="Calibri"/>
                  <w:b/>
                  <w:bCs/>
                  <w:color w:val="0F0F0F"/>
                  <w:sz w:val="22"/>
                  <w:szCs w:val="22"/>
                </w:rPr>
                <w:t>Toelichting</w:t>
              </w:r>
            </w:ins>
          </w:p>
        </w:tc>
      </w:tr>
      <w:tr w:rsidR="000E39D0" w14:paraId="19D5D1B1" w14:textId="77777777" w:rsidTr="001E2DEB">
        <w:trPr>
          <w:ins w:id="1761" w:author="Arjan Kloosterboer" w:date="2017-08-14T15:44:00Z"/>
        </w:trPr>
        <w:tc>
          <w:tcPr>
            <w:tcW w:w="450" w:type="dxa"/>
            <w:tcBorders>
              <w:top w:val="nil"/>
              <w:left w:val="nil"/>
              <w:bottom w:val="nil"/>
              <w:right w:val="nil"/>
            </w:tcBorders>
            <w:tcMar>
              <w:top w:w="0" w:type="dxa"/>
              <w:left w:w="60" w:type="dxa"/>
              <w:bottom w:w="0" w:type="dxa"/>
              <w:right w:w="60" w:type="dxa"/>
            </w:tcMar>
          </w:tcPr>
          <w:p w14:paraId="41EFBCFF" w14:textId="77777777" w:rsidR="000E39D0" w:rsidRDefault="000E39D0" w:rsidP="001E2DEB">
            <w:pPr>
              <w:rPr>
                <w:ins w:id="1762" w:author="Arjan Kloosterboer" w:date="2017-08-14T15:4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532683E" w14:textId="77777777" w:rsidR="000E39D0" w:rsidRDefault="000E39D0" w:rsidP="001E2DEB">
            <w:pPr>
              <w:rPr>
                <w:ins w:id="1763" w:author="Arjan Kloosterboer" w:date="2017-08-14T15:44:00Z"/>
                <w:rFonts w:ascii="Calibri" w:hAnsi="Calibri" w:cs="Calibri"/>
                <w:color w:val="0F0F0F"/>
                <w:sz w:val="22"/>
                <w:szCs w:val="22"/>
              </w:rPr>
            </w:pPr>
            <w:ins w:id="1764" w:author="Arjan Kloosterboer" w:date="2017-08-14T15:44:00Z">
              <w:r>
                <w:rPr>
                  <w:rFonts w:ascii="Calibri" w:hAnsi="Calibri" w:cs="Calibri"/>
                  <w:color w:val="0F0F0F"/>
                  <w:sz w:val="22"/>
                  <w:szCs w:val="22"/>
                </w:rPr>
                <w:t>Indien de Brondatum archiefprocedure (einddatum procestermijn, begindatum archiefactietermijn i.c. bewaartermijn) niet expliciet vastgesteld kan worden voor het Resultaattype maar een datumkenmerk (van het procesobject) betreft, dan wordt met deze attribuutsoort aangegeven of die datum bij het afronden van de zaak bekend dient te zijn, zodat de Archiefactiedatum bepaald kan worden. Dit is niet relevant indien de attribuutsoort 'Afleidingswijze' de waarde "afgehandeld" of "termijn" heeft en kan in andere gevallen relevant zijn.</w:t>
              </w:r>
            </w:ins>
          </w:p>
        </w:tc>
        <w:bookmarkEnd w:id="1678"/>
      </w:tr>
    </w:tbl>
    <w:p w14:paraId="3ADA2B7F" w14:textId="77777777" w:rsidR="000E39D0" w:rsidRDefault="000E39D0" w:rsidP="000E39D0">
      <w:pPr>
        <w:rPr>
          <w:ins w:id="1765" w:author="Arjan Kloosterboer" w:date="2017-08-14T15:44:00Z"/>
          <w:rFonts w:ascii="Calibri" w:hAnsi="Calibri" w:cs="Calibri"/>
          <w:color w:val="000000"/>
          <w:szCs w:val="20"/>
        </w:rPr>
      </w:pPr>
    </w:p>
    <w:p w14:paraId="529C915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5180B18" w14:textId="77777777" w:rsidTr="00E830F0">
        <w:trPr>
          <w:trHeight w:val="230"/>
        </w:trPr>
        <w:tc>
          <w:tcPr>
            <w:tcW w:w="3330" w:type="dxa"/>
            <w:gridSpan w:val="2"/>
            <w:tcBorders>
              <w:top w:val="nil"/>
              <w:left w:val="nil"/>
              <w:bottom w:val="nil"/>
              <w:right w:val="nil"/>
            </w:tcBorders>
          </w:tcPr>
          <w:p w14:paraId="5B80F9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DF041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0B423B45" w14:textId="77777777" w:rsidTr="00E830F0">
        <w:tc>
          <w:tcPr>
            <w:tcW w:w="3330" w:type="dxa"/>
            <w:gridSpan w:val="2"/>
            <w:tcBorders>
              <w:top w:val="nil"/>
              <w:left w:val="nil"/>
              <w:bottom w:val="nil"/>
              <w:right w:val="nil"/>
            </w:tcBorders>
          </w:tcPr>
          <w:p w14:paraId="066E5A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28674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E908F95" w14:textId="77777777" w:rsidTr="00E830F0">
        <w:tc>
          <w:tcPr>
            <w:tcW w:w="3330" w:type="dxa"/>
            <w:gridSpan w:val="2"/>
            <w:tcBorders>
              <w:top w:val="nil"/>
              <w:left w:val="nil"/>
              <w:bottom w:val="nil"/>
              <w:right w:val="nil"/>
            </w:tcBorders>
          </w:tcPr>
          <w:p w14:paraId="06E86C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D8912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CFC66F" w14:textId="77777777" w:rsidTr="00E830F0">
        <w:tc>
          <w:tcPr>
            <w:tcW w:w="3330" w:type="dxa"/>
            <w:gridSpan w:val="2"/>
            <w:tcBorders>
              <w:top w:val="nil"/>
              <w:left w:val="nil"/>
              <w:bottom w:val="nil"/>
              <w:right w:val="nil"/>
            </w:tcBorders>
          </w:tcPr>
          <w:p w14:paraId="7AE11F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96FDF2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7A2ACF07" w14:textId="77777777" w:rsidTr="00E830F0">
        <w:tc>
          <w:tcPr>
            <w:tcW w:w="3330" w:type="dxa"/>
            <w:gridSpan w:val="2"/>
            <w:tcBorders>
              <w:top w:val="nil"/>
              <w:left w:val="nil"/>
              <w:bottom w:val="nil"/>
              <w:right w:val="nil"/>
            </w:tcBorders>
          </w:tcPr>
          <w:p w14:paraId="14FC7B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50E219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toelichting op dit RESULTAATTYPE en het belang hiervan voor ZAAKen waarin een Resultaat van dit RESULTAATTYPE wordt geselecteerd.</w:t>
            </w:r>
            <w:r w:rsidRPr="00BE10FF">
              <w:rPr>
                <w:rFonts w:ascii="Arial" w:hAnsi="Arial" w:cs="Arial"/>
                <w:szCs w:val="24"/>
                <w:lang w:val="en-AU" w:eastAsia="en-US"/>
              </w:rPr>
              <w:fldChar w:fldCharType="end"/>
            </w:r>
          </w:p>
        </w:tc>
      </w:tr>
      <w:tr w:rsidR="00AB0ADA" w:rsidRPr="00BE10FF" w14:paraId="2E3D4986" w14:textId="77777777" w:rsidTr="00E830F0">
        <w:trPr>
          <w:trHeight w:val="230"/>
        </w:trPr>
        <w:tc>
          <w:tcPr>
            <w:tcW w:w="3330" w:type="dxa"/>
            <w:gridSpan w:val="2"/>
            <w:tcBorders>
              <w:top w:val="nil"/>
              <w:left w:val="nil"/>
              <w:bottom w:val="nil"/>
              <w:right w:val="nil"/>
            </w:tcBorders>
          </w:tcPr>
          <w:p w14:paraId="57553C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BFCD9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684681A" w14:textId="77777777" w:rsidTr="00E830F0">
        <w:tc>
          <w:tcPr>
            <w:tcW w:w="3330" w:type="dxa"/>
            <w:gridSpan w:val="2"/>
            <w:tcBorders>
              <w:top w:val="nil"/>
              <w:left w:val="nil"/>
              <w:bottom w:val="nil"/>
              <w:right w:val="nil"/>
            </w:tcBorders>
          </w:tcPr>
          <w:p w14:paraId="003A53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A03E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738C2242" w14:textId="77777777" w:rsidTr="00E830F0">
        <w:tc>
          <w:tcPr>
            <w:tcW w:w="3330" w:type="dxa"/>
            <w:gridSpan w:val="2"/>
            <w:tcBorders>
              <w:top w:val="nil"/>
              <w:left w:val="nil"/>
              <w:bottom w:val="nil"/>
              <w:right w:val="nil"/>
            </w:tcBorders>
          </w:tcPr>
          <w:p w14:paraId="709A5C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CE6F68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2B7A399A" w14:textId="77777777" w:rsidTr="00E830F0">
        <w:trPr>
          <w:trHeight w:val="230"/>
        </w:trPr>
        <w:tc>
          <w:tcPr>
            <w:tcW w:w="3330" w:type="dxa"/>
            <w:gridSpan w:val="2"/>
            <w:tcBorders>
              <w:top w:val="nil"/>
              <w:left w:val="nil"/>
              <w:bottom w:val="nil"/>
              <w:right w:val="nil"/>
            </w:tcBorders>
          </w:tcPr>
          <w:p w14:paraId="620B25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09767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551B5465" w14:textId="77777777" w:rsidTr="00E830F0">
        <w:trPr>
          <w:trHeight w:val="215"/>
        </w:trPr>
        <w:tc>
          <w:tcPr>
            <w:tcW w:w="3330" w:type="dxa"/>
            <w:gridSpan w:val="2"/>
            <w:tcBorders>
              <w:top w:val="nil"/>
              <w:left w:val="nil"/>
              <w:bottom w:val="nil"/>
              <w:right w:val="nil"/>
            </w:tcBorders>
          </w:tcPr>
          <w:p w14:paraId="0B0088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E7838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4B3C036" w14:textId="77777777" w:rsidTr="00E830F0">
        <w:trPr>
          <w:trHeight w:val="230"/>
        </w:trPr>
        <w:tc>
          <w:tcPr>
            <w:tcW w:w="3330" w:type="dxa"/>
            <w:gridSpan w:val="2"/>
            <w:tcBorders>
              <w:top w:val="nil"/>
              <w:left w:val="nil"/>
              <w:bottom w:val="nil"/>
              <w:right w:val="nil"/>
            </w:tcBorders>
          </w:tcPr>
          <w:p w14:paraId="148189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88E43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35F868" w14:textId="77777777" w:rsidTr="00E830F0">
        <w:trPr>
          <w:trHeight w:val="230"/>
        </w:trPr>
        <w:tc>
          <w:tcPr>
            <w:tcW w:w="3330" w:type="dxa"/>
            <w:gridSpan w:val="2"/>
            <w:tcBorders>
              <w:top w:val="nil"/>
              <w:left w:val="nil"/>
              <w:bottom w:val="nil"/>
              <w:right w:val="nil"/>
            </w:tcBorders>
          </w:tcPr>
          <w:p w14:paraId="4EE187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D0C70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D9C316" w14:textId="77777777" w:rsidTr="00E830F0">
        <w:trPr>
          <w:trHeight w:val="230"/>
        </w:trPr>
        <w:tc>
          <w:tcPr>
            <w:tcW w:w="3330" w:type="dxa"/>
            <w:gridSpan w:val="2"/>
            <w:tcBorders>
              <w:top w:val="nil"/>
              <w:left w:val="nil"/>
              <w:bottom w:val="nil"/>
              <w:right w:val="nil"/>
            </w:tcBorders>
          </w:tcPr>
          <w:p w14:paraId="2E8768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BC1C6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7BBB0E7" w14:textId="77777777" w:rsidTr="00E830F0">
        <w:trPr>
          <w:trHeight w:val="230"/>
        </w:trPr>
        <w:tc>
          <w:tcPr>
            <w:tcW w:w="3330" w:type="dxa"/>
            <w:gridSpan w:val="2"/>
            <w:tcBorders>
              <w:top w:val="nil"/>
              <w:left w:val="nil"/>
              <w:bottom w:val="nil"/>
              <w:right w:val="nil"/>
            </w:tcBorders>
          </w:tcPr>
          <w:p w14:paraId="041E15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12DDE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0488B0" w14:textId="77777777" w:rsidTr="00E830F0">
        <w:tc>
          <w:tcPr>
            <w:tcW w:w="3330" w:type="dxa"/>
            <w:gridSpan w:val="2"/>
            <w:tcBorders>
              <w:top w:val="nil"/>
              <w:left w:val="nil"/>
              <w:bottom w:val="nil"/>
              <w:right w:val="nil"/>
            </w:tcBorders>
          </w:tcPr>
          <w:p w14:paraId="667E60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194B5B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61764AA" w14:textId="77777777" w:rsidTr="00E830F0">
        <w:trPr>
          <w:trHeight w:val="230"/>
        </w:trPr>
        <w:tc>
          <w:tcPr>
            <w:tcW w:w="3330" w:type="dxa"/>
            <w:gridSpan w:val="2"/>
            <w:tcBorders>
              <w:top w:val="nil"/>
              <w:left w:val="nil"/>
              <w:bottom w:val="nil"/>
              <w:right w:val="nil"/>
            </w:tcBorders>
          </w:tcPr>
          <w:p w14:paraId="77FCBE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6354EA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BFDD90A" w14:textId="77777777" w:rsidTr="00E830F0">
        <w:trPr>
          <w:trHeight w:val="230"/>
        </w:trPr>
        <w:tc>
          <w:tcPr>
            <w:tcW w:w="3330" w:type="dxa"/>
            <w:gridSpan w:val="2"/>
            <w:tcBorders>
              <w:top w:val="nil"/>
              <w:left w:val="nil"/>
              <w:bottom w:val="nil"/>
              <w:right w:val="nil"/>
            </w:tcBorders>
          </w:tcPr>
          <w:p w14:paraId="3A7D9B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FB91F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CA8FFD9" w14:textId="77777777" w:rsidTr="00E830F0">
        <w:trPr>
          <w:trHeight w:val="230"/>
        </w:trPr>
        <w:tc>
          <w:tcPr>
            <w:tcW w:w="3330" w:type="dxa"/>
            <w:gridSpan w:val="2"/>
            <w:tcBorders>
              <w:top w:val="nil"/>
              <w:left w:val="nil"/>
              <w:bottom w:val="nil"/>
              <w:right w:val="nil"/>
            </w:tcBorders>
          </w:tcPr>
          <w:p w14:paraId="547C5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14DE1CD" w14:textId="77777777" w:rsidR="00AB0ADA" w:rsidRPr="00993985" w:rsidRDefault="00993985" w:rsidP="00E830F0">
            <w:pPr>
              <w:widowControl w:val="0"/>
              <w:autoSpaceDE w:val="0"/>
              <w:autoSpaceDN w:val="0"/>
              <w:adjustRightInd w:val="0"/>
              <w:spacing w:line="240" w:lineRule="auto"/>
              <w:contextualSpacing w:val="0"/>
              <w:rPr>
                <w:rFonts w:ascii="Calibri" w:hAnsi="Calibri" w:cs="Arial"/>
                <w:strike/>
                <w:color w:val="0F0F0F"/>
                <w:sz w:val="22"/>
                <w:szCs w:val="24"/>
                <w:lang w:eastAsia="en-US"/>
              </w:rPr>
            </w:pPr>
            <w:ins w:id="1766" w:author="A.C. Kloosterboer" w:date="2016-10-04T23:05:00Z">
              <w:r w:rsidRPr="00993985">
                <w:rPr>
                  <w:rFonts w:ascii="Calibri" w:hAnsi="Calibri" w:cs="Arial"/>
                  <w:strike/>
                  <w:color w:val="0F0F0F"/>
                  <w:sz w:val="22"/>
                  <w:szCs w:val="24"/>
                  <w:lang w:eastAsia="en-US"/>
                </w:rPr>
                <w:t>De attribuutsoort moet van een waarde voorzien zijn indien de attribuutsoort ‘Brondatum archiefprocedure’ de waarde ‘ander datumkenmerk’ heeft.</w:t>
              </w:r>
            </w:ins>
          </w:p>
          <w:p w14:paraId="63DC39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p w14:paraId="12A846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0A7AD8" w14:textId="77777777" w:rsidTr="00E830F0">
        <w:tc>
          <w:tcPr>
            <w:tcW w:w="9360" w:type="dxa"/>
            <w:gridSpan w:val="3"/>
            <w:tcBorders>
              <w:top w:val="nil"/>
              <w:left w:val="nil"/>
              <w:bottom w:val="nil"/>
              <w:right w:val="nil"/>
            </w:tcBorders>
          </w:tcPr>
          <w:p w14:paraId="5A6BF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F0BBBC1" w14:textId="77777777" w:rsidTr="00E830F0">
        <w:tc>
          <w:tcPr>
            <w:tcW w:w="450" w:type="dxa"/>
            <w:tcBorders>
              <w:top w:val="nil"/>
              <w:left w:val="nil"/>
              <w:bottom w:val="nil"/>
              <w:right w:val="nil"/>
            </w:tcBorders>
          </w:tcPr>
          <w:p w14:paraId="3917A5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B3DDB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Naast een toelichting op het resultaattype </w:t>
            </w:r>
            <w:del w:id="1767" w:author="A.C. Kloosterboer" w:date="2016-10-04T23:06:00Z">
              <w:r w:rsidRPr="00BE10FF" w:rsidDel="00993985">
                <w:rPr>
                  <w:rFonts w:ascii="Calibri" w:hAnsi="Calibri" w:cs="Arial"/>
                  <w:color w:val="0F0F0F"/>
                  <w:sz w:val="22"/>
                  <w:szCs w:val="24"/>
                  <w:lang w:eastAsia="en-US"/>
                </w:rPr>
                <w:delText>e</w:delText>
              </w:r>
            </w:del>
            <w:ins w:id="1768" w:author="A.C. Kloosterboer" w:date="2016-10-04T23:06:00Z">
              <w:r w:rsidR="00993985">
                <w:rPr>
                  <w:rFonts w:ascii="Calibri" w:hAnsi="Calibri" w:cs="Arial"/>
                  <w:color w:val="0F0F0F"/>
                  <w:sz w:val="22"/>
                  <w:szCs w:val="24"/>
                  <w:lang w:eastAsia="en-US"/>
                </w:rPr>
                <w:t>ka</w:t>
              </w:r>
            </w:ins>
            <w:r w:rsidRPr="00BE10FF">
              <w:rPr>
                <w:rFonts w:ascii="Calibri" w:hAnsi="Calibri" w:cs="Arial"/>
                <w:color w:val="0F0F0F"/>
                <w:sz w:val="22"/>
                <w:szCs w:val="24"/>
                <w:lang w:eastAsia="en-US"/>
              </w:rPr>
              <w:t>n het belang hiervan word</w:t>
            </w:r>
            <w:del w:id="1769" w:author="A.C. Kloosterboer" w:date="2016-10-04T23:06:00Z">
              <w:r w:rsidRPr="00BE10FF" w:rsidDel="00993985">
                <w:rPr>
                  <w:rFonts w:ascii="Calibri" w:hAnsi="Calibri" w:cs="Arial"/>
                  <w:color w:val="0F0F0F"/>
                  <w:sz w:val="22"/>
                  <w:szCs w:val="24"/>
                  <w:lang w:eastAsia="en-US"/>
                </w:rPr>
                <w:delText>t</w:delText>
              </w:r>
            </w:del>
            <w:ins w:id="1770" w:author="A.C. Kloosterboer" w:date="2016-10-04T23:06:00Z">
              <w:r w:rsidR="00993985">
                <w:rPr>
                  <w:rFonts w:ascii="Calibri" w:hAnsi="Calibri" w:cs="Arial"/>
                  <w:color w:val="0F0F0F"/>
                  <w:sz w:val="22"/>
                  <w:szCs w:val="24"/>
                  <w:lang w:eastAsia="en-US"/>
                </w:rPr>
                <w:t>en vermeld</w:t>
              </w:r>
            </w:ins>
            <w:ins w:id="1771" w:author="A.C. Kloosterboer" w:date="2016-10-04T23:07:00Z">
              <w:r w:rsidR="00993985" w:rsidRPr="00993985">
                <w:rPr>
                  <w:rFonts w:ascii="Calibri" w:hAnsi="Calibri" w:cs="Arial"/>
                  <w:strike/>
                  <w:color w:val="0F0F0F"/>
                  <w:sz w:val="22"/>
                  <w:szCs w:val="24"/>
                  <w:lang w:eastAsia="en-US"/>
                </w:rPr>
                <w:t xml:space="preserve"> hierin (tekstueel) aangegeven op basis van welk datumveld de brondatum voor de archiefprocedure  bepaald wordt indien dit een 'ander datumkenmerk' is zoals gespecificeerd bij ’Brondatum archiefprocedure’</w:t>
              </w:r>
            </w:ins>
            <w:r w:rsidRPr="00BE10FF">
              <w:rPr>
                <w:rFonts w:ascii="Calibri" w:hAnsi="Calibri" w:cs="Arial"/>
                <w:color w:val="0F0F0F"/>
                <w:sz w:val="22"/>
                <w:szCs w:val="24"/>
                <w:lang w:eastAsia="en-US"/>
              </w:rPr>
              <w:t>.</w:t>
            </w:r>
          </w:p>
        </w:tc>
      </w:tr>
    </w:tbl>
    <w:bookmarkStart w:id="1772" w:name="BKM_52551237_DE5B_4ae3_BCB1_C1AAC4F70122"/>
    <w:bookmarkEnd w:id="1772"/>
    <w:p w14:paraId="302EBB3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resultaattype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CE21F4A" w14:textId="77777777" w:rsidTr="00E830F0">
        <w:trPr>
          <w:trHeight w:val="230"/>
        </w:trPr>
        <w:tc>
          <w:tcPr>
            <w:tcW w:w="3330" w:type="dxa"/>
            <w:gridSpan w:val="2"/>
            <w:tcBorders>
              <w:top w:val="nil"/>
              <w:left w:val="nil"/>
              <w:bottom w:val="nil"/>
              <w:right w:val="nil"/>
            </w:tcBorders>
          </w:tcPr>
          <w:p w14:paraId="0BD23B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4263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resultaattype</w:t>
            </w:r>
            <w:r w:rsidRPr="00BE10FF">
              <w:rPr>
                <w:rFonts w:ascii="Arial" w:hAnsi="Arial" w:cs="Arial"/>
                <w:szCs w:val="24"/>
                <w:lang w:val="en-AU" w:eastAsia="en-US"/>
              </w:rPr>
              <w:fldChar w:fldCharType="end"/>
            </w:r>
          </w:p>
        </w:tc>
      </w:tr>
      <w:tr w:rsidR="00AB0ADA" w:rsidRPr="00BE10FF" w14:paraId="716243F4" w14:textId="77777777" w:rsidTr="00E830F0">
        <w:tc>
          <w:tcPr>
            <w:tcW w:w="3330" w:type="dxa"/>
            <w:gridSpan w:val="2"/>
            <w:tcBorders>
              <w:top w:val="nil"/>
              <w:left w:val="nil"/>
              <w:bottom w:val="nil"/>
              <w:right w:val="nil"/>
            </w:tcBorders>
          </w:tcPr>
          <w:p w14:paraId="69D731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F8376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AE54133" w14:textId="77777777" w:rsidTr="00E830F0">
        <w:tc>
          <w:tcPr>
            <w:tcW w:w="3330" w:type="dxa"/>
            <w:gridSpan w:val="2"/>
            <w:tcBorders>
              <w:top w:val="nil"/>
              <w:left w:val="nil"/>
              <w:bottom w:val="nil"/>
              <w:right w:val="nil"/>
            </w:tcBorders>
          </w:tcPr>
          <w:p w14:paraId="61D5CF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27D4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71435E7" w14:textId="77777777" w:rsidTr="00E830F0">
        <w:tc>
          <w:tcPr>
            <w:tcW w:w="3330" w:type="dxa"/>
            <w:gridSpan w:val="2"/>
            <w:tcBorders>
              <w:top w:val="nil"/>
              <w:left w:val="nil"/>
              <w:bottom w:val="nil"/>
              <w:right w:val="nil"/>
            </w:tcBorders>
          </w:tcPr>
          <w:p w14:paraId="48032A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C76DD4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4DF1E9DF" w14:textId="77777777" w:rsidTr="00E830F0">
        <w:tc>
          <w:tcPr>
            <w:tcW w:w="3330" w:type="dxa"/>
            <w:gridSpan w:val="2"/>
            <w:tcBorders>
              <w:top w:val="nil"/>
              <w:left w:val="nil"/>
              <w:bottom w:val="nil"/>
              <w:right w:val="nil"/>
            </w:tcBorders>
          </w:tcPr>
          <w:p w14:paraId="1D64A6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535BB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RESULTAATTYPE is ontstaan.</w:t>
            </w:r>
            <w:r w:rsidRPr="00BE10FF">
              <w:rPr>
                <w:rFonts w:ascii="Arial" w:hAnsi="Arial" w:cs="Arial"/>
                <w:szCs w:val="24"/>
                <w:lang w:val="en-AU" w:eastAsia="en-US"/>
              </w:rPr>
              <w:fldChar w:fldCharType="end"/>
            </w:r>
          </w:p>
        </w:tc>
      </w:tr>
      <w:tr w:rsidR="00AB0ADA" w:rsidRPr="00BE10FF" w14:paraId="5FADB36F" w14:textId="77777777" w:rsidTr="00E830F0">
        <w:trPr>
          <w:trHeight w:val="230"/>
        </w:trPr>
        <w:tc>
          <w:tcPr>
            <w:tcW w:w="3330" w:type="dxa"/>
            <w:gridSpan w:val="2"/>
            <w:tcBorders>
              <w:top w:val="nil"/>
              <w:left w:val="nil"/>
              <w:bottom w:val="nil"/>
              <w:right w:val="nil"/>
            </w:tcBorders>
          </w:tcPr>
          <w:p w14:paraId="54A5F5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DD7ED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BA738B" w14:textId="77777777" w:rsidTr="00E830F0">
        <w:tc>
          <w:tcPr>
            <w:tcW w:w="3330" w:type="dxa"/>
            <w:gridSpan w:val="2"/>
            <w:tcBorders>
              <w:top w:val="nil"/>
              <w:left w:val="nil"/>
              <w:bottom w:val="nil"/>
              <w:right w:val="nil"/>
            </w:tcBorders>
          </w:tcPr>
          <w:p w14:paraId="25C98D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04C21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DB5D1CA" w14:textId="77777777" w:rsidTr="00E830F0">
        <w:tc>
          <w:tcPr>
            <w:tcW w:w="3330" w:type="dxa"/>
            <w:gridSpan w:val="2"/>
            <w:tcBorders>
              <w:top w:val="nil"/>
              <w:left w:val="nil"/>
              <w:bottom w:val="nil"/>
              <w:right w:val="nil"/>
            </w:tcBorders>
          </w:tcPr>
          <w:p w14:paraId="62EF77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7D411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3AD95D8A" w14:textId="77777777" w:rsidTr="00E830F0">
        <w:trPr>
          <w:trHeight w:val="230"/>
        </w:trPr>
        <w:tc>
          <w:tcPr>
            <w:tcW w:w="3330" w:type="dxa"/>
            <w:gridSpan w:val="2"/>
            <w:tcBorders>
              <w:top w:val="nil"/>
              <w:left w:val="nil"/>
              <w:bottom w:val="nil"/>
              <w:right w:val="nil"/>
            </w:tcBorders>
          </w:tcPr>
          <w:p w14:paraId="033E0C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E8477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8F4BB46" w14:textId="77777777" w:rsidTr="00E830F0">
        <w:trPr>
          <w:trHeight w:val="215"/>
        </w:trPr>
        <w:tc>
          <w:tcPr>
            <w:tcW w:w="3330" w:type="dxa"/>
            <w:gridSpan w:val="2"/>
            <w:tcBorders>
              <w:top w:val="nil"/>
              <w:left w:val="nil"/>
              <w:bottom w:val="nil"/>
              <w:right w:val="nil"/>
            </w:tcBorders>
          </w:tcPr>
          <w:p w14:paraId="3FE639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E421A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DBB2C92" w14:textId="77777777" w:rsidTr="00E830F0">
        <w:trPr>
          <w:trHeight w:val="230"/>
        </w:trPr>
        <w:tc>
          <w:tcPr>
            <w:tcW w:w="3330" w:type="dxa"/>
            <w:gridSpan w:val="2"/>
            <w:tcBorders>
              <w:top w:val="nil"/>
              <w:left w:val="nil"/>
              <w:bottom w:val="nil"/>
              <w:right w:val="nil"/>
            </w:tcBorders>
          </w:tcPr>
          <w:p w14:paraId="6FC139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2CEAC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476703" w14:textId="77777777" w:rsidTr="00E830F0">
        <w:trPr>
          <w:trHeight w:val="230"/>
        </w:trPr>
        <w:tc>
          <w:tcPr>
            <w:tcW w:w="3330" w:type="dxa"/>
            <w:gridSpan w:val="2"/>
            <w:tcBorders>
              <w:top w:val="nil"/>
              <w:left w:val="nil"/>
              <w:bottom w:val="nil"/>
              <w:right w:val="nil"/>
            </w:tcBorders>
          </w:tcPr>
          <w:p w14:paraId="00A9A0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683ED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46625B4" w14:textId="77777777" w:rsidTr="00E830F0">
        <w:trPr>
          <w:trHeight w:val="230"/>
        </w:trPr>
        <w:tc>
          <w:tcPr>
            <w:tcW w:w="3330" w:type="dxa"/>
            <w:gridSpan w:val="2"/>
            <w:tcBorders>
              <w:top w:val="nil"/>
              <w:left w:val="nil"/>
              <w:bottom w:val="nil"/>
              <w:right w:val="nil"/>
            </w:tcBorders>
          </w:tcPr>
          <w:p w14:paraId="644795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93654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08EE198" w14:textId="77777777" w:rsidTr="00E830F0">
        <w:trPr>
          <w:trHeight w:val="230"/>
        </w:trPr>
        <w:tc>
          <w:tcPr>
            <w:tcW w:w="3330" w:type="dxa"/>
            <w:gridSpan w:val="2"/>
            <w:tcBorders>
              <w:top w:val="nil"/>
              <w:left w:val="nil"/>
              <w:bottom w:val="nil"/>
              <w:right w:val="nil"/>
            </w:tcBorders>
          </w:tcPr>
          <w:p w14:paraId="7DC137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86973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0E89E3" w14:textId="77777777" w:rsidTr="00E830F0">
        <w:tc>
          <w:tcPr>
            <w:tcW w:w="3330" w:type="dxa"/>
            <w:gridSpan w:val="2"/>
            <w:tcBorders>
              <w:top w:val="nil"/>
              <w:left w:val="nil"/>
              <w:bottom w:val="nil"/>
              <w:right w:val="nil"/>
            </w:tcBorders>
          </w:tcPr>
          <w:p w14:paraId="047144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86C6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B4FAD06" w14:textId="77777777" w:rsidTr="00E830F0">
        <w:trPr>
          <w:trHeight w:val="230"/>
        </w:trPr>
        <w:tc>
          <w:tcPr>
            <w:tcW w:w="3330" w:type="dxa"/>
            <w:gridSpan w:val="2"/>
            <w:tcBorders>
              <w:top w:val="nil"/>
              <w:left w:val="nil"/>
              <w:bottom w:val="nil"/>
              <w:right w:val="nil"/>
            </w:tcBorders>
          </w:tcPr>
          <w:p w14:paraId="65CC93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453BB9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4B1E768" w14:textId="77777777" w:rsidTr="00E830F0">
        <w:trPr>
          <w:trHeight w:val="230"/>
        </w:trPr>
        <w:tc>
          <w:tcPr>
            <w:tcW w:w="3330" w:type="dxa"/>
            <w:gridSpan w:val="2"/>
            <w:tcBorders>
              <w:top w:val="nil"/>
              <w:left w:val="nil"/>
              <w:bottom w:val="nil"/>
              <w:right w:val="nil"/>
            </w:tcBorders>
          </w:tcPr>
          <w:p w14:paraId="4AADA9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33B4A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BC6B0E9" w14:textId="77777777" w:rsidTr="00E830F0">
        <w:trPr>
          <w:trHeight w:val="230"/>
        </w:trPr>
        <w:tc>
          <w:tcPr>
            <w:tcW w:w="3330" w:type="dxa"/>
            <w:gridSpan w:val="2"/>
            <w:tcBorders>
              <w:top w:val="nil"/>
              <w:left w:val="nil"/>
              <w:bottom w:val="nil"/>
              <w:right w:val="nil"/>
            </w:tcBorders>
          </w:tcPr>
          <w:p w14:paraId="08072C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6335E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0F85019D" w14:textId="77777777" w:rsidTr="00E830F0">
        <w:tc>
          <w:tcPr>
            <w:tcW w:w="9360" w:type="dxa"/>
            <w:gridSpan w:val="3"/>
            <w:tcBorders>
              <w:top w:val="nil"/>
              <w:left w:val="nil"/>
              <w:bottom w:val="nil"/>
              <w:right w:val="nil"/>
            </w:tcBorders>
          </w:tcPr>
          <w:p w14:paraId="207DA7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2DDA3B3" w14:textId="77777777" w:rsidTr="00E830F0">
        <w:tc>
          <w:tcPr>
            <w:tcW w:w="450" w:type="dxa"/>
            <w:tcBorders>
              <w:top w:val="nil"/>
              <w:left w:val="nil"/>
              <w:bottom w:val="nil"/>
              <w:right w:val="nil"/>
            </w:tcBorders>
          </w:tcPr>
          <w:p w14:paraId="7C9B97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8132E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resultaattype bestaat en toegepast kan worden. Dit vindt plaats met ingang van een versie van het zaaktype d.w.z. niet op tussenliggende datums.</w:t>
            </w:r>
          </w:p>
        </w:tc>
      </w:tr>
    </w:tbl>
    <w:bookmarkStart w:id="1773" w:name="BKM_578BA1EF_3EBE_4fc8_8CA0_BE6703536B7E"/>
    <w:bookmarkEnd w:id="1773"/>
    <w:p w14:paraId="5BDDB94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resultaattype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2302BC3" w14:textId="77777777" w:rsidTr="00E830F0">
        <w:trPr>
          <w:trHeight w:val="230"/>
        </w:trPr>
        <w:tc>
          <w:tcPr>
            <w:tcW w:w="3330" w:type="dxa"/>
            <w:gridSpan w:val="2"/>
            <w:tcBorders>
              <w:top w:val="nil"/>
              <w:left w:val="nil"/>
              <w:bottom w:val="nil"/>
              <w:right w:val="nil"/>
            </w:tcBorders>
          </w:tcPr>
          <w:p w14:paraId="641AD6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4AE6A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resultaattype</w:t>
            </w:r>
            <w:r w:rsidRPr="00BE10FF">
              <w:rPr>
                <w:rFonts w:ascii="Arial" w:hAnsi="Arial" w:cs="Arial"/>
                <w:szCs w:val="24"/>
                <w:lang w:val="en-AU" w:eastAsia="en-US"/>
              </w:rPr>
              <w:fldChar w:fldCharType="end"/>
            </w:r>
          </w:p>
        </w:tc>
      </w:tr>
      <w:tr w:rsidR="00AB0ADA" w:rsidRPr="00BE10FF" w14:paraId="21EE5158" w14:textId="77777777" w:rsidTr="00E830F0">
        <w:tc>
          <w:tcPr>
            <w:tcW w:w="3330" w:type="dxa"/>
            <w:gridSpan w:val="2"/>
            <w:tcBorders>
              <w:top w:val="nil"/>
              <w:left w:val="nil"/>
              <w:bottom w:val="nil"/>
              <w:right w:val="nil"/>
            </w:tcBorders>
          </w:tcPr>
          <w:p w14:paraId="6D0BCF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91E7E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CFDC456" w14:textId="77777777" w:rsidTr="00E830F0">
        <w:tc>
          <w:tcPr>
            <w:tcW w:w="3330" w:type="dxa"/>
            <w:gridSpan w:val="2"/>
            <w:tcBorders>
              <w:top w:val="nil"/>
              <w:left w:val="nil"/>
              <w:bottom w:val="nil"/>
              <w:right w:val="nil"/>
            </w:tcBorders>
          </w:tcPr>
          <w:p w14:paraId="4EB374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57A39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6118E03" w14:textId="77777777" w:rsidTr="00E830F0">
        <w:tc>
          <w:tcPr>
            <w:tcW w:w="3330" w:type="dxa"/>
            <w:gridSpan w:val="2"/>
            <w:tcBorders>
              <w:top w:val="nil"/>
              <w:left w:val="nil"/>
              <w:bottom w:val="nil"/>
              <w:right w:val="nil"/>
            </w:tcBorders>
          </w:tcPr>
          <w:p w14:paraId="3E61FE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0674D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4B0DD3E3" w14:textId="77777777" w:rsidTr="00E830F0">
        <w:tc>
          <w:tcPr>
            <w:tcW w:w="3330" w:type="dxa"/>
            <w:gridSpan w:val="2"/>
            <w:tcBorders>
              <w:top w:val="nil"/>
              <w:left w:val="nil"/>
              <w:bottom w:val="nil"/>
              <w:right w:val="nil"/>
            </w:tcBorders>
          </w:tcPr>
          <w:p w14:paraId="0A81CC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09E7C2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RESULTAATTYPE is opgeheven.</w:t>
            </w:r>
            <w:r w:rsidRPr="00BE10FF">
              <w:rPr>
                <w:rFonts w:ascii="Arial" w:hAnsi="Arial" w:cs="Arial"/>
                <w:szCs w:val="24"/>
                <w:lang w:val="en-AU" w:eastAsia="en-US"/>
              </w:rPr>
              <w:fldChar w:fldCharType="end"/>
            </w:r>
          </w:p>
        </w:tc>
      </w:tr>
      <w:tr w:rsidR="00AB0ADA" w:rsidRPr="00BE10FF" w14:paraId="0094FCED" w14:textId="77777777" w:rsidTr="00E830F0">
        <w:trPr>
          <w:trHeight w:val="230"/>
        </w:trPr>
        <w:tc>
          <w:tcPr>
            <w:tcW w:w="3330" w:type="dxa"/>
            <w:gridSpan w:val="2"/>
            <w:tcBorders>
              <w:top w:val="nil"/>
              <w:left w:val="nil"/>
              <w:bottom w:val="nil"/>
              <w:right w:val="nil"/>
            </w:tcBorders>
          </w:tcPr>
          <w:p w14:paraId="6C867E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EB4FE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ED4292D" w14:textId="77777777" w:rsidTr="00E830F0">
        <w:tc>
          <w:tcPr>
            <w:tcW w:w="3330" w:type="dxa"/>
            <w:gridSpan w:val="2"/>
            <w:tcBorders>
              <w:top w:val="nil"/>
              <w:left w:val="nil"/>
              <w:bottom w:val="nil"/>
              <w:right w:val="nil"/>
            </w:tcBorders>
          </w:tcPr>
          <w:p w14:paraId="6EB7C4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AE7E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053C8C2" w14:textId="77777777" w:rsidTr="00E830F0">
        <w:tc>
          <w:tcPr>
            <w:tcW w:w="3330" w:type="dxa"/>
            <w:gridSpan w:val="2"/>
            <w:tcBorders>
              <w:top w:val="nil"/>
              <w:left w:val="nil"/>
              <w:bottom w:val="nil"/>
              <w:right w:val="nil"/>
            </w:tcBorders>
          </w:tcPr>
          <w:p w14:paraId="3C3C72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60BDE1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60F19A3A" w14:textId="77777777" w:rsidTr="00E830F0">
        <w:trPr>
          <w:trHeight w:val="230"/>
        </w:trPr>
        <w:tc>
          <w:tcPr>
            <w:tcW w:w="3330" w:type="dxa"/>
            <w:gridSpan w:val="2"/>
            <w:tcBorders>
              <w:top w:val="nil"/>
              <w:left w:val="nil"/>
              <w:bottom w:val="nil"/>
              <w:right w:val="nil"/>
            </w:tcBorders>
          </w:tcPr>
          <w:p w14:paraId="6949A1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8C5A2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5C1BF88" w14:textId="77777777" w:rsidTr="00E830F0">
        <w:trPr>
          <w:trHeight w:val="215"/>
        </w:trPr>
        <w:tc>
          <w:tcPr>
            <w:tcW w:w="3330" w:type="dxa"/>
            <w:gridSpan w:val="2"/>
            <w:tcBorders>
              <w:top w:val="nil"/>
              <w:left w:val="nil"/>
              <w:bottom w:val="nil"/>
              <w:right w:val="nil"/>
            </w:tcBorders>
          </w:tcPr>
          <w:p w14:paraId="2FB68C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14:paraId="09470C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7C5FC8" w14:textId="77777777" w:rsidTr="00E830F0">
        <w:trPr>
          <w:trHeight w:val="230"/>
        </w:trPr>
        <w:tc>
          <w:tcPr>
            <w:tcW w:w="3330" w:type="dxa"/>
            <w:gridSpan w:val="2"/>
            <w:tcBorders>
              <w:top w:val="nil"/>
              <w:left w:val="nil"/>
              <w:bottom w:val="nil"/>
              <w:right w:val="nil"/>
            </w:tcBorders>
          </w:tcPr>
          <w:p w14:paraId="74DD6F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E0539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0C687CA" w14:textId="77777777" w:rsidTr="00E830F0">
        <w:trPr>
          <w:trHeight w:val="230"/>
        </w:trPr>
        <w:tc>
          <w:tcPr>
            <w:tcW w:w="3330" w:type="dxa"/>
            <w:gridSpan w:val="2"/>
            <w:tcBorders>
              <w:top w:val="nil"/>
              <w:left w:val="nil"/>
              <w:bottom w:val="nil"/>
              <w:right w:val="nil"/>
            </w:tcBorders>
          </w:tcPr>
          <w:p w14:paraId="13736B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E0214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513C783" w14:textId="77777777" w:rsidTr="00E830F0">
        <w:trPr>
          <w:trHeight w:val="230"/>
        </w:trPr>
        <w:tc>
          <w:tcPr>
            <w:tcW w:w="3330" w:type="dxa"/>
            <w:gridSpan w:val="2"/>
            <w:tcBorders>
              <w:top w:val="nil"/>
              <w:left w:val="nil"/>
              <w:bottom w:val="nil"/>
              <w:right w:val="nil"/>
            </w:tcBorders>
          </w:tcPr>
          <w:p w14:paraId="1B541B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4BF97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BAFCA5" w14:textId="77777777" w:rsidTr="00E830F0">
        <w:trPr>
          <w:trHeight w:val="230"/>
        </w:trPr>
        <w:tc>
          <w:tcPr>
            <w:tcW w:w="3330" w:type="dxa"/>
            <w:gridSpan w:val="2"/>
            <w:tcBorders>
              <w:top w:val="nil"/>
              <w:left w:val="nil"/>
              <w:bottom w:val="nil"/>
              <w:right w:val="nil"/>
            </w:tcBorders>
          </w:tcPr>
          <w:p w14:paraId="22D9BF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6A706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1AF6E4" w14:textId="77777777" w:rsidTr="00E830F0">
        <w:tc>
          <w:tcPr>
            <w:tcW w:w="3330" w:type="dxa"/>
            <w:gridSpan w:val="2"/>
            <w:tcBorders>
              <w:top w:val="nil"/>
              <w:left w:val="nil"/>
              <w:bottom w:val="nil"/>
              <w:right w:val="nil"/>
            </w:tcBorders>
          </w:tcPr>
          <w:p w14:paraId="407B1A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DAD36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762CFE" w14:textId="77777777" w:rsidTr="00E830F0">
        <w:trPr>
          <w:trHeight w:val="230"/>
        </w:trPr>
        <w:tc>
          <w:tcPr>
            <w:tcW w:w="3330" w:type="dxa"/>
            <w:gridSpan w:val="2"/>
            <w:tcBorders>
              <w:top w:val="nil"/>
              <w:left w:val="nil"/>
              <w:bottom w:val="nil"/>
              <w:right w:val="nil"/>
            </w:tcBorders>
          </w:tcPr>
          <w:p w14:paraId="6A7E3B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7C54F0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54F9F7" w14:textId="77777777" w:rsidTr="00E830F0">
        <w:trPr>
          <w:trHeight w:val="230"/>
        </w:trPr>
        <w:tc>
          <w:tcPr>
            <w:tcW w:w="3330" w:type="dxa"/>
            <w:gridSpan w:val="2"/>
            <w:tcBorders>
              <w:top w:val="nil"/>
              <w:left w:val="nil"/>
              <w:bottom w:val="nil"/>
              <w:right w:val="nil"/>
            </w:tcBorders>
          </w:tcPr>
          <w:p w14:paraId="4BA8D7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76031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45D48C8" w14:textId="77777777" w:rsidTr="00E830F0">
        <w:trPr>
          <w:trHeight w:val="230"/>
        </w:trPr>
        <w:tc>
          <w:tcPr>
            <w:tcW w:w="3330" w:type="dxa"/>
            <w:gridSpan w:val="2"/>
            <w:tcBorders>
              <w:top w:val="nil"/>
              <w:left w:val="nil"/>
              <w:bottom w:val="nil"/>
              <w:right w:val="nil"/>
            </w:tcBorders>
          </w:tcPr>
          <w:p w14:paraId="47064A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769CA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resultaattype’.</w:t>
            </w:r>
          </w:p>
          <w:p w14:paraId="108753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p w14:paraId="328BB2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5CA2823" w14:textId="77777777" w:rsidTr="00E830F0">
        <w:tc>
          <w:tcPr>
            <w:tcW w:w="9360" w:type="dxa"/>
            <w:gridSpan w:val="3"/>
            <w:tcBorders>
              <w:top w:val="nil"/>
              <w:left w:val="nil"/>
              <w:bottom w:val="nil"/>
              <w:right w:val="nil"/>
            </w:tcBorders>
          </w:tcPr>
          <w:p w14:paraId="79BDEA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E451577" w14:textId="77777777" w:rsidTr="00E830F0">
        <w:tc>
          <w:tcPr>
            <w:tcW w:w="450" w:type="dxa"/>
            <w:tcBorders>
              <w:top w:val="nil"/>
              <w:left w:val="nil"/>
              <w:bottom w:val="nil"/>
              <w:right w:val="nil"/>
            </w:tcBorders>
          </w:tcPr>
          <w:p w14:paraId="377267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AFD9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resultaattype niet meer bestaat en niet meer toegepast kan worden. Dit vindt alleen plaats bij een overgang naar een nieuwe versie van het zaaktype d.w.z. niet op tussenliggende datums.</w:t>
            </w:r>
          </w:p>
        </w:tc>
      </w:tr>
    </w:tbl>
    <w:bookmarkStart w:id="1774" w:name="_Hlk493600537"/>
    <w:p w14:paraId="2B553446" w14:textId="5BDEDE05"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w:t>
      </w:r>
      <w:r w:rsidR="00D227CB">
        <w:rPr>
          <w:rFonts w:ascii="Arial" w:hAnsi="Arial" w:cs="Arial"/>
          <w:b/>
          <w:color w:val="004080"/>
          <w:sz w:val="24"/>
          <w:szCs w:val="24"/>
          <w:lang w:eastAsia="en-US"/>
        </w:rPr>
        <w: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bepaalt afwijkend</w:t>
      </w:r>
      <w:ins w:id="1775" w:author="Arjan Kloosterboer" w:date="2017-09-19T15:35:00Z">
        <w:r w:rsidR="007A60F0">
          <w:rPr>
            <w:rFonts w:ascii="Arial" w:hAnsi="Arial" w:cs="Arial"/>
            <w:b/>
            <w:color w:val="004080"/>
            <w:sz w:val="24"/>
            <w:szCs w:val="24"/>
            <w:lang w:eastAsia="en-US"/>
          </w:rPr>
          <w:t>e</w:t>
        </w:r>
      </w:ins>
      <w:r w:rsidR="00AB0ADA" w:rsidRPr="00BE10FF">
        <w:rPr>
          <w:rFonts w:ascii="Arial" w:hAnsi="Arial" w:cs="Arial"/>
          <w:b/>
          <w:color w:val="004080"/>
          <w:sz w:val="24"/>
          <w:szCs w:val="24"/>
          <w:lang w:eastAsia="en-US"/>
        </w:rPr>
        <w:t xml:space="preserve"> </w:t>
      </w:r>
      <w:del w:id="1776" w:author="Arjan Kloosterboer" w:date="2017-09-19T15:35:00Z">
        <w:r w:rsidR="00AB0ADA" w:rsidRPr="00BE10FF" w:rsidDel="007A60F0">
          <w:rPr>
            <w:rFonts w:ascii="Arial" w:hAnsi="Arial" w:cs="Arial"/>
            <w:b/>
            <w:color w:val="004080"/>
            <w:sz w:val="24"/>
            <w:szCs w:val="24"/>
            <w:lang w:eastAsia="en-US"/>
          </w:rPr>
          <w:delText xml:space="preserve">archiefregime </w:delText>
        </w:r>
      </w:del>
      <w:ins w:id="1777" w:author="Arjan Kloosterboer" w:date="2017-09-19T15:35:00Z">
        <w:r w:rsidR="007A60F0">
          <w:rPr>
            <w:rFonts w:ascii="Arial" w:hAnsi="Arial" w:cs="Arial"/>
            <w:b/>
            <w:color w:val="004080"/>
            <w:sz w:val="24"/>
            <w:szCs w:val="24"/>
            <w:lang w:eastAsia="en-US"/>
          </w:rPr>
          <w:t>vernietigingstermijn</w:t>
        </w:r>
        <w:r w:rsidR="007A60F0" w:rsidRPr="00BE10FF">
          <w:rPr>
            <w:rFonts w:ascii="Arial" w:hAnsi="Arial" w:cs="Arial"/>
            <w:b/>
            <w:color w:val="004080"/>
            <w:sz w:val="24"/>
            <w:szCs w:val="24"/>
            <w:lang w:eastAsia="en-US"/>
          </w:rPr>
          <w:t xml:space="preserve"> </w:t>
        </w:r>
      </w:ins>
      <w:r w:rsidR="00AB0ADA" w:rsidRPr="00BE10FF">
        <w:rPr>
          <w:rFonts w:ascii="Arial" w:hAnsi="Arial" w:cs="Arial"/>
          <w:b/>
          <w:color w:val="004080"/>
          <w:sz w:val="24"/>
          <w:szCs w:val="24"/>
          <w:lang w:eastAsia="en-US"/>
        </w:rPr>
        <w:t>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4A3A0E0" w14:textId="3A955D24" w:rsidTr="00E830F0">
        <w:trPr>
          <w:trHeight w:val="230"/>
        </w:trPr>
        <w:tc>
          <w:tcPr>
            <w:tcW w:w="3330" w:type="dxa"/>
            <w:gridSpan w:val="2"/>
            <w:tcBorders>
              <w:top w:val="nil"/>
              <w:left w:val="nil"/>
              <w:bottom w:val="nil"/>
              <w:right w:val="nil"/>
            </w:tcBorders>
          </w:tcPr>
          <w:p w14:paraId="7EC32430" w14:textId="293A2030"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F503F93" w14:textId="0511CDCA"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A67ADE">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bepaalt afwijkend</w:t>
            </w:r>
            <w:ins w:id="1778" w:author="Arjan Kloosterboer" w:date="2017-09-19T15:35:00Z">
              <w:r w:rsidR="007A60F0">
                <w:rPr>
                  <w:rFonts w:ascii="Calibri" w:hAnsi="Calibri" w:cs="Arial"/>
                  <w:color w:val="0F0F0F"/>
                  <w:sz w:val="22"/>
                  <w:szCs w:val="24"/>
                  <w:lang w:eastAsia="en-US"/>
                </w:rPr>
                <w:t>e</w:t>
              </w:r>
            </w:ins>
            <w:r w:rsidR="00AB0ADA" w:rsidRPr="00BE10FF">
              <w:rPr>
                <w:rFonts w:ascii="Calibri" w:hAnsi="Calibri" w:cs="Arial"/>
                <w:color w:val="0F0F0F"/>
                <w:sz w:val="22"/>
                <w:szCs w:val="24"/>
                <w:lang w:eastAsia="en-US"/>
              </w:rPr>
              <w:t xml:space="preserve"> </w:t>
            </w:r>
            <w:del w:id="1779" w:author="Arjan Kloosterboer" w:date="2017-09-19T15:35:00Z">
              <w:r w:rsidR="00AB0ADA" w:rsidRPr="00BE10FF" w:rsidDel="007A60F0">
                <w:rPr>
                  <w:rFonts w:ascii="Calibri" w:hAnsi="Calibri" w:cs="Arial"/>
                  <w:color w:val="0F0F0F"/>
                  <w:sz w:val="22"/>
                  <w:szCs w:val="24"/>
                  <w:lang w:eastAsia="en-US"/>
                </w:rPr>
                <w:delText xml:space="preserve">archiefregime </w:delText>
              </w:r>
            </w:del>
            <w:ins w:id="1780" w:author="Arjan Kloosterboer" w:date="2017-09-19T15:35:00Z">
              <w:r w:rsidR="007A60F0">
                <w:rPr>
                  <w:rFonts w:ascii="Calibri" w:hAnsi="Calibri" w:cs="Arial"/>
                  <w:color w:val="0F0F0F"/>
                  <w:sz w:val="22"/>
                  <w:szCs w:val="24"/>
                  <w:lang w:eastAsia="en-US"/>
                </w:rPr>
                <w:t>vernietigingstermijn</w:t>
              </w:r>
              <w:r w:rsidR="007A60F0" w:rsidRPr="00BE10FF">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van</w:t>
            </w:r>
            <w:r w:rsidRPr="00BE10FF">
              <w:rPr>
                <w:rFonts w:ascii="Arial" w:hAnsi="Arial" w:cs="Arial"/>
                <w:szCs w:val="24"/>
                <w:lang w:val="en-AU" w:eastAsia="en-US"/>
              </w:rPr>
              <w:fldChar w:fldCharType="end"/>
            </w:r>
          </w:p>
        </w:tc>
      </w:tr>
      <w:tr w:rsidR="00AB0ADA" w:rsidRPr="00BE10FF" w14:paraId="5EF53874" w14:textId="1F2851C1" w:rsidTr="00E830F0">
        <w:tc>
          <w:tcPr>
            <w:tcW w:w="3330" w:type="dxa"/>
            <w:gridSpan w:val="2"/>
            <w:tcBorders>
              <w:top w:val="nil"/>
              <w:left w:val="nil"/>
              <w:bottom w:val="nil"/>
              <w:right w:val="nil"/>
            </w:tcBorders>
          </w:tcPr>
          <w:p w14:paraId="745F8D3C" w14:textId="0F22F62A"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10BA2B2A" w14:textId="7D533B4C"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116A12E" w14:textId="1922980C"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A67ADE">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ZAAK-INFORMATIEOBJECT-TYPE</w:t>
            </w:r>
            <w:r w:rsidRPr="00BE10FF">
              <w:rPr>
                <w:rFonts w:ascii="Arial" w:hAnsi="Arial" w:cs="Arial"/>
                <w:szCs w:val="24"/>
                <w:lang w:val="en-AU" w:eastAsia="en-US"/>
              </w:rPr>
              <w:fldChar w:fldCharType="end"/>
            </w:r>
          </w:p>
          <w:p w14:paraId="6C324104" w14:textId="623B7C9C"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D907BA3" w14:textId="00B2C600" w:rsidTr="00E830F0">
        <w:tc>
          <w:tcPr>
            <w:tcW w:w="3330" w:type="dxa"/>
            <w:gridSpan w:val="2"/>
            <w:tcBorders>
              <w:top w:val="nil"/>
              <w:left w:val="nil"/>
              <w:bottom w:val="nil"/>
              <w:right w:val="nil"/>
            </w:tcBorders>
          </w:tcPr>
          <w:p w14:paraId="008399AE" w14:textId="5081AC54"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3AB4C07" w14:textId="19BCF294"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E64E69" w14:textId="2A8F16B3" w:rsidTr="00E830F0">
        <w:trPr>
          <w:trHeight w:val="230"/>
        </w:trPr>
        <w:tc>
          <w:tcPr>
            <w:tcW w:w="3330" w:type="dxa"/>
            <w:gridSpan w:val="2"/>
            <w:tcBorders>
              <w:top w:val="nil"/>
              <w:left w:val="nil"/>
              <w:bottom w:val="nil"/>
              <w:right w:val="nil"/>
            </w:tcBorders>
          </w:tcPr>
          <w:p w14:paraId="5AE41260" w14:textId="1443F236"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AA1D7F2" w14:textId="0DAFC116"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43CAA1F" w14:textId="0DFFB4A2" w:rsidTr="00E830F0">
        <w:tc>
          <w:tcPr>
            <w:tcW w:w="3330" w:type="dxa"/>
            <w:gridSpan w:val="2"/>
            <w:tcBorders>
              <w:top w:val="nil"/>
              <w:left w:val="nil"/>
              <w:bottom w:val="nil"/>
              <w:right w:val="nil"/>
            </w:tcBorders>
          </w:tcPr>
          <w:p w14:paraId="775AD068" w14:textId="4E66A339"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1FA23CF" w14:textId="11FE6C9C"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Informatieobjecten</w:t>
            </w:r>
            <w:ins w:id="1781" w:author="Arjan Kloosterboer" w:date="2017-09-19T15:33:00Z">
              <w:r w:rsidR="007A60F0">
                <w:rPr>
                  <w:rFonts w:ascii="Calibri" w:hAnsi="Calibri" w:cs="Arial"/>
                  <w:color w:val="0F0F0F"/>
                  <w:sz w:val="22"/>
                  <w:szCs w:val="24"/>
                  <w:lang w:eastAsia="en-US"/>
                </w:rPr>
                <w:t>,</w:t>
              </w:r>
            </w:ins>
            <w:r w:rsidR="00AB0ADA" w:rsidRPr="00BE10FF">
              <w:rPr>
                <w:rFonts w:ascii="Calibri" w:hAnsi="Calibri" w:cs="Arial"/>
                <w:color w:val="0F0F0F"/>
                <w:sz w:val="22"/>
                <w:szCs w:val="24"/>
                <w:lang w:eastAsia="en-US"/>
              </w:rPr>
              <w:t xml:space="preserve"> van een ZAAKINFORMATIEOBJECTTYPE bij zaken van een ZAAKTYPE</w:t>
            </w:r>
            <w:ins w:id="1782" w:author="Arjan Kloosterboer" w:date="2017-09-19T15:20:00Z">
              <w:r w:rsidR="00521E85">
                <w:rPr>
                  <w:rFonts w:ascii="Calibri" w:hAnsi="Calibri" w:cs="Arial"/>
                  <w:color w:val="0F0F0F"/>
                  <w:sz w:val="22"/>
                  <w:szCs w:val="24"/>
                  <w:lang w:eastAsia="en-US"/>
                </w:rPr>
                <w:t xml:space="preserve"> </w:t>
              </w:r>
              <w:r w:rsidR="00521E85">
                <w:rPr>
                  <w:rFonts w:ascii="Calibri" w:hAnsi="Calibri" w:cs="Calibri"/>
                  <w:color w:val="0F0F0F"/>
                  <w:sz w:val="22"/>
                  <w:szCs w:val="22"/>
                  <w:lang w:eastAsia="en-US"/>
                </w:rPr>
                <w:t>waartoe het RESULTAATTYPE behoort</w:t>
              </w:r>
            </w:ins>
            <w:ins w:id="1783" w:author="Arjan Kloosterboer" w:date="2017-09-19T15:33:00Z">
              <w:r w:rsidR="007A60F0">
                <w:rPr>
                  <w:rFonts w:ascii="Calibri" w:hAnsi="Calibri" w:cs="Calibri"/>
                  <w:color w:val="0F0F0F"/>
                  <w:sz w:val="22"/>
                  <w:szCs w:val="22"/>
                  <w:lang w:eastAsia="en-US"/>
                </w:rPr>
                <w:t>,</w:t>
              </w:r>
            </w:ins>
            <w:r w:rsidR="00AB0ADA" w:rsidRPr="00BE10FF">
              <w:rPr>
                <w:rFonts w:ascii="Calibri" w:hAnsi="Calibri" w:cs="Arial"/>
                <w:color w:val="0F0F0F"/>
                <w:sz w:val="22"/>
                <w:szCs w:val="24"/>
                <w:lang w:eastAsia="en-US"/>
              </w:rPr>
              <w:t xml:space="preserve"> waarvan</w:t>
            </w:r>
            <w:ins w:id="1784" w:author="Arjan Kloosterboer" w:date="2017-09-19T15:29:00Z">
              <w:r w:rsidR="007A60F0">
                <w:rPr>
                  <w:rFonts w:ascii="Calibri" w:hAnsi="Calibri" w:cs="Arial"/>
                  <w:color w:val="0F0F0F"/>
                  <w:sz w:val="22"/>
                  <w:szCs w:val="24"/>
                  <w:lang w:eastAsia="en-US"/>
                </w:rPr>
                <w:t xml:space="preserve"> de vernietigingstermijn korter is dan </w:t>
              </w:r>
            </w:ins>
            <w:ins w:id="1785" w:author="Arjan Kloosterboer" w:date="2017-09-19T15:36:00Z">
              <w:r w:rsidR="007A60F0">
                <w:rPr>
                  <w:rFonts w:ascii="Calibri" w:hAnsi="Calibri" w:cs="Arial"/>
                  <w:color w:val="0F0F0F"/>
                  <w:sz w:val="22"/>
                  <w:szCs w:val="24"/>
                  <w:lang w:eastAsia="en-US"/>
                </w:rPr>
                <w:t xml:space="preserve">de termijn die </w:t>
              </w:r>
            </w:ins>
            <w:ins w:id="1786" w:author="Arjan Kloosterboer" w:date="2017-09-19T15:38:00Z">
              <w:r w:rsidR="007A60F0">
                <w:rPr>
                  <w:rFonts w:ascii="Calibri" w:hAnsi="Calibri" w:cs="Arial"/>
                  <w:color w:val="0F0F0F"/>
                  <w:sz w:val="22"/>
                  <w:szCs w:val="24"/>
                  <w:lang w:eastAsia="en-US"/>
                </w:rPr>
                <w:t>gepecificeerd is bij</w:t>
              </w:r>
            </w:ins>
            <w:ins w:id="1787" w:author="Arjan Kloosterboer" w:date="2017-09-19T15:36:00Z">
              <w:r w:rsidR="007A60F0">
                <w:rPr>
                  <w:rFonts w:ascii="Calibri" w:hAnsi="Calibri" w:cs="Arial"/>
                  <w:color w:val="0F0F0F"/>
                  <w:sz w:val="22"/>
                  <w:szCs w:val="24"/>
                  <w:lang w:eastAsia="en-US"/>
                </w:rPr>
                <w:t xml:space="preserve"> het </w:t>
              </w:r>
            </w:ins>
            <w:del w:id="1788" w:author="Arjan Kloosterboer" w:date="2017-09-19T15:37:00Z">
              <w:r w:rsidR="00AB0ADA" w:rsidRPr="00BE10FF" w:rsidDel="007A60F0">
                <w:rPr>
                  <w:rFonts w:ascii="Calibri" w:hAnsi="Calibri" w:cs="Arial"/>
                  <w:color w:val="0F0F0F"/>
                  <w:sz w:val="22"/>
                  <w:szCs w:val="24"/>
                  <w:lang w:eastAsia="en-US"/>
                </w:rPr>
                <w:delText xml:space="preserve">, op grond van resultaten van een </w:delText>
              </w:r>
            </w:del>
            <w:r w:rsidR="00AB0ADA" w:rsidRPr="00BE10FF">
              <w:rPr>
                <w:rFonts w:ascii="Calibri" w:hAnsi="Calibri" w:cs="Arial"/>
                <w:color w:val="0F0F0F"/>
                <w:sz w:val="22"/>
                <w:szCs w:val="24"/>
                <w:lang w:eastAsia="en-US"/>
              </w:rPr>
              <w:t>RESULTAATTYPE</w:t>
            </w:r>
            <w:del w:id="1789" w:author="Arjan Kloosterboer" w:date="2017-09-19T15:37:00Z">
              <w:r w:rsidR="00AB0ADA" w:rsidRPr="00BE10FF" w:rsidDel="007A60F0">
                <w:rPr>
                  <w:rFonts w:ascii="Calibri" w:hAnsi="Calibri" w:cs="Arial"/>
                  <w:color w:val="0F0F0F"/>
                  <w:sz w:val="22"/>
                  <w:szCs w:val="24"/>
                  <w:lang w:eastAsia="en-US"/>
                </w:rPr>
                <w:delText xml:space="preserve"> bij dat ZAAKTYPE,  de archiveringskenmerken afwijken van de archiveringskenmerken van het ZAAKTYPE</w:delText>
              </w:r>
            </w:del>
            <w:r w:rsidR="00AB0ADA" w:rsidRPr="00BE10FF">
              <w:rPr>
                <w:rFonts w:ascii="Calibri" w:hAnsi="Calibri" w:cs="Arial"/>
                <w:color w:val="0F0F0F"/>
                <w:sz w:val="22"/>
                <w:szCs w:val="24"/>
                <w:lang w:eastAsia="en-US"/>
              </w:rPr>
              <w:t>.</w:t>
            </w:r>
          </w:p>
        </w:tc>
      </w:tr>
      <w:tr w:rsidR="00AB0ADA" w:rsidRPr="00BE10FF" w14:paraId="64FC5A07" w14:textId="6F596C03" w:rsidTr="00E830F0">
        <w:tc>
          <w:tcPr>
            <w:tcW w:w="3330" w:type="dxa"/>
            <w:gridSpan w:val="2"/>
            <w:tcBorders>
              <w:top w:val="nil"/>
              <w:left w:val="nil"/>
              <w:bottom w:val="nil"/>
              <w:right w:val="nil"/>
            </w:tcBorders>
          </w:tcPr>
          <w:p w14:paraId="46572CB8" w14:textId="097169FB"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95B774C" w14:textId="5EFB7236"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CF73B85" w14:textId="445462CE" w:rsidTr="00E830F0">
        <w:trPr>
          <w:trHeight w:val="215"/>
        </w:trPr>
        <w:tc>
          <w:tcPr>
            <w:tcW w:w="3330" w:type="dxa"/>
            <w:gridSpan w:val="2"/>
            <w:tcBorders>
              <w:top w:val="nil"/>
              <w:left w:val="nil"/>
              <w:bottom w:val="nil"/>
              <w:right w:val="nil"/>
            </w:tcBorders>
          </w:tcPr>
          <w:p w14:paraId="401699F5" w14:textId="739726A5"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E1D168F" w14:textId="08B28992"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2103</w:t>
            </w:r>
          </w:p>
        </w:tc>
      </w:tr>
      <w:tr w:rsidR="00AB0ADA" w:rsidRPr="00BE10FF" w14:paraId="2F315CA3" w14:textId="61A0B116" w:rsidTr="00E830F0">
        <w:tc>
          <w:tcPr>
            <w:tcW w:w="3330" w:type="dxa"/>
            <w:gridSpan w:val="2"/>
            <w:tcBorders>
              <w:top w:val="nil"/>
              <w:left w:val="nil"/>
              <w:bottom w:val="nil"/>
              <w:right w:val="nil"/>
            </w:tcBorders>
          </w:tcPr>
          <w:p w14:paraId="33B359C6" w14:textId="09BC93F6"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287CF89" w14:textId="2284F466"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E97737B" w14:textId="42EDC205" w:rsidTr="00E830F0">
        <w:trPr>
          <w:trHeight w:val="230"/>
        </w:trPr>
        <w:tc>
          <w:tcPr>
            <w:tcW w:w="3330" w:type="dxa"/>
            <w:gridSpan w:val="2"/>
            <w:tcBorders>
              <w:top w:val="nil"/>
              <w:left w:val="nil"/>
              <w:bottom w:val="nil"/>
              <w:right w:val="nil"/>
            </w:tcBorders>
          </w:tcPr>
          <w:p w14:paraId="13BBB6F5" w14:textId="33B8697E"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66820A" w14:textId="44B3DB38"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CADE62" w14:textId="3BC96117" w:rsidTr="00E830F0">
        <w:tc>
          <w:tcPr>
            <w:tcW w:w="3330" w:type="dxa"/>
            <w:gridSpan w:val="2"/>
            <w:tcBorders>
              <w:top w:val="nil"/>
              <w:left w:val="nil"/>
              <w:bottom w:val="nil"/>
              <w:right w:val="nil"/>
            </w:tcBorders>
          </w:tcPr>
          <w:p w14:paraId="0335F1DB" w14:textId="451BB811"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78C0C90" w14:textId="5371474E"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D24398A" w14:textId="5A6669CA" w:rsidTr="00E830F0">
        <w:tc>
          <w:tcPr>
            <w:tcW w:w="3330" w:type="dxa"/>
            <w:gridSpan w:val="2"/>
            <w:tcBorders>
              <w:top w:val="nil"/>
              <w:left w:val="nil"/>
              <w:bottom w:val="nil"/>
              <w:right w:val="nil"/>
            </w:tcBorders>
          </w:tcPr>
          <w:p w14:paraId="1BC23FED" w14:textId="56196AD2"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061B3746" w14:textId="02FDB71C"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A85C09" w14:textId="7DA39FAB" w:rsidTr="00E830F0">
        <w:tc>
          <w:tcPr>
            <w:tcW w:w="3330" w:type="dxa"/>
            <w:gridSpan w:val="2"/>
            <w:tcBorders>
              <w:top w:val="nil"/>
              <w:left w:val="nil"/>
              <w:bottom w:val="nil"/>
              <w:right w:val="nil"/>
            </w:tcBorders>
          </w:tcPr>
          <w:p w14:paraId="51C05D6A" w14:textId="4CF98AE0"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BCC9621" w14:textId="1C517FE1"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506E03" w14:textId="021DF979" w:rsidTr="00E830F0">
        <w:tc>
          <w:tcPr>
            <w:tcW w:w="3330" w:type="dxa"/>
            <w:gridSpan w:val="2"/>
            <w:tcBorders>
              <w:top w:val="nil"/>
              <w:left w:val="nil"/>
              <w:bottom w:val="nil"/>
              <w:right w:val="nil"/>
            </w:tcBorders>
          </w:tcPr>
          <w:p w14:paraId="1FDF9C43" w14:textId="475D31A8"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07A8BC2" w14:textId="5D46D9C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E67CC1D" w14:textId="549631A8" w:rsidTr="00E830F0">
        <w:tc>
          <w:tcPr>
            <w:tcW w:w="3330" w:type="dxa"/>
            <w:gridSpan w:val="2"/>
            <w:tcBorders>
              <w:top w:val="nil"/>
              <w:left w:val="nil"/>
              <w:bottom w:val="nil"/>
              <w:right w:val="nil"/>
            </w:tcBorders>
          </w:tcPr>
          <w:p w14:paraId="20994F72" w14:textId="52F83753"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898089" w14:textId="25688DE9"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p w14:paraId="1A14E37C" w14:textId="3718FC5C"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DF58B7" w14:textId="53CB8665" w:rsidTr="00E830F0">
        <w:tc>
          <w:tcPr>
            <w:tcW w:w="9360" w:type="dxa"/>
            <w:gridSpan w:val="3"/>
            <w:tcBorders>
              <w:top w:val="nil"/>
              <w:left w:val="nil"/>
              <w:bottom w:val="nil"/>
              <w:right w:val="nil"/>
            </w:tcBorders>
          </w:tcPr>
          <w:p w14:paraId="5F0E33A0" w14:textId="7B6E5BF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7D6B87B" w14:textId="081DBF9C" w:rsidTr="00E830F0">
        <w:tc>
          <w:tcPr>
            <w:tcW w:w="450" w:type="dxa"/>
            <w:tcBorders>
              <w:top w:val="nil"/>
              <w:left w:val="nil"/>
              <w:bottom w:val="nil"/>
              <w:right w:val="nil"/>
            </w:tcBorders>
          </w:tcPr>
          <w:p w14:paraId="195B4B49" w14:textId="41EFC535"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E63EB16" w14:textId="5A7EF9BC"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deze relatiesoort kan een </w:t>
            </w:r>
            <w:del w:id="1790" w:author="Arjan Kloosterboer" w:date="2017-09-19T15:40:00Z">
              <w:r w:rsidRPr="00BE10FF" w:rsidDel="00FE5F39">
                <w:rPr>
                  <w:rFonts w:ascii="Calibri" w:hAnsi="Calibri" w:cs="Arial"/>
                  <w:color w:val="0F0F0F"/>
                  <w:sz w:val="22"/>
                  <w:szCs w:val="24"/>
                  <w:lang w:eastAsia="en-US"/>
                </w:rPr>
                <w:delText>afwijkend archiefregime</w:delText>
              </w:r>
            </w:del>
            <w:ins w:id="1791" w:author="Arjan Kloosterboer" w:date="2017-09-19T15:40:00Z">
              <w:r w:rsidR="00FE5F39">
                <w:rPr>
                  <w:rFonts w:ascii="Calibri" w:hAnsi="Calibri" w:cs="Arial"/>
                  <w:color w:val="0F0F0F"/>
                  <w:sz w:val="22"/>
                  <w:szCs w:val="24"/>
                  <w:lang w:eastAsia="en-US"/>
                </w:rPr>
                <w:t>kortere vernietigingstermijn</w:t>
              </w:r>
            </w:ins>
            <w:r w:rsidRPr="00BE10FF">
              <w:rPr>
                <w:rFonts w:ascii="Calibri" w:hAnsi="Calibri" w:cs="Arial"/>
                <w:color w:val="0F0F0F"/>
                <w:sz w:val="22"/>
                <w:szCs w:val="24"/>
                <w:lang w:eastAsia="en-US"/>
              </w:rPr>
              <w:t xml:space="preserve"> (t.o.v. het </w:t>
            </w:r>
            <w:del w:id="1792" w:author="Arjan Kloosterboer" w:date="2017-09-19T15:40:00Z">
              <w:r w:rsidRPr="00BE10FF" w:rsidDel="00FE5F39">
                <w:rPr>
                  <w:rFonts w:ascii="Calibri" w:hAnsi="Calibri" w:cs="Arial"/>
                  <w:color w:val="0F0F0F"/>
                  <w:sz w:val="22"/>
                  <w:szCs w:val="24"/>
                  <w:lang w:eastAsia="en-US"/>
                </w:rPr>
                <w:delText xml:space="preserve">ZAAKTYPE </w:delText>
              </w:r>
            </w:del>
            <w:ins w:id="1793" w:author="Arjan Kloosterboer" w:date="2017-09-19T15:40:00Z">
              <w:r w:rsidR="00FE5F39">
                <w:rPr>
                  <w:rFonts w:ascii="Calibri" w:hAnsi="Calibri" w:cs="Arial"/>
                  <w:color w:val="0F0F0F"/>
                  <w:sz w:val="22"/>
                  <w:szCs w:val="24"/>
                  <w:lang w:eastAsia="en-US"/>
                </w:rPr>
                <w:t>RESULTAAT</w:t>
              </w:r>
              <w:r w:rsidR="00FE5F39" w:rsidRPr="00BE10FF">
                <w:rPr>
                  <w:rFonts w:ascii="Calibri" w:hAnsi="Calibri" w:cs="Arial"/>
                  <w:color w:val="0F0F0F"/>
                  <w:sz w:val="22"/>
                  <w:szCs w:val="24"/>
                  <w:lang w:eastAsia="en-US"/>
                </w:rPr>
                <w:t>TYPE</w:t>
              </w:r>
            </w:ins>
            <w:del w:id="1794" w:author="Arjan Kloosterboer" w:date="2017-09-19T15:40:00Z">
              <w:r w:rsidRPr="00BE10FF" w:rsidDel="00FE5F39">
                <w:rPr>
                  <w:rFonts w:ascii="Calibri" w:hAnsi="Calibri" w:cs="Arial"/>
                  <w:color w:val="0F0F0F"/>
                  <w:sz w:val="22"/>
                  <w:szCs w:val="24"/>
                  <w:lang w:eastAsia="en-US"/>
                </w:rPr>
                <w:delText>als geheel</w:delText>
              </w:r>
            </w:del>
            <w:r w:rsidRPr="00BE10FF">
              <w:rPr>
                <w:rFonts w:ascii="Calibri" w:hAnsi="Calibri" w:cs="Arial"/>
                <w:color w:val="0F0F0F"/>
                <w:sz w:val="22"/>
                <w:szCs w:val="24"/>
                <w:lang w:eastAsia="en-US"/>
              </w:rPr>
              <w:t xml:space="preserve">) vastgelegd worden voor documenten van een ZAAKINFORMATIEOBJECTTYPE bij het ZAAKTYPE. </w:t>
            </w:r>
            <w:del w:id="1795" w:author="Arjan Kloosterboer" w:date="2017-09-19T15:42:00Z">
              <w:r w:rsidRPr="00BE10FF" w:rsidDel="00FE5F39">
                <w:rPr>
                  <w:rFonts w:ascii="Calibri" w:hAnsi="Calibri" w:cs="Arial"/>
                  <w:color w:val="0F0F0F"/>
                  <w:sz w:val="22"/>
                  <w:szCs w:val="24"/>
                  <w:lang w:eastAsia="en-US"/>
                </w:rPr>
                <w:delText>Zie verder de toelichting bij RESULTAATTYPE.</w:delText>
              </w:r>
            </w:del>
            <w:ins w:id="1796" w:author="Arjan Kloosterboer" w:date="2017-09-19T15:42:00Z">
              <w:r w:rsidR="00FE5F39">
                <w:rPr>
                  <w:rFonts w:ascii="Calibri" w:hAnsi="Calibri" w:cs="Arial"/>
                  <w:color w:val="0F0F0F"/>
                  <w:sz w:val="22"/>
                  <w:szCs w:val="24"/>
                  <w:lang w:eastAsia="en-US"/>
                </w:rPr>
                <w:t>Dit is van belang indien om privacy-redenen bepaalde documenten in een zaakdossier eerder vernietigd dienen te worden dan het zaakdossier als geheel.</w:t>
              </w:r>
            </w:ins>
            <w:ins w:id="1797" w:author="Arjan Kloosterboer" w:date="2017-09-19T15:43:00Z">
              <w:r w:rsidR="00FE5F39">
                <w:rPr>
                  <w:rFonts w:ascii="Calibri" w:hAnsi="Calibri" w:cs="Arial"/>
                  <w:color w:val="0F0F0F"/>
                  <w:sz w:val="22"/>
                  <w:szCs w:val="24"/>
                  <w:lang w:eastAsia="en-US"/>
                </w:rPr>
                <w:t xml:space="preserve"> Het voorziet tevens in de situaties in de Selectielijst Archiefbescheide 2017 waarin sprake is van de waardering </w:t>
              </w:r>
            </w:ins>
            <w:ins w:id="1798" w:author="Arjan Kloosterboer" w:date="2017-09-19T15:44:00Z">
              <w:r w:rsidR="00FE5F39">
                <w:rPr>
                  <w:rFonts w:ascii="Calibri" w:hAnsi="Calibri" w:cs="Arial"/>
                  <w:color w:val="0F0F0F"/>
                  <w:sz w:val="22"/>
                  <w:szCs w:val="24"/>
                  <w:lang w:eastAsia="en-US"/>
                </w:rPr>
                <w:t>‘bewaren met uitzonderingen’. Die uitzonderingen betreffen onderdelen van een verkiezingsdossier die eerder vernietigd dienen te worden dan het dossier als gehee</w:t>
              </w:r>
            </w:ins>
            <w:ins w:id="1799" w:author="Arjan Kloosterboer" w:date="2017-09-20T00:03:00Z">
              <w:r w:rsidR="00706BA8">
                <w:rPr>
                  <w:rFonts w:ascii="Calibri" w:hAnsi="Calibri" w:cs="Arial"/>
                  <w:color w:val="0F0F0F"/>
                  <w:sz w:val="22"/>
                  <w:szCs w:val="24"/>
                  <w:lang w:eastAsia="en-US"/>
                </w:rPr>
                <w:t>l</w:t>
              </w:r>
            </w:ins>
            <w:ins w:id="1800" w:author="Arjan Kloosterboer" w:date="2017-09-19T15:44:00Z">
              <w:r w:rsidR="00FE5F39">
                <w:rPr>
                  <w:rFonts w:ascii="Calibri" w:hAnsi="Calibri" w:cs="Arial"/>
                  <w:color w:val="0F0F0F"/>
                  <w:sz w:val="22"/>
                  <w:szCs w:val="24"/>
                  <w:lang w:eastAsia="en-US"/>
                </w:rPr>
                <w:t xml:space="preserve">. </w:t>
              </w:r>
            </w:ins>
            <w:r w:rsidRPr="00BE10FF">
              <w:rPr>
                <w:rFonts w:ascii="Calibri" w:hAnsi="Calibri" w:cs="Arial"/>
                <w:color w:val="0F0F0F"/>
                <w:sz w:val="22"/>
                <w:szCs w:val="24"/>
                <w:lang w:eastAsia="en-US"/>
              </w:rPr>
              <w:t xml:space="preserve"> </w:t>
            </w:r>
          </w:p>
          <w:p w14:paraId="3A3E9458" w14:textId="614D5871"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t>Kenmerken van deze relatiesoort (de t.o.v. het RESULTTAATTYPE afwijkende archiveringskenmerken) zijn gemodelleerd met de relatieklasse ZAAK-INFORMATIEOBJECT-TYPE ARCHIEFREGIME.</w:t>
            </w:r>
          </w:p>
          <w:p w14:paraId="0DCDB649" w14:textId="6F46BF1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End w:id="1774"/>
    <w:p w14:paraId="737015B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C5130C2" w14:textId="77777777" w:rsidTr="000E39D0">
        <w:trPr>
          <w:trHeight w:val="230"/>
        </w:trPr>
        <w:tc>
          <w:tcPr>
            <w:tcW w:w="3330" w:type="dxa"/>
            <w:gridSpan w:val="2"/>
            <w:tcBorders>
              <w:top w:val="nil"/>
              <w:left w:val="nil"/>
              <w:bottom w:val="nil"/>
              <w:right w:val="nil"/>
            </w:tcBorders>
          </w:tcPr>
          <w:p w14:paraId="2DFE98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B3F73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743D20A1" w14:textId="77777777" w:rsidTr="000E39D0">
        <w:tc>
          <w:tcPr>
            <w:tcW w:w="3330" w:type="dxa"/>
            <w:gridSpan w:val="2"/>
            <w:tcBorders>
              <w:top w:val="nil"/>
              <w:left w:val="nil"/>
              <w:bottom w:val="nil"/>
              <w:right w:val="nil"/>
            </w:tcBorders>
          </w:tcPr>
          <w:p w14:paraId="01C87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023377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B698DB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ZAAKOBJECTTYPE</w:t>
            </w:r>
            <w:r w:rsidRPr="00BE10FF">
              <w:rPr>
                <w:rFonts w:ascii="Arial" w:hAnsi="Arial" w:cs="Arial"/>
                <w:szCs w:val="24"/>
                <w:lang w:val="en-AU" w:eastAsia="en-US"/>
              </w:rPr>
              <w:fldChar w:fldCharType="end"/>
            </w:r>
          </w:p>
          <w:p w14:paraId="6B6DF42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212CB26" w14:textId="77777777" w:rsidTr="000E39D0">
        <w:tc>
          <w:tcPr>
            <w:tcW w:w="3330" w:type="dxa"/>
            <w:gridSpan w:val="2"/>
            <w:tcBorders>
              <w:top w:val="nil"/>
              <w:left w:val="nil"/>
              <w:bottom w:val="nil"/>
              <w:right w:val="nil"/>
            </w:tcBorders>
          </w:tcPr>
          <w:p w14:paraId="6819B6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D86A9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1EC8C75" w14:textId="77777777" w:rsidTr="000E39D0">
        <w:trPr>
          <w:trHeight w:val="230"/>
        </w:trPr>
        <w:tc>
          <w:tcPr>
            <w:tcW w:w="3330" w:type="dxa"/>
            <w:gridSpan w:val="2"/>
            <w:tcBorders>
              <w:top w:val="nil"/>
              <w:left w:val="nil"/>
              <w:bottom w:val="nil"/>
              <w:right w:val="nil"/>
            </w:tcBorders>
          </w:tcPr>
          <w:p w14:paraId="560856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8DF19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F2552B8" w14:textId="77777777" w:rsidTr="000E39D0">
        <w:tc>
          <w:tcPr>
            <w:tcW w:w="3330" w:type="dxa"/>
            <w:gridSpan w:val="2"/>
            <w:tcBorders>
              <w:top w:val="nil"/>
              <w:left w:val="nil"/>
              <w:bottom w:val="nil"/>
              <w:right w:val="nil"/>
            </w:tcBorders>
          </w:tcPr>
          <w:p w14:paraId="2AD541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24F81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ZAAKOBJECTTYPEn die verplicht gerelateerd moeten zijn aan ZAAKen van dit ZAAKTYPE voordat een resultaat van dit RESULTAATTYPE kan worden gezet.</w:t>
            </w:r>
            <w:r w:rsidRPr="00BE10FF">
              <w:rPr>
                <w:rFonts w:ascii="Arial" w:hAnsi="Arial" w:cs="Arial"/>
                <w:szCs w:val="24"/>
                <w:lang w:val="en-AU" w:eastAsia="en-US"/>
              </w:rPr>
              <w:fldChar w:fldCharType="end"/>
            </w:r>
          </w:p>
        </w:tc>
      </w:tr>
      <w:tr w:rsidR="00AB0ADA" w:rsidRPr="00BE10FF" w14:paraId="698BD7FB" w14:textId="77777777" w:rsidTr="000E39D0">
        <w:tc>
          <w:tcPr>
            <w:tcW w:w="3330" w:type="dxa"/>
            <w:gridSpan w:val="2"/>
            <w:tcBorders>
              <w:top w:val="nil"/>
              <w:left w:val="nil"/>
              <w:bottom w:val="nil"/>
              <w:right w:val="nil"/>
            </w:tcBorders>
          </w:tcPr>
          <w:p w14:paraId="65E33D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9A9FE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0C45011" w14:textId="77777777" w:rsidTr="000E39D0">
        <w:trPr>
          <w:trHeight w:val="215"/>
        </w:trPr>
        <w:tc>
          <w:tcPr>
            <w:tcW w:w="3330" w:type="dxa"/>
            <w:gridSpan w:val="2"/>
            <w:tcBorders>
              <w:top w:val="nil"/>
              <w:left w:val="nil"/>
              <w:bottom w:val="nil"/>
              <w:right w:val="nil"/>
            </w:tcBorders>
          </w:tcPr>
          <w:p w14:paraId="34E9A6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9BDE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6359599" w14:textId="77777777" w:rsidTr="000E39D0">
        <w:tc>
          <w:tcPr>
            <w:tcW w:w="3330" w:type="dxa"/>
            <w:gridSpan w:val="2"/>
            <w:tcBorders>
              <w:top w:val="nil"/>
              <w:left w:val="nil"/>
              <w:bottom w:val="nil"/>
              <w:right w:val="nil"/>
            </w:tcBorders>
          </w:tcPr>
          <w:p w14:paraId="76405C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E282C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B174DE4" w14:textId="77777777" w:rsidTr="000E39D0">
        <w:trPr>
          <w:trHeight w:val="230"/>
        </w:trPr>
        <w:tc>
          <w:tcPr>
            <w:tcW w:w="3330" w:type="dxa"/>
            <w:gridSpan w:val="2"/>
            <w:tcBorders>
              <w:top w:val="nil"/>
              <w:left w:val="nil"/>
              <w:bottom w:val="nil"/>
              <w:right w:val="nil"/>
            </w:tcBorders>
          </w:tcPr>
          <w:p w14:paraId="50B8D0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D3591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39D8338" w14:textId="77777777" w:rsidTr="000E39D0">
        <w:tc>
          <w:tcPr>
            <w:tcW w:w="3330" w:type="dxa"/>
            <w:gridSpan w:val="2"/>
            <w:tcBorders>
              <w:top w:val="nil"/>
              <w:left w:val="nil"/>
              <w:bottom w:val="nil"/>
              <w:right w:val="nil"/>
            </w:tcBorders>
          </w:tcPr>
          <w:p w14:paraId="781416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5A630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544132" w14:textId="77777777" w:rsidTr="000E39D0">
        <w:tc>
          <w:tcPr>
            <w:tcW w:w="3330" w:type="dxa"/>
            <w:gridSpan w:val="2"/>
            <w:tcBorders>
              <w:top w:val="nil"/>
              <w:left w:val="nil"/>
              <w:bottom w:val="nil"/>
              <w:right w:val="nil"/>
            </w:tcBorders>
          </w:tcPr>
          <w:p w14:paraId="0CBFD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63CDF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3436FBC" w14:textId="77777777" w:rsidTr="000E39D0">
        <w:tc>
          <w:tcPr>
            <w:tcW w:w="3330" w:type="dxa"/>
            <w:gridSpan w:val="2"/>
            <w:tcBorders>
              <w:top w:val="nil"/>
              <w:left w:val="nil"/>
              <w:bottom w:val="nil"/>
              <w:right w:val="nil"/>
            </w:tcBorders>
          </w:tcPr>
          <w:p w14:paraId="33560A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6EC53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02ED39C" w14:textId="77777777" w:rsidTr="000E39D0">
        <w:tc>
          <w:tcPr>
            <w:tcW w:w="3330" w:type="dxa"/>
            <w:gridSpan w:val="2"/>
            <w:tcBorders>
              <w:top w:val="nil"/>
              <w:left w:val="nil"/>
              <w:bottom w:val="nil"/>
              <w:right w:val="nil"/>
            </w:tcBorders>
          </w:tcPr>
          <w:p w14:paraId="3D2247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72A63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421CF05" w14:textId="77777777" w:rsidTr="000E39D0">
        <w:tc>
          <w:tcPr>
            <w:tcW w:w="3330" w:type="dxa"/>
            <w:gridSpan w:val="2"/>
            <w:tcBorders>
              <w:top w:val="nil"/>
              <w:left w:val="nil"/>
              <w:bottom w:val="nil"/>
              <w:right w:val="nil"/>
            </w:tcBorders>
          </w:tcPr>
          <w:p w14:paraId="7F78F2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DF9D3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689E410A" w14:textId="77777777" w:rsidTr="000E39D0">
        <w:tc>
          <w:tcPr>
            <w:tcW w:w="9360" w:type="dxa"/>
            <w:gridSpan w:val="3"/>
            <w:tcBorders>
              <w:top w:val="nil"/>
              <w:left w:val="nil"/>
              <w:bottom w:val="nil"/>
              <w:right w:val="nil"/>
            </w:tcBorders>
          </w:tcPr>
          <w:p w14:paraId="300FC8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CC8C2C7" w14:textId="77777777" w:rsidTr="000E39D0">
        <w:tc>
          <w:tcPr>
            <w:tcW w:w="450" w:type="dxa"/>
            <w:tcBorders>
              <w:top w:val="nil"/>
              <w:left w:val="nil"/>
              <w:bottom w:val="nil"/>
              <w:right w:val="nil"/>
            </w:tcBorders>
          </w:tcPr>
          <w:p w14:paraId="1A3200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B3C20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behulp van deze relatiesoort kan worden geconfigureerd dat bij het zetten van een resultaat van een bepaald RESULTAATTYPE een OBJECT van ZAAKOBJECTTYPE aan de ZAAK moet zijn gerelateerd.</w:t>
            </w:r>
          </w:p>
        </w:tc>
      </w:tr>
    </w:tbl>
    <w:p w14:paraId="5CE4FE1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1483DFC" w14:textId="77777777" w:rsidTr="00E830F0">
        <w:trPr>
          <w:trHeight w:val="230"/>
        </w:trPr>
        <w:tc>
          <w:tcPr>
            <w:tcW w:w="3330" w:type="dxa"/>
            <w:gridSpan w:val="2"/>
            <w:tcBorders>
              <w:top w:val="nil"/>
              <w:left w:val="nil"/>
              <w:bottom w:val="nil"/>
              <w:right w:val="nil"/>
            </w:tcBorders>
          </w:tcPr>
          <w:p w14:paraId="57F5B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963B5F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405F17C4" w14:textId="77777777" w:rsidTr="00E830F0">
        <w:tc>
          <w:tcPr>
            <w:tcW w:w="3330" w:type="dxa"/>
            <w:gridSpan w:val="2"/>
            <w:tcBorders>
              <w:top w:val="nil"/>
              <w:left w:val="nil"/>
              <w:bottom w:val="nil"/>
              <w:right w:val="nil"/>
            </w:tcBorders>
          </w:tcPr>
          <w:p w14:paraId="5B7EDF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D4DA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7908F1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ZAAK-INFORMATIEOBJECT-TYPE</w:t>
            </w:r>
            <w:r w:rsidRPr="00BE10FF">
              <w:rPr>
                <w:rFonts w:ascii="Arial" w:hAnsi="Arial" w:cs="Arial"/>
                <w:szCs w:val="24"/>
                <w:lang w:val="en-AU" w:eastAsia="en-US"/>
              </w:rPr>
              <w:fldChar w:fldCharType="end"/>
            </w:r>
          </w:p>
          <w:p w14:paraId="1FCE174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5829CD7" w14:textId="77777777" w:rsidTr="00E830F0">
        <w:tc>
          <w:tcPr>
            <w:tcW w:w="3330" w:type="dxa"/>
            <w:gridSpan w:val="2"/>
            <w:tcBorders>
              <w:top w:val="nil"/>
              <w:left w:val="nil"/>
              <w:bottom w:val="nil"/>
              <w:right w:val="nil"/>
            </w:tcBorders>
          </w:tcPr>
          <w:p w14:paraId="1B1F9D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6E68B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BBA25D" w14:textId="77777777" w:rsidTr="00E830F0">
        <w:trPr>
          <w:trHeight w:val="230"/>
        </w:trPr>
        <w:tc>
          <w:tcPr>
            <w:tcW w:w="3330" w:type="dxa"/>
            <w:gridSpan w:val="2"/>
            <w:tcBorders>
              <w:top w:val="nil"/>
              <w:left w:val="nil"/>
              <w:bottom w:val="nil"/>
              <w:right w:val="nil"/>
            </w:tcBorders>
          </w:tcPr>
          <w:p w14:paraId="2EC7E1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515C1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AA3134F" w14:textId="77777777" w:rsidTr="00E830F0">
        <w:tc>
          <w:tcPr>
            <w:tcW w:w="3330" w:type="dxa"/>
            <w:gridSpan w:val="2"/>
            <w:tcBorders>
              <w:top w:val="nil"/>
              <w:left w:val="nil"/>
              <w:bottom w:val="nil"/>
              <w:right w:val="nil"/>
            </w:tcBorders>
          </w:tcPr>
          <w:p w14:paraId="2F50AA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4AA76F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INFORMATIEOBJECTTYPEn die verplicht aanwezig moeten zijn in het zaakdossier van ZAAKen van dit ZAAKTYPE voordat een resultaat van dit RESULTAATTYPE kan worden gezet.</w:t>
            </w:r>
            <w:r w:rsidRPr="00BE10FF">
              <w:rPr>
                <w:rFonts w:ascii="Arial" w:hAnsi="Arial" w:cs="Arial"/>
                <w:szCs w:val="24"/>
                <w:lang w:val="en-AU" w:eastAsia="en-US"/>
              </w:rPr>
              <w:fldChar w:fldCharType="end"/>
            </w:r>
          </w:p>
        </w:tc>
      </w:tr>
      <w:tr w:rsidR="00AB0ADA" w:rsidRPr="00BE10FF" w14:paraId="454DD2E4" w14:textId="77777777" w:rsidTr="00E830F0">
        <w:tc>
          <w:tcPr>
            <w:tcW w:w="3330" w:type="dxa"/>
            <w:gridSpan w:val="2"/>
            <w:tcBorders>
              <w:top w:val="nil"/>
              <w:left w:val="nil"/>
              <w:bottom w:val="nil"/>
              <w:right w:val="nil"/>
            </w:tcBorders>
          </w:tcPr>
          <w:p w14:paraId="3D28AA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18FA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8E2EE60" w14:textId="77777777" w:rsidTr="00E830F0">
        <w:trPr>
          <w:trHeight w:val="215"/>
        </w:trPr>
        <w:tc>
          <w:tcPr>
            <w:tcW w:w="3330" w:type="dxa"/>
            <w:gridSpan w:val="2"/>
            <w:tcBorders>
              <w:top w:val="nil"/>
              <w:left w:val="nil"/>
              <w:bottom w:val="nil"/>
              <w:right w:val="nil"/>
            </w:tcBorders>
          </w:tcPr>
          <w:p w14:paraId="55A053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2C2DE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79307FC" w14:textId="77777777" w:rsidTr="00E830F0">
        <w:tc>
          <w:tcPr>
            <w:tcW w:w="3330" w:type="dxa"/>
            <w:gridSpan w:val="2"/>
            <w:tcBorders>
              <w:top w:val="nil"/>
              <w:left w:val="nil"/>
              <w:bottom w:val="nil"/>
              <w:right w:val="nil"/>
            </w:tcBorders>
          </w:tcPr>
          <w:p w14:paraId="04DF9B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5727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A4A3A35" w14:textId="77777777" w:rsidTr="00E830F0">
        <w:trPr>
          <w:trHeight w:val="230"/>
        </w:trPr>
        <w:tc>
          <w:tcPr>
            <w:tcW w:w="3330" w:type="dxa"/>
            <w:gridSpan w:val="2"/>
            <w:tcBorders>
              <w:top w:val="nil"/>
              <w:left w:val="nil"/>
              <w:bottom w:val="nil"/>
              <w:right w:val="nil"/>
            </w:tcBorders>
          </w:tcPr>
          <w:p w14:paraId="3EA621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6515C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A65929B" w14:textId="77777777" w:rsidTr="00E830F0">
        <w:tc>
          <w:tcPr>
            <w:tcW w:w="3330" w:type="dxa"/>
            <w:gridSpan w:val="2"/>
            <w:tcBorders>
              <w:top w:val="nil"/>
              <w:left w:val="nil"/>
              <w:bottom w:val="nil"/>
              <w:right w:val="nil"/>
            </w:tcBorders>
          </w:tcPr>
          <w:p w14:paraId="0CA7F9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32981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97677AA" w14:textId="77777777" w:rsidTr="00E830F0">
        <w:tc>
          <w:tcPr>
            <w:tcW w:w="3330" w:type="dxa"/>
            <w:gridSpan w:val="2"/>
            <w:tcBorders>
              <w:top w:val="nil"/>
              <w:left w:val="nil"/>
              <w:bottom w:val="nil"/>
              <w:right w:val="nil"/>
            </w:tcBorders>
          </w:tcPr>
          <w:p w14:paraId="75B604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2E3D5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E96FCF" w14:textId="77777777" w:rsidTr="00E830F0">
        <w:tc>
          <w:tcPr>
            <w:tcW w:w="3330" w:type="dxa"/>
            <w:gridSpan w:val="2"/>
            <w:tcBorders>
              <w:top w:val="nil"/>
              <w:left w:val="nil"/>
              <w:bottom w:val="nil"/>
              <w:right w:val="nil"/>
            </w:tcBorders>
          </w:tcPr>
          <w:p w14:paraId="30D99D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787DB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9262A9" w14:textId="77777777" w:rsidTr="00E830F0">
        <w:tc>
          <w:tcPr>
            <w:tcW w:w="3330" w:type="dxa"/>
            <w:gridSpan w:val="2"/>
            <w:tcBorders>
              <w:top w:val="nil"/>
              <w:left w:val="nil"/>
              <w:bottom w:val="nil"/>
              <w:right w:val="nil"/>
            </w:tcBorders>
          </w:tcPr>
          <w:p w14:paraId="137325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37C10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309C39C" w14:textId="77777777" w:rsidTr="00E830F0">
        <w:tc>
          <w:tcPr>
            <w:tcW w:w="3330" w:type="dxa"/>
            <w:gridSpan w:val="2"/>
            <w:tcBorders>
              <w:top w:val="nil"/>
              <w:left w:val="nil"/>
              <w:bottom w:val="nil"/>
              <w:right w:val="nil"/>
            </w:tcBorders>
          </w:tcPr>
          <w:p w14:paraId="4FDFA4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1B836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07C996D7" w14:textId="77777777" w:rsidTr="00E830F0">
        <w:tc>
          <w:tcPr>
            <w:tcW w:w="9360" w:type="dxa"/>
            <w:gridSpan w:val="3"/>
            <w:tcBorders>
              <w:top w:val="nil"/>
              <w:left w:val="nil"/>
              <w:bottom w:val="nil"/>
              <w:right w:val="nil"/>
            </w:tcBorders>
          </w:tcPr>
          <w:p w14:paraId="48A1F1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E6D49EE" w14:textId="77777777" w:rsidTr="00E830F0">
        <w:tc>
          <w:tcPr>
            <w:tcW w:w="450" w:type="dxa"/>
            <w:tcBorders>
              <w:top w:val="nil"/>
              <w:left w:val="nil"/>
              <w:bottom w:val="nil"/>
              <w:right w:val="nil"/>
            </w:tcBorders>
          </w:tcPr>
          <w:p w14:paraId="5BAC75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232B5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behulp van deze relatiesoort kan worden geconfigureerd dat bij het zetten van een resultaat van een bepaald RESULTAATTYPE een INFORMATIEOBJECT van INFORMATIEOBJECTTYPE in het zaakdossier aanwezig moet zijn. Denk aan een document van INFORMATIEOBJECTTYPE 'Besluit' als in een collectevergunningzaak een resultaat van ‘Resultaattypeomschrijving generiek’ wordt gezet met de waarde 'verleend' of 'geweigerd'. Als in die zaak een resultaat van ‘Resultaattypeomschrijving generiek’ wordt gezet met de waarde 'niet nodig', is 'Besluit' geen verplicht informatieobjecttype, maar bijvoorbeeld wel het informatieobjecttype 'Mededeling' waarin de aanvrager wordt geïnformeerd over het niet nodig zijn van een vergunning.</w:t>
            </w:r>
          </w:p>
        </w:tc>
      </w:tr>
    </w:tbl>
    <w:p w14:paraId="71BA14C3" w14:textId="226AD79D" w:rsidR="00AB0ADA" w:rsidRPr="00BE10FF" w:rsidDel="00DD2432" w:rsidRDefault="006945D7" w:rsidP="00AB0ADA">
      <w:pPr>
        <w:widowControl w:val="0"/>
        <w:autoSpaceDE w:val="0"/>
        <w:autoSpaceDN w:val="0"/>
        <w:adjustRightInd w:val="0"/>
        <w:spacing w:before="240" w:after="60" w:line="240" w:lineRule="auto"/>
        <w:contextualSpacing w:val="0"/>
        <w:outlineLvl w:val="3"/>
        <w:rPr>
          <w:del w:id="1801" w:author="Arjan Kloosterboer" w:date="2017-08-12T00:03:00Z"/>
          <w:rFonts w:ascii="Arial" w:hAnsi="Arial" w:cs="Arial"/>
          <w:b/>
          <w:color w:val="004080"/>
          <w:sz w:val="24"/>
          <w:szCs w:val="24"/>
          <w:lang w:eastAsia="en-US"/>
        </w:rPr>
      </w:pPr>
      <w:del w:id="1802" w:author="Arjan Kloosterboer" w:date="2017-08-12T00:03:00Z">
        <w:r w:rsidRPr="00BE10FF" w:rsidDel="00DD2432">
          <w:rPr>
            <w:rFonts w:ascii="Arial" w:hAnsi="Arial" w:cs="Arial"/>
            <w:szCs w:val="24"/>
            <w:lang w:val="en-AU" w:eastAsia="en-US"/>
          </w:rPr>
          <w:fldChar w:fldCharType="begin" w:fldLock="1"/>
        </w:r>
        <w:r w:rsidR="00AB0ADA" w:rsidRPr="00BE10FF" w:rsidDel="00DD2432">
          <w:rPr>
            <w:rFonts w:ascii="Arial" w:hAnsi="Arial" w:cs="Arial"/>
            <w:szCs w:val="24"/>
            <w:lang w:eastAsia="en-US"/>
          </w:rPr>
          <w:delInstrText xml:space="preserve">MERGEFIELD </w:delInstrText>
        </w:r>
        <w:r w:rsidR="00AB0ADA" w:rsidRPr="00BE10FF" w:rsidDel="00DD2432">
          <w:rPr>
            <w:rFonts w:ascii="Arial" w:hAnsi="Arial" w:cs="Arial"/>
            <w:b/>
            <w:color w:val="004080"/>
            <w:sz w:val="24"/>
            <w:szCs w:val="24"/>
            <w:lang w:eastAsia="en-US"/>
          </w:rPr>
          <w:delInstrText>Connector.Stereotype</w:delInstrText>
        </w:r>
        <w:r w:rsidRPr="00BE10FF" w:rsidDel="00DD2432">
          <w:rPr>
            <w:rFonts w:ascii="Arial" w:hAnsi="Arial" w:cs="Arial"/>
            <w:szCs w:val="24"/>
            <w:lang w:val="en-AU" w:eastAsia="en-US"/>
          </w:rPr>
          <w:fldChar w:fldCharType="separate"/>
        </w:r>
        <w:r w:rsidR="00AB0ADA" w:rsidDel="00DD2432">
          <w:rPr>
            <w:rFonts w:ascii="Arial" w:hAnsi="Arial" w:cs="Arial"/>
            <w:b/>
            <w:color w:val="004080"/>
            <w:sz w:val="24"/>
            <w:szCs w:val="24"/>
            <w:lang w:eastAsia="en-US"/>
          </w:rPr>
          <w:delText>Relatiesoort</w:delText>
        </w:r>
        <w:r w:rsidRPr="00BE10FF" w:rsidDel="00DD2432">
          <w:rPr>
            <w:rFonts w:ascii="Arial" w:hAnsi="Arial" w:cs="Arial"/>
            <w:szCs w:val="24"/>
            <w:lang w:val="en-AU" w:eastAsia="en-US"/>
          </w:rPr>
          <w:fldChar w:fldCharType="end"/>
        </w:r>
        <w:r w:rsidR="00AB0ADA" w:rsidRPr="00BE10FF" w:rsidDel="00DD2432">
          <w:rPr>
            <w:rFonts w:ascii="Arial" w:hAnsi="Arial" w:cs="Arial"/>
            <w:b/>
            <w:color w:val="004080"/>
            <w:sz w:val="24"/>
            <w:szCs w:val="24"/>
            <w:lang w:eastAsia="en-US"/>
          </w:rPr>
          <w:delText xml:space="preserve"> </w:delText>
        </w:r>
        <w:r w:rsidRPr="00BE10FF" w:rsidDel="00DD2432">
          <w:rPr>
            <w:rFonts w:ascii="Arial" w:hAnsi="Arial" w:cs="Arial"/>
            <w:b/>
            <w:color w:val="004080"/>
            <w:sz w:val="24"/>
            <w:szCs w:val="24"/>
            <w:lang w:eastAsia="en-US"/>
          </w:rPr>
          <w:fldChar w:fldCharType="begin" w:fldLock="1"/>
        </w:r>
        <w:r w:rsidR="00AB0ADA" w:rsidRPr="00BE10FF" w:rsidDel="00DD2432">
          <w:rPr>
            <w:rFonts w:ascii="Arial" w:hAnsi="Arial" w:cs="Arial"/>
            <w:b/>
            <w:color w:val="004080"/>
            <w:sz w:val="24"/>
            <w:szCs w:val="24"/>
            <w:lang w:eastAsia="en-US"/>
          </w:rPr>
          <w:delInstrText>MERGEFIELD Connector.Name</w:delInstrText>
        </w:r>
        <w:r w:rsidRPr="00BE10FF" w:rsidDel="00DD2432">
          <w:rPr>
            <w:rFonts w:ascii="Arial" w:hAnsi="Arial" w:cs="Arial"/>
            <w:b/>
            <w:color w:val="004080"/>
            <w:sz w:val="24"/>
            <w:szCs w:val="24"/>
            <w:lang w:eastAsia="en-US"/>
          </w:rPr>
          <w:fldChar w:fldCharType="separate"/>
        </w:r>
        <w:r w:rsidR="00AB0ADA" w:rsidRPr="00BE10FF" w:rsidDel="00DD2432">
          <w:rPr>
            <w:rFonts w:ascii="Arial" w:hAnsi="Arial" w:cs="Arial"/>
            <w:b/>
            <w:color w:val="004080"/>
            <w:sz w:val="24"/>
            <w:szCs w:val="24"/>
            <w:lang w:eastAsia="en-US"/>
          </w:rPr>
          <w:delText>heeft voor Brondatum archiefprocedure relevante</w:delText>
        </w:r>
        <w:r w:rsidRPr="00BE10FF" w:rsidDel="00DD2432">
          <w:rPr>
            <w:rFonts w:ascii="Arial" w:hAnsi="Arial" w:cs="Arial"/>
            <w:b/>
            <w:color w:val="004080"/>
            <w:sz w:val="24"/>
            <w:szCs w:val="24"/>
            <w:lang w:eastAsia="en-US"/>
          </w:rPr>
          <w:fldChar w:fldCharType="end"/>
        </w:r>
      </w:del>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rsidDel="00DD2432" w14:paraId="51E0C752" w14:textId="69172E0E" w:rsidTr="00E830F0">
        <w:trPr>
          <w:trHeight w:val="230"/>
          <w:del w:id="1803" w:author="Arjan Kloosterboer" w:date="2017-08-12T00:03:00Z"/>
        </w:trPr>
        <w:tc>
          <w:tcPr>
            <w:tcW w:w="3330" w:type="dxa"/>
            <w:gridSpan w:val="2"/>
            <w:tcBorders>
              <w:top w:val="nil"/>
              <w:left w:val="nil"/>
              <w:bottom w:val="nil"/>
              <w:right w:val="nil"/>
            </w:tcBorders>
          </w:tcPr>
          <w:p w14:paraId="0ABB83F0" w14:textId="2AB68F68" w:rsidR="00AB0ADA" w:rsidRPr="00BE10FF" w:rsidDel="00DD2432" w:rsidRDefault="00AB0ADA" w:rsidP="00E830F0">
            <w:pPr>
              <w:widowControl w:val="0"/>
              <w:autoSpaceDE w:val="0"/>
              <w:autoSpaceDN w:val="0"/>
              <w:adjustRightInd w:val="0"/>
              <w:spacing w:line="240" w:lineRule="auto"/>
              <w:contextualSpacing w:val="0"/>
              <w:rPr>
                <w:del w:id="1804" w:author="Arjan Kloosterboer" w:date="2017-08-12T00:03:00Z"/>
                <w:rFonts w:ascii="Calibri" w:hAnsi="Calibri" w:cs="Arial"/>
                <w:color w:val="000000"/>
                <w:sz w:val="22"/>
                <w:szCs w:val="24"/>
                <w:lang w:eastAsia="en-US"/>
              </w:rPr>
            </w:pPr>
            <w:del w:id="1805" w:author="Arjan Kloosterboer" w:date="2017-08-12T00:03:00Z">
              <w:r w:rsidRPr="00BE10FF" w:rsidDel="00DD2432">
                <w:rPr>
                  <w:rFonts w:ascii="Calibri" w:hAnsi="Calibri" w:cs="Arial"/>
                  <w:b/>
                  <w:color w:val="000000"/>
                  <w:sz w:val="22"/>
                  <w:szCs w:val="24"/>
                  <w:lang w:eastAsia="en-US"/>
                </w:rPr>
                <w:delText xml:space="preserve">Naam </w:delText>
              </w:r>
            </w:del>
          </w:p>
        </w:tc>
        <w:tc>
          <w:tcPr>
            <w:tcW w:w="6030" w:type="dxa"/>
            <w:tcBorders>
              <w:top w:val="nil"/>
              <w:left w:val="nil"/>
              <w:bottom w:val="nil"/>
              <w:right w:val="nil"/>
            </w:tcBorders>
          </w:tcPr>
          <w:p w14:paraId="56C154D8" w14:textId="1B10A859" w:rsidR="00AB0ADA" w:rsidRPr="00BE10FF" w:rsidDel="00DD2432" w:rsidRDefault="006945D7" w:rsidP="00E830F0">
            <w:pPr>
              <w:widowControl w:val="0"/>
              <w:autoSpaceDE w:val="0"/>
              <w:autoSpaceDN w:val="0"/>
              <w:adjustRightInd w:val="0"/>
              <w:spacing w:line="240" w:lineRule="auto"/>
              <w:contextualSpacing w:val="0"/>
              <w:rPr>
                <w:del w:id="1806" w:author="Arjan Kloosterboer" w:date="2017-08-12T00:03:00Z"/>
                <w:rFonts w:ascii="Calibri" w:hAnsi="Calibri" w:cs="Arial"/>
                <w:color w:val="0F0F0F"/>
                <w:sz w:val="22"/>
                <w:szCs w:val="24"/>
                <w:lang w:eastAsia="en-US"/>
              </w:rPr>
            </w:pPr>
            <w:del w:id="1807" w:author="Arjan Kloosterboer" w:date="2017-08-12T00:03:00Z">
              <w:r w:rsidRPr="00BE10FF" w:rsidDel="00DD2432">
                <w:rPr>
                  <w:rFonts w:ascii="Arial" w:hAnsi="Arial" w:cs="Arial"/>
                  <w:szCs w:val="24"/>
                  <w:lang w:val="en-AU" w:eastAsia="en-US"/>
                </w:rPr>
                <w:fldChar w:fldCharType="begin" w:fldLock="1"/>
              </w:r>
              <w:r w:rsidR="00AB0ADA" w:rsidRPr="00BE10FF" w:rsidDel="00DD2432">
                <w:rPr>
                  <w:rFonts w:ascii="Arial" w:hAnsi="Arial" w:cs="Arial"/>
                  <w:szCs w:val="24"/>
                  <w:lang w:eastAsia="en-US"/>
                </w:rPr>
                <w:delInstrText xml:space="preserve">MERGEFIELD </w:delInstrText>
              </w:r>
              <w:r w:rsidR="00AB0ADA" w:rsidRPr="00BE10FF" w:rsidDel="00DD2432">
                <w:rPr>
                  <w:rFonts w:ascii="Calibri" w:hAnsi="Calibri" w:cs="Arial"/>
                  <w:color w:val="0F0F0F"/>
                  <w:sz w:val="22"/>
                  <w:szCs w:val="24"/>
                  <w:lang w:eastAsia="en-US"/>
                </w:rPr>
                <w:delInstrText>Connector.Name</w:delInstrText>
              </w:r>
              <w:r w:rsidRPr="00BE10FF" w:rsidDel="00DD2432">
                <w:rPr>
                  <w:rFonts w:ascii="Arial" w:hAnsi="Arial" w:cs="Arial"/>
                  <w:szCs w:val="24"/>
                  <w:lang w:val="en-AU" w:eastAsia="en-US"/>
                </w:rPr>
                <w:fldChar w:fldCharType="separate"/>
              </w:r>
              <w:r w:rsidR="00AB0ADA" w:rsidRPr="00BE10FF" w:rsidDel="00DD2432">
                <w:rPr>
                  <w:rFonts w:ascii="Calibri" w:hAnsi="Calibri" w:cs="Arial"/>
                  <w:color w:val="0F0F0F"/>
                  <w:sz w:val="22"/>
                  <w:szCs w:val="24"/>
                  <w:lang w:eastAsia="en-US"/>
                </w:rPr>
                <w:delText>heeft voor Brondatum archiefprocedure relevante</w:delText>
              </w:r>
              <w:r w:rsidRPr="00BE10FF" w:rsidDel="00DD2432">
                <w:rPr>
                  <w:rFonts w:ascii="Arial" w:hAnsi="Arial" w:cs="Arial"/>
                  <w:szCs w:val="24"/>
                  <w:lang w:val="en-AU" w:eastAsia="en-US"/>
                </w:rPr>
                <w:fldChar w:fldCharType="end"/>
              </w:r>
            </w:del>
          </w:p>
        </w:tc>
      </w:tr>
      <w:tr w:rsidR="00AB0ADA" w:rsidRPr="00BE10FF" w:rsidDel="00DD2432" w14:paraId="541EB963" w14:textId="1DD75811" w:rsidTr="00E830F0">
        <w:trPr>
          <w:del w:id="1808" w:author="Arjan Kloosterboer" w:date="2017-08-12T00:03:00Z"/>
        </w:trPr>
        <w:tc>
          <w:tcPr>
            <w:tcW w:w="3330" w:type="dxa"/>
            <w:gridSpan w:val="2"/>
            <w:tcBorders>
              <w:top w:val="nil"/>
              <w:left w:val="nil"/>
              <w:bottom w:val="nil"/>
              <w:right w:val="nil"/>
            </w:tcBorders>
          </w:tcPr>
          <w:p w14:paraId="374B815C" w14:textId="394EB31E" w:rsidR="00AB0ADA" w:rsidRPr="00BE10FF" w:rsidDel="00DD2432" w:rsidRDefault="00AB0ADA" w:rsidP="00E830F0">
            <w:pPr>
              <w:widowControl w:val="0"/>
              <w:autoSpaceDE w:val="0"/>
              <w:autoSpaceDN w:val="0"/>
              <w:adjustRightInd w:val="0"/>
              <w:spacing w:line="240" w:lineRule="auto"/>
              <w:contextualSpacing w:val="0"/>
              <w:rPr>
                <w:del w:id="1809" w:author="Arjan Kloosterboer" w:date="2017-08-12T00:03:00Z"/>
                <w:rFonts w:ascii="Calibri" w:hAnsi="Calibri" w:cs="Arial"/>
                <w:b/>
                <w:color w:val="000000"/>
                <w:sz w:val="22"/>
                <w:szCs w:val="24"/>
                <w:lang w:eastAsia="en-US"/>
              </w:rPr>
            </w:pPr>
            <w:del w:id="1810" w:author="Arjan Kloosterboer" w:date="2017-08-12T00:03:00Z">
              <w:r w:rsidRPr="00BE10FF" w:rsidDel="00DD2432">
                <w:rPr>
                  <w:rFonts w:ascii="Calibri" w:hAnsi="Calibri" w:cs="Arial"/>
                  <w:b/>
                  <w:color w:val="000000"/>
                  <w:sz w:val="22"/>
                  <w:szCs w:val="24"/>
                  <w:lang w:eastAsia="en-US"/>
                </w:rPr>
                <w:delText>Gerelateerd objecttype</w:delText>
              </w:r>
            </w:del>
          </w:p>
          <w:p w14:paraId="66AE87D4" w14:textId="26896917" w:rsidR="00AB0ADA" w:rsidRPr="00BE10FF" w:rsidDel="00DD2432" w:rsidRDefault="00AB0ADA" w:rsidP="00E830F0">
            <w:pPr>
              <w:widowControl w:val="0"/>
              <w:autoSpaceDE w:val="0"/>
              <w:autoSpaceDN w:val="0"/>
              <w:adjustRightInd w:val="0"/>
              <w:spacing w:line="240" w:lineRule="auto"/>
              <w:contextualSpacing w:val="0"/>
              <w:rPr>
                <w:del w:id="1811" w:author="Arjan Kloosterboer" w:date="2017-08-12T00:03:00Z"/>
                <w:rFonts w:ascii="Calibri" w:hAnsi="Calibri" w:cs="Arial"/>
                <w:color w:val="000000"/>
                <w:sz w:val="22"/>
                <w:szCs w:val="24"/>
                <w:lang w:eastAsia="en-US"/>
              </w:rPr>
            </w:pPr>
            <w:del w:id="1812" w:author="Arjan Kloosterboer" w:date="2017-08-12T00:03:00Z">
              <w:r w:rsidRPr="00BE10FF" w:rsidDel="00DD2432">
                <w:rPr>
                  <w:rFonts w:ascii="Calibri" w:hAnsi="Calibri" w:cs="Arial"/>
                  <w:b/>
                  <w:color w:val="000000"/>
                  <w:sz w:val="22"/>
                  <w:szCs w:val="24"/>
                  <w:lang w:eastAsia="en-US"/>
                </w:rPr>
                <w:delText>Indicatie kardinaliteit</w:delText>
              </w:r>
            </w:del>
          </w:p>
        </w:tc>
        <w:tc>
          <w:tcPr>
            <w:tcW w:w="6030" w:type="dxa"/>
            <w:tcBorders>
              <w:top w:val="nil"/>
              <w:left w:val="nil"/>
              <w:bottom w:val="nil"/>
              <w:right w:val="nil"/>
            </w:tcBorders>
          </w:tcPr>
          <w:p w14:paraId="509DAEF3" w14:textId="538FFE5B" w:rsidR="00AB0ADA" w:rsidRPr="00BE10FF" w:rsidDel="00DD2432" w:rsidRDefault="00AB0ADA" w:rsidP="00E830F0">
            <w:pPr>
              <w:widowControl w:val="0"/>
              <w:autoSpaceDE w:val="0"/>
              <w:autoSpaceDN w:val="0"/>
              <w:adjustRightInd w:val="0"/>
              <w:spacing w:line="240" w:lineRule="auto"/>
              <w:contextualSpacing w:val="0"/>
              <w:rPr>
                <w:del w:id="1813" w:author="Arjan Kloosterboer" w:date="2017-08-12T00:03:00Z"/>
                <w:rFonts w:ascii="Calibri" w:hAnsi="Calibri" w:cs="Arial"/>
                <w:color w:val="0F0F0F"/>
                <w:sz w:val="22"/>
                <w:szCs w:val="24"/>
                <w:lang w:eastAsia="en-US"/>
              </w:rPr>
            </w:pPr>
          </w:p>
          <w:p w14:paraId="4C4D7F70" w14:textId="6DFCFF34" w:rsidR="00AB0ADA" w:rsidRPr="00BE10FF" w:rsidDel="00DD2432" w:rsidRDefault="006945D7" w:rsidP="00E830F0">
            <w:pPr>
              <w:widowControl w:val="0"/>
              <w:autoSpaceDE w:val="0"/>
              <w:autoSpaceDN w:val="0"/>
              <w:adjustRightInd w:val="0"/>
              <w:spacing w:line="240" w:lineRule="auto"/>
              <w:contextualSpacing w:val="0"/>
              <w:rPr>
                <w:del w:id="1814" w:author="Arjan Kloosterboer" w:date="2017-08-12T00:03:00Z"/>
                <w:rFonts w:ascii="Calibri" w:hAnsi="Calibri" w:cs="Arial"/>
                <w:color w:val="0F0F0F"/>
                <w:sz w:val="22"/>
                <w:szCs w:val="24"/>
                <w:lang w:eastAsia="en-US"/>
              </w:rPr>
            </w:pPr>
            <w:del w:id="1815" w:author="Arjan Kloosterboer" w:date="2017-08-12T00:03:00Z">
              <w:r w:rsidRPr="00BE10FF" w:rsidDel="00DD2432">
                <w:rPr>
                  <w:rFonts w:ascii="Calibri" w:hAnsi="Calibri" w:cs="Arial"/>
                  <w:color w:val="0F0F0F"/>
                  <w:sz w:val="22"/>
                  <w:szCs w:val="24"/>
                  <w:lang w:eastAsia="en-US"/>
                </w:rPr>
                <w:fldChar w:fldCharType="begin" w:fldLock="1"/>
              </w:r>
              <w:r w:rsidR="00AB0ADA" w:rsidRPr="00BE10FF" w:rsidDel="00DD2432">
                <w:rPr>
                  <w:rFonts w:ascii="Calibri" w:hAnsi="Calibri" w:cs="Arial"/>
                  <w:color w:val="0F0F0F"/>
                  <w:sz w:val="22"/>
                  <w:szCs w:val="24"/>
                  <w:lang w:eastAsia="en-US"/>
                </w:rPr>
                <w:delInstrText>MERGEFIELD ConnTarget.Cardinality</w:delInstrText>
              </w:r>
              <w:r w:rsidRPr="00BE10FF" w:rsidDel="00DD2432">
                <w:rPr>
                  <w:rFonts w:ascii="Calibri" w:hAnsi="Calibri" w:cs="Arial"/>
                  <w:color w:val="0F0F0F"/>
                  <w:sz w:val="22"/>
                  <w:szCs w:val="24"/>
                  <w:lang w:eastAsia="en-US"/>
                </w:rPr>
                <w:fldChar w:fldCharType="separate"/>
              </w:r>
              <w:r w:rsidR="00AB0ADA" w:rsidRPr="00BE10FF" w:rsidDel="00DD2432">
                <w:rPr>
                  <w:rFonts w:ascii="Calibri" w:hAnsi="Calibri" w:cs="Arial"/>
                  <w:color w:val="0F0F0F"/>
                  <w:sz w:val="22"/>
                  <w:szCs w:val="24"/>
                  <w:lang w:eastAsia="en-US"/>
                </w:rPr>
                <w:delText>0..1</w:delText>
              </w:r>
              <w:r w:rsidRPr="00BE10FF" w:rsidDel="00DD2432">
                <w:rPr>
                  <w:rFonts w:ascii="Calibri" w:hAnsi="Calibri" w:cs="Arial"/>
                  <w:color w:val="0F0F0F"/>
                  <w:sz w:val="22"/>
                  <w:szCs w:val="24"/>
                  <w:lang w:eastAsia="en-US"/>
                </w:rPr>
                <w:fldChar w:fldCharType="end"/>
              </w:r>
              <w:r w:rsidR="00AB0ADA" w:rsidRPr="00BE10FF" w:rsidDel="00DD2432">
                <w:rPr>
                  <w:rFonts w:ascii="Calibri" w:hAnsi="Calibri" w:cs="Arial"/>
                  <w:color w:val="0F0F0F"/>
                  <w:sz w:val="22"/>
                  <w:szCs w:val="24"/>
                  <w:lang w:eastAsia="en-US"/>
                </w:rPr>
                <w:delText xml:space="preserve"> </w:delText>
              </w:r>
            </w:del>
          </w:p>
        </w:tc>
      </w:tr>
      <w:tr w:rsidR="00AB0ADA" w:rsidRPr="00BE10FF" w:rsidDel="00DD2432" w14:paraId="1112CE64" w14:textId="2015D203" w:rsidTr="00E830F0">
        <w:trPr>
          <w:del w:id="1816" w:author="Arjan Kloosterboer" w:date="2017-08-12T00:03:00Z"/>
        </w:trPr>
        <w:tc>
          <w:tcPr>
            <w:tcW w:w="3330" w:type="dxa"/>
            <w:gridSpan w:val="2"/>
            <w:tcBorders>
              <w:top w:val="nil"/>
              <w:left w:val="nil"/>
              <w:bottom w:val="nil"/>
              <w:right w:val="nil"/>
            </w:tcBorders>
          </w:tcPr>
          <w:p w14:paraId="39BAF2AB" w14:textId="474EF9BC" w:rsidR="00AB0ADA" w:rsidRPr="00BE10FF" w:rsidDel="00DD2432" w:rsidRDefault="00AB0ADA" w:rsidP="00E830F0">
            <w:pPr>
              <w:widowControl w:val="0"/>
              <w:autoSpaceDE w:val="0"/>
              <w:autoSpaceDN w:val="0"/>
              <w:adjustRightInd w:val="0"/>
              <w:spacing w:line="240" w:lineRule="auto"/>
              <w:contextualSpacing w:val="0"/>
              <w:rPr>
                <w:del w:id="1817" w:author="Arjan Kloosterboer" w:date="2017-08-12T00:03:00Z"/>
                <w:rFonts w:ascii="Calibri" w:hAnsi="Calibri" w:cs="Arial"/>
                <w:color w:val="000000"/>
                <w:sz w:val="22"/>
                <w:szCs w:val="24"/>
                <w:lang w:eastAsia="en-US"/>
              </w:rPr>
            </w:pPr>
            <w:del w:id="1818" w:author="Arjan Kloosterboer" w:date="2017-08-12T00:03:00Z">
              <w:r w:rsidRPr="00BE10FF" w:rsidDel="00DD2432">
                <w:rPr>
                  <w:rFonts w:ascii="Calibri" w:hAnsi="Calibri" w:cs="Arial"/>
                  <w:b/>
                  <w:color w:val="000000"/>
                  <w:sz w:val="22"/>
                  <w:szCs w:val="24"/>
                  <w:lang w:eastAsia="en-US"/>
                </w:rPr>
                <w:delText xml:space="preserve">Herkomst </w:delText>
              </w:r>
            </w:del>
          </w:p>
        </w:tc>
        <w:tc>
          <w:tcPr>
            <w:tcW w:w="6030" w:type="dxa"/>
            <w:tcBorders>
              <w:top w:val="nil"/>
              <w:left w:val="nil"/>
              <w:bottom w:val="nil"/>
              <w:right w:val="nil"/>
            </w:tcBorders>
          </w:tcPr>
          <w:p w14:paraId="53FC4C95" w14:textId="3BCF7059" w:rsidR="00AB0ADA" w:rsidRPr="00BE10FF" w:rsidDel="00DD2432" w:rsidRDefault="00AB0ADA" w:rsidP="00E830F0">
            <w:pPr>
              <w:widowControl w:val="0"/>
              <w:autoSpaceDE w:val="0"/>
              <w:autoSpaceDN w:val="0"/>
              <w:adjustRightInd w:val="0"/>
              <w:spacing w:line="240" w:lineRule="auto"/>
              <w:contextualSpacing w:val="0"/>
              <w:rPr>
                <w:del w:id="1819" w:author="Arjan Kloosterboer" w:date="2017-08-12T00:03:00Z"/>
                <w:rFonts w:ascii="Calibri" w:hAnsi="Calibri" w:cs="Arial"/>
                <w:color w:val="0F0F0F"/>
                <w:sz w:val="22"/>
                <w:szCs w:val="24"/>
                <w:lang w:eastAsia="en-US"/>
              </w:rPr>
            </w:pPr>
            <w:del w:id="1820" w:author="Arjan Kloosterboer" w:date="2017-08-12T00:03:00Z">
              <w:r w:rsidRPr="00BE10FF" w:rsidDel="00DD2432">
                <w:rPr>
                  <w:rFonts w:ascii="Calibri" w:hAnsi="Calibri" w:cs="Arial"/>
                  <w:color w:val="0F0F0F"/>
                  <w:sz w:val="22"/>
                  <w:szCs w:val="24"/>
                  <w:lang w:eastAsia="en-US"/>
                </w:rPr>
                <w:delText>KING</w:delText>
              </w:r>
            </w:del>
          </w:p>
        </w:tc>
      </w:tr>
      <w:tr w:rsidR="00AB0ADA" w:rsidRPr="00BE10FF" w:rsidDel="00DD2432" w14:paraId="33536969" w14:textId="76231443" w:rsidTr="00E830F0">
        <w:trPr>
          <w:trHeight w:val="230"/>
          <w:del w:id="1821" w:author="Arjan Kloosterboer" w:date="2017-08-12T00:03:00Z"/>
        </w:trPr>
        <w:tc>
          <w:tcPr>
            <w:tcW w:w="3330" w:type="dxa"/>
            <w:gridSpan w:val="2"/>
            <w:tcBorders>
              <w:top w:val="nil"/>
              <w:left w:val="nil"/>
              <w:bottom w:val="nil"/>
              <w:right w:val="nil"/>
            </w:tcBorders>
          </w:tcPr>
          <w:p w14:paraId="19849923" w14:textId="6059DE15" w:rsidR="00AB0ADA" w:rsidRPr="00BE10FF" w:rsidDel="00DD2432" w:rsidRDefault="00AB0ADA" w:rsidP="00E830F0">
            <w:pPr>
              <w:widowControl w:val="0"/>
              <w:autoSpaceDE w:val="0"/>
              <w:autoSpaceDN w:val="0"/>
              <w:adjustRightInd w:val="0"/>
              <w:spacing w:line="240" w:lineRule="auto"/>
              <w:contextualSpacing w:val="0"/>
              <w:rPr>
                <w:del w:id="1822" w:author="Arjan Kloosterboer" w:date="2017-08-12T00:03:00Z"/>
                <w:rFonts w:ascii="Calibri" w:hAnsi="Calibri" w:cs="Arial"/>
                <w:color w:val="000000"/>
                <w:sz w:val="22"/>
                <w:szCs w:val="24"/>
                <w:lang w:eastAsia="en-US"/>
              </w:rPr>
            </w:pPr>
            <w:del w:id="1823" w:author="Arjan Kloosterboer" w:date="2017-08-12T00:03:00Z">
              <w:r w:rsidRPr="00BE10FF" w:rsidDel="00DD2432">
                <w:rPr>
                  <w:rFonts w:ascii="Calibri" w:hAnsi="Calibri" w:cs="Arial"/>
                  <w:b/>
                  <w:color w:val="000000"/>
                  <w:sz w:val="22"/>
                  <w:szCs w:val="24"/>
                  <w:lang w:eastAsia="en-US"/>
                </w:rPr>
                <w:delText xml:space="preserve">Code </w:delText>
              </w:r>
            </w:del>
          </w:p>
        </w:tc>
        <w:tc>
          <w:tcPr>
            <w:tcW w:w="6030" w:type="dxa"/>
            <w:tcBorders>
              <w:top w:val="nil"/>
              <w:left w:val="nil"/>
              <w:bottom w:val="nil"/>
              <w:right w:val="nil"/>
            </w:tcBorders>
          </w:tcPr>
          <w:p w14:paraId="0EF3A025" w14:textId="72A9C623" w:rsidR="00AB0ADA" w:rsidRPr="00BE10FF" w:rsidDel="00DD2432" w:rsidRDefault="00AB0ADA" w:rsidP="00E830F0">
            <w:pPr>
              <w:widowControl w:val="0"/>
              <w:autoSpaceDE w:val="0"/>
              <w:autoSpaceDN w:val="0"/>
              <w:adjustRightInd w:val="0"/>
              <w:spacing w:line="240" w:lineRule="auto"/>
              <w:contextualSpacing w:val="0"/>
              <w:rPr>
                <w:del w:id="1824" w:author="Arjan Kloosterboer" w:date="2017-08-12T00:03:00Z"/>
                <w:rFonts w:ascii="Calibri" w:hAnsi="Calibri" w:cs="Arial"/>
                <w:color w:val="0F0F0F"/>
                <w:sz w:val="22"/>
                <w:szCs w:val="24"/>
                <w:lang w:eastAsia="en-US"/>
              </w:rPr>
            </w:pPr>
          </w:p>
        </w:tc>
      </w:tr>
      <w:tr w:rsidR="00AB0ADA" w:rsidRPr="00BE10FF" w:rsidDel="00DD2432" w14:paraId="06628A95" w14:textId="527C6442" w:rsidTr="00E830F0">
        <w:trPr>
          <w:del w:id="1825" w:author="Arjan Kloosterboer" w:date="2017-08-12T00:03:00Z"/>
        </w:trPr>
        <w:tc>
          <w:tcPr>
            <w:tcW w:w="3330" w:type="dxa"/>
            <w:gridSpan w:val="2"/>
            <w:tcBorders>
              <w:top w:val="nil"/>
              <w:left w:val="nil"/>
              <w:bottom w:val="nil"/>
              <w:right w:val="nil"/>
            </w:tcBorders>
          </w:tcPr>
          <w:p w14:paraId="21FF9CF1" w14:textId="7178FA2C" w:rsidR="00AB0ADA" w:rsidRPr="00BE10FF" w:rsidDel="00DD2432" w:rsidRDefault="00AB0ADA" w:rsidP="00E830F0">
            <w:pPr>
              <w:widowControl w:val="0"/>
              <w:autoSpaceDE w:val="0"/>
              <w:autoSpaceDN w:val="0"/>
              <w:adjustRightInd w:val="0"/>
              <w:spacing w:line="240" w:lineRule="auto"/>
              <w:contextualSpacing w:val="0"/>
              <w:rPr>
                <w:del w:id="1826" w:author="Arjan Kloosterboer" w:date="2017-08-12T00:03:00Z"/>
                <w:rFonts w:ascii="Calibri" w:hAnsi="Calibri" w:cs="Arial"/>
                <w:b/>
                <w:color w:val="000000"/>
                <w:sz w:val="22"/>
                <w:szCs w:val="24"/>
                <w:lang w:eastAsia="en-US"/>
              </w:rPr>
            </w:pPr>
            <w:del w:id="1827" w:author="Arjan Kloosterboer" w:date="2017-08-12T00:03:00Z">
              <w:r w:rsidRPr="00BE10FF" w:rsidDel="00DD2432">
                <w:rPr>
                  <w:rFonts w:ascii="Calibri" w:hAnsi="Calibri" w:cs="Arial"/>
                  <w:b/>
                  <w:color w:val="000000"/>
                  <w:sz w:val="22"/>
                  <w:szCs w:val="24"/>
                  <w:lang w:eastAsia="en-US"/>
                </w:rPr>
                <w:delText xml:space="preserve">Definitie </w:delText>
              </w:r>
            </w:del>
          </w:p>
        </w:tc>
        <w:tc>
          <w:tcPr>
            <w:tcW w:w="6030" w:type="dxa"/>
            <w:tcBorders>
              <w:top w:val="nil"/>
              <w:left w:val="nil"/>
              <w:bottom w:val="nil"/>
              <w:right w:val="nil"/>
            </w:tcBorders>
          </w:tcPr>
          <w:p w14:paraId="66347B14" w14:textId="286C0158" w:rsidR="00AB0ADA" w:rsidRPr="00BE10FF" w:rsidDel="00DD2432" w:rsidRDefault="006945D7" w:rsidP="00E830F0">
            <w:pPr>
              <w:widowControl w:val="0"/>
              <w:autoSpaceDE w:val="0"/>
              <w:autoSpaceDN w:val="0"/>
              <w:adjustRightInd w:val="0"/>
              <w:spacing w:line="240" w:lineRule="auto"/>
              <w:contextualSpacing w:val="0"/>
              <w:rPr>
                <w:del w:id="1828" w:author="Arjan Kloosterboer" w:date="2017-08-12T00:03:00Z"/>
                <w:rFonts w:ascii="Calibri" w:hAnsi="Calibri" w:cs="Arial"/>
                <w:color w:val="0F0F0F"/>
                <w:sz w:val="22"/>
                <w:szCs w:val="24"/>
                <w:lang w:eastAsia="en-US"/>
              </w:rPr>
            </w:pPr>
            <w:del w:id="1829" w:author="Arjan Kloosterboer" w:date="2017-08-12T00:03:00Z">
              <w:r w:rsidRPr="00BE10FF" w:rsidDel="00DD2432">
                <w:rPr>
                  <w:rFonts w:ascii="Arial" w:hAnsi="Arial" w:cs="Arial"/>
                  <w:szCs w:val="24"/>
                  <w:lang w:val="en-AU" w:eastAsia="en-US"/>
                </w:rPr>
                <w:fldChar w:fldCharType="begin" w:fldLock="1"/>
              </w:r>
              <w:r w:rsidR="00AB0ADA" w:rsidRPr="00BE10FF" w:rsidDel="00DD2432">
                <w:rPr>
                  <w:rFonts w:ascii="Arial" w:hAnsi="Arial" w:cs="Arial"/>
                  <w:szCs w:val="24"/>
                  <w:lang w:eastAsia="en-US"/>
                </w:rPr>
                <w:delInstrText xml:space="preserve">MERGEFIELD </w:delInstrText>
              </w:r>
              <w:r w:rsidR="00AB0ADA" w:rsidRPr="00BE10FF" w:rsidDel="00DD2432">
                <w:rPr>
                  <w:rFonts w:ascii="Calibri" w:hAnsi="Calibri" w:cs="Arial"/>
                  <w:color w:val="0F0F0F"/>
                  <w:sz w:val="22"/>
                  <w:szCs w:val="24"/>
                  <w:lang w:eastAsia="en-US"/>
                </w:rPr>
                <w:delInstrText>Connector.Notes</w:delInstrText>
              </w:r>
              <w:r w:rsidRPr="00BE10FF" w:rsidDel="00DD2432">
                <w:rPr>
                  <w:rFonts w:ascii="Arial" w:hAnsi="Arial" w:cs="Arial"/>
                  <w:szCs w:val="24"/>
                  <w:lang w:val="en-AU" w:eastAsia="en-US"/>
                </w:rPr>
                <w:fldChar w:fldCharType="separate"/>
              </w:r>
              <w:r w:rsidR="00AB0ADA" w:rsidRPr="00BE10FF" w:rsidDel="00DD2432">
                <w:rPr>
                  <w:rFonts w:ascii="Calibri" w:hAnsi="Calibri" w:cs="Arial"/>
                  <w:color w:val="0F0F0F"/>
                  <w:sz w:val="22"/>
                  <w:szCs w:val="24"/>
                  <w:lang w:eastAsia="en-US"/>
                </w:rPr>
                <w:delText>De EIGENSCHAP die bepalend is voor het moment waarop de Archiefactietermijn start voor een ZAAK met een resultaat van dit RESULTAATTYPE.</w:delText>
              </w:r>
              <w:r w:rsidRPr="00BE10FF" w:rsidDel="00DD2432">
                <w:rPr>
                  <w:rFonts w:ascii="Arial" w:hAnsi="Arial" w:cs="Arial"/>
                  <w:szCs w:val="24"/>
                  <w:lang w:val="en-AU" w:eastAsia="en-US"/>
                </w:rPr>
                <w:fldChar w:fldCharType="end"/>
              </w:r>
            </w:del>
          </w:p>
        </w:tc>
      </w:tr>
      <w:tr w:rsidR="00AB0ADA" w:rsidRPr="00BE10FF" w:rsidDel="00DD2432" w14:paraId="4F8652D1" w14:textId="4D44EC26" w:rsidTr="00E830F0">
        <w:trPr>
          <w:del w:id="1830" w:author="Arjan Kloosterboer" w:date="2017-08-12T00:03:00Z"/>
        </w:trPr>
        <w:tc>
          <w:tcPr>
            <w:tcW w:w="3330" w:type="dxa"/>
            <w:gridSpan w:val="2"/>
            <w:tcBorders>
              <w:top w:val="nil"/>
              <w:left w:val="nil"/>
              <w:bottom w:val="nil"/>
              <w:right w:val="nil"/>
            </w:tcBorders>
          </w:tcPr>
          <w:p w14:paraId="0D6B2137" w14:textId="0B7F081F" w:rsidR="00AB0ADA" w:rsidRPr="00BE10FF" w:rsidDel="00DD2432" w:rsidRDefault="00AB0ADA" w:rsidP="00E830F0">
            <w:pPr>
              <w:widowControl w:val="0"/>
              <w:autoSpaceDE w:val="0"/>
              <w:autoSpaceDN w:val="0"/>
              <w:adjustRightInd w:val="0"/>
              <w:spacing w:line="240" w:lineRule="auto"/>
              <w:contextualSpacing w:val="0"/>
              <w:rPr>
                <w:del w:id="1831" w:author="Arjan Kloosterboer" w:date="2017-08-12T00:03:00Z"/>
                <w:rFonts w:ascii="Calibri" w:hAnsi="Calibri" w:cs="Arial"/>
                <w:color w:val="000000"/>
                <w:sz w:val="22"/>
                <w:szCs w:val="24"/>
                <w:lang w:eastAsia="en-US"/>
              </w:rPr>
            </w:pPr>
            <w:del w:id="1832" w:author="Arjan Kloosterboer" w:date="2017-08-12T00:03:00Z">
              <w:r w:rsidRPr="00BE10FF" w:rsidDel="00DD2432">
                <w:rPr>
                  <w:rFonts w:ascii="Calibri" w:hAnsi="Calibri" w:cs="Arial"/>
                  <w:b/>
                  <w:color w:val="000000"/>
                  <w:sz w:val="22"/>
                  <w:szCs w:val="24"/>
                  <w:lang w:eastAsia="en-US"/>
                </w:rPr>
                <w:delText xml:space="preserve">Herkomst definitie </w:delText>
              </w:r>
            </w:del>
          </w:p>
        </w:tc>
        <w:tc>
          <w:tcPr>
            <w:tcW w:w="6030" w:type="dxa"/>
            <w:tcBorders>
              <w:top w:val="nil"/>
              <w:left w:val="nil"/>
              <w:bottom w:val="nil"/>
              <w:right w:val="nil"/>
            </w:tcBorders>
          </w:tcPr>
          <w:p w14:paraId="61E5FF77" w14:textId="23674EC0" w:rsidR="00AB0ADA" w:rsidRPr="00BE10FF" w:rsidDel="00DD2432" w:rsidRDefault="00AB0ADA" w:rsidP="00E830F0">
            <w:pPr>
              <w:widowControl w:val="0"/>
              <w:autoSpaceDE w:val="0"/>
              <w:autoSpaceDN w:val="0"/>
              <w:adjustRightInd w:val="0"/>
              <w:spacing w:line="240" w:lineRule="auto"/>
              <w:contextualSpacing w:val="0"/>
              <w:rPr>
                <w:del w:id="1833" w:author="Arjan Kloosterboer" w:date="2017-08-12T00:03:00Z"/>
                <w:rFonts w:ascii="Calibri" w:hAnsi="Calibri" w:cs="Arial"/>
                <w:color w:val="0F0F0F"/>
                <w:sz w:val="22"/>
                <w:szCs w:val="24"/>
                <w:lang w:eastAsia="en-US"/>
              </w:rPr>
            </w:pPr>
            <w:del w:id="1834" w:author="Arjan Kloosterboer" w:date="2017-08-12T00:03:00Z">
              <w:r w:rsidRPr="00BE10FF" w:rsidDel="00DD2432">
                <w:rPr>
                  <w:rFonts w:ascii="Calibri" w:hAnsi="Calibri" w:cs="Arial"/>
                  <w:color w:val="0F0F0F"/>
                  <w:sz w:val="22"/>
                  <w:szCs w:val="24"/>
                  <w:lang w:eastAsia="en-US"/>
                </w:rPr>
                <w:delText>KING</w:delText>
              </w:r>
            </w:del>
          </w:p>
        </w:tc>
      </w:tr>
      <w:tr w:rsidR="00AB0ADA" w:rsidRPr="00BE10FF" w:rsidDel="00DD2432" w14:paraId="71BC080D" w14:textId="57A68F7B" w:rsidTr="00E830F0">
        <w:trPr>
          <w:trHeight w:val="215"/>
          <w:del w:id="1835" w:author="Arjan Kloosterboer" w:date="2017-08-12T00:03:00Z"/>
        </w:trPr>
        <w:tc>
          <w:tcPr>
            <w:tcW w:w="3330" w:type="dxa"/>
            <w:gridSpan w:val="2"/>
            <w:tcBorders>
              <w:top w:val="nil"/>
              <w:left w:val="nil"/>
              <w:bottom w:val="nil"/>
              <w:right w:val="nil"/>
            </w:tcBorders>
          </w:tcPr>
          <w:p w14:paraId="6F240CEA" w14:textId="524ABD35" w:rsidR="00AB0ADA" w:rsidRPr="00BE10FF" w:rsidDel="00DD2432" w:rsidRDefault="00AB0ADA" w:rsidP="00E830F0">
            <w:pPr>
              <w:widowControl w:val="0"/>
              <w:autoSpaceDE w:val="0"/>
              <w:autoSpaceDN w:val="0"/>
              <w:adjustRightInd w:val="0"/>
              <w:spacing w:line="240" w:lineRule="auto"/>
              <w:contextualSpacing w:val="0"/>
              <w:rPr>
                <w:del w:id="1836" w:author="Arjan Kloosterboer" w:date="2017-08-12T00:03:00Z"/>
                <w:rFonts w:ascii="Calibri" w:hAnsi="Calibri" w:cs="Arial"/>
                <w:color w:val="000000"/>
                <w:sz w:val="22"/>
                <w:szCs w:val="24"/>
                <w:lang w:eastAsia="en-US"/>
              </w:rPr>
            </w:pPr>
            <w:del w:id="1837" w:author="Arjan Kloosterboer" w:date="2017-08-12T00:03:00Z">
              <w:r w:rsidRPr="00BE10FF" w:rsidDel="00DD2432">
                <w:rPr>
                  <w:rFonts w:ascii="Calibri" w:hAnsi="Calibri" w:cs="Arial"/>
                  <w:b/>
                  <w:color w:val="000000"/>
                  <w:sz w:val="22"/>
                  <w:szCs w:val="24"/>
                  <w:lang w:eastAsia="en-US"/>
                </w:rPr>
                <w:delText xml:space="preserve">Datum opname </w:delText>
              </w:r>
            </w:del>
          </w:p>
        </w:tc>
        <w:tc>
          <w:tcPr>
            <w:tcW w:w="6030" w:type="dxa"/>
            <w:tcBorders>
              <w:top w:val="nil"/>
              <w:left w:val="nil"/>
              <w:bottom w:val="nil"/>
              <w:right w:val="nil"/>
            </w:tcBorders>
          </w:tcPr>
          <w:p w14:paraId="551069EA" w14:textId="18498601" w:rsidR="00AB0ADA" w:rsidRPr="00BE10FF" w:rsidDel="00DD2432" w:rsidRDefault="00AB0ADA" w:rsidP="00E830F0">
            <w:pPr>
              <w:widowControl w:val="0"/>
              <w:autoSpaceDE w:val="0"/>
              <w:autoSpaceDN w:val="0"/>
              <w:adjustRightInd w:val="0"/>
              <w:spacing w:line="240" w:lineRule="auto"/>
              <w:contextualSpacing w:val="0"/>
              <w:rPr>
                <w:del w:id="1838" w:author="Arjan Kloosterboer" w:date="2017-08-12T00:03:00Z"/>
                <w:rFonts w:ascii="Calibri" w:hAnsi="Calibri" w:cs="Arial"/>
                <w:color w:val="0F0F0F"/>
                <w:sz w:val="22"/>
                <w:szCs w:val="24"/>
                <w:lang w:eastAsia="en-US"/>
              </w:rPr>
            </w:pPr>
            <w:del w:id="1839" w:author="Arjan Kloosterboer" w:date="2017-08-12T00:03:00Z">
              <w:r w:rsidRPr="00BE10FF" w:rsidDel="00DD2432">
                <w:rPr>
                  <w:rFonts w:ascii="Calibri" w:hAnsi="Calibri" w:cs="Arial"/>
                  <w:color w:val="0F0F0F"/>
                  <w:sz w:val="22"/>
                  <w:szCs w:val="24"/>
                  <w:lang w:eastAsia="en-US"/>
                </w:rPr>
                <w:delText>1 juli 2012</w:delText>
              </w:r>
            </w:del>
          </w:p>
        </w:tc>
      </w:tr>
      <w:tr w:rsidR="00AB0ADA" w:rsidRPr="00BE10FF" w:rsidDel="00DD2432" w14:paraId="601B3D7E" w14:textId="626685DC" w:rsidTr="00E830F0">
        <w:trPr>
          <w:del w:id="1840" w:author="Arjan Kloosterboer" w:date="2017-08-12T00:03:00Z"/>
        </w:trPr>
        <w:tc>
          <w:tcPr>
            <w:tcW w:w="3330" w:type="dxa"/>
            <w:gridSpan w:val="2"/>
            <w:tcBorders>
              <w:top w:val="nil"/>
              <w:left w:val="nil"/>
              <w:bottom w:val="nil"/>
              <w:right w:val="nil"/>
            </w:tcBorders>
          </w:tcPr>
          <w:p w14:paraId="558DD6F4" w14:textId="16562088" w:rsidR="00AB0ADA" w:rsidRPr="00BE10FF" w:rsidDel="00DD2432" w:rsidRDefault="00AB0ADA" w:rsidP="00E830F0">
            <w:pPr>
              <w:widowControl w:val="0"/>
              <w:autoSpaceDE w:val="0"/>
              <w:autoSpaceDN w:val="0"/>
              <w:adjustRightInd w:val="0"/>
              <w:spacing w:line="240" w:lineRule="auto"/>
              <w:contextualSpacing w:val="0"/>
              <w:rPr>
                <w:del w:id="1841" w:author="Arjan Kloosterboer" w:date="2017-08-12T00:03:00Z"/>
                <w:rFonts w:ascii="Calibri" w:hAnsi="Calibri" w:cs="Arial"/>
                <w:color w:val="000000"/>
                <w:sz w:val="22"/>
                <w:szCs w:val="24"/>
                <w:lang w:eastAsia="en-US"/>
              </w:rPr>
            </w:pPr>
            <w:del w:id="1842" w:author="Arjan Kloosterboer" w:date="2017-08-12T00:03:00Z">
              <w:r w:rsidRPr="00BE10FF" w:rsidDel="00DD2432">
                <w:rPr>
                  <w:rFonts w:ascii="Calibri" w:hAnsi="Calibri" w:cs="Arial"/>
                  <w:b/>
                  <w:color w:val="000000"/>
                  <w:sz w:val="22"/>
                  <w:szCs w:val="24"/>
                  <w:lang w:eastAsia="en-US"/>
                </w:rPr>
                <w:delText>Indicatie materiële historie</w:delText>
              </w:r>
            </w:del>
          </w:p>
        </w:tc>
        <w:tc>
          <w:tcPr>
            <w:tcW w:w="6030" w:type="dxa"/>
            <w:tcBorders>
              <w:top w:val="nil"/>
              <w:left w:val="nil"/>
              <w:bottom w:val="nil"/>
              <w:right w:val="nil"/>
            </w:tcBorders>
          </w:tcPr>
          <w:p w14:paraId="3D7C2EC6" w14:textId="012ACF7C" w:rsidR="00AB0ADA" w:rsidRPr="00BE10FF" w:rsidDel="00DD2432" w:rsidRDefault="00AB0ADA" w:rsidP="00E830F0">
            <w:pPr>
              <w:widowControl w:val="0"/>
              <w:autoSpaceDE w:val="0"/>
              <w:autoSpaceDN w:val="0"/>
              <w:adjustRightInd w:val="0"/>
              <w:spacing w:line="240" w:lineRule="auto"/>
              <w:contextualSpacing w:val="0"/>
              <w:rPr>
                <w:del w:id="1843" w:author="Arjan Kloosterboer" w:date="2017-08-12T00:03:00Z"/>
                <w:rFonts w:ascii="Calibri" w:hAnsi="Calibri" w:cs="Arial"/>
                <w:color w:val="0F0F0F"/>
                <w:sz w:val="22"/>
                <w:szCs w:val="24"/>
                <w:lang w:eastAsia="en-US"/>
              </w:rPr>
            </w:pPr>
            <w:del w:id="1844" w:author="Arjan Kloosterboer" w:date="2017-08-12T00:03:00Z">
              <w:r w:rsidRPr="00BE10FF" w:rsidDel="00DD2432">
                <w:rPr>
                  <w:rFonts w:ascii="Calibri" w:hAnsi="Calibri" w:cs="Arial"/>
                  <w:color w:val="0F0F0F"/>
                  <w:sz w:val="22"/>
                  <w:szCs w:val="24"/>
                  <w:lang w:eastAsia="en-US"/>
                </w:rPr>
                <w:delText>Ja</w:delText>
              </w:r>
            </w:del>
          </w:p>
        </w:tc>
      </w:tr>
      <w:tr w:rsidR="00AB0ADA" w:rsidRPr="00BE10FF" w:rsidDel="00DD2432" w14:paraId="48A1831C" w14:textId="703B735D" w:rsidTr="00E830F0">
        <w:trPr>
          <w:trHeight w:val="230"/>
          <w:del w:id="1845" w:author="Arjan Kloosterboer" w:date="2017-08-12T00:03:00Z"/>
        </w:trPr>
        <w:tc>
          <w:tcPr>
            <w:tcW w:w="3330" w:type="dxa"/>
            <w:gridSpan w:val="2"/>
            <w:tcBorders>
              <w:top w:val="nil"/>
              <w:left w:val="nil"/>
              <w:bottom w:val="nil"/>
              <w:right w:val="nil"/>
            </w:tcBorders>
          </w:tcPr>
          <w:p w14:paraId="1012E344" w14:textId="7A6C9775" w:rsidR="00AB0ADA" w:rsidRPr="00BE10FF" w:rsidDel="00DD2432" w:rsidRDefault="00AB0ADA" w:rsidP="00E830F0">
            <w:pPr>
              <w:widowControl w:val="0"/>
              <w:autoSpaceDE w:val="0"/>
              <w:autoSpaceDN w:val="0"/>
              <w:adjustRightInd w:val="0"/>
              <w:spacing w:line="240" w:lineRule="auto"/>
              <w:contextualSpacing w:val="0"/>
              <w:rPr>
                <w:del w:id="1846" w:author="Arjan Kloosterboer" w:date="2017-08-12T00:03:00Z"/>
                <w:rFonts w:ascii="Calibri" w:hAnsi="Calibri" w:cs="Arial"/>
                <w:color w:val="000000"/>
                <w:sz w:val="22"/>
                <w:szCs w:val="24"/>
                <w:lang w:eastAsia="en-US"/>
              </w:rPr>
            </w:pPr>
            <w:del w:id="1847" w:author="Arjan Kloosterboer" w:date="2017-08-12T00:03:00Z">
              <w:r w:rsidRPr="00BE10FF" w:rsidDel="00DD2432">
                <w:rPr>
                  <w:rFonts w:ascii="Calibri" w:hAnsi="Calibri" w:cs="Arial"/>
                  <w:b/>
                  <w:color w:val="000000"/>
                  <w:sz w:val="22"/>
                  <w:szCs w:val="24"/>
                  <w:lang w:eastAsia="en-US"/>
                </w:rPr>
                <w:delText>Indicatie formele historie</w:delText>
              </w:r>
            </w:del>
          </w:p>
        </w:tc>
        <w:tc>
          <w:tcPr>
            <w:tcW w:w="6030" w:type="dxa"/>
            <w:tcBorders>
              <w:top w:val="nil"/>
              <w:left w:val="nil"/>
              <w:bottom w:val="nil"/>
              <w:right w:val="nil"/>
            </w:tcBorders>
          </w:tcPr>
          <w:p w14:paraId="3FA56F09" w14:textId="32FB5D6A" w:rsidR="00AB0ADA" w:rsidRPr="00BE10FF" w:rsidDel="00DD2432" w:rsidRDefault="00AB0ADA" w:rsidP="00E830F0">
            <w:pPr>
              <w:widowControl w:val="0"/>
              <w:autoSpaceDE w:val="0"/>
              <w:autoSpaceDN w:val="0"/>
              <w:adjustRightInd w:val="0"/>
              <w:spacing w:line="240" w:lineRule="auto"/>
              <w:contextualSpacing w:val="0"/>
              <w:rPr>
                <w:del w:id="1848" w:author="Arjan Kloosterboer" w:date="2017-08-12T00:03:00Z"/>
                <w:rFonts w:ascii="Calibri" w:hAnsi="Calibri" w:cs="Arial"/>
                <w:color w:val="0F0F0F"/>
                <w:sz w:val="22"/>
                <w:szCs w:val="24"/>
                <w:lang w:eastAsia="en-US"/>
              </w:rPr>
            </w:pPr>
            <w:del w:id="1849" w:author="Arjan Kloosterboer" w:date="2017-08-12T00:03:00Z">
              <w:r w:rsidRPr="00BE10FF" w:rsidDel="00DD2432">
                <w:rPr>
                  <w:rFonts w:ascii="Calibri" w:hAnsi="Calibri" w:cs="Arial"/>
                  <w:color w:val="0F0F0F"/>
                  <w:sz w:val="22"/>
                  <w:szCs w:val="24"/>
                  <w:lang w:eastAsia="en-US"/>
                </w:rPr>
                <w:delText>Nee</w:delText>
              </w:r>
            </w:del>
          </w:p>
        </w:tc>
      </w:tr>
      <w:tr w:rsidR="00AB0ADA" w:rsidRPr="00BE10FF" w:rsidDel="00DD2432" w14:paraId="4742321C" w14:textId="08F5E696" w:rsidTr="00E830F0">
        <w:trPr>
          <w:del w:id="1850" w:author="Arjan Kloosterboer" w:date="2017-08-12T00:03:00Z"/>
        </w:trPr>
        <w:tc>
          <w:tcPr>
            <w:tcW w:w="3330" w:type="dxa"/>
            <w:gridSpan w:val="2"/>
            <w:tcBorders>
              <w:top w:val="nil"/>
              <w:left w:val="nil"/>
              <w:bottom w:val="nil"/>
              <w:right w:val="nil"/>
            </w:tcBorders>
          </w:tcPr>
          <w:p w14:paraId="772FB704" w14:textId="3E66AF25" w:rsidR="00AB0ADA" w:rsidRPr="00BE10FF" w:rsidDel="00DD2432" w:rsidRDefault="00AB0ADA" w:rsidP="00E830F0">
            <w:pPr>
              <w:widowControl w:val="0"/>
              <w:autoSpaceDE w:val="0"/>
              <w:autoSpaceDN w:val="0"/>
              <w:adjustRightInd w:val="0"/>
              <w:spacing w:line="240" w:lineRule="auto"/>
              <w:contextualSpacing w:val="0"/>
              <w:rPr>
                <w:del w:id="1851" w:author="Arjan Kloosterboer" w:date="2017-08-12T00:03:00Z"/>
                <w:rFonts w:ascii="Calibri" w:hAnsi="Calibri" w:cs="Arial"/>
                <w:color w:val="000000"/>
                <w:sz w:val="22"/>
                <w:szCs w:val="24"/>
                <w:lang w:eastAsia="en-US"/>
              </w:rPr>
            </w:pPr>
            <w:del w:id="1852" w:author="Arjan Kloosterboer" w:date="2017-08-12T00:03:00Z">
              <w:r w:rsidRPr="00BE10FF" w:rsidDel="00DD2432">
                <w:rPr>
                  <w:rFonts w:ascii="Calibri" w:hAnsi="Calibri" w:cs="Arial"/>
                  <w:b/>
                  <w:color w:val="000000"/>
                  <w:sz w:val="22"/>
                  <w:szCs w:val="24"/>
                  <w:lang w:eastAsia="en-US"/>
                </w:rPr>
                <w:delText>Aanduiding brondocument</w:delText>
              </w:r>
            </w:del>
          </w:p>
        </w:tc>
        <w:tc>
          <w:tcPr>
            <w:tcW w:w="6030" w:type="dxa"/>
            <w:tcBorders>
              <w:top w:val="nil"/>
              <w:left w:val="nil"/>
              <w:bottom w:val="nil"/>
              <w:right w:val="nil"/>
            </w:tcBorders>
          </w:tcPr>
          <w:p w14:paraId="7C8CF93A" w14:textId="0459ED6B" w:rsidR="00AB0ADA" w:rsidRPr="00BE10FF" w:rsidDel="00DD2432" w:rsidRDefault="00AB0ADA" w:rsidP="00E830F0">
            <w:pPr>
              <w:widowControl w:val="0"/>
              <w:autoSpaceDE w:val="0"/>
              <w:autoSpaceDN w:val="0"/>
              <w:adjustRightInd w:val="0"/>
              <w:spacing w:line="240" w:lineRule="auto"/>
              <w:contextualSpacing w:val="0"/>
              <w:rPr>
                <w:del w:id="1853" w:author="Arjan Kloosterboer" w:date="2017-08-12T00:03:00Z"/>
                <w:rFonts w:ascii="Calibri" w:hAnsi="Calibri" w:cs="Arial"/>
                <w:color w:val="0F0F0F"/>
                <w:sz w:val="22"/>
                <w:szCs w:val="24"/>
                <w:lang w:eastAsia="en-US"/>
              </w:rPr>
            </w:pPr>
          </w:p>
        </w:tc>
      </w:tr>
      <w:tr w:rsidR="00AB0ADA" w:rsidRPr="00BE10FF" w:rsidDel="00DD2432" w14:paraId="337094E5" w14:textId="7DFFCA39" w:rsidTr="00E830F0">
        <w:trPr>
          <w:del w:id="1854" w:author="Arjan Kloosterboer" w:date="2017-08-12T00:03:00Z"/>
        </w:trPr>
        <w:tc>
          <w:tcPr>
            <w:tcW w:w="3330" w:type="dxa"/>
            <w:gridSpan w:val="2"/>
            <w:tcBorders>
              <w:top w:val="nil"/>
              <w:left w:val="nil"/>
              <w:bottom w:val="nil"/>
              <w:right w:val="nil"/>
            </w:tcBorders>
          </w:tcPr>
          <w:p w14:paraId="518948BE" w14:textId="5B05E79B" w:rsidR="00AB0ADA" w:rsidRPr="00BE10FF" w:rsidDel="00DD2432" w:rsidRDefault="00AB0ADA" w:rsidP="00E830F0">
            <w:pPr>
              <w:widowControl w:val="0"/>
              <w:autoSpaceDE w:val="0"/>
              <w:autoSpaceDN w:val="0"/>
              <w:adjustRightInd w:val="0"/>
              <w:spacing w:line="240" w:lineRule="auto"/>
              <w:contextualSpacing w:val="0"/>
              <w:rPr>
                <w:del w:id="1855" w:author="Arjan Kloosterboer" w:date="2017-08-12T00:03:00Z"/>
                <w:rFonts w:ascii="Calibri" w:hAnsi="Calibri" w:cs="Arial"/>
                <w:color w:val="000000"/>
                <w:sz w:val="22"/>
                <w:szCs w:val="24"/>
                <w:lang w:eastAsia="en-US"/>
              </w:rPr>
            </w:pPr>
            <w:del w:id="1856" w:author="Arjan Kloosterboer" w:date="2017-08-12T00:03:00Z">
              <w:r w:rsidRPr="00BE10FF" w:rsidDel="00DD2432">
                <w:rPr>
                  <w:rFonts w:ascii="Calibri" w:hAnsi="Calibri" w:cs="Arial"/>
                  <w:b/>
                  <w:color w:val="000000"/>
                  <w:sz w:val="22"/>
                  <w:szCs w:val="24"/>
                  <w:lang w:eastAsia="en-US"/>
                </w:rPr>
                <w:delText>Indicatie in onderzoek</w:delText>
              </w:r>
            </w:del>
          </w:p>
        </w:tc>
        <w:tc>
          <w:tcPr>
            <w:tcW w:w="6030" w:type="dxa"/>
            <w:tcBorders>
              <w:top w:val="nil"/>
              <w:left w:val="nil"/>
              <w:bottom w:val="nil"/>
              <w:right w:val="nil"/>
            </w:tcBorders>
          </w:tcPr>
          <w:p w14:paraId="1AB8826F" w14:textId="0C92FCFA" w:rsidR="00AB0ADA" w:rsidRPr="00BE10FF" w:rsidDel="00DD2432" w:rsidRDefault="00AB0ADA" w:rsidP="00E830F0">
            <w:pPr>
              <w:widowControl w:val="0"/>
              <w:autoSpaceDE w:val="0"/>
              <w:autoSpaceDN w:val="0"/>
              <w:adjustRightInd w:val="0"/>
              <w:spacing w:line="240" w:lineRule="auto"/>
              <w:contextualSpacing w:val="0"/>
              <w:rPr>
                <w:del w:id="1857" w:author="Arjan Kloosterboer" w:date="2017-08-12T00:03:00Z"/>
                <w:rFonts w:ascii="Calibri" w:hAnsi="Calibri" w:cs="Arial"/>
                <w:color w:val="0F0F0F"/>
                <w:sz w:val="22"/>
                <w:szCs w:val="24"/>
                <w:lang w:eastAsia="en-US"/>
              </w:rPr>
            </w:pPr>
            <w:del w:id="1858" w:author="Arjan Kloosterboer" w:date="2017-08-12T00:03:00Z">
              <w:r w:rsidRPr="00BE10FF" w:rsidDel="00DD2432">
                <w:rPr>
                  <w:rFonts w:ascii="Calibri" w:hAnsi="Calibri" w:cs="Arial"/>
                  <w:color w:val="0F0F0F"/>
                  <w:sz w:val="22"/>
                  <w:szCs w:val="24"/>
                  <w:lang w:eastAsia="en-US"/>
                </w:rPr>
                <w:delText>Nee</w:delText>
              </w:r>
            </w:del>
          </w:p>
        </w:tc>
      </w:tr>
      <w:tr w:rsidR="00AB0ADA" w:rsidRPr="00BE10FF" w:rsidDel="00DD2432" w14:paraId="49F48065" w14:textId="53107EE6" w:rsidTr="00E830F0">
        <w:trPr>
          <w:del w:id="1859" w:author="Arjan Kloosterboer" w:date="2017-08-12T00:03:00Z"/>
        </w:trPr>
        <w:tc>
          <w:tcPr>
            <w:tcW w:w="3330" w:type="dxa"/>
            <w:gridSpan w:val="2"/>
            <w:tcBorders>
              <w:top w:val="nil"/>
              <w:left w:val="nil"/>
              <w:bottom w:val="nil"/>
              <w:right w:val="nil"/>
            </w:tcBorders>
          </w:tcPr>
          <w:p w14:paraId="010CF45B" w14:textId="210ED177" w:rsidR="00AB0ADA" w:rsidRPr="00BE10FF" w:rsidDel="00DD2432" w:rsidRDefault="00AB0ADA" w:rsidP="00E830F0">
            <w:pPr>
              <w:widowControl w:val="0"/>
              <w:autoSpaceDE w:val="0"/>
              <w:autoSpaceDN w:val="0"/>
              <w:adjustRightInd w:val="0"/>
              <w:spacing w:line="240" w:lineRule="auto"/>
              <w:contextualSpacing w:val="0"/>
              <w:rPr>
                <w:del w:id="1860" w:author="Arjan Kloosterboer" w:date="2017-08-12T00:03:00Z"/>
                <w:rFonts w:ascii="Calibri" w:hAnsi="Calibri" w:cs="Arial"/>
                <w:color w:val="000000"/>
                <w:sz w:val="22"/>
                <w:szCs w:val="24"/>
                <w:lang w:eastAsia="en-US"/>
              </w:rPr>
            </w:pPr>
            <w:del w:id="1861" w:author="Arjan Kloosterboer" w:date="2017-08-12T00:03:00Z">
              <w:r w:rsidRPr="00BE10FF" w:rsidDel="00DD2432">
                <w:rPr>
                  <w:rFonts w:ascii="Calibri" w:hAnsi="Calibri" w:cs="Arial"/>
                  <w:b/>
                  <w:color w:val="000000"/>
                  <w:sz w:val="22"/>
                  <w:szCs w:val="24"/>
                  <w:lang w:eastAsia="en-US"/>
                </w:rPr>
                <w:delText>Aanduiding strijdigheid/nietigheid</w:delText>
              </w:r>
            </w:del>
          </w:p>
        </w:tc>
        <w:tc>
          <w:tcPr>
            <w:tcW w:w="6030" w:type="dxa"/>
            <w:tcBorders>
              <w:top w:val="nil"/>
              <w:left w:val="nil"/>
              <w:bottom w:val="nil"/>
              <w:right w:val="nil"/>
            </w:tcBorders>
          </w:tcPr>
          <w:p w14:paraId="6906EE65" w14:textId="50868105" w:rsidR="00AB0ADA" w:rsidRPr="00BE10FF" w:rsidDel="00DD2432" w:rsidRDefault="00AB0ADA" w:rsidP="00E830F0">
            <w:pPr>
              <w:widowControl w:val="0"/>
              <w:autoSpaceDE w:val="0"/>
              <w:autoSpaceDN w:val="0"/>
              <w:adjustRightInd w:val="0"/>
              <w:spacing w:line="240" w:lineRule="auto"/>
              <w:contextualSpacing w:val="0"/>
              <w:rPr>
                <w:del w:id="1862" w:author="Arjan Kloosterboer" w:date="2017-08-12T00:03:00Z"/>
                <w:rFonts w:ascii="Calibri" w:hAnsi="Calibri" w:cs="Arial"/>
                <w:color w:val="0F0F0F"/>
                <w:sz w:val="22"/>
                <w:szCs w:val="24"/>
                <w:lang w:eastAsia="en-US"/>
              </w:rPr>
            </w:pPr>
            <w:del w:id="1863" w:author="Arjan Kloosterboer" w:date="2017-08-12T00:03:00Z">
              <w:r w:rsidRPr="00BE10FF" w:rsidDel="00DD2432">
                <w:rPr>
                  <w:rFonts w:ascii="Calibri" w:hAnsi="Calibri" w:cs="Arial"/>
                  <w:color w:val="0F0F0F"/>
                  <w:sz w:val="22"/>
                  <w:szCs w:val="24"/>
                  <w:lang w:eastAsia="en-US"/>
                </w:rPr>
                <w:delText>Nee</w:delText>
              </w:r>
            </w:del>
          </w:p>
        </w:tc>
      </w:tr>
      <w:tr w:rsidR="00AB0ADA" w:rsidRPr="00BE10FF" w:rsidDel="00DD2432" w14:paraId="51C0F70A" w14:textId="529F5071" w:rsidTr="00E830F0">
        <w:trPr>
          <w:del w:id="1864" w:author="Arjan Kloosterboer" w:date="2017-08-12T00:03:00Z"/>
        </w:trPr>
        <w:tc>
          <w:tcPr>
            <w:tcW w:w="3330" w:type="dxa"/>
            <w:gridSpan w:val="2"/>
            <w:tcBorders>
              <w:top w:val="nil"/>
              <w:left w:val="nil"/>
              <w:bottom w:val="nil"/>
              <w:right w:val="nil"/>
            </w:tcBorders>
          </w:tcPr>
          <w:p w14:paraId="43EE709E" w14:textId="66F53EC0" w:rsidR="00AB0ADA" w:rsidRPr="00BE10FF" w:rsidDel="00DD2432" w:rsidRDefault="00AB0ADA" w:rsidP="00E830F0">
            <w:pPr>
              <w:widowControl w:val="0"/>
              <w:autoSpaceDE w:val="0"/>
              <w:autoSpaceDN w:val="0"/>
              <w:adjustRightInd w:val="0"/>
              <w:spacing w:line="240" w:lineRule="auto"/>
              <w:contextualSpacing w:val="0"/>
              <w:rPr>
                <w:del w:id="1865" w:author="Arjan Kloosterboer" w:date="2017-08-12T00:03:00Z"/>
                <w:rFonts w:ascii="Calibri" w:hAnsi="Calibri" w:cs="Arial"/>
                <w:color w:val="000000"/>
                <w:sz w:val="22"/>
                <w:szCs w:val="24"/>
                <w:lang w:eastAsia="en-US"/>
              </w:rPr>
            </w:pPr>
            <w:del w:id="1866" w:author="Arjan Kloosterboer" w:date="2017-08-12T00:03:00Z">
              <w:r w:rsidRPr="00BE10FF" w:rsidDel="00DD2432">
                <w:rPr>
                  <w:rFonts w:ascii="Calibri" w:hAnsi="Calibri" w:cs="Arial"/>
                  <w:b/>
                  <w:color w:val="000000"/>
                  <w:sz w:val="22"/>
                  <w:szCs w:val="24"/>
                  <w:lang w:eastAsia="en-US"/>
                </w:rPr>
                <w:delText>Indicatie authentiek</w:delText>
              </w:r>
            </w:del>
          </w:p>
        </w:tc>
        <w:tc>
          <w:tcPr>
            <w:tcW w:w="6030" w:type="dxa"/>
            <w:tcBorders>
              <w:top w:val="nil"/>
              <w:left w:val="nil"/>
              <w:bottom w:val="nil"/>
              <w:right w:val="nil"/>
            </w:tcBorders>
          </w:tcPr>
          <w:p w14:paraId="2D6333A4" w14:textId="6975432F" w:rsidR="00AB0ADA" w:rsidRPr="00BE10FF" w:rsidDel="00DD2432" w:rsidRDefault="00AB0ADA" w:rsidP="00E830F0">
            <w:pPr>
              <w:widowControl w:val="0"/>
              <w:autoSpaceDE w:val="0"/>
              <w:autoSpaceDN w:val="0"/>
              <w:adjustRightInd w:val="0"/>
              <w:spacing w:line="240" w:lineRule="auto"/>
              <w:contextualSpacing w:val="0"/>
              <w:rPr>
                <w:del w:id="1867" w:author="Arjan Kloosterboer" w:date="2017-08-12T00:03:00Z"/>
                <w:rFonts w:ascii="Calibri" w:hAnsi="Calibri" w:cs="Arial"/>
                <w:color w:val="0F0F0F"/>
                <w:sz w:val="22"/>
                <w:szCs w:val="24"/>
                <w:lang w:eastAsia="en-US"/>
              </w:rPr>
            </w:pPr>
            <w:del w:id="1868" w:author="Arjan Kloosterboer" w:date="2017-08-12T00:03:00Z">
              <w:r w:rsidRPr="00BE10FF" w:rsidDel="00DD2432">
                <w:rPr>
                  <w:rFonts w:ascii="Calibri" w:hAnsi="Calibri" w:cs="Arial"/>
                  <w:color w:val="0F0F0F"/>
                  <w:sz w:val="22"/>
                  <w:szCs w:val="24"/>
                  <w:lang w:eastAsia="en-US"/>
                </w:rPr>
                <w:delText>Gemeentelijk kerngegeven</w:delText>
              </w:r>
            </w:del>
          </w:p>
        </w:tc>
      </w:tr>
      <w:tr w:rsidR="00AB0ADA" w:rsidRPr="00BE10FF" w:rsidDel="00DD2432" w14:paraId="03685841" w14:textId="7C87B723" w:rsidTr="00E830F0">
        <w:trPr>
          <w:del w:id="1869" w:author="Arjan Kloosterboer" w:date="2017-08-12T00:03:00Z"/>
        </w:trPr>
        <w:tc>
          <w:tcPr>
            <w:tcW w:w="3330" w:type="dxa"/>
            <w:gridSpan w:val="2"/>
            <w:tcBorders>
              <w:top w:val="nil"/>
              <w:left w:val="nil"/>
              <w:bottom w:val="nil"/>
              <w:right w:val="nil"/>
            </w:tcBorders>
          </w:tcPr>
          <w:p w14:paraId="72D21A04" w14:textId="44DDEE3F" w:rsidR="00AB0ADA" w:rsidRPr="00BE10FF" w:rsidDel="00DD2432" w:rsidRDefault="00AB0ADA" w:rsidP="00E830F0">
            <w:pPr>
              <w:widowControl w:val="0"/>
              <w:autoSpaceDE w:val="0"/>
              <w:autoSpaceDN w:val="0"/>
              <w:adjustRightInd w:val="0"/>
              <w:spacing w:line="240" w:lineRule="auto"/>
              <w:contextualSpacing w:val="0"/>
              <w:rPr>
                <w:del w:id="1870" w:author="Arjan Kloosterboer" w:date="2017-08-12T00:03:00Z"/>
                <w:rFonts w:ascii="Calibri" w:hAnsi="Calibri" w:cs="Arial"/>
                <w:b/>
                <w:color w:val="000000"/>
                <w:sz w:val="22"/>
                <w:szCs w:val="24"/>
                <w:lang w:eastAsia="en-US"/>
              </w:rPr>
            </w:pPr>
            <w:del w:id="1871" w:author="Arjan Kloosterboer" w:date="2017-08-12T00:03:00Z">
              <w:r w:rsidRPr="00BE10FF" w:rsidDel="00DD2432">
                <w:rPr>
                  <w:rFonts w:ascii="Calibri" w:hAnsi="Calibri" w:cs="Arial"/>
                  <w:b/>
                  <w:color w:val="000000"/>
                  <w:sz w:val="22"/>
                  <w:szCs w:val="24"/>
                  <w:lang w:eastAsia="en-US"/>
                </w:rPr>
                <w:delText xml:space="preserve">Regels </w:delText>
              </w:r>
            </w:del>
          </w:p>
        </w:tc>
        <w:tc>
          <w:tcPr>
            <w:tcW w:w="6030" w:type="dxa"/>
            <w:tcBorders>
              <w:top w:val="nil"/>
              <w:left w:val="nil"/>
              <w:bottom w:val="nil"/>
              <w:right w:val="nil"/>
            </w:tcBorders>
          </w:tcPr>
          <w:p w14:paraId="013CEE10" w14:textId="3BA40EBB" w:rsidR="00AB0ADA" w:rsidRPr="00BE10FF" w:rsidDel="00DD2432" w:rsidRDefault="00AB0ADA" w:rsidP="00E830F0">
            <w:pPr>
              <w:widowControl w:val="0"/>
              <w:autoSpaceDE w:val="0"/>
              <w:autoSpaceDN w:val="0"/>
              <w:adjustRightInd w:val="0"/>
              <w:spacing w:line="240" w:lineRule="auto"/>
              <w:contextualSpacing w:val="0"/>
              <w:rPr>
                <w:del w:id="1872" w:author="Arjan Kloosterboer" w:date="2017-08-12T00:03:00Z"/>
                <w:rFonts w:ascii="Calibri" w:hAnsi="Calibri" w:cs="Arial"/>
                <w:color w:val="0F0F0F"/>
                <w:sz w:val="22"/>
                <w:szCs w:val="24"/>
                <w:lang w:eastAsia="en-US"/>
              </w:rPr>
            </w:pPr>
            <w:del w:id="1873" w:author="Arjan Kloosterboer" w:date="2017-08-12T00:03:00Z">
              <w:r w:rsidRPr="00BE10FF" w:rsidDel="00DD2432">
                <w:rPr>
                  <w:rFonts w:ascii="Calibri" w:hAnsi="Calibri" w:cs="Arial"/>
                  <w:color w:val="0F0F0F"/>
                  <w:sz w:val="22"/>
                  <w:szCs w:val="24"/>
                  <w:lang w:eastAsia="en-US"/>
                </w:rPr>
                <w:delText xml:space="preserve">Een relatie van deze relatiesoort moet aanwezig zijn en is alleen aanwezig indien de attribuutsoort ‘Brondatum archiefprocedure’ de waarde ‘eigenschap’ heeft. </w:delText>
              </w:r>
            </w:del>
          </w:p>
          <w:p w14:paraId="198590CA" w14:textId="1FD5E1D8" w:rsidR="00AB0ADA" w:rsidRPr="00BE10FF" w:rsidDel="00DD2432" w:rsidRDefault="00AB0ADA" w:rsidP="00E830F0">
            <w:pPr>
              <w:widowControl w:val="0"/>
              <w:autoSpaceDE w:val="0"/>
              <w:autoSpaceDN w:val="0"/>
              <w:adjustRightInd w:val="0"/>
              <w:spacing w:line="240" w:lineRule="auto"/>
              <w:contextualSpacing w:val="0"/>
              <w:rPr>
                <w:del w:id="1874" w:author="Arjan Kloosterboer" w:date="2017-08-12T00:03:00Z"/>
                <w:rFonts w:ascii="Calibri" w:hAnsi="Calibri" w:cs="Arial"/>
                <w:color w:val="0F0F0F"/>
                <w:sz w:val="22"/>
                <w:szCs w:val="24"/>
                <w:lang w:eastAsia="en-US"/>
              </w:rPr>
            </w:pPr>
            <w:del w:id="1875" w:author="Arjan Kloosterboer" w:date="2017-08-12T00:03:00Z">
              <w:r w:rsidRPr="00BE10FF" w:rsidDel="00DD2432">
                <w:rPr>
                  <w:rFonts w:ascii="Calibri" w:hAnsi="Calibri" w:cs="Arial"/>
                  <w:color w:val="0F0F0F"/>
                  <w:sz w:val="22"/>
                  <w:szCs w:val="24"/>
                  <w:lang w:eastAsia="en-US"/>
                </w:rPr>
                <w:delText>De gerelateerde EIGENSCHAP moet van het formaat ‘Datum’ of ‘Datum/tijd’ zijn.</w:delText>
              </w:r>
            </w:del>
          </w:p>
          <w:p w14:paraId="341058F8" w14:textId="72D5AC6A" w:rsidR="00AB0ADA" w:rsidRPr="00BE10FF" w:rsidDel="00DD2432" w:rsidRDefault="00AB0ADA" w:rsidP="00E830F0">
            <w:pPr>
              <w:widowControl w:val="0"/>
              <w:autoSpaceDE w:val="0"/>
              <w:autoSpaceDN w:val="0"/>
              <w:adjustRightInd w:val="0"/>
              <w:spacing w:line="240" w:lineRule="auto"/>
              <w:contextualSpacing w:val="0"/>
              <w:rPr>
                <w:del w:id="1876" w:author="Arjan Kloosterboer" w:date="2017-08-12T00:03:00Z"/>
                <w:rFonts w:ascii="Calibri" w:hAnsi="Calibri" w:cs="Arial"/>
                <w:color w:val="0F0F0F"/>
                <w:sz w:val="22"/>
                <w:szCs w:val="24"/>
                <w:lang w:eastAsia="en-US"/>
              </w:rPr>
            </w:pPr>
            <w:del w:id="1877" w:author="Arjan Kloosterboer" w:date="2017-08-12T00:03:00Z">
              <w:r w:rsidRPr="00BE10FF" w:rsidDel="00DD2432">
                <w:rPr>
                  <w:rFonts w:ascii="Calibri" w:hAnsi="Calibri" w:cs="Arial"/>
                  <w:color w:val="0F0F0F"/>
                  <w:sz w:val="22"/>
                  <w:szCs w:val="24"/>
                  <w:lang w:eastAsia="en-US"/>
                </w:rPr>
                <w:delText>De relatiesoort ontstaat en eindigt alleen (materiële historie) op een datum die gelijk is resp. een dag ligt voor een Versiedatum van het gerelateerd zaaktype.</w:delText>
              </w:r>
            </w:del>
          </w:p>
          <w:p w14:paraId="7232014A" w14:textId="0A44629C" w:rsidR="00AB0ADA" w:rsidRPr="00BE10FF" w:rsidDel="00DD2432" w:rsidRDefault="00AB0ADA" w:rsidP="00E830F0">
            <w:pPr>
              <w:widowControl w:val="0"/>
              <w:autoSpaceDE w:val="0"/>
              <w:autoSpaceDN w:val="0"/>
              <w:adjustRightInd w:val="0"/>
              <w:spacing w:line="240" w:lineRule="auto"/>
              <w:contextualSpacing w:val="0"/>
              <w:rPr>
                <w:del w:id="1878" w:author="Arjan Kloosterboer" w:date="2017-08-12T00:03:00Z"/>
                <w:rFonts w:ascii="Calibri" w:hAnsi="Calibri" w:cs="Arial"/>
                <w:color w:val="0F0F0F"/>
                <w:sz w:val="22"/>
                <w:szCs w:val="24"/>
                <w:lang w:eastAsia="en-US"/>
              </w:rPr>
            </w:pPr>
          </w:p>
        </w:tc>
      </w:tr>
      <w:tr w:rsidR="00AB0ADA" w:rsidRPr="00BE10FF" w:rsidDel="00DD2432" w14:paraId="23C8B5B4" w14:textId="21FEAA7E" w:rsidTr="00E830F0">
        <w:trPr>
          <w:del w:id="1879" w:author="Arjan Kloosterboer" w:date="2017-08-12T00:03:00Z"/>
        </w:trPr>
        <w:tc>
          <w:tcPr>
            <w:tcW w:w="9360" w:type="dxa"/>
            <w:gridSpan w:val="3"/>
            <w:tcBorders>
              <w:top w:val="nil"/>
              <w:left w:val="nil"/>
              <w:bottom w:val="nil"/>
              <w:right w:val="nil"/>
            </w:tcBorders>
          </w:tcPr>
          <w:p w14:paraId="550E61BF" w14:textId="2549F9BE" w:rsidR="00AB0ADA" w:rsidRPr="00BE10FF" w:rsidDel="00DD2432" w:rsidRDefault="00AB0ADA" w:rsidP="00E830F0">
            <w:pPr>
              <w:widowControl w:val="0"/>
              <w:autoSpaceDE w:val="0"/>
              <w:autoSpaceDN w:val="0"/>
              <w:adjustRightInd w:val="0"/>
              <w:spacing w:line="240" w:lineRule="auto"/>
              <w:contextualSpacing w:val="0"/>
              <w:rPr>
                <w:del w:id="1880" w:author="Arjan Kloosterboer" w:date="2017-08-12T00:03:00Z"/>
                <w:rFonts w:ascii="Calibri" w:hAnsi="Calibri" w:cs="Arial"/>
                <w:color w:val="0F0F0F"/>
                <w:sz w:val="22"/>
                <w:szCs w:val="24"/>
                <w:lang w:eastAsia="en-US"/>
              </w:rPr>
            </w:pPr>
            <w:del w:id="1881" w:author="Arjan Kloosterboer" w:date="2017-08-12T00:03:00Z">
              <w:r w:rsidRPr="00BE10FF" w:rsidDel="00DD2432">
                <w:rPr>
                  <w:rFonts w:ascii="Calibri" w:hAnsi="Calibri" w:cs="Arial"/>
                  <w:b/>
                  <w:color w:val="0F0F0F"/>
                  <w:sz w:val="22"/>
                  <w:szCs w:val="24"/>
                  <w:lang w:eastAsia="en-US"/>
                </w:rPr>
                <w:delText>Toelichting</w:delText>
              </w:r>
            </w:del>
          </w:p>
        </w:tc>
      </w:tr>
      <w:tr w:rsidR="00AB0ADA" w:rsidRPr="00BE10FF" w:rsidDel="00DD2432" w14:paraId="7E9F6C5A" w14:textId="7A22E047" w:rsidTr="00E830F0">
        <w:trPr>
          <w:del w:id="1882" w:author="Arjan Kloosterboer" w:date="2017-08-12T00:03:00Z"/>
        </w:trPr>
        <w:tc>
          <w:tcPr>
            <w:tcW w:w="450" w:type="dxa"/>
            <w:tcBorders>
              <w:top w:val="nil"/>
              <w:left w:val="nil"/>
              <w:bottom w:val="nil"/>
              <w:right w:val="nil"/>
            </w:tcBorders>
          </w:tcPr>
          <w:p w14:paraId="65EF81A5" w14:textId="41DF6DA7" w:rsidR="00AB0ADA" w:rsidRPr="00BE10FF" w:rsidDel="00DD2432" w:rsidRDefault="00AB0ADA" w:rsidP="00E830F0">
            <w:pPr>
              <w:widowControl w:val="0"/>
              <w:autoSpaceDE w:val="0"/>
              <w:autoSpaceDN w:val="0"/>
              <w:adjustRightInd w:val="0"/>
              <w:spacing w:line="240" w:lineRule="auto"/>
              <w:contextualSpacing w:val="0"/>
              <w:rPr>
                <w:del w:id="1883" w:author="Arjan Kloosterboer" w:date="2017-08-12T00:03:00Z"/>
                <w:rFonts w:ascii="Calibri" w:hAnsi="Calibri" w:cs="Arial"/>
                <w:b/>
                <w:color w:val="0F0F0F"/>
                <w:sz w:val="22"/>
                <w:szCs w:val="24"/>
                <w:lang w:eastAsia="en-US"/>
              </w:rPr>
            </w:pPr>
          </w:p>
        </w:tc>
        <w:tc>
          <w:tcPr>
            <w:tcW w:w="8910" w:type="dxa"/>
            <w:gridSpan w:val="2"/>
            <w:tcBorders>
              <w:top w:val="nil"/>
              <w:left w:val="nil"/>
              <w:bottom w:val="nil"/>
              <w:right w:val="nil"/>
            </w:tcBorders>
          </w:tcPr>
          <w:p w14:paraId="304D8D2E" w14:textId="1697FB6F" w:rsidR="00AB0ADA" w:rsidRPr="00BE10FF" w:rsidDel="00DD2432" w:rsidRDefault="00AB0ADA" w:rsidP="00E830F0">
            <w:pPr>
              <w:widowControl w:val="0"/>
              <w:autoSpaceDE w:val="0"/>
              <w:autoSpaceDN w:val="0"/>
              <w:adjustRightInd w:val="0"/>
              <w:spacing w:line="240" w:lineRule="auto"/>
              <w:contextualSpacing w:val="0"/>
              <w:rPr>
                <w:del w:id="1884" w:author="Arjan Kloosterboer" w:date="2017-08-12T00:03:00Z"/>
                <w:rFonts w:ascii="Calibri" w:hAnsi="Calibri" w:cs="Arial"/>
                <w:color w:val="0F0F0F"/>
                <w:sz w:val="22"/>
                <w:szCs w:val="24"/>
                <w:lang w:eastAsia="en-US"/>
              </w:rPr>
            </w:pPr>
            <w:del w:id="1885" w:author="Arjan Kloosterboer" w:date="2017-08-12T00:03:00Z">
              <w:r w:rsidRPr="00BE10FF" w:rsidDel="00DD2432">
                <w:rPr>
                  <w:rFonts w:ascii="Calibri" w:hAnsi="Calibri" w:cs="Arial"/>
                  <w:color w:val="0F0F0F"/>
                  <w:sz w:val="22"/>
                  <w:szCs w:val="24"/>
                  <w:lang w:eastAsia="en-US"/>
                </w:rPr>
                <w:delText xml:space="preserve">Het datumveld dat bepalend is voor de start van de archiefactietermijn wordt gespecificeerd met de attribuutsoort ‘Brondatum archiefprocedure’. Indien dit een zaaktype-specifieke eigenschap is, dan wordt met deze relatie aangeduid om welke eigenschap het gaat. </w:delText>
              </w:r>
            </w:del>
          </w:p>
          <w:p w14:paraId="2A2DE951" w14:textId="5F959C7A" w:rsidR="00AB0ADA" w:rsidRPr="00BE10FF" w:rsidDel="00DD2432" w:rsidRDefault="00AB0ADA" w:rsidP="00E830F0">
            <w:pPr>
              <w:widowControl w:val="0"/>
              <w:autoSpaceDE w:val="0"/>
              <w:autoSpaceDN w:val="0"/>
              <w:adjustRightInd w:val="0"/>
              <w:spacing w:line="240" w:lineRule="auto"/>
              <w:contextualSpacing w:val="0"/>
              <w:rPr>
                <w:del w:id="1886" w:author="Arjan Kloosterboer" w:date="2017-08-12T00:03:00Z"/>
                <w:rFonts w:ascii="Calibri" w:hAnsi="Calibri" w:cs="Arial"/>
                <w:color w:val="0F0F0F"/>
                <w:sz w:val="22"/>
                <w:szCs w:val="24"/>
                <w:lang w:eastAsia="en-US"/>
              </w:rPr>
            </w:pPr>
            <w:del w:id="1887" w:author="Arjan Kloosterboer" w:date="2017-08-12T00:03:00Z">
              <w:r w:rsidRPr="00BE10FF" w:rsidDel="00DD2432">
                <w:rPr>
                  <w:rFonts w:ascii="Calibri" w:hAnsi="Calibri" w:cs="Arial"/>
                  <w:color w:val="0F0F0F"/>
                  <w:sz w:val="22"/>
                  <w:szCs w:val="24"/>
                  <w:lang w:eastAsia="en-US"/>
                </w:rPr>
                <w:delText>Denk bijvoorbeeld aan eigenschappen als 'Datum geboorte' bij een geboorteaangifte, 'Datum uit dienst' bij pensionering, et cetera.</w:delText>
              </w:r>
            </w:del>
          </w:p>
          <w:p w14:paraId="3E5C8678" w14:textId="09A0D548" w:rsidR="00AB0ADA" w:rsidRPr="00BE10FF" w:rsidDel="00DD2432" w:rsidRDefault="00AB0ADA" w:rsidP="00E830F0">
            <w:pPr>
              <w:widowControl w:val="0"/>
              <w:autoSpaceDE w:val="0"/>
              <w:autoSpaceDN w:val="0"/>
              <w:adjustRightInd w:val="0"/>
              <w:spacing w:line="240" w:lineRule="auto"/>
              <w:contextualSpacing w:val="0"/>
              <w:rPr>
                <w:del w:id="1888" w:author="Arjan Kloosterboer" w:date="2017-08-12T00:03:00Z"/>
                <w:rFonts w:ascii="Calibri" w:hAnsi="Calibri" w:cs="Arial"/>
                <w:color w:val="0F0F0F"/>
                <w:sz w:val="22"/>
                <w:szCs w:val="24"/>
                <w:lang w:eastAsia="en-US"/>
              </w:rPr>
            </w:pPr>
          </w:p>
        </w:tc>
      </w:tr>
    </w:tbl>
    <w:p w14:paraId="450CB2D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is relevant voor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D9FB74" w14:textId="77777777" w:rsidTr="00E830F0">
        <w:trPr>
          <w:trHeight w:val="230"/>
        </w:trPr>
        <w:tc>
          <w:tcPr>
            <w:tcW w:w="3330" w:type="dxa"/>
            <w:gridSpan w:val="2"/>
            <w:tcBorders>
              <w:top w:val="nil"/>
              <w:left w:val="nil"/>
              <w:bottom w:val="nil"/>
              <w:right w:val="nil"/>
            </w:tcBorders>
          </w:tcPr>
          <w:p w14:paraId="13354B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EABC60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is relevant voor </w:t>
            </w:r>
            <w:r w:rsidRPr="00BE10FF">
              <w:rPr>
                <w:rFonts w:ascii="Arial" w:hAnsi="Arial" w:cs="Arial"/>
                <w:szCs w:val="24"/>
                <w:lang w:val="en-AU" w:eastAsia="en-US"/>
              </w:rPr>
              <w:fldChar w:fldCharType="end"/>
            </w:r>
          </w:p>
        </w:tc>
      </w:tr>
      <w:tr w:rsidR="00AB0ADA" w:rsidRPr="00BE10FF" w14:paraId="205E98AB" w14:textId="77777777" w:rsidTr="00E830F0">
        <w:tc>
          <w:tcPr>
            <w:tcW w:w="3330" w:type="dxa"/>
            <w:gridSpan w:val="2"/>
            <w:tcBorders>
              <w:top w:val="nil"/>
              <w:left w:val="nil"/>
              <w:bottom w:val="nil"/>
              <w:right w:val="nil"/>
            </w:tcBorders>
          </w:tcPr>
          <w:p w14:paraId="2B9048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59296D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54C19E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738A6C0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A0A0CB8" w14:textId="77777777" w:rsidTr="00E830F0">
        <w:tc>
          <w:tcPr>
            <w:tcW w:w="3330" w:type="dxa"/>
            <w:gridSpan w:val="2"/>
            <w:tcBorders>
              <w:top w:val="nil"/>
              <w:left w:val="nil"/>
              <w:bottom w:val="nil"/>
              <w:right w:val="nil"/>
            </w:tcBorders>
          </w:tcPr>
          <w:p w14:paraId="68138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07D82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F676AA6" w14:textId="77777777" w:rsidTr="00E830F0">
        <w:trPr>
          <w:trHeight w:val="230"/>
        </w:trPr>
        <w:tc>
          <w:tcPr>
            <w:tcW w:w="3330" w:type="dxa"/>
            <w:gridSpan w:val="2"/>
            <w:tcBorders>
              <w:top w:val="nil"/>
              <w:left w:val="nil"/>
              <w:bottom w:val="nil"/>
              <w:right w:val="nil"/>
            </w:tcBorders>
          </w:tcPr>
          <w:p w14:paraId="6E96D6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BB73B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872176" w14:textId="77777777" w:rsidTr="00E830F0">
        <w:tc>
          <w:tcPr>
            <w:tcW w:w="3330" w:type="dxa"/>
            <w:gridSpan w:val="2"/>
            <w:tcBorders>
              <w:top w:val="nil"/>
              <w:left w:val="nil"/>
              <w:bottom w:val="nil"/>
              <w:right w:val="nil"/>
            </w:tcBorders>
          </w:tcPr>
          <w:p w14:paraId="2D7328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5E8EAD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ZAAKTYPE van ZAAKen waarin resultaten van dit RESULTAATTYPE bereikt kunnen worden.</w:t>
            </w:r>
            <w:r w:rsidRPr="00BE10FF">
              <w:rPr>
                <w:rFonts w:ascii="Arial" w:hAnsi="Arial" w:cs="Arial"/>
                <w:szCs w:val="24"/>
                <w:lang w:val="en-AU" w:eastAsia="en-US"/>
              </w:rPr>
              <w:fldChar w:fldCharType="end"/>
            </w:r>
          </w:p>
        </w:tc>
      </w:tr>
      <w:tr w:rsidR="00AB0ADA" w:rsidRPr="00BE10FF" w14:paraId="071998AE" w14:textId="77777777" w:rsidTr="00E830F0">
        <w:tc>
          <w:tcPr>
            <w:tcW w:w="3330" w:type="dxa"/>
            <w:gridSpan w:val="2"/>
            <w:tcBorders>
              <w:top w:val="nil"/>
              <w:left w:val="nil"/>
              <w:bottom w:val="nil"/>
              <w:right w:val="nil"/>
            </w:tcBorders>
          </w:tcPr>
          <w:p w14:paraId="321B8B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Herkomst definitie </w:t>
            </w:r>
          </w:p>
        </w:tc>
        <w:tc>
          <w:tcPr>
            <w:tcW w:w="6030" w:type="dxa"/>
            <w:tcBorders>
              <w:top w:val="nil"/>
              <w:left w:val="nil"/>
              <w:bottom w:val="nil"/>
              <w:right w:val="nil"/>
            </w:tcBorders>
          </w:tcPr>
          <w:p w14:paraId="65BFB8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B698689" w14:textId="77777777" w:rsidTr="00E830F0">
        <w:trPr>
          <w:trHeight w:val="215"/>
        </w:trPr>
        <w:tc>
          <w:tcPr>
            <w:tcW w:w="3330" w:type="dxa"/>
            <w:gridSpan w:val="2"/>
            <w:tcBorders>
              <w:top w:val="nil"/>
              <w:left w:val="nil"/>
              <w:bottom w:val="nil"/>
              <w:right w:val="nil"/>
            </w:tcBorders>
          </w:tcPr>
          <w:p w14:paraId="7C030F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C783A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4FF81C18" w14:textId="77777777" w:rsidTr="00E830F0">
        <w:tc>
          <w:tcPr>
            <w:tcW w:w="3330" w:type="dxa"/>
            <w:gridSpan w:val="2"/>
            <w:tcBorders>
              <w:top w:val="nil"/>
              <w:left w:val="nil"/>
              <w:bottom w:val="nil"/>
              <w:right w:val="nil"/>
            </w:tcBorders>
          </w:tcPr>
          <w:p w14:paraId="2A5B12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2E2C0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62EA227" w14:textId="77777777" w:rsidTr="00E830F0">
        <w:trPr>
          <w:trHeight w:val="230"/>
        </w:trPr>
        <w:tc>
          <w:tcPr>
            <w:tcW w:w="3330" w:type="dxa"/>
            <w:gridSpan w:val="2"/>
            <w:tcBorders>
              <w:top w:val="nil"/>
              <w:left w:val="nil"/>
              <w:bottom w:val="nil"/>
              <w:right w:val="nil"/>
            </w:tcBorders>
          </w:tcPr>
          <w:p w14:paraId="7C5AA1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BF4B7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0CCE22" w14:textId="77777777" w:rsidTr="00E830F0">
        <w:tc>
          <w:tcPr>
            <w:tcW w:w="3330" w:type="dxa"/>
            <w:gridSpan w:val="2"/>
            <w:tcBorders>
              <w:top w:val="nil"/>
              <w:left w:val="nil"/>
              <w:bottom w:val="nil"/>
              <w:right w:val="nil"/>
            </w:tcBorders>
          </w:tcPr>
          <w:p w14:paraId="360F70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96789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ED2BD1" w14:textId="77777777" w:rsidTr="00E830F0">
        <w:tc>
          <w:tcPr>
            <w:tcW w:w="3330" w:type="dxa"/>
            <w:gridSpan w:val="2"/>
            <w:tcBorders>
              <w:top w:val="nil"/>
              <w:left w:val="nil"/>
              <w:bottom w:val="nil"/>
              <w:right w:val="nil"/>
            </w:tcBorders>
          </w:tcPr>
          <w:p w14:paraId="5A4CCE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F8907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EBA911" w14:textId="77777777" w:rsidTr="00E830F0">
        <w:tc>
          <w:tcPr>
            <w:tcW w:w="3330" w:type="dxa"/>
            <w:gridSpan w:val="2"/>
            <w:tcBorders>
              <w:top w:val="nil"/>
              <w:left w:val="nil"/>
              <w:bottom w:val="nil"/>
              <w:right w:val="nil"/>
            </w:tcBorders>
          </w:tcPr>
          <w:p w14:paraId="63B6DC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93114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597E76A" w14:textId="77777777" w:rsidTr="00E830F0">
        <w:tc>
          <w:tcPr>
            <w:tcW w:w="3330" w:type="dxa"/>
            <w:gridSpan w:val="2"/>
            <w:tcBorders>
              <w:top w:val="nil"/>
              <w:left w:val="nil"/>
              <w:bottom w:val="nil"/>
              <w:right w:val="nil"/>
            </w:tcBorders>
          </w:tcPr>
          <w:p w14:paraId="6DC1F1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4A68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073837F" w14:textId="77777777" w:rsidTr="00E830F0">
        <w:tc>
          <w:tcPr>
            <w:tcW w:w="3330" w:type="dxa"/>
            <w:gridSpan w:val="2"/>
            <w:tcBorders>
              <w:top w:val="nil"/>
              <w:left w:val="nil"/>
              <w:bottom w:val="nil"/>
              <w:right w:val="nil"/>
            </w:tcBorders>
          </w:tcPr>
          <w:p w14:paraId="5F95C3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F77C2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BAAD924" w14:textId="77777777" w:rsidTr="00E830F0">
        <w:tc>
          <w:tcPr>
            <w:tcW w:w="9360" w:type="dxa"/>
            <w:gridSpan w:val="3"/>
            <w:tcBorders>
              <w:top w:val="nil"/>
              <w:left w:val="nil"/>
              <w:bottom w:val="nil"/>
              <w:right w:val="nil"/>
            </w:tcBorders>
          </w:tcPr>
          <w:p w14:paraId="6A8858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F907674" w14:textId="77777777" w:rsidTr="00E830F0">
        <w:tc>
          <w:tcPr>
            <w:tcW w:w="450" w:type="dxa"/>
            <w:tcBorders>
              <w:top w:val="nil"/>
              <w:left w:val="nil"/>
              <w:bottom w:val="nil"/>
              <w:right w:val="nil"/>
            </w:tcBorders>
          </w:tcPr>
          <w:p w14:paraId="3458FA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48F7B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Niet elk RESULTAATTYPE is relevant voor ZAAKen van een ZAAKTYPE. Deze relatiesoort is opgenomen om bij een ZAAKTYPE vast te kunnen leggen welke deelverzameling RESULTAATTYPEn relevant kan zijn voor ZAAKen van dit ZAAKTYPE en behandelaren zo een overzichtelijke lijst met resultaattypen te kunnen presenteren.</w:t>
            </w:r>
          </w:p>
        </w:tc>
      </w:tr>
    </w:tbl>
    <w:p w14:paraId="041D027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leidt tot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95175D5" w14:textId="77777777" w:rsidTr="00E830F0">
        <w:trPr>
          <w:trHeight w:val="230"/>
        </w:trPr>
        <w:tc>
          <w:tcPr>
            <w:tcW w:w="3330" w:type="dxa"/>
            <w:gridSpan w:val="2"/>
            <w:tcBorders>
              <w:top w:val="nil"/>
              <w:left w:val="nil"/>
              <w:bottom w:val="nil"/>
              <w:right w:val="nil"/>
            </w:tcBorders>
          </w:tcPr>
          <w:p w14:paraId="67F3EC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3C3604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leidt tot</w:t>
            </w:r>
            <w:r w:rsidRPr="00BE10FF">
              <w:rPr>
                <w:rFonts w:ascii="Arial" w:hAnsi="Arial" w:cs="Arial"/>
                <w:szCs w:val="24"/>
                <w:lang w:val="en-AU" w:eastAsia="en-US"/>
              </w:rPr>
              <w:fldChar w:fldCharType="end"/>
            </w:r>
          </w:p>
        </w:tc>
      </w:tr>
      <w:tr w:rsidR="00AB0ADA" w:rsidRPr="00BE10FF" w14:paraId="1D9506C4" w14:textId="77777777" w:rsidTr="00E830F0">
        <w:tc>
          <w:tcPr>
            <w:tcW w:w="3330" w:type="dxa"/>
            <w:gridSpan w:val="2"/>
            <w:tcBorders>
              <w:top w:val="nil"/>
              <w:left w:val="nil"/>
              <w:bottom w:val="nil"/>
              <w:right w:val="nil"/>
            </w:tcBorders>
          </w:tcPr>
          <w:p w14:paraId="552257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18D45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3B9D14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BESLUITTYPE</w:t>
            </w:r>
            <w:r w:rsidRPr="00BE10FF">
              <w:rPr>
                <w:rFonts w:ascii="Arial" w:hAnsi="Arial" w:cs="Arial"/>
                <w:szCs w:val="24"/>
                <w:lang w:val="en-AU" w:eastAsia="en-US"/>
              </w:rPr>
              <w:fldChar w:fldCharType="end"/>
            </w:r>
          </w:p>
          <w:p w14:paraId="4A9DAA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19BF4815" w14:textId="77777777" w:rsidTr="00E830F0">
        <w:tc>
          <w:tcPr>
            <w:tcW w:w="3330" w:type="dxa"/>
            <w:gridSpan w:val="2"/>
            <w:tcBorders>
              <w:top w:val="nil"/>
              <w:left w:val="nil"/>
              <w:bottom w:val="nil"/>
              <w:right w:val="nil"/>
            </w:tcBorders>
          </w:tcPr>
          <w:p w14:paraId="79313E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14907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1B5556" w14:textId="77777777" w:rsidTr="00E830F0">
        <w:trPr>
          <w:trHeight w:val="230"/>
        </w:trPr>
        <w:tc>
          <w:tcPr>
            <w:tcW w:w="3330" w:type="dxa"/>
            <w:gridSpan w:val="2"/>
            <w:tcBorders>
              <w:top w:val="nil"/>
              <w:left w:val="nil"/>
              <w:bottom w:val="nil"/>
              <w:right w:val="nil"/>
            </w:tcBorders>
          </w:tcPr>
          <w:p w14:paraId="5A3D1A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5260F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47E0975" w14:textId="77777777" w:rsidTr="00E830F0">
        <w:tc>
          <w:tcPr>
            <w:tcW w:w="3330" w:type="dxa"/>
            <w:gridSpan w:val="2"/>
            <w:tcBorders>
              <w:top w:val="nil"/>
              <w:left w:val="nil"/>
              <w:bottom w:val="nil"/>
              <w:right w:val="nil"/>
            </w:tcBorders>
          </w:tcPr>
          <w:p w14:paraId="43A59D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3919E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BESLUITTYPE van besluiten die gepaard gaan met resultaten van het RESULTAATTYPE.</w:t>
            </w:r>
            <w:r w:rsidRPr="00BE10FF">
              <w:rPr>
                <w:rFonts w:ascii="Arial" w:hAnsi="Arial" w:cs="Arial"/>
                <w:szCs w:val="24"/>
                <w:lang w:val="en-AU" w:eastAsia="en-US"/>
              </w:rPr>
              <w:fldChar w:fldCharType="end"/>
            </w:r>
          </w:p>
        </w:tc>
      </w:tr>
      <w:tr w:rsidR="00AB0ADA" w:rsidRPr="00BE10FF" w14:paraId="110E1D63" w14:textId="77777777" w:rsidTr="00E830F0">
        <w:tc>
          <w:tcPr>
            <w:tcW w:w="3330" w:type="dxa"/>
            <w:gridSpan w:val="2"/>
            <w:tcBorders>
              <w:top w:val="nil"/>
              <w:left w:val="nil"/>
              <w:bottom w:val="nil"/>
              <w:right w:val="nil"/>
            </w:tcBorders>
          </w:tcPr>
          <w:p w14:paraId="323D97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FFC67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40EDA7" w14:textId="77777777" w:rsidTr="00E830F0">
        <w:trPr>
          <w:trHeight w:val="215"/>
        </w:trPr>
        <w:tc>
          <w:tcPr>
            <w:tcW w:w="3330" w:type="dxa"/>
            <w:gridSpan w:val="2"/>
            <w:tcBorders>
              <w:top w:val="nil"/>
              <w:left w:val="nil"/>
              <w:bottom w:val="nil"/>
              <w:right w:val="nil"/>
            </w:tcBorders>
          </w:tcPr>
          <w:p w14:paraId="658A06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B31DE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31 december 2012</w:t>
            </w:r>
          </w:p>
        </w:tc>
      </w:tr>
      <w:tr w:rsidR="00AB0ADA" w:rsidRPr="00BE10FF" w14:paraId="4D7DA81A" w14:textId="77777777" w:rsidTr="00E830F0">
        <w:tc>
          <w:tcPr>
            <w:tcW w:w="3330" w:type="dxa"/>
            <w:gridSpan w:val="2"/>
            <w:tcBorders>
              <w:top w:val="nil"/>
              <w:left w:val="nil"/>
              <w:bottom w:val="nil"/>
              <w:right w:val="nil"/>
            </w:tcBorders>
          </w:tcPr>
          <w:p w14:paraId="2CEA00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81876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182EFEF" w14:textId="77777777" w:rsidTr="00E830F0">
        <w:trPr>
          <w:trHeight w:val="230"/>
        </w:trPr>
        <w:tc>
          <w:tcPr>
            <w:tcW w:w="3330" w:type="dxa"/>
            <w:gridSpan w:val="2"/>
            <w:tcBorders>
              <w:top w:val="nil"/>
              <w:left w:val="nil"/>
              <w:bottom w:val="nil"/>
              <w:right w:val="nil"/>
            </w:tcBorders>
          </w:tcPr>
          <w:p w14:paraId="68A6DD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8807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49128FD" w14:textId="77777777" w:rsidTr="00E830F0">
        <w:tc>
          <w:tcPr>
            <w:tcW w:w="3330" w:type="dxa"/>
            <w:gridSpan w:val="2"/>
            <w:tcBorders>
              <w:top w:val="nil"/>
              <w:left w:val="nil"/>
              <w:bottom w:val="nil"/>
              <w:right w:val="nil"/>
            </w:tcBorders>
          </w:tcPr>
          <w:p w14:paraId="273B9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A38E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817FC5" w14:textId="77777777" w:rsidTr="00E830F0">
        <w:tc>
          <w:tcPr>
            <w:tcW w:w="3330" w:type="dxa"/>
            <w:gridSpan w:val="2"/>
            <w:tcBorders>
              <w:top w:val="nil"/>
              <w:left w:val="nil"/>
              <w:bottom w:val="nil"/>
              <w:right w:val="nil"/>
            </w:tcBorders>
          </w:tcPr>
          <w:p w14:paraId="6FDE3B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BAE51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4C40B3" w14:textId="77777777" w:rsidTr="00E830F0">
        <w:tc>
          <w:tcPr>
            <w:tcW w:w="3330" w:type="dxa"/>
            <w:gridSpan w:val="2"/>
            <w:tcBorders>
              <w:top w:val="nil"/>
              <w:left w:val="nil"/>
              <w:bottom w:val="nil"/>
              <w:right w:val="nil"/>
            </w:tcBorders>
          </w:tcPr>
          <w:p w14:paraId="680F7B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4FF4D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05C0FC" w14:textId="77777777" w:rsidTr="00E830F0">
        <w:tc>
          <w:tcPr>
            <w:tcW w:w="3330" w:type="dxa"/>
            <w:gridSpan w:val="2"/>
            <w:tcBorders>
              <w:top w:val="nil"/>
              <w:left w:val="nil"/>
              <w:bottom w:val="nil"/>
              <w:right w:val="nil"/>
            </w:tcBorders>
          </w:tcPr>
          <w:p w14:paraId="255AE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B076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A3C0CA3" w14:textId="77777777" w:rsidTr="00E830F0">
        <w:tc>
          <w:tcPr>
            <w:tcW w:w="3330" w:type="dxa"/>
            <w:gridSpan w:val="2"/>
            <w:tcBorders>
              <w:top w:val="nil"/>
              <w:left w:val="nil"/>
              <w:bottom w:val="nil"/>
              <w:right w:val="nil"/>
            </w:tcBorders>
          </w:tcPr>
          <w:p w14:paraId="58C976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3C226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4BE129EC" w14:textId="77777777" w:rsidTr="00E830F0">
        <w:tc>
          <w:tcPr>
            <w:tcW w:w="9360" w:type="dxa"/>
            <w:gridSpan w:val="3"/>
            <w:tcBorders>
              <w:top w:val="nil"/>
              <w:left w:val="nil"/>
              <w:bottom w:val="nil"/>
              <w:right w:val="nil"/>
            </w:tcBorders>
          </w:tcPr>
          <w:p w14:paraId="3CBD79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9EB9F3A" w14:textId="77777777" w:rsidTr="00E830F0">
        <w:tc>
          <w:tcPr>
            <w:tcW w:w="450" w:type="dxa"/>
            <w:tcBorders>
              <w:top w:val="nil"/>
              <w:left w:val="nil"/>
              <w:bottom w:val="nil"/>
              <w:right w:val="nil"/>
            </w:tcBorders>
          </w:tcPr>
          <w:p w14:paraId="181219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97789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besluit is altijd het gevolg van, of gaat gepaard met het resultaat van een zaak. Met deze relatie worden deze verbanden op type-niveau gelegd.</w:t>
            </w:r>
          </w:p>
        </w:tc>
      </w:tr>
      <w:tr w:rsidR="00444EF3" w:rsidRPr="00BE10FF" w14:paraId="29250383" w14:textId="77777777" w:rsidTr="00E830F0">
        <w:tc>
          <w:tcPr>
            <w:tcW w:w="450" w:type="dxa"/>
            <w:tcBorders>
              <w:top w:val="nil"/>
              <w:left w:val="nil"/>
              <w:bottom w:val="nil"/>
              <w:right w:val="nil"/>
            </w:tcBorders>
          </w:tcPr>
          <w:p w14:paraId="20577704" w14:textId="77777777" w:rsidR="00444EF3" w:rsidRPr="00BE10FF" w:rsidRDefault="00444EF3"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67D8A07" w14:textId="77777777" w:rsidR="00444EF3" w:rsidRPr="00BE10FF" w:rsidRDefault="00444EF3"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F485B2B"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ROLTYPE</w:t>
      </w:r>
      <w:r>
        <w:fldChar w:fldCharType="end"/>
      </w:r>
    </w:p>
    <w:p w14:paraId="45DE7E6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Roltypeomschrijving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CFFB20" w14:textId="77777777" w:rsidTr="00E830F0">
        <w:trPr>
          <w:trHeight w:val="230"/>
        </w:trPr>
        <w:tc>
          <w:tcPr>
            <w:tcW w:w="3330" w:type="dxa"/>
            <w:gridSpan w:val="2"/>
            <w:tcBorders>
              <w:top w:val="nil"/>
              <w:left w:val="nil"/>
              <w:bottom w:val="nil"/>
              <w:right w:val="nil"/>
            </w:tcBorders>
          </w:tcPr>
          <w:p w14:paraId="03A4F4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A461CE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Roltypeomschrijving</w:t>
            </w:r>
            <w:r w:rsidRPr="00BE10FF">
              <w:rPr>
                <w:rFonts w:ascii="Arial" w:hAnsi="Arial" w:cs="Arial"/>
                <w:szCs w:val="24"/>
                <w:lang w:val="en-AU" w:eastAsia="en-US"/>
              </w:rPr>
              <w:fldChar w:fldCharType="end"/>
            </w:r>
          </w:p>
        </w:tc>
      </w:tr>
      <w:tr w:rsidR="00AB0ADA" w:rsidRPr="00BE10FF" w14:paraId="3EA64AD1" w14:textId="77777777" w:rsidTr="00E830F0">
        <w:tc>
          <w:tcPr>
            <w:tcW w:w="3330" w:type="dxa"/>
            <w:gridSpan w:val="2"/>
            <w:tcBorders>
              <w:top w:val="nil"/>
              <w:left w:val="nil"/>
              <w:bottom w:val="nil"/>
              <w:right w:val="nil"/>
            </w:tcBorders>
          </w:tcPr>
          <w:p w14:paraId="2BE1C4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F36A6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74DA4A" w14:textId="77777777" w:rsidTr="00E830F0">
        <w:tc>
          <w:tcPr>
            <w:tcW w:w="3330" w:type="dxa"/>
            <w:gridSpan w:val="2"/>
            <w:tcBorders>
              <w:top w:val="nil"/>
              <w:left w:val="nil"/>
              <w:bottom w:val="nil"/>
              <w:right w:val="nil"/>
            </w:tcBorders>
          </w:tcPr>
          <w:p w14:paraId="0C90FE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179C4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2AFCCBB" w14:textId="77777777" w:rsidTr="00E830F0">
        <w:tc>
          <w:tcPr>
            <w:tcW w:w="3330" w:type="dxa"/>
            <w:gridSpan w:val="2"/>
            <w:tcBorders>
              <w:top w:val="nil"/>
              <w:left w:val="nil"/>
              <w:bottom w:val="nil"/>
              <w:right w:val="nil"/>
            </w:tcBorders>
          </w:tcPr>
          <w:p w14:paraId="48E716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45D19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2344E257" w14:textId="77777777" w:rsidTr="00E830F0">
        <w:tc>
          <w:tcPr>
            <w:tcW w:w="3330" w:type="dxa"/>
            <w:gridSpan w:val="2"/>
            <w:tcBorders>
              <w:top w:val="nil"/>
              <w:left w:val="nil"/>
              <w:bottom w:val="nil"/>
              <w:right w:val="nil"/>
            </w:tcBorders>
          </w:tcPr>
          <w:p w14:paraId="0D4E00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478A45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aard van de ROL.</w:t>
            </w:r>
            <w:r w:rsidRPr="00BE10FF">
              <w:rPr>
                <w:rFonts w:ascii="Arial" w:hAnsi="Arial" w:cs="Arial"/>
                <w:szCs w:val="24"/>
                <w:lang w:val="en-AU" w:eastAsia="en-US"/>
              </w:rPr>
              <w:fldChar w:fldCharType="end"/>
            </w:r>
          </w:p>
        </w:tc>
      </w:tr>
      <w:tr w:rsidR="00AB0ADA" w:rsidRPr="00BE10FF" w14:paraId="73982D52" w14:textId="77777777" w:rsidTr="00E830F0">
        <w:trPr>
          <w:trHeight w:val="230"/>
        </w:trPr>
        <w:tc>
          <w:tcPr>
            <w:tcW w:w="3330" w:type="dxa"/>
            <w:gridSpan w:val="2"/>
            <w:tcBorders>
              <w:top w:val="nil"/>
              <w:left w:val="nil"/>
              <w:bottom w:val="nil"/>
              <w:right w:val="nil"/>
            </w:tcBorders>
          </w:tcPr>
          <w:p w14:paraId="24ABE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1415C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E2452AA" w14:textId="77777777" w:rsidTr="00E830F0">
        <w:tc>
          <w:tcPr>
            <w:tcW w:w="3330" w:type="dxa"/>
            <w:gridSpan w:val="2"/>
            <w:tcBorders>
              <w:top w:val="nil"/>
              <w:left w:val="nil"/>
              <w:bottom w:val="nil"/>
              <w:right w:val="nil"/>
            </w:tcBorders>
          </w:tcPr>
          <w:p w14:paraId="300F88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EF8E9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8313A75" w14:textId="77777777" w:rsidTr="00E830F0">
        <w:tc>
          <w:tcPr>
            <w:tcW w:w="3330" w:type="dxa"/>
            <w:gridSpan w:val="2"/>
            <w:tcBorders>
              <w:top w:val="nil"/>
              <w:left w:val="nil"/>
              <w:bottom w:val="nil"/>
              <w:right w:val="nil"/>
            </w:tcBorders>
          </w:tcPr>
          <w:p w14:paraId="2283FD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C90C06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1084A42" w14:textId="77777777" w:rsidTr="00E830F0">
        <w:trPr>
          <w:trHeight w:val="230"/>
        </w:trPr>
        <w:tc>
          <w:tcPr>
            <w:tcW w:w="3330" w:type="dxa"/>
            <w:gridSpan w:val="2"/>
            <w:tcBorders>
              <w:top w:val="nil"/>
              <w:left w:val="nil"/>
              <w:bottom w:val="nil"/>
              <w:right w:val="nil"/>
            </w:tcBorders>
          </w:tcPr>
          <w:p w14:paraId="339C5F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10BE9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FCDE564" w14:textId="77777777" w:rsidTr="00E830F0">
        <w:trPr>
          <w:trHeight w:val="215"/>
        </w:trPr>
        <w:tc>
          <w:tcPr>
            <w:tcW w:w="3330" w:type="dxa"/>
            <w:gridSpan w:val="2"/>
            <w:tcBorders>
              <w:top w:val="nil"/>
              <w:left w:val="nil"/>
              <w:bottom w:val="nil"/>
              <w:right w:val="nil"/>
            </w:tcBorders>
          </w:tcPr>
          <w:p w14:paraId="061579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14:paraId="00D5A9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66C5F5" w14:textId="77777777" w:rsidTr="00E830F0">
        <w:trPr>
          <w:trHeight w:val="230"/>
        </w:trPr>
        <w:tc>
          <w:tcPr>
            <w:tcW w:w="3330" w:type="dxa"/>
            <w:gridSpan w:val="2"/>
            <w:tcBorders>
              <w:top w:val="nil"/>
              <w:left w:val="nil"/>
              <w:bottom w:val="nil"/>
              <w:right w:val="nil"/>
            </w:tcBorders>
          </w:tcPr>
          <w:p w14:paraId="38E5FA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9B6D0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EFDBA6D" w14:textId="77777777" w:rsidTr="00E830F0">
        <w:trPr>
          <w:trHeight w:val="230"/>
        </w:trPr>
        <w:tc>
          <w:tcPr>
            <w:tcW w:w="3330" w:type="dxa"/>
            <w:gridSpan w:val="2"/>
            <w:tcBorders>
              <w:top w:val="nil"/>
              <w:left w:val="nil"/>
              <w:bottom w:val="nil"/>
              <w:right w:val="nil"/>
            </w:tcBorders>
          </w:tcPr>
          <w:p w14:paraId="72C512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D548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7A9C75C" w14:textId="77777777" w:rsidTr="00E830F0">
        <w:trPr>
          <w:trHeight w:val="230"/>
        </w:trPr>
        <w:tc>
          <w:tcPr>
            <w:tcW w:w="3330" w:type="dxa"/>
            <w:gridSpan w:val="2"/>
            <w:tcBorders>
              <w:top w:val="nil"/>
              <w:left w:val="nil"/>
              <w:bottom w:val="nil"/>
              <w:right w:val="nil"/>
            </w:tcBorders>
          </w:tcPr>
          <w:p w14:paraId="66E5DA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AF22C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DB87A76" w14:textId="77777777" w:rsidTr="00E830F0">
        <w:trPr>
          <w:trHeight w:val="230"/>
        </w:trPr>
        <w:tc>
          <w:tcPr>
            <w:tcW w:w="3330" w:type="dxa"/>
            <w:gridSpan w:val="2"/>
            <w:tcBorders>
              <w:top w:val="nil"/>
              <w:left w:val="nil"/>
              <w:bottom w:val="nil"/>
              <w:right w:val="nil"/>
            </w:tcBorders>
          </w:tcPr>
          <w:p w14:paraId="275209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14A62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5F22487" w14:textId="77777777" w:rsidTr="00E830F0">
        <w:tc>
          <w:tcPr>
            <w:tcW w:w="3330" w:type="dxa"/>
            <w:gridSpan w:val="2"/>
            <w:tcBorders>
              <w:top w:val="nil"/>
              <w:left w:val="nil"/>
              <w:bottom w:val="nil"/>
              <w:right w:val="nil"/>
            </w:tcBorders>
          </w:tcPr>
          <w:p w14:paraId="593EE5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CE8B1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F75D4F" w14:textId="77777777" w:rsidTr="00E830F0">
        <w:trPr>
          <w:trHeight w:val="230"/>
        </w:trPr>
        <w:tc>
          <w:tcPr>
            <w:tcW w:w="3330" w:type="dxa"/>
            <w:gridSpan w:val="2"/>
            <w:tcBorders>
              <w:top w:val="nil"/>
              <w:left w:val="nil"/>
              <w:bottom w:val="nil"/>
              <w:right w:val="nil"/>
            </w:tcBorders>
          </w:tcPr>
          <w:p w14:paraId="157049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FB140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B982800" w14:textId="77777777" w:rsidTr="00E830F0">
        <w:trPr>
          <w:trHeight w:val="230"/>
        </w:trPr>
        <w:tc>
          <w:tcPr>
            <w:tcW w:w="3330" w:type="dxa"/>
            <w:gridSpan w:val="2"/>
            <w:tcBorders>
              <w:top w:val="nil"/>
              <w:left w:val="nil"/>
              <w:bottom w:val="nil"/>
              <w:right w:val="nil"/>
            </w:tcBorders>
          </w:tcPr>
          <w:p w14:paraId="35C34F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0C25D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CAF27C7" w14:textId="77777777" w:rsidTr="00E830F0">
        <w:trPr>
          <w:trHeight w:val="230"/>
        </w:trPr>
        <w:tc>
          <w:tcPr>
            <w:tcW w:w="3330" w:type="dxa"/>
            <w:gridSpan w:val="2"/>
            <w:tcBorders>
              <w:top w:val="nil"/>
              <w:left w:val="nil"/>
              <w:bottom w:val="nil"/>
              <w:right w:val="nil"/>
            </w:tcBorders>
          </w:tcPr>
          <w:p w14:paraId="774368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015BA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2771C9D4" w14:textId="77777777" w:rsidTr="00E830F0">
        <w:tc>
          <w:tcPr>
            <w:tcW w:w="9360" w:type="dxa"/>
            <w:gridSpan w:val="3"/>
            <w:tcBorders>
              <w:top w:val="nil"/>
              <w:left w:val="nil"/>
              <w:bottom w:val="nil"/>
              <w:right w:val="nil"/>
            </w:tcBorders>
          </w:tcPr>
          <w:p w14:paraId="3695AF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9380F26" w14:textId="77777777" w:rsidTr="00E830F0">
        <w:tc>
          <w:tcPr>
            <w:tcW w:w="450" w:type="dxa"/>
            <w:tcBorders>
              <w:top w:val="nil"/>
              <w:left w:val="nil"/>
              <w:bottom w:val="nil"/>
              <w:right w:val="nil"/>
            </w:tcBorders>
          </w:tcPr>
          <w:p w14:paraId="535882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59C53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56AA0D4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Roltypeomschrijving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790345C" w14:textId="77777777" w:rsidTr="00E830F0">
        <w:trPr>
          <w:trHeight w:val="230"/>
        </w:trPr>
        <w:tc>
          <w:tcPr>
            <w:tcW w:w="3330" w:type="dxa"/>
            <w:gridSpan w:val="2"/>
            <w:tcBorders>
              <w:top w:val="nil"/>
              <w:left w:val="nil"/>
              <w:bottom w:val="nil"/>
              <w:right w:val="nil"/>
            </w:tcBorders>
          </w:tcPr>
          <w:p w14:paraId="54CB58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80AF61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Roltypeomschrijving generiek</w:t>
            </w:r>
            <w:r w:rsidRPr="00BE10FF">
              <w:rPr>
                <w:rFonts w:ascii="Arial" w:hAnsi="Arial" w:cs="Arial"/>
                <w:szCs w:val="24"/>
                <w:lang w:val="en-AU" w:eastAsia="en-US"/>
              </w:rPr>
              <w:fldChar w:fldCharType="end"/>
            </w:r>
          </w:p>
        </w:tc>
      </w:tr>
      <w:tr w:rsidR="00AB0ADA" w:rsidRPr="00BE10FF" w14:paraId="49E0144B" w14:textId="77777777" w:rsidTr="00E830F0">
        <w:tc>
          <w:tcPr>
            <w:tcW w:w="3330" w:type="dxa"/>
            <w:gridSpan w:val="2"/>
            <w:tcBorders>
              <w:top w:val="nil"/>
              <w:left w:val="nil"/>
              <w:bottom w:val="nil"/>
              <w:right w:val="nil"/>
            </w:tcBorders>
          </w:tcPr>
          <w:p w14:paraId="7235A3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EC8D6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92362E3" w14:textId="77777777" w:rsidTr="00E830F0">
        <w:tc>
          <w:tcPr>
            <w:tcW w:w="3330" w:type="dxa"/>
            <w:gridSpan w:val="2"/>
            <w:tcBorders>
              <w:top w:val="nil"/>
              <w:left w:val="nil"/>
              <w:bottom w:val="nil"/>
              <w:right w:val="nil"/>
            </w:tcBorders>
          </w:tcPr>
          <w:p w14:paraId="347767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3CE37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06BF59E" w14:textId="77777777" w:rsidTr="00E830F0">
        <w:tc>
          <w:tcPr>
            <w:tcW w:w="3330" w:type="dxa"/>
            <w:gridSpan w:val="2"/>
            <w:tcBorders>
              <w:top w:val="nil"/>
              <w:left w:val="nil"/>
              <w:bottom w:val="nil"/>
              <w:right w:val="nil"/>
            </w:tcBorders>
          </w:tcPr>
          <w:p w14:paraId="5D9584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C1804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61D65CDD" w14:textId="77777777" w:rsidTr="00E830F0">
        <w:tc>
          <w:tcPr>
            <w:tcW w:w="3330" w:type="dxa"/>
            <w:gridSpan w:val="2"/>
            <w:tcBorders>
              <w:top w:val="nil"/>
              <w:left w:val="nil"/>
              <w:bottom w:val="nil"/>
              <w:right w:val="nil"/>
            </w:tcBorders>
          </w:tcPr>
          <w:p w14:paraId="58BA91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85C8E9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Algemeen gehanteerde omschrijving van de aard van de ROL.</w:t>
            </w:r>
            <w:r w:rsidRPr="00BE10FF">
              <w:rPr>
                <w:rFonts w:ascii="Arial" w:hAnsi="Arial" w:cs="Arial"/>
                <w:szCs w:val="24"/>
                <w:lang w:val="en-AU" w:eastAsia="en-US"/>
              </w:rPr>
              <w:fldChar w:fldCharType="end"/>
            </w:r>
          </w:p>
        </w:tc>
      </w:tr>
      <w:tr w:rsidR="00AB0ADA" w:rsidRPr="00BE10FF" w14:paraId="73B1B882" w14:textId="77777777" w:rsidTr="00E830F0">
        <w:trPr>
          <w:trHeight w:val="230"/>
        </w:trPr>
        <w:tc>
          <w:tcPr>
            <w:tcW w:w="3330" w:type="dxa"/>
            <w:gridSpan w:val="2"/>
            <w:tcBorders>
              <w:top w:val="nil"/>
              <w:left w:val="nil"/>
              <w:bottom w:val="nil"/>
              <w:right w:val="nil"/>
            </w:tcBorders>
          </w:tcPr>
          <w:p w14:paraId="77B584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9B159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A12723" w14:textId="77777777" w:rsidTr="00E830F0">
        <w:tc>
          <w:tcPr>
            <w:tcW w:w="3330" w:type="dxa"/>
            <w:gridSpan w:val="2"/>
            <w:tcBorders>
              <w:top w:val="nil"/>
              <w:left w:val="nil"/>
              <w:bottom w:val="nil"/>
              <w:right w:val="nil"/>
            </w:tcBorders>
          </w:tcPr>
          <w:p w14:paraId="040058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C484C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3A8F6C2" w14:textId="77777777" w:rsidTr="00E830F0">
        <w:tc>
          <w:tcPr>
            <w:tcW w:w="3330" w:type="dxa"/>
            <w:gridSpan w:val="2"/>
            <w:tcBorders>
              <w:top w:val="nil"/>
              <w:left w:val="nil"/>
              <w:bottom w:val="nil"/>
              <w:right w:val="nil"/>
            </w:tcBorders>
          </w:tcPr>
          <w:p w14:paraId="6D6729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9C05C7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18A29B53" w14:textId="77777777" w:rsidTr="00E830F0">
        <w:trPr>
          <w:trHeight w:val="230"/>
        </w:trPr>
        <w:tc>
          <w:tcPr>
            <w:tcW w:w="3330" w:type="dxa"/>
            <w:gridSpan w:val="2"/>
            <w:tcBorders>
              <w:top w:val="nil"/>
              <w:left w:val="nil"/>
              <w:bottom w:val="nil"/>
              <w:right w:val="nil"/>
            </w:tcBorders>
          </w:tcPr>
          <w:p w14:paraId="140F58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BB0DF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Adviseur: Kennis in dienst stellen van de behandeling van (een deel van) een zaak.</w:t>
            </w:r>
          </w:p>
          <w:p w14:paraId="3B7865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Behandelaar: De vakinhoudelijke behandeling doen van (een deel van) een zaak.</w:t>
            </w:r>
          </w:p>
          <w:p w14:paraId="14D94C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Belanghebbende: Vanuit eigen en objectief belang rechtstreeks betrokken zijn bij de behandeling en/of de uitkomst van een zaak. Nb. De formulering is afgeleid van de belanghebbende in de AWB.</w:t>
            </w:r>
          </w:p>
          <w:p w14:paraId="6F5086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Beslisser: Nemen van besluiten die voor de uitkomst van een zaak noodzakelijk zijn.</w:t>
            </w:r>
          </w:p>
          <w:p w14:paraId="7F3F11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Initiator: Aanleiding geven tot de start van een zaak. Nb. Indien het gaat om dienstverlening aan burgers en bedrijven wordt ook wel de term ‘klant’ gehanteerd. Met het oog op andere dan dienstverleningszaken is hier gekozen voor de meer algemene term.</w:t>
            </w:r>
          </w:p>
          <w:p w14:paraId="319D76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p>
          <w:p w14:paraId="00D7C1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Zaakcoördinator: Er voor zorg dragen dat de behandeling van de zaak in samenhang uitgevoerd wordt conform de daarover gemaakte afspraken.</w:t>
            </w:r>
          </w:p>
          <w:p w14:paraId="703768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B053012" w14:textId="77777777" w:rsidTr="00E830F0">
        <w:trPr>
          <w:trHeight w:val="215"/>
        </w:trPr>
        <w:tc>
          <w:tcPr>
            <w:tcW w:w="3330" w:type="dxa"/>
            <w:gridSpan w:val="2"/>
            <w:tcBorders>
              <w:top w:val="nil"/>
              <w:left w:val="nil"/>
              <w:bottom w:val="nil"/>
              <w:right w:val="nil"/>
            </w:tcBorders>
          </w:tcPr>
          <w:p w14:paraId="312D7C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9090B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2F949E5" w14:textId="77777777" w:rsidTr="00E830F0">
        <w:trPr>
          <w:trHeight w:val="230"/>
        </w:trPr>
        <w:tc>
          <w:tcPr>
            <w:tcW w:w="3330" w:type="dxa"/>
            <w:gridSpan w:val="2"/>
            <w:tcBorders>
              <w:top w:val="nil"/>
              <w:left w:val="nil"/>
              <w:bottom w:val="nil"/>
              <w:right w:val="nil"/>
            </w:tcBorders>
          </w:tcPr>
          <w:p w14:paraId="0111FB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9DB09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BB7538D" w14:textId="77777777" w:rsidTr="00E830F0">
        <w:trPr>
          <w:trHeight w:val="230"/>
        </w:trPr>
        <w:tc>
          <w:tcPr>
            <w:tcW w:w="3330" w:type="dxa"/>
            <w:gridSpan w:val="2"/>
            <w:tcBorders>
              <w:top w:val="nil"/>
              <w:left w:val="nil"/>
              <w:bottom w:val="nil"/>
              <w:right w:val="nil"/>
            </w:tcBorders>
          </w:tcPr>
          <w:p w14:paraId="4094A9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2394F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7B9CB1" w14:textId="77777777" w:rsidTr="00E830F0">
        <w:trPr>
          <w:trHeight w:val="230"/>
        </w:trPr>
        <w:tc>
          <w:tcPr>
            <w:tcW w:w="3330" w:type="dxa"/>
            <w:gridSpan w:val="2"/>
            <w:tcBorders>
              <w:top w:val="nil"/>
              <w:left w:val="nil"/>
              <w:bottom w:val="nil"/>
              <w:right w:val="nil"/>
            </w:tcBorders>
          </w:tcPr>
          <w:p w14:paraId="130D07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5D89F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18D3E30" w14:textId="77777777" w:rsidTr="00E830F0">
        <w:trPr>
          <w:trHeight w:val="230"/>
        </w:trPr>
        <w:tc>
          <w:tcPr>
            <w:tcW w:w="3330" w:type="dxa"/>
            <w:gridSpan w:val="2"/>
            <w:tcBorders>
              <w:top w:val="nil"/>
              <w:left w:val="nil"/>
              <w:bottom w:val="nil"/>
              <w:right w:val="nil"/>
            </w:tcBorders>
          </w:tcPr>
          <w:p w14:paraId="2B36ED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3948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675EC6" w14:textId="77777777" w:rsidTr="00E830F0">
        <w:tc>
          <w:tcPr>
            <w:tcW w:w="3330" w:type="dxa"/>
            <w:gridSpan w:val="2"/>
            <w:tcBorders>
              <w:top w:val="nil"/>
              <w:left w:val="nil"/>
              <w:bottom w:val="nil"/>
              <w:right w:val="nil"/>
            </w:tcBorders>
          </w:tcPr>
          <w:p w14:paraId="129784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59CFF7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5503544" w14:textId="77777777" w:rsidTr="00E830F0">
        <w:trPr>
          <w:trHeight w:val="230"/>
        </w:trPr>
        <w:tc>
          <w:tcPr>
            <w:tcW w:w="3330" w:type="dxa"/>
            <w:gridSpan w:val="2"/>
            <w:tcBorders>
              <w:top w:val="nil"/>
              <w:left w:val="nil"/>
              <w:bottom w:val="nil"/>
              <w:right w:val="nil"/>
            </w:tcBorders>
          </w:tcPr>
          <w:p w14:paraId="0AAB8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199D36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06307A3" w14:textId="77777777" w:rsidTr="00E830F0">
        <w:trPr>
          <w:trHeight w:val="230"/>
        </w:trPr>
        <w:tc>
          <w:tcPr>
            <w:tcW w:w="3330" w:type="dxa"/>
            <w:gridSpan w:val="2"/>
            <w:tcBorders>
              <w:top w:val="nil"/>
              <w:left w:val="nil"/>
              <w:bottom w:val="nil"/>
              <w:right w:val="nil"/>
            </w:tcBorders>
          </w:tcPr>
          <w:p w14:paraId="61184E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C89DF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A0ED6D6" w14:textId="77777777" w:rsidTr="00E830F0">
        <w:trPr>
          <w:trHeight w:val="230"/>
        </w:trPr>
        <w:tc>
          <w:tcPr>
            <w:tcW w:w="3330" w:type="dxa"/>
            <w:gridSpan w:val="2"/>
            <w:tcBorders>
              <w:top w:val="nil"/>
              <w:left w:val="nil"/>
              <w:bottom w:val="nil"/>
              <w:right w:val="nil"/>
            </w:tcBorders>
          </w:tcPr>
          <w:p w14:paraId="0228D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3936E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1D44997A" w14:textId="77777777" w:rsidTr="00E830F0">
        <w:tc>
          <w:tcPr>
            <w:tcW w:w="9360" w:type="dxa"/>
            <w:gridSpan w:val="3"/>
            <w:tcBorders>
              <w:top w:val="nil"/>
              <w:left w:val="nil"/>
              <w:bottom w:val="nil"/>
              <w:right w:val="nil"/>
            </w:tcBorders>
          </w:tcPr>
          <w:p w14:paraId="2654C6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81B6393" w14:textId="77777777" w:rsidTr="00E830F0">
        <w:tc>
          <w:tcPr>
            <w:tcW w:w="450" w:type="dxa"/>
            <w:tcBorders>
              <w:top w:val="nil"/>
              <w:left w:val="nil"/>
              <w:bottom w:val="nil"/>
              <w:right w:val="nil"/>
            </w:tcBorders>
          </w:tcPr>
          <w:p w14:paraId="6BC095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6460A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de rol, zoals deze landelijk wordt toegepast. Deze kan afwijken van de door de zaakbehandelende organisatie(s) gehanteerde naam, de Roltypeomschrijving.</w:t>
            </w:r>
          </w:p>
        </w:tc>
      </w:tr>
    </w:tbl>
    <w:p w14:paraId="2DC7ED7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Soort betrokkene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47B8E32" w14:textId="77777777" w:rsidTr="00E830F0">
        <w:trPr>
          <w:trHeight w:val="230"/>
        </w:trPr>
        <w:tc>
          <w:tcPr>
            <w:tcW w:w="3330" w:type="dxa"/>
            <w:gridSpan w:val="2"/>
            <w:tcBorders>
              <w:top w:val="nil"/>
              <w:left w:val="nil"/>
              <w:bottom w:val="nil"/>
              <w:right w:val="nil"/>
            </w:tcBorders>
          </w:tcPr>
          <w:p w14:paraId="69ED0F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67C2A9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Soort betrokkene</w:t>
            </w:r>
            <w:r w:rsidRPr="00BE10FF">
              <w:rPr>
                <w:rFonts w:ascii="Arial" w:hAnsi="Arial" w:cs="Arial"/>
                <w:szCs w:val="24"/>
                <w:lang w:val="en-AU" w:eastAsia="en-US"/>
              </w:rPr>
              <w:fldChar w:fldCharType="end"/>
            </w:r>
          </w:p>
        </w:tc>
      </w:tr>
      <w:tr w:rsidR="00AB0ADA" w:rsidRPr="00BE10FF" w14:paraId="542FF203" w14:textId="77777777" w:rsidTr="00E830F0">
        <w:tc>
          <w:tcPr>
            <w:tcW w:w="3330" w:type="dxa"/>
            <w:gridSpan w:val="2"/>
            <w:tcBorders>
              <w:top w:val="nil"/>
              <w:left w:val="nil"/>
              <w:bottom w:val="nil"/>
              <w:right w:val="nil"/>
            </w:tcBorders>
          </w:tcPr>
          <w:p w14:paraId="330AE0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35CA4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3CC57E" w14:textId="77777777" w:rsidTr="00E830F0">
        <w:tc>
          <w:tcPr>
            <w:tcW w:w="3330" w:type="dxa"/>
            <w:gridSpan w:val="2"/>
            <w:tcBorders>
              <w:top w:val="nil"/>
              <w:left w:val="nil"/>
              <w:bottom w:val="nil"/>
              <w:right w:val="nil"/>
            </w:tcBorders>
          </w:tcPr>
          <w:p w14:paraId="4E6435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56E1C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41FD2BB" w14:textId="77777777" w:rsidTr="00E830F0">
        <w:tc>
          <w:tcPr>
            <w:tcW w:w="3330" w:type="dxa"/>
            <w:gridSpan w:val="2"/>
            <w:tcBorders>
              <w:top w:val="nil"/>
              <w:left w:val="nil"/>
              <w:bottom w:val="nil"/>
              <w:right w:val="nil"/>
            </w:tcBorders>
          </w:tcPr>
          <w:p w14:paraId="62713B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CF452F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soortBetrokkene</w:t>
            </w:r>
            <w:r w:rsidRPr="00BE10FF">
              <w:rPr>
                <w:rFonts w:ascii="Arial" w:hAnsi="Arial" w:cs="Arial"/>
                <w:szCs w:val="24"/>
                <w:lang w:val="en-AU" w:eastAsia="en-US"/>
              </w:rPr>
              <w:fldChar w:fldCharType="end"/>
            </w:r>
          </w:p>
        </w:tc>
      </w:tr>
      <w:tr w:rsidR="00AB0ADA" w:rsidRPr="00BE10FF" w14:paraId="76C0063E" w14:textId="77777777" w:rsidTr="00E830F0">
        <w:tc>
          <w:tcPr>
            <w:tcW w:w="3330" w:type="dxa"/>
            <w:gridSpan w:val="2"/>
            <w:tcBorders>
              <w:top w:val="nil"/>
              <w:left w:val="nil"/>
              <w:bottom w:val="nil"/>
              <w:right w:val="nil"/>
            </w:tcBorders>
          </w:tcPr>
          <w:p w14:paraId="43E41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FC229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(soort) betrokkene die een rol van dit roltype mag uitoefenen.</w:t>
            </w:r>
            <w:r w:rsidRPr="00BE10FF">
              <w:rPr>
                <w:rFonts w:ascii="Arial" w:hAnsi="Arial" w:cs="Arial"/>
                <w:szCs w:val="24"/>
                <w:lang w:val="en-AU" w:eastAsia="en-US"/>
              </w:rPr>
              <w:fldChar w:fldCharType="end"/>
            </w:r>
          </w:p>
        </w:tc>
      </w:tr>
      <w:tr w:rsidR="00AB0ADA" w:rsidRPr="00BE10FF" w14:paraId="509E3E57" w14:textId="77777777" w:rsidTr="00E830F0">
        <w:trPr>
          <w:trHeight w:val="230"/>
        </w:trPr>
        <w:tc>
          <w:tcPr>
            <w:tcW w:w="3330" w:type="dxa"/>
            <w:gridSpan w:val="2"/>
            <w:tcBorders>
              <w:top w:val="nil"/>
              <w:left w:val="nil"/>
              <w:bottom w:val="nil"/>
              <w:right w:val="nil"/>
            </w:tcBorders>
          </w:tcPr>
          <w:p w14:paraId="3FBC6F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B0BD9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504C02D" w14:textId="77777777" w:rsidTr="00E830F0">
        <w:tc>
          <w:tcPr>
            <w:tcW w:w="3330" w:type="dxa"/>
            <w:gridSpan w:val="2"/>
            <w:tcBorders>
              <w:top w:val="nil"/>
              <w:left w:val="nil"/>
              <w:bottom w:val="nil"/>
              <w:right w:val="nil"/>
            </w:tcBorders>
          </w:tcPr>
          <w:p w14:paraId="61CA77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F69B2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629FF66" w14:textId="77777777" w:rsidTr="00E830F0">
        <w:tc>
          <w:tcPr>
            <w:tcW w:w="3330" w:type="dxa"/>
            <w:gridSpan w:val="2"/>
            <w:tcBorders>
              <w:top w:val="nil"/>
              <w:left w:val="nil"/>
              <w:bottom w:val="nil"/>
              <w:right w:val="nil"/>
            </w:tcBorders>
          </w:tcPr>
          <w:p w14:paraId="224D22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424785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245769E6" w14:textId="77777777" w:rsidTr="00E830F0">
        <w:trPr>
          <w:trHeight w:val="230"/>
        </w:trPr>
        <w:tc>
          <w:tcPr>
            <w:tcW w:w="3330" w:type="dxa"/>
            <w:gridSpan w:val="2"/>
            <w:tcBorders>
              <w:top w:val="nil"/>
              <w:left w:val="nil"/>
              <w:bottom w:val="nil"/>
              <w:right w:val="nil"/>
            </w:tcBorders>
          </w:tcPr>
          <w:p w14:paraId="143792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2F60C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E248661" w14:textId="77777777" w:rsidTr="00E830F0">
        <w:trPr>
          <w:trHeight w:val="215"/>
        </w:trPr>
        <w:tc>
          <w:tcPr>
            <w:tcW w:w="3330" w:type="dxa"/>
            <w:gridSpan w:val="2"/>
            <w:tcBorders>
              <w:top w:val="nil"/>
              <w:left w:val="nil"/>
              <w:bottom w:val="nil"/>
              <w:right w:val="nil"/>
            </w:tcBorders>
          </w:tcPr>
          <w:p w14:paraId="488675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95933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20ADC8A" w14:textId="77777777" w:rsidTr="00E830F0">
        <w:trPr>
          <w:trHeight w:val="230"/>
        </w:trPr>
        <w:tc>
          <w:tcPr>
            <w:tcW w:w="3330" w:type="dxa"/>
            <w:gridSpan w:val="2"/>
            <w:tcBorders>
              <w:top w:val="nil"/>
              <w:left w:val="nil"/>
              <w:bottom w:val="nil"/>
              <w:right w:val="nil"/>
            </w:tcBorders>
          </w:tcPr>
          <w:p w14:paraId="7A4401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DF459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9F922B" w14:textId="77777777" w:rsidTr="00E830F0">
        <w:trPr>
          <w:trHeight w:val="230"/>
        </w:trPr>
        <w:tc>
          <w:tcPr>
            <w:tcW w:w="3330" w:type="dxa"/>
            <w:gridSpan w:val="2"/>
            <w:tcBorders>
              <w:top w:val="nil"/>
              <w:left w:val="nil"/>
              <w:bottom w:val="nil"/>
              <w:right w:val="nil"/>
            </w:tcBorders>
          </w:tcPr>
          <w:p w14:paraId="35BB66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154A0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01E076" w14:textId="77777777" w:rsidTr="00E830F0">
        <w:trPr>
          <w:trHeight w:val="230"/>
        </w:trPr>
        <w:tc>
          <w:tcPr>
            <w:tcW w:w="3330" w:type="dxa"/>
            <w:gridSpan w:val="2"/>
            <w:tcBorders>
              <w:top w:val="nil"/>
              <w:left w:val="nil"/>
              <w:bottom w:val="nil"/>
              <w:right w:val="nil"/>
            </w:tcBorders>
          </w:tcPr>
          <w:p w14:paraId="42B752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DEEE6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1AB529E" w14:textId="77777777" w:rsidTr="00E830F0">
        <w:trPr>
          <w:trHeight w:val="230"/>
        </w:trPr>
        <w:tc>
          <w:tcPr>
            <w:tcW w:w="3330" w:type="dxa"/>
            <w:gridSpan w:val="2"/>
            <w:tcBorders>
              <w:top w:val="nil"/>
              <w:left w:val="nil"/>
              <w:bottom w:val="nil"/>
              <w:right w:val="nil"/>
            </w:tcBorders>
          </w:tcPr>
          <w:p w14:paraId="600CCF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6854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668C2EA" w14:textId="77777777" w:rsidTr="00E830F0">
        <w:tc>
          <w:tcPr>
            <w:tcW w:w="3330" w:type="dxa"/>
            <w:gridSpan w:val="2"/>
            <w:tcBorders>
              <w:top w:val="nil"/>
              <w:left w:val="nil"/>
              <w:bottom w:val="nil"/>
              <w:right w:val="nil"/>
            </w:tcBorders>
          </w:tcPr>
          <w:p w14:paraId="448D3B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92548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2489E1" w14:textId="77777777" w:rsidTr="00E830F0">
        <w:trPr>
          <w:trHeight w:val="230"/>
        </w:trPr>
        <w:tc>
          <w:tcPr>
            <w:tcW w:w="3330" w:type="dxa"/>
            <w:gridSpan w:val="2"/>
            <w:tcBorders>
              <w:top w:val="nil"/>
              <w:left w:val="nil"/>
              <w:bottom w:val="nil"/>
              <w:right w:val="nil"/>
            </w:tcBorders>
          </w:tcPr>
          <w:p w14:paraId="1C0A5E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4CEB5E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3661AE22" w14:textId="77777777" w:rsidTr="00E830F0">
        <w:trPr>
          <w:trHeight w:val="230"/>
        </w:trPr>
        <w:tc>
          <w:tcPr>
            <w:tcW w:w="3330" w:type="dxa"/>
            <w:gridSpan w:val="2"/>
            <w:tcBorders>
              <w:top w:val="nil"/>
              <w:left w:val="nil"/>
              <w:bottom w:val="nil"/>
              <w:right w:val="nil"/>
            </w:tcBorders>
          </w:tcPr>
          <w:p w14:paraId="29CA29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BB9EA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C2D4AB0" w14:textId="77777777" w:rsidTr="00E830F0">
        <w:trPr>
          <w:trHeight w:val="230"/>
        </w:trPr>
        <w:tc>
          <w:tcPr>
            <w:tcW w:w="3330" w:type="dxa"/>
            <w:gridSpan w:val="2"/>
            <w:tcBorders>
              <w:top w:val="nil"/>
              <w:left w:val="nil"/>
              <w:bottom w:val="nil"/>
              <w:right w:val="nil"/>
            </w:tcBorders>
          </w:tcPr>
          <w:p w14:paraId="5C622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C05F8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40D20A4D" w14:textId="77777777" w:rsidTr="00E830F0">
        <w:tc>
          <w:tcPr>
            <w:tcW w:w="9360" w:type="dxa"/>
            <w:gridSpan w:val="3"/>
            <w:tcBorders>
              <w:top w:val="nil"/>
              <w:left w:val="nil"/>
              <w:bottom w:val="nil"/>
              <w:right w:val="nil"/>
            </w:tcBorders>
          </w:tcPr>
          <w:p w14:paraId="009720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A0F371A" w14:textId="77777777" w:rsidTr="00E830F0">
        <w:tc>
          <w:tcPr>
            <w:tcW w:w="450" w:type="dxa"/>
            <w:tcBorders>
              <w:top w:val="nil"/>
              <w:left w:val="nil"/>
              <w:bottom w:val="nil"/>
              <w:right w:val="nil"/>
            </w:tcBorders>
          </w:tcPr>
          <w:p w14:paraId="54E1FD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CD247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primair een documentatiefunctie en beschrijft welke (soort) betrokkene(n) een ROL van dit ROLTYPE kunnen uitoefenen.</w:t>
            </w:r>
          </w:p>
        </w:tc>
      </w:tr>
    </w:tbl>
    <w:p w14:paraId="24C19C5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roltype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66C95EC" w14:textId="77777777" w:rsidTr="00E830F0">
        <w:trPr>
          <w:trHeight w:val="230"/>
        </w:trPr>
        <w:tc>
          <w:tcPr>
            <w:tcW w:w="3330" w:type="dxa"/>
            <w:gridSpan w:val="2"/>
            <w:tcBorders>
              <w:top w:val="nil"/>
              <w:left w:val="nil"/>
              <w:bottom w:val="nil"/>
              <w:right w:val="nil"/>
            </w:tcBorders>
          </w:tcPr>
          <w:p w14:paraId="329687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3E940E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roltype</w:t>
            </w:r>
            <w:r w:rsidRPr="00BE10FF">
              <w:rPr>
                <w:rFonts w:ascii="Arial" w:hAnsi="Arial" w:cs="Arial"/>
                <w:szCs w:val="24"/>
                <w:lang w:val="en-AU" w:eastAsia="en-US"/>
              </w:rPr>
              <w:fldChar w:fldCharType="end"/>
            </w:r>
          </w:p>
        </w:tc>
      </w:tr>
      <w:tr w:rsidR="00AB0ADA" w:rsidRPr="00BE10FF" w14:paraId="4D9A4BBE" w14:textId="77777777" w:rsidTr="00E830F0">
        <w:tc>
          <w:tcPr>
            <w:tcW w:w="3330" w:type="dxa"/>
            <w:gridSpan w:val="2"/>
            <w:tcBorders>
              <w:top w:val="nil"/>
              <w:left w:val="nil"/>
              <w:bottom w:val="nil"/>
              <w:right w:val="nil"/>
            </w:tcBorders>
          </w:tcPr>
          <w:p w14:paraId="7EC03F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0587C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F5DC490" w14:textId="77777777" w:rsidTr="00E830F0">
        <w:tc>
          <w:tcPr>
            <w:tcW w:w="3330" w:type="dxa"/>
            <w:gridSpan w:val="2"/>
            <w:tcBorders>
              <w:top w:val="nil"/>
              <w:left w:val="nil"/>
              <w:bottom w:val="nil"/>
              <w:right w:val="nil"/>
            </w:tcBorders>
          </w:tcPr>
          <w:p w14:paraId="33588A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6D548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88FC74" w14:textId="77777777" w:rsidTr="00E830F0">
        <w:tc>
          <w:tcPr>
            <w:tcW w:w="3330" w:type="dxa"/>
            <w:gridSpan w:val="2"/>
            <w:tcBorders>
              <w:top w:val="nil"/>
              <w:left w:val="nil"/>
              <w:bottom w:val="nil"/>
              <w:right w:val="nil"/>
            </w:tcBorders>
          </w:tcPr>
          <w:p w14:paraId="6B4A9A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80511C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197F1D9F" w14:textId="77777777" w:rsidTr="00E830F0">
        <w:tc>
          <w:tcPr>
            <w:tcW w:w="3330" w:type="dxa"/>
            <w:gridSpan w:val="2"/>
            <w:tcBorders>
              <w:top w:val="nil"/>
              <w:left w:val="nil"/>
              <w:bottom w:val="nil"/>
              <w:right w:val="nil"/>
            </w:tcBorders>
          </w:tcPr>
          <w:p w14:paraId="5349C8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092597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ROLTYPE is ontstaan.</w:t>
            </w:r>
            <w:r w:rsidRPr="00BE10FF">
              <w:rPr>
                <w:rFonts w:ascii="Arial" w:hAnsi="Arial" w:cs="Arial"/>
                <w:szCs w:val="24"/>
                <w:lang w:val="en-AU" w:eastAsia="en-US"/>
              </w:rPr>
              <w:fldChar w:fldCharType="end"/>
            </w:r>
          </w:p>
        </w:tc>
      </w:tr>
      <w:tr w:rsidR="00AB0ADA" w:rsidRPr="00BE10FF" w14:paraId="28533519" w14:textId="77777777" w:rsidTr="00E830F0">
        <w:trPr>
          <w:trHeight w:val="230"/>
        </w:trPr>
        <w:tc>
          <w:tcPr>
            <w:tcW w:w="3330" w:type="dxa"/>
            <w:gridSpan w:val="2"/>
            <w:tcBorders>
              <w:top w:val="nil"/>
              <w:left w:val="nil"/>
              <w:bottom w:val="nil"/>
              <w:right w:val="nil"/>
            </w:tcBorders>
          </w:tcPr>
          <w:p w14:paraId="3CA02C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7C915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48702AC" w14:textId="77777777" w:rsidTr="00E830F0">
        <w:tc>
          <w:tcPr>
            <w:tcW w:w="3330" w:type="dxa"/>
            <w:gridSpan w:val="2"/>
            <w:tcBorders>
              <w:top w:val="nil"/>
              <w:left w:val="nil"/>
              <w:bottom w:val="nil"/>
              <w:right w:val="nil"/>
            </w:tcBorders>
          </w:tcPr>
          <w:p w14:paraId="1B28C0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56310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0B9B5F95" w14:textId="77777777" w:rsidTr="00E830F0">
        <w:tc>
          <w:tcPr>
            <w:tcW w:w="3330" w:type="dxa"/>
            <w:gridSpan w:val="2"/>
            <w:tcBorders>
              <w:top w:val="nil"/>
              <w:left w:val="nil"/>
              <w:bottom w:val="nil"/>
              <w:right w:val="nil"/>
            </w:tcBorders>
          </w:tcPr>
          <w:p w14:paraId="0A7E67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5B9C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D2F0D31" w14:textId="77777777" w:rsidTr="00E830F0">
        <w:trPr>
          <w:trHeight w:val="230"/>
        </w:trPr>
        <w:tc>
          <w:tcPr>
            <w:tcW w:w="3330" w:type="dxa"/>
            <w:gridSpan w:val="2"/>
            <w:tcBorders>
              <w:top w:val="nil"/>
              <w:left w:val="nil"/>
              <w:bottom w:val="nil"/>
              <w:right w:val="nil"/>
            </w:tcBorders>
          </w:tcPr>
          <w:p w14:paraId="62AE9B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F8931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82A62A4" w14:textId="77777777" w:rsidTr="00E830F0">
        <w:trPr>
          <w:trHeight w:val="215"/>
        </w:trPr>
        <w:tc>
          <w:tcPr>
            <w:tcW w:w="3330" w:type="dxa"/>
            <w:gridSpan w:val="2"/>
            <w:tcBorders>
              <w:top w:val="nil"/>
              <w:left w:val="nil"/>
              <w:bottom w:val="nil"/>
              <w:right w:val="nil"/>
            </w:tcBorders>
          </w:tcPr>
          <w:p w14:paraId="0119E5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9936F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8A72E17" w14:textId="77777777" w:rsidTr="00E830F0">
        <w:trPr>
          <w:trHeight w:val="230"/>
        </w:trPr>
        <w:tc>
          <w:tcPr>
            <w:tcW w:w="3330" w:type="dxa"/>
            <w:gridSpan w:val="2"/>
            <w:tcBorders>
              <w:top w:val="nil"/>
              <w:left w:val="nil"/>
              <w:bottom w:val="nil"/>
              <w:right w:val="nil"/>
            </w:tcBorders>
          </w:tcPr>
          <w:p w14:paraId="5D16EF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3E6C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3A3F31" w14:textId="77777777" w:rsidTr="00E830F0">
        <w:trPr>
          <w:trHeight w:val="230"/>
        </w:trPr>
        <w:tc>
          <w:tcPr>
            <w:tcW w:w="3330" w:type="dxa"/>
            <w:gridSpan w:val="2"/>
            <w:tcBorders>
              <w:top w:val="nil"/>
              <w:left w:val="nil"/>
              <w:bottom w:val="nil"/>
              <w:right w:val="nil"/>
            </w:tcBorders>
          </w:tcPr>
          <w:p w14:paraId="20A017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8AE85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C22ABD1" w14:textId="77777777" w:rsidTr="00E830F0">
        <w:trPr>
          <w:trHeight w:val="230"/>
        </w:trPr>
        <w:tc>
          <w:tcPr>
            <w:tcW w:w="3330" w:type="dxa"/>
            <w:gridSpan w:val="2"/>
            <w:tcBorders>
              <w:top w:val="nil"/>
              <w:left w:val="nil"/>
              <w:bottom w:val="nil"/>
              <w:right w:val="nil"/>
            </w:tcBorders>
          </w:tcPr>
          <w:p w14:paraId="4796FF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6E64C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49A5EA8" w14:textId="77777777" w:rsidTr="00E830F0">
        <w:trPr>
          <w:trHeight w:val="230"/>
        </w:trPr>
        <w:tc>
          <w:tcPr>
            <w:tcW w:w="3330" w:type="dxa"/>
            <w:gridSpan w:val="2"/>
            <w:tcBorders>
              <w:top w:val="nil"/>
              <w:left w:val="nil"/>
              <w:bottom w:val="nil"/>
              <w:right w:val="nil"/>
            </w:tcBorders>
          </w:tcPr>
          <w:p w14:paraId="69264A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D11F2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E23326" w14:textId="77777777" w:rsidTr="00E830F0">
        <w:tc>
          <w:tcPr>
            <w:tcW w:w="3330" w:type="dxa"/>
            <w:gridSpan w:val="2"/>
            <w:tcBorders>
              <w:top w:val="nil"/>
              <w:left w:val="nil"/>
              <w:bottom w:val="nil"/>
              <w:right w:val="nil"/>
            </w:tcBorders>
          </w:tcPr>
          <w:p w14:paraId="212E21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01D2C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4F50D99" w14:textId="77777777" w:rsidTr="00E830F0">
        <w:trPr>
          <w:trHeight w:val="230"/>
        </w:trPr>
        <w:tc>
          <w:tcPr>
            <w:tcW w:w="3330" w:type="dxa"/>
            <w:gridSpan w:val="2"/>
            <w:tcBorders>
              <w:top w:val="nil"/>
              <w:left w:val="nil"/>
              <w:bottom w:val="nil"/>
              <w:right w:val="nil"/>
            </w:tcBorders>
          </w:tcPr>
          <w:p w14:paraId="16D0F5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9783E2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9A590E0" w14:textId="77777777" w:rsidTr="00E830F0">
        <w:trPr>
          <w:trHeight w:val="230"/>
        </w:trPr>
        <w:tc>
          <w:tcPr>
            <w:tcW w:w="3330" w:type="dxa"/>
            <w:gridSpan w:val="2"/>
            <w:tcBorders>
              <w:top w:val="nil"/>
              <w:left w:val="nil"/>
              <w:bottom w:val="nil"/>
              <w:right w:val="nil"/>
            </w:tcBorders>
          </w:tcPr>
          <w:p w14:paraId="08177F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886E2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704905" w14:textId="77777777" w:rsidTr="00E830F0">
        <w:trPr>
          <w:trHeight w:val="230"/>
        </w:trPr>
        <w:tc>
          <w:tcPr>
            <w:tcW w:w="3330" w:type="dxa"/>
            <w:gridSpan w:val="2"/>
            <w:tcBorders>
              <w:top w:val="nil"/>
              <w:left w:val="nil"/>
              <w:bottom w:val="nil"/>
              <w:right w:val="nil"/>
            </w:tcBorders>
          </w:tcPr>
          <w:p w14:paraId="1FB3AB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AC659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0CD29C1D" w14:textId="77777777" w:rsidTr="00E830F0">
        <w:tc>
          <w:tcPr>
            <w:tcW w:w="9360" w:type="dxa"/>
            <w:gridSpan w:val="3"/>
            <w:tcBorders>
              <w:top w:val="nil"/>
              <w:left w:val="nil"/>
              <w:bottom w:val="nil"/>
              <w:right w:val="nil"/>
            </w:tcBorders>
          </w:tcPr>
          <w:p w14:paraId="0CAE11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218A811" w14:textId="77777777" w:rsidTr="00E830F0">
        <w:tc>
          <w:tcPr>
            <w:tcW w:w="450" w:type="dxa"/>
            <w:tcBorders>
              <w:top w:val="nil"/>
              <w:left w:val="nil"/>
              <w:bottom w:val="nil"/>
              <w:right w:val="nil"/>
            </w:tcBorders>
          </w:tcPr>
          <w:p w14:paraId="06BBC8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D0A60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roltype bestaat en toegepast kan worden bij het zaaktype. Dit vindt plaats met ingang van een versie van het zaaktype d.w.z. niet op tussenliggende datums.</w:t>
            </w:r>
          </w:p>
        </w:tc>
      </w:tr>
    </w:tbl>
    <w:bookmarkStart w:id="1889" w:name="BKM_EECB8061_8DC9_4d17_9075_7F1BC5339C74"/>
    <w:bookmarkEnd w:id="1889"/>
    <w:p w14:paraId="46F4689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roltype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BBF315" w14:textId="77777777" w:rsidTr="00E830F0">
        <w:trPr>
          <w:trHeight w:val="230"/>
        </w:trPr>
        <w:tc>
          <w:tcPr>
            <w:tcW w:w="3330" w:type="dxa"/>
            <w:gridSpan w:val="2"/>
            <w:tcBorders>
              <w:top w:val="nil"/>
              <w:left w:val="nil"/>
              <w:bottom w:val="nil"/>
              <w:right w:val="nil"/>
            </w:tcBorders>
          </w:tcPr>
          <w:p w14:paraId="295E6A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62619E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roltype</w:t>
            </w:r>
            <w:r w:rsidRPr="00BE10FF">
              <w:rPr>
                <w:rFonts w:ascii="Arial" w:hAnsi="Arial" w:cs="Arial"/>
                <w:szCs w:val="24"/>
                <w:lang w:val="en-AU" w:eastAsia="en-US"/>
              </w:rPr>
              <w:fldChar w:fldCharType="end"/>
            </w:r>
          </w:p>
        </w:tc>
      </w:tr>
      <w:tr w:rsidR="00AB0ADA" w:rsidRPr="00BE10FF" w14:paraId="6D52FB83" w14:textId="77777777" w:rsidTr="00E830F0">
        <w:tc>
          <w:tcPr>
            <w:tcW w:w="3330" w:type="dxa"/>
            <w:gridSpan w:val="2"/>
            <w:tcBorders>
              <w:top w:val="nil"/>
              <w:left w:val="nil"/>
              <w:bottom w:val="nil"/>
              <w:right w:val="nil"/>
            </w:tcBorders>
          </w:tcPr>
          <w:p w14:paraId="2B6929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C65ED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6E3429" w14:textId="77777777" w:rsidTr="00E830F0">
        <w:tc>
          <w:tcPr>
            <w:tcW w:w="3330" w:type="dxa"/>
            <w:gridSpan w:val="2"/>
            <w:tcBorders>
              <w:top w:val="nil"/>
              <w:left w:val="nil"/>
              <w:bottom w:val="nil"/>
              <w:right w:val="nil"/>
            </w:tcBorders>
          </w:tcPr>
          <w:p w14:paraId="2387CD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BDD9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8AB067A" w14:textId="77777777" w:rsidTr="00E830F0">
        <w:tc>
          <w:tcPr>
            <w:tcW w:w="3330" w:type="dxa"/>
            <w:gridSpan w:val="2"/>
            <w:tcBorders>
              <w:top w:val="nil"/>
              <w:left w:val="nil"/>
              <w:bottom w:val="nil"/>
              <w:right w:val="nil"/>
            </w:tcBorders>
          </w:tcPr>
          <w:p w14:paraId="14D3E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07D0EB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7B35758D" w14:textId="77777777" w:rsidTr="00E830F0">
        <w:tc>
          <w:tcPr>
            <w:tcW w:w="3330" w:type="dxa"/>
            <w:gridSpan w:val="2"/>
            <w:tcBorders>
              <w:top w:val="nil"/>
              <w:left w:val="nil"/>
              <w:bottom w:val="nil"/>
              <w:right w:val="nil"/>
            </w:tcBorders>
          </w:tcPr>
          <w:p w14:paraId="542481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792F10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ROLTYPE is opgeheven.</w:t>
            </w:r>
            <w:r w:rsidRPr="00BE10FF">
              <w:rPr>
                <w:rFonts w:ascii="Arial" w:hAnsi="Arial" w:cs="Arial"/>
                <w:szCs w:val="24"/>
                <w:lang w:val="en-AU" w:eastAsia="en-US"/>
              </w:rPr>
              <w:fldChar w:fldCharType="end"/>
            </w:r>
          </w:p>
        </w:tc>
      </w:tr>
      <w:tr w:rsidR="00AB0ADA" w:rsidRPr="00BE10FF" w14:paraId="11CB0245" w14:textId="77777777" w:rsidTr="00E830F0">
        <w:trPr>
          <w:trHeight w:val="230"/>
        </w:trPr>
        <w:tc>
          <w:tcPr>
            <w:tcW w:w="3330" w:type="dxa"/>
            <w:gridSpan w:val="2"/>
            <w:tcBorders>
              <w:top w:val="nil"/>
              <w:left w:val="nil"/>
              <w:bottom w:val="nil"/>
              <w:right w:val="nil"/>
            </w:tcBorders>
          </w:tcPr>
          <w:p w14:paraId="4CEBA4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7137D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3AF88AB" w14:textId="77777777" w:rsidTr="00E830F0">
        <w:tc>
          <w:tcPr>
            <w:tcW w:w="3330" w:type="dxa"/>
            <w:gridSpan w:val="2"/>
            <w:tcBorders>
              <w:top w:val="nil"/>
              <w:left w:val="nil"/>
              <w:bottom w:val="nil"/>
              <w:right w:val="nil"/>
            </w:tcBorders>
          </w:tcPr>
          <w:p w14:paraId="3422BF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411A3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3F65B23D" w14:textId="77777777" w:rsidTr="00E830F0">
        <w:tc>
          <w:tcPr>
            <w:tcW w:w="3330" w:type="dxa"/>
            <w:gridSpan w:val="2"/>
            <w:tcBorders>
              <w:top w:val="nil"/>
              <w:left w:val="nil"/>
              <w:bottom w:val="nil"/>
              <w:right w:val="nil"/>
            </w:tcBorders>
          </w:tcPr>
          <w:p w14:paraId="201AB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CAFCD5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0DA9D1FF" w14:textId="77777777" w:rsidTr="00E830F0">
        <w:trPr>
          <w:trHeight w:val="230"/>
        </w:trPr>
        <w:tc>
          <w:tcPr>
            <w:tcW w:w="3330" w:type="dxa"/>
            <w:gridSpan w:val="2"/>
            <w:tcBorders>
              <w:top w:val="nil"/>
              <w:left w:val="nil"/>
              <w:bottom w:val="nil"/>
              <w:right w:val="nil"/>
            </w:tcBorders>
          </w:tcPr>
          <w:p w14:paraId="3B739F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DA7E9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6DF203C" w14:textId="77777777" w:rsidTr="00E830F0">
        <w:trPr>
          <w:trHeight w:val="215"/>
        </w:trPr>
        <w:tc>
          <w:tcPr>
            <w:tcW w:w="3330" w:type="dxa"/>
            <w:gridSpan w:val="2"/>
            <w:tcBorders>
              <w:top w:val="nil"/>
              <w:left w:val="nil"/>
              <w:bottom w:val="nil"/>
              <w:right w:val="nil"/>
            </w:tcBorders>
          </w:tcPr>
          <w:p w14:paraId="46E9EB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6F382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3FBB4AF" w14:textId="77777777" w:rsidTr="00E830F0">
        <w:trPr>
          <w:trHeight w:val="230"/>
        </w:trPr>
        <w:tc>
          <w:tcPr>
            <w:tcW w:w="3330" w:type="dxa"/>
            <w:gridSpan w:val="2"/>
            <w:tcBorders>
              <w:top w:val="nil"/>
              <w:left w:val="nil"/>
              <w:bottom w:val="nil"/>
              <w:right w:val="nil"/>
            </w:tcBorders>
          </w:tcPr>
          <w:p w14:paraId="08E45D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BEBE6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A4DFD47" w14:textId="77777777" w:rsidTr="00E830F0">
        <w:trPr>
          <w:trHeight w:val="230"/>
        </w:trPr>
        <w:tc>
          <w:tcPr>
            <w:tcW w:w="3330" w:type="dxa"/>
            <w:gridSpan w:val="2"/>
            <w:tcBorders>
              <w:top w:val="nil"/>
              <w:left w:val="nil"/>
              <w:bottom w:val="nil"/>
              <w:right w:val="nil"/>
            </w:tcBorders>
          </w:tcPr>
          <w:p w14:paraId="4A4F83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7797A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1C7F3E3" w14:textId="77777777" w:rsidTr="00E830F0">
        <w:trPr>
          <w:trHeight w:val="230"/>
        </w:trPr>
        <w:tc>
          <w:tcPr>
            <w:tcW w:w="3330" w:type="dxa"/>
            <w:gridSpan w:val="2"/>
            <w:tcBorders>
              <w:top w:val="nil"/>
              <w:left w:val="nil"/>
              <w:bottom w:val="nil"/>
              <w:right w:val="nil"/>
            </w:tcBorders>
          </w:tcPr>
          <w:p w14:paraId="5CFA71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EE993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C69F23" w14:textId="77777777" w:rsidTr="00E830F0">
        <w:trPr>
          <w:trHeight w:val="230"/>
        </w:trPr>
        <w:tc>
          <w:tcPr>
            <w:tcW w:w="3330" w:type="dxa"/>
            <w:gridSpan w:val="2"/>
            <w:tcBorders>
              <w:top w:val="nil"/>
              <w:left w:val="nil"/>
              <w:bottom w:val="nil"/>
              <w:right w:val="nil"/>
            </w:tcBorders>
          </w:tcPr>
          <w:p w14:paraId="5EE42A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249C9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B1AE2A" w14:textId="77777777" w:rsidTr="00E830F0">
        <w:tc>
          <w:tcPr>
            <w:tcW w:w="3330" w:type="dxa"/>
            <w:gridSpan w:val="2"/>
            <w:tcBorders>
              <w:top w:val="nil"/>
              <w:left w:val="nil"/>
              <w:bottom w:val="nil"/>
              <w:right w:val="nil"/>
            </w:tcBorders>
          </w:tcPr>
          <w:p w14:paraId="45D3C5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83C4F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68179D" w14:textId="77777777" w:rsidTr="00E830F0">
        <w:trPr>
          <w:trHeight w:val="230"/>
        </w:trPr>
        <w:tc>
          <w:tcPr>
            <w:tcW w:w="3330" w:type="dxa"/>
            <w:gridSpan w:val="2"/>
            <w:tcBorders>
              <w:top w:val="nil"/>
              <w:left w:val="nil"/>
              <w:bottom w:val="nil"/>
              <w:right w:val="nil"/>
            </w:tcBorders>
          </w:tcPr>
          <w:p w14:paraId="777378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3E44CE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654AD96" w14:textId="77777777" w:rsidTr="00E830F0">
        <w:trPr>
          <w:trHeight w:val="230"/>
        </w:trPr>
        <w:tc>
          <w:tcPr>
            <w:tcW w:w="3330" w:type="dxa"/>
            <w:gridSpan w:val="2"/>
            <w:tcBorders>
              <w:top w:val="nil"/>
              <w:left w:val="nil"/>
              <w:bottom w:val="nil"/>
              <w:right w:val="nil"/>
            </w:tcBorders>
          </w:tcPr>
          <w:p w14:paraId="1C5E8A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1F9C7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674EC4E" w14:textId="77777777" w:rsidTr="00E830F0">
        <w:trPr>
          <w:trHeight w:val="230"/>
        </w:trPr>
        <w:tc>
          <w:tcPr>
            <w:tcW w:w="3330" w:type="dxa"/>
            <w:gridSpan w:val="2"/>
            <w:tcBorders>
              <w:top w:val="nil"/>
              <w:left w:val="nil"/>
              <w:bottom w:val="nil"/>
              <w:right w:val="nil"/>
            </w:tcBorders>
          </w:tcPr>
          <w:p w14:paraId="499411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07A17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roltype’.</w:t>
            </w:r>
          </w:p>
          <w:p w14:paraId="76D6AD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p w14:paraId="24D83B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B754CB5" w14:textId="77777777" w:rsidTr="00E830F0">
        <w:tc>
          <w:tcPr>
            <w:tcW w:w="9360" w:type="dxa"/>
            <w:gridSpan w:val="3"/>
            <w:tcBorders>
              <w:top w:val="nil"/>
              <w:left w:val="nil"/>
              <w:bottom w:val="nil"/>
              <w:right w:val="nil"/>
            </w:tcBorders>
          </w:tcPr>
          <w:p w14:paraId="1E9A2B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9D4004D" w14:textId="77777777" w:rsidTr="00E830F0">
        <w:tc>
          <w:tcPr>
            <w:tcW w:w="450" w:type="dxa"/>
            <w:tcBorders>
              <w:top w:val="nil"/>
              <w:left w:val="nil"/>
              <w:bottom w:val="nil"/>
              <w:right w:val="nil"/>
            </w:tcBorders>
          </w:tcPr>
          <w:p w14:paraId="7E0C8C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27DA9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roltype niet meer bestaat en niet meer toegepast kan worden bij het zaaktype. Dit vindt alleen plaats bij een overgang naar een nieuwe versie van het zaaktype d.w.z. niet op tussenliggende datums.</w:t>
            </w:r>
          </w:p>
        </w:tc>
      </w:tr>
    </w:tbl>
    <w:p w14:paraId="051C7F5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is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C8CA914" w14:textId="77777777" w:rsidTr="00E830F0">
        <w:trPr>
          <w:trHeight w:val="230"/>
        </w:trPr>
        <w:tc>
          <w:tcPr>
            <w:tcW w:w="3330" w:type="dxa"/>
            <w:gridSpan w:val="2"/>
            <w:tcBorders>
              <w:top w:val="nil"/>
              <w:left w:val="nil"/>
              <w:bottom w:val="nil"/>
              <w:right w:val="nil"/>
            </w:tcBorders>
          </w:tcPr>
          <w:p w14:paraId="314CE4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DF149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is van </w:t>
            </w:r>
            <w:r w:rsidRPr="00BE10FF">
              <w:rPr>
                <w:rFonts w:ascii="Arial" w:hAnsi="Arial" w:cs="Arial"/>
                <w:szCs w:val="24"/>
                <w:lang w:val="en-AU" w:eastAsia="en-US"/>
              </w:rPr>
              <w:fldChar w:fldCharType="end"/>
            </w:r>
          </w:p>
        </w:tc>
      </w:tr>
      <w:tr w:rsidR="00AB0ADA" w:rsidRPr="00BE10FF" w14:paraId="703B5168" w14:textId="77777777" w:rsidTr="00E830F0">
        <w:tc>
          <w:tcPr>
            <w:tcW w:w="3330" w:type="dxa"/>
            <w:gridSpan w:val="2"/>
            <w:tcBorders>
              <w:top w:val="nil"/>
              <w:left w:val="nil"/>
              <w:bottom w:val="nil"/>
              <w:right w:val="nil"/>
            </w:tcBorders>
          </w:tcPr>
          <w:p w14:paraId="1B3F3C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3EDE7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8C7AA2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5ED6C47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45197084" w14:textId="77777777" w:rsidTr="00E830F0">
        <w:tc>
          <w:tcPr>
            <w:tcW w:w="3330" w:type="dxa"/>
            <w:gridSpan w:val="2"/>
            <w:tcBorders>
              <w:top w:val="nil"/>
              <w:left w:val="nil"/>
              <w:bottom w:val="nil"/>
              <w:right w:val="nil"/>
            </w:tcBorders>
          </w:tcPr>
          <w:p w14:paraId="2EAEF6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93804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233577B" w14:textId="77777777" w:rsidTr="00E830F0">
        <w:trPr>
          <w:trHeight w:val="230"/>
        </w:trPr>
        <w:tc>
          <w:tcPr>
            <w:tcW w:w="3330" w:type="dxa"/>
            <w:gridSpan w:val="2"/>
            <w:tcBorders>
              <w:top w:val="nil"/>
              <w:left w:val="nil"/>
              <w:bottom w:val="nil"/>
              <w:right w:val="nil"/>
            </w:tcBorders>
          </w:tcPr>
          <w:p w14:paraId="7BFE4C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5D6F2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47B991B" w14:textId="77777777" w:rsidTr="00E830F0">
        <w:tc>
          <w:tcPr>
            <w:tcW w:w="3330" w:type="dxa"/>
            <w:gridSpan w:val="2"/>
            <w:tcBorders>
              <w:top w:val="nil"/>
              <w:left w:val="nil"/>
              <w:bottom w:val="nil"/>
              <w:right w:val="nil"/>
            </w:tcBorders>
          </w:tcPr>
          <w:p w14:paraId="06AFBF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F463C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ROLTYPEn waarin BETROKKENEn een ROL kunnen uitoefenen in ZAAKen van dit ZAAKTYPE.</w:t>
            </w:r>
            <w:r w:rsidRPr="00BE10FF">
              <w:rPr>
                <w:rFonts w:ascii="Arial" w:hAnsi="Arial" w:cs="Arial"/>
                <w:szCs w:val="24"/>
                <w:lang w:val="en-AU" w:eastAsia="en-US"/>
              </w:rPr>
              <w:fldChar w:fldCharType="end"/>
            </w:r>
          </w:p>
        </w:tc>
      </w:tr>
      <w:tr w:rsidR="00AB0ADA" w:rsidRPr="00BE10FF" w14:paraId="6C841FD4" w14:textId="77777777" w:rsidTr="00E830F0">
        <w:tc>
          <w:tcPr>
            <w:tcW w:w="3330" w:type="dxa"/>
            <w:gridSpan w:val="2"/>
            <w:tcBorders>
              <w:top w:val="nil"/>
              <w:left w:val="nil"/>
              <w:bottom w:val="nil"/>
              <w:right w:val="nil"/>
            </w:tcBorders>
          </w:tcPr>
          <w:p w14:paraId="74AD87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0287E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1B5AF1" w14:textId="77777777" w:rsidTr="00E830F0">
        <w:trPr>
          <w:trHeight w:val="215"/>
        </w:trPr>
        <w:tc>
          <w:tcPr>
            <w:tcW w:w="3330" w:type="dxa"/>
            <w:gridSpan w:val="2"/>
            <w:tcBorders>
              <w:top w:val="nil"/>
              <w:left w:val="nil"/>
              <w:bottom w:val="nil"/>
              <w:right w:val="nil"/>
            </w:tcBorders>
          </w:tcPr>
          <w:p w14:paraId="23C5F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DF14C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C75AAF1" w14:textId="77777777" w:rsidTr="00E830F0">
        <w:tc>
          <w:tcPr>
            <w:tcW w:w="3330" w:type="dxa"/>
            <w:gridSpan w:val="2"/>
            <w:tcBorders>
              <w:top w:val="nil"/>
              <w:left w:val="nil"/>
              <w:bottom w:val="nil"/>
              <w:right w:val="nil"/>
            </w:tcBorders>
          </w:tcPr>
          <w:p w14:paraId="0D7C91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EEEDB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C2E0A09" w14:textId="77777777" w:rsidTr="00E830F0">
        <w:trPr>
          <w:trHeight w:val="230"/>
        </w:trPr>
        <w:tc>
          <w:tcPr>
            <w:tcW w:w="3330" w:type="dxa"/>
            <w:gridSpan w:val="2"/>
            <w:tcBorders>
              <w:top w:val="nil"/>
              <w:left w:val="nil"/>
              <w:bottom w:val="nil"/>
              <w:right w:val="nil"/>
            </w:tcBorders>
          </w:tcPr>
          <w:p w14:paraId="392BA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B3ADC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DE206D9" w14:textId="77777777" w:rsidTr="00E830F0">
        <w:tc>
          <w:tcPr>
            <w:tcW w:w="3330" w:type="dxa"/>
            <w:gridSpan w:val="2"/>
            <w:tcBorders>
              <w:top w:val="nil"/>
              <w:left w:val="nil"/>
              <w:bottom w:val="nil"/>
              <w:right w:val="nil"/>
            </w:tcBorders>
          </w:tcPr>
          <w:p w14:paraId="0D43F2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2B752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952775" w14:textId="77777777" w:rsidTr="00E830F0">
        <w:tc>
          <w:tcPr>
            <w:tcW w:w="3330" w:type="dxa"/>
            <w:gridSpan w:val="2"/>
            <w:tcBorders>
              <w:top w:val="nil"/>
              <w:left w:val="nil"/>
              <w:bottom w:val="nil"/>
              <w:right w:val="nil"/>
            </w:tcBorders>
          </w:tcPr>
          <w:p w14:paraId="732D98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373537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E705651" w14:textId="77777777" w:rsidTr="00E830F0">
        <w:tc>
          <w:tcPr>
            <w:tcW w:w="3330" w:type="dxa"/>
            <w:gridSpan w:val="2"/>
            <w:tcBorders>
              <w:top w:val="nil"/>
              <w:left w:val="nil"/>
              <w:bottom w:val="nil"/>
              <w:right w:val="nil"/>
            </w:tcBorders>
          </w:tcPr>
          <w:p w14:paraId="681776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72982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F0B929" w14:textId="77777777" w:rsidTr="00E830F0">
        <w:tc>
          <w:tcPr>
            <w:tcW w:w="3330" w:type="dxa"/>
            <w:gridSpan w:val="2"/>
            <w:tcBorders>
              <w:top w:val="nil"/>
              <w:left w:val="nil"/>
              <w:bottom w:val="nil"/>
              <w:right w:val="nil"/>
            </w:tcBorders>
          </w:tcPr>
          <w:p w14:paraId="76AC30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6CC83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F9FC0D7" w14:textId="77777777" w:rsidTr="00E830F0">
        <w:tc>
          <w:tcPr>
            <w:tcW w:w="3330" w:type="dxa"/>
            <w:gridSpan w:val="2"/>
            <w:tcBorders>
              <w:top w:val="nil"/>
              <w:left w:val="nil"/>
              <w:bottom w:val="nil"/>
              <w:right w:val="nil"/>
            </w:tcBorders>
          </w:tcPr>
          <w:p w14:paraId="63FC26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B5CBB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1A5646DF" w14:textId="77777777" w:rsidTr="00E830F0">
        <w:tc>
          <w:tcPr>
            <w:tcW w:w="9360" w:type="dxa"/>
            <w:gridSpan w:val="3"/>
            <w:tcBorders>
              <w:top w:val="nil"/>
              <w:left w:val="nil"/>
              <w:bottom w:val="nil"/>
              <w:right w:val="nil"/>
            </w:tcBorders>
          </w:tcPr>
          <w:p w14:paraId="7EB5AA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24DB45E" w14:textId="77777777" w:rsidTr="00E830F0">
        <w:tc>
          <w:tcPr>
            <w:tcW w:w="450" w:type="dxa"/>
            <w:tcBorders>
              <w:top w:val="nil"/>
              <w:left w:val="nil"/>
              <w:bottom w:val="nil"/>
              <w:right w:val="nil"/>
            </w:tcBorders>
          </w:tcPr>
          <w:p w14:paraId="7AE9A7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0D5BA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Elke zaakbehandelende organisatie is vrij in het definiëren van ROLTYPEn die passen bij het zaak- of procestype: subsidieaanvrager, adviesopsteller, inspecteur, juridisch adviseur, vergunningbehandelaar, bezwaarindiener, klager, etcetera.</w:t>
            </w:r>
          </w:p>
        </w:tc>
      </w:tr>
    </w:tbl>
    <w:p w14:paraId="0A0D6BA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mag zetten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9C7879E" w14:textId="77777777" w:rsidTr="00E830F0">
        <w:trPr>
          <w:trHeight w:val="230"/>
        </w:trPr>
        <w:tc>
          <w:tcPr>
            <w:tcW w:w="3330" w:type="dxa"/>
            <w:gridSpan w:val="2"/>
            <w:tcBorders>
              <w:top w:val="nil"/>
              <w:left w:val="nil"/>
              <w:bottom w:val="nil"/>
              <w:right w:val="nil"/>
            </w:tcBorders>
          </w:tcPr>
          <w:p w14:paraId="3FE839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AFAFCF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mag zetten</w:t>
            </w:r>
            <w:r w:rsidRPr="00BE10FF">
              <w:rPr>
                <w:rFonts w:ascii="Arial" w:hAnsi="Arial" w:cs="Arial"/>
                <w:szCs w:val="24"/>
                <w:lang w:val="en-AU" w:eastAsia="en-US"/>
              </w:rPr>
              <w:fldChar w:fldCharType="end"/>
            </w:r>
          </w:p>
        </w:tc>
      </w:tr>
      <w:tr w:rsidR="00AB0ADA" w:rsidRPr="00BE10FF" w14:paraId="67EAB6A6" w14:textId="77777777" w:rsidTr="00E830F0">
        <w:tc>
          <w:tcPr>
            <w:tcW w:w="3330" w:type="dxa"/>
            <w:gridSpan w:val="2"/>
            <w:tcBorders>
              <w:top w:val="nil"/>
              <w:left w:val="nil"/>
              <w:bottom w:val="nil"/>
              <w:right w:val="nil"/>
            </w:tcBorders>
          </w:tcPr>
          <w:p w14:paraId="16AA83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69118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76BFC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w:t>
            </w:r>
            <w:r w:rsidRPr="00BE10FF">
              <w:rPr>
                <w:rFonts w:ascii="Arial" w:hAnsi="Arial" w:cs="Arial"/>
                <w:szCs w:val="24"/>
                <w:lang w:val="en-AU" w:eastAsia="en-US"/>
              </w:rPr>
              <w:fldChar w:fldCharType="end"/>
            </w:r>
          </w:p>
          <w:p w14:paraId="74CC97D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F13B810" w14:textId="77777777" w:rsidTr="00E830F0">
        <w:tc>
          <w:tcPr>
            <w:tcW w:w="3330" w:type="dxa"/>
            <w:gridSpan w:val="2"/>
            <w:tcBorders>
              <w:top w:val="nil"/>
              <w:left w:val="nil"/>
              <w:bottom w:val="nil"/>
              <w:right w:val="nil"/>
            </w:tcBorders>
          </w:tcPr>
          <w:p w14:paraId="326DF5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F70A2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284AE95" w14:textId="77777777" w:rsidTr="00E830F0">
        <w:trPr>
          <w:trHeight w:val="230"/>
        </w:trPr>
        <w:tc>
          <w:tcPr>
            <w:tcW w:w="3330" w:type="dxa"/>
            <w:gridSpan w:val="2"/>
            <w:tcBorders>
              <w:top w:val="nil"/>
              <w:left w:val="nil"/>
              <w:bottom w:val="nil"/>
              <w:right w:val="nil"/>
            </w:tcBorders>
          </w:tcPr>
          <w:p w14:paraId="12892B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36270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19BCC71" w14:textId="77777777" w:rsidTr="00E830F0">
        <w:tc>
          <w:tcPr>
            <w:tcW w:w="3330" w:type="dxa"/>
            <w:gridSpan w:val="2"/>
            <w:tcBorders>
              <w:top w:val="nil"/>
              <w:left w:val="nil"/>
              <w:bottom w:val="nil"/>
              <w:right w:val="nil"/>
            </w:tcBorders>
          </w:tcPr>
          <w:p w14:paraId="172A70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2271D4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STATUSTYPEn die een betrokkene in een rol van dit ROLTYPE mag zetten.</w:t>
            </w:r>
            <w:r w:rsidRPr="00BE10FF">
              <w:rPr>
                <w:rFonts w:ascii="Arial" w:hAnsi="Arial" w:cs="Arial"/>
                <w:szCs w:val="24"/>
                <w:lang w:val="en-AU" w:eastAsia="en-US"/>
              </w:rPr>
              <w:fldChar w:fldCharType="end"/>
            </w:r>
          </w:p>
        </w:tc>
      </w:tr>
      <w:tr w:rsidR="00AB0ADA" w:rsidRPr="00BE10FF" w14:paraId="4DE40411" w14:textId="77777777" w:rsidTr="00E830F0">
        <w:tc>
          <w:tcPr>
            <w:tcW w:w="3330" w:type="dxa"/>
            <w:gridSpan w:val="2"/>
            <w:tcBorders>
              <w:top w:val="nil"/>
              <w:left w:val="nil"/>
              <w:bottom w:val="nil"/>
              <w:right w:val="nil"/>
            </w:tcBorders>
          </w:tcPr>
          <w:p w14:paraId="10FEF1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F745B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981E5D5" w14:textId="77777777" w:rsidTr="00E830F0">
        <w:trPr>
          <w:trHeight w:val="215"/>
        </w:trPr>
        <w:tc>
          <w:tcPr>
            <w:tcW w:w="3330" w:type="dxa"/>
            <w:gridSpan w:val="2"/>
            <w:tcBorders>
              <w:top w:val="nil"/>
              <w:left w:val="nil"/>
              <w:bottom w:val="nil"/>
              <w:right w:val="nil"/>
            </w:tcBorders>
          </w:tcPr>
          <w:p w14:paraId="3F7CE5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56E09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1E368DC" w14:textId="77777777" w:rsidTr="00E830F0">
        <w:tc>
          <w:tcPr>
            <w:tcW w:w="3330" w:type="dxa"/>
            <w:gridSpan w:val="2"/>
            <w:tcBorders>
              <w:top w:val="nil"/>
              <w:left w:val="nil"/>
              <w:bottom w:val="nil"/>
              <w:right w:val="nil"/>
            </w:tcBorders>
          </w:tcPr>
          <w:p w14:paraId="675AFB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8766A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9C1B06" w14:textId="77777777" w:rsidTr="00E830F0">
        <w:trPr>
          <w:trHeight w:val="230"/>
        </w:trPr>
        <w:tc>
          <w:tcPr>
            <w:tcW w:w="3330" w:type="dxa"/>
            <w:gridSpan w:val="2"/>
            <w:tcBorders>
              <w:top w:val="nil"/>
              <w:left w:val="nil"/>
              <w:bottom w:val="nil"/>
              <w:right w:val="nil"/>
            </w:tcBorders>
          </w:tcPr>
          <w:p w14:paraId="6C3AA9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18544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1F464E3" w14:textId="77777777" w:rsidTr="00E830F0">
        <w:tc>
          <w:tcPr>
            <w:tcW w:w="3330" w:type="dxa"/>
            <w:gridSpan w:val="2"/>
            <w:tcBorders>
              <w:top w:val="nil"/>
              <w:left w:val="nil"/>
              <w:bottom w:val="nil"/>
              <w:right w:val="nil"/>
            </w:tcBorders>
          </w:tcPr>
          <w:p w14:paraId="4FC55E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1D9F7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EA1989B" w14:textId="77777777" w:rsidTr="00E830F0">
        <w:tc>
          <w:tcPr>
            <w:tcW w:w="3330" w:type="dxa"/>
            <w:gridSpan w:val="2"/>
            <w:tcBorders>
              <w:top w:val="nil"/>
              <w:left w:val="nil"/>
              <w:bottom w:val="nil"/>
              <w:right w:val="nil"/>
            </w:tcBorders>
          </w:tcPr>
          <w:p w14:paraId="17CF1C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8DD1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9E9849" w14:textId="77777777" w:rsidTr="00E830F0">
        <w:tc>
          <w:tcPr>
            <w:tcW w:w="3330" w:type="dxa"/>
            <w:gridSpan w:val="2"/>
            <w:tcBorders>
              <w:top w:val="nil"/>
              <w:left w:val="nil"/>
              <w:bottom w:val="nil"/>
              <w:right w:val="nil"/>
            </w:tcBorders>
          </w:tcPr>
          <w:p w14:paraId="186865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7F874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76CC46" w14:textId="77777777" w:rsidTr="00E830F0">
        <w:tc>
          <w:tcPr>
            <w:tcW w:w="3330" w:type="dxa"/>
            <w:gridSpan w:val="2"/>
            <w:tcBorders>
              <w:top w:val="nil"/>
              <w:left w:val="nil"/>
              <w:bottom w:val="nil"/>
              <w:right w:val="nil"/>
            </w:tcBorders>
          </w:tcPr>
          <w:p w14:paraId="0C44D5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7C722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F6EEFF0" w14:textId="77777777" w:rsidTr="00E830F0">
        <w:tc>
          <w:tcPr>
            <w:tcW w:w="3330" w:type="dxa"/>
            <w:gridSpan w:val="2"/>
            <w:tcBorders>
              <w:top w:val="nil"/>
              <w:left w:val="nil"/>
              <w:bottom w:val="nil"/>
              <w:right w:val="nil"/>
            </w:tcBorders>
          </w:tcPr>
          <w:p w14:paraId="11876E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3A8D7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50D52CC8" w14:textId="77777777" w:rsidTr="00E830F0">
        <w:tc>
          <w:tcPr>
            <w:tcW w:w="9360" w:type="dxa"/>
            <w:gridSpan w:val="3"/>
            <w:tcBorders>
              <w:top w:val="nil"/>
              <w:left w:val="nil"/>
              <w:bottom w:val="nil"/>
              <w:right w:val="nil"/>
            </w:tcBorders>
          </w:tcPr>
          <w:p w14:paraId="6DF7A7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D435EE9" w14:textId="77777777" w:rsidTr="00E830F0">
        <w:tc>
          <w:tcPr>
            <w:tcW w:w="450" w:type="dxa"/>
            <w:tcBorders>
              <w:top w:val="nil"/>
              <w:left w:val="nil"/>
              <w:bottom w:val="nil"/>
              <w:right w:val="nil"/>
            </w:tcBorders>
          </w:tcPr>
          <w:p w14:paraId="1D23E0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47310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status kan alleen gezet worden door een betrokkene, zijnde een organisatorische eenheid of medewerker, niet door een willekeurig andere betrokkene.</w:t>
            </w:r>
          </w:p>
        </w:tc>
      </w:tr>
    </w:tbl>
    <w:p w14:paraId="2C9CED8F"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STATUSTYPE</w:t>
      </w:r>
      <w:r>
        <w:fldChar w:fldCharType="end"/>
      </w:r>
    </w:p>
    <w:bookmarkStart w:id="1890" w:name="BKM_61D72416_A627_46d5_BF8E_F411458900CC"/>
    <w:bookmarkEnd w:id="1890"/>
    <w:p w14:paraId="1B52436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C0A200F" w14:textId="77777777" w:rsidTr="00E830F0">
        <w:trPr>
          <w:trHeight w:val="230"/>
        </w:trPr>
        <w:tc>
          <w:tcPr>
            <w:tcW w:w="3330" w:type="dxa"/>
            <w:gridSpan w:val="2"/>
            <w:tcBorders>
              <w:top w:val="nil"/>
              <w:left w:val="nil"/>
              <w:bottom w:val="nil"/>
              <w:right w:val="nil"/>
            </w:tcBorders>
          </w:tcPr>
          <w:p w14:paraId="3DF129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7DB88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Statustype-omschrijving</w:t>
            </w:r>
            <w:r w:rsidRPr="00BE10FF">
              <w:rPr>
                <w:rFonts w:ascii="Arial" w:hAnsi="Arial" w:cs="Arial"/>
                <w:szCs w:val="24"/>
                <w:lang w:val="en-AU" w:eastAsia="en-US"/>
              </w:rPr>
              <w:fldChar w:fldCharType="end"/>
            </w:r>
          </w:p>
        </w:tc>
      </w:tr>
      <w:tr w:rsidR="00AB0ADA" w:rsidRPr="00BE10FF" w14:paraId="0EB13F4D" w14:textId="77777777" w:rsidTr="00E830F0">
        <w:tc>
          <w:tcPr>
            <w:tcW w:w="3330" w:type="dxa"/>
            <w:gridSpan w:val="2"/>
            <w:tcBorders>
              <w:top w:val="nil"/>
              <w:left w:val="nil"/>
              <w:bottom w:val="nil"/>
              <w:right w:val="nil"/>
            </w:tcBorders>
          </w:tcPr>
          <w:p w14:paraId="5B7CD0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E6974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w:t>
            </w:r>
          </w:p>
        </w:tc>
      </w:tr>
      <w:tr w:rsidR="00AB0ADA" w:rsidRPr="00BE10FF" w14:paraId="470D4451" w14:textId="77777777" w:rsidTr="00E830F0">
        <w:tc>
          <w:tcPr>
            <w:tcW w:w="3330" w:type="dxa"/>
            <w:gridSpan w:val="2"/>
            <w:tcBorders>
              <w:top w:val="nil"/>
              <w:left w:val="nil"/>
              <w:bottom w:val="nil"/>
              <w:right w:val="nil"/>
            </w:tcBorders>
          </w:tcPr>
          <w:p w14:paraId="40D614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FCA82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0002</w:t>
            </w:r>
          </w:p>
        </w:tc>
      </w:tr>
      <w:tr w:rsidR="00AB0ADA" w:rsidRPr="00BE10FF" w14:paraId="608D7AE4" w14:textId="77777777" w:rsidTr="00E830F0">
        <w:tc>
          <w:tcPr>
            <w:tcW w:w="3330" w:type="dxa"/>
            <w:gridSpan w:val="2"/>
            <w:tcBorders>
              <w:top w:val="nil"/>
              <w:left w:val="nil"/>
              <w:bottom w:val="nil"/>
              <w:right w:val="nil"/>
            </w:tcBorders>
          </w:tcPr>
          <w:p w14:paraId="6302B4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9CA4A3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7F80DF1A" w14:textId="77777777" w:rsidTr="00E830F0">
        <w:tc>
          <w:tcPr>
            <w:tcW w:w="3330" w:type="dxa"/>
            <w:gridSpan w:val="2"/>
            <w:tcBorders>
              <w:top w:val="nil"/>
              <w:left w:val="nil"/>
              <w:bottom w:val="nil"/>
              <w:right w:val="nil"/>
            </w:tcBorders>
          </w:tcPr>
          <w:p w14:paraId="2EB05A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E7DE9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Een korte, voor de initiator van de zaak relevante, omschrijving van de aard van de STATUS van zaken van een ZAAKTYPE.</w:t>
            </w:r>
          </w:p>
        </w:tc>
      </w:tr>
      <w:tr w:rsidR="00AB0ADA" w:rsidRPr="00BE10FF" w14:paraId="6BE18AC0" w14:textId="77777777" w:rsidTr="00E830F0">
        <w:trPr>
          <w:trHeight w:val="230"/>
        </w:trPr>
        <w:tc>
          <w:tcPr>
            <w:tcW w:w="3330" w:type="dxa"/>
            <w:gridSpan w:val="2"/>
            <w:tcBorders>
              <w:top w:val="nil"/>
              <w:left w:val="nil"/>
              <w:bottom w:val="nil"/>
              <w:right w:val="nil"/>
            </w:tcBorders>
          </w:tcPr>
          <w:p w14:paraId="0DFBEE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4F090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AB0ADA" w:rsidRPr="00BE10FF" w14:paraId="587A6746" w14:textId="77777777" w:rsidTr="00E830F0">
        <w:tc>
          <w:tcPr>
            <w:tcW w:w="3330" w:type="dxa"/>
            <w:gridSpan w:val="2"/>
            <w:tcBorders>
              <w:top w:val="nil"/>
              <w:left w:val="nil"/>
              <w:bottom w:val="nil"/>
              <w:right w:val="nil"/>
            </w:tcBorders>
          </w:tcPr>
          <w:p w14:paraId="4694C9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50FC1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171A907" w14:textId="77777777" w:rsidTr="00E830F0">
        <w:tc>
          <w:tcPr>
            <w:tcW w:w="3330" w:type="dxa"/>
            <w:gridSpan w:val="2"/>
            <w:tcBorders>
              <w:top w:val="nil"/>
              <w:left w:val="nil"/>
              <w:bottom w:val="nil"/>
              <w:right w:val="nil"/>
            </w:tcBorders>
          </w:tcPr>
          <w:p w14:paraId="6AD8DB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C72F6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350202FB" w14:textId="77777777" w:rsidTr="00E830F0">
        <w:trPr>
          <w:trHeight w:val="230"/>
        </w:trPr>
        <w:tc>
          <w:tcPr>
            <w:tcW w:w="3330" w:type="dxa"/>
            <w:gridSpan w:val="2"/>
            <w:tcBorders>
              <w:top w:val="nil"/>
              <w:left w:val="nil"/>
              <w:bottom w:val="nil"/>
              <w:right w:val="nil"/>
            </w:tcBorders>
          </w:tcPr>
          <w:p w14:paraId="006E33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EBF89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69FF815" w14:textId="77777777" w:rsidTr="00E830F0">
        <w:trPr>
          <w:trHeight w:val="215"/>
        </w:trPr>
        <w:tc>
          <w:tcPr>
            <w:tcW w:w="3330" w:type="dxa"/>
            <w:gridSpan w:val="2"/>
            <w:tcBorders>
              <w:top w:val="nil"/>
              <w:left w:val="nil"/>
              <w:bottom w:val="nil"/>
              <w:right w:val="nil"/>
            </w:tcBorders>
          </w:tcPr>
          <w:p w14:paraId="293919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E8F9D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55CBA84" w14:textId="77777777" w:rsidTr="00E830F0">
        <w:trPr>
          <w:trHeight w:val="230"/>
        </w:trPr>
        <w:tc>
          <w:tcPr>
            <w:tcW w:w="3330" w:type="dxa"/>
            <w:gridSpan w:val="2"/>
            <w:tcBorders>
              <w:top w:val="nil"/>
              <w:left w:val="nil"/>
              <w:bottom w:val="nil"/>
              <w:right w:val="nil"/>
            </w:tcBorders>
          </w:tcPr>
          <w:p w14:paraId="31FD08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34551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E48DFBE" w14:textId="77777777" w:rsidTr="00E830F0">
        <w:trPr>
          <w:trHeight w:val="230"/>
        </w:trPr>
        <w:tc>
          <w:tcPr>
            <w:tcW w:w="3330" w:type="dxa"/>
            <w:gridSpan w:val="2"/>
            <w:tcBorders>
              <w:top w:val="nil"/>
              <w:left w:val="nil"/>
              <w:bottom w:val="nil"/>
              <w:right w:val="nil"/>
            </w:tcBorders>
          </w:tcPr>
          <w:p w14:paraId="716C16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A9697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50418A49" w14:textId="77777777" w:rsidTr="00E830F0">
        <w:trPr>
          <w:trHeight w:val="230"/>
        </w:trPr>
        <w:tc>
          <w:tcPr>
            <w:tcW w:w="3330" w:type="dxa"/>
            <w:gridSpan w:val="2"/>
            <w:tcBorders>
              <w:top w:val="nil"/>
              <w:left w:val="nil"/>
              <w:bottom w:val="nil"/>
              <w:right w:val="nil"/>
            </w:tcBorders>
          </w:tcPr>
          <w:p w14:paraId="2CBC55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039B0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8620182" w14:textId="77777777" w:rsidTr="00E830F0">
        <w:trPr>
          <w:trHeight w:val="230"/>
        </w:trPr>
        <w:tc>
          <w:tcPr>
            <w:tcW w:w="3330" w:type="dxa"/>
            <w:gridSpan w:val="2"/>
            <w:tcBorders>
              <w:top w:val="nil"/>
              <w:left w:val="nil"/>
              <w:bottom w:val="nil"/>
              <w:right w:val="nil"/>
            </w:tcBorders>
          </w:tcPr>
          <w:p w14:paraId="7D62E1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5632A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212236" w14:textId="77777777" w:rsidTr="00E830F0">
        <w:tc>
          <w:tcPr>
            <w:tcW w:w="3330" w:type="dxa"/>
            <w:gridSpan w:val="2"/>
            <w:tcBorders>
              <w:top w:val="nil"/>
              <w:left w:val="nil"/>
              <w:bottom w:val="nil"/>
              <w:right w:val="nil"/>
            </w:tcBorders>
          </w:tcPr>
          <w:p w14:paraId="42E0BA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27218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A3C649C" w14:textId="77777777" w:rsidTr="00E830F0">
        <w:trPr>
          <w:trHeight w:val="230"/>
        </w:trPr>
        <w:tc>
          <w:tcPr>
            <w:tcW w:w="3330" w:type="dxa"/>
            <w:gridSpan w:val="2"/>
            <w:tcBorders>
              <w:top w:val="nil"/>
              <w:left w:val="nil"/>
              <w:bottom w:val="nil"/>
              <w:right w:val="nil"/>
            </w:tcBorders>
          </w:tcPr>
          <w:p w14:paraId="482A46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18CEA27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DB0EB0E" w14:textId="77777777" w:rsidTr="00E830F0">
        <w:trPr>
          <w:trHeight w:val="230"/>
        </w:trPr>
        <w:tc>
          <w:tcPr>
            <w:tcW w:w="3330" w:type="dxa"/>
            <w:gridSpan w:val="2"/>
            <w:tcBorders>
              <w:top w:val="nil"/>
              <w:left w:val="nil"/>
              <w:bottom w:val="nil"/>
              <w:right w:val="nil"/>
            </w:tcBorders>
          </w:tcPr>
          <w:p w14:paraId="09EC8E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31B69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CDB4F91" w14:textId="77777777" w:rsidTr="00E830F0">
        <w:trPr>
          <w:trHeight w:val="230"/>
        </w:trPr>
        <w:tc>
          <w:tcPr>
            <w:tcW w:w="3330" w:type="dxa"/>
            <w:gridSpan w:val="2"/>
            <w:tcBorders>
              <w:top w:val="nil"/>
              <w:left w:val="nil"/>
              <w:bottom w:val="nil"/>
              <w:right w:val="nil"/>
            </w:tcBorders>
          </w:tcPr>
          <w:p w14:paraId="67366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DC8D6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05A34463" w14:textId="77777777" w:rsidTr="00E830F0">
        <w:tc>
          <w:tcPr>
            <w:tcW w:w="9360" w:type="dxa"/>
            <w:gridSpan w:val="3"/>
            <w:tcBorders>
              <w:top w:val="nil"/>
              <w:left w:val="nil"/>
              <w:bottom w:val="nil"/>
              <w:right w:val="nil"/>
            </w:tcBorders>
          </w:tcPr>
          <w:p w14:paraId="548822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6D44155" w14:textId="77777777" w:rsidTr="00E830F0">
        <w:tc>
          <w:tcPr>
            <w:tcW w:w="450" w:type="dxa"/>
            <w:tcBorders>
              <w:top w:val="nil"/>
              <w:left w:val="nil"/>
              <w:bottom w:val="nil"/>
              <w:right w:val="nil"/>
            </w:tcBorders>
          </w:tcPr>
          <w:p w14:paraId="63833B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C8B4D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de attribuutsoort Status.Statusomschrijving in het GFO Zaken 2004 met dien verstande dat deze nu van toepassing is per Statustype, d.w.z. voor alle daarbij te registreren Statussen, en niet per status bepaald kan worden.</w:t>
            </w:r>
          </w:p>
          <w:p w14:paraId="471E0C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Voorbeelden hiervan zijn “Aanvraag ontvangen”, “Äanvraag ontvankelijk”, “Aanvraag in behandeling”, “Voorstel bij B&amp;W” en “Aanvraag afgehandeld”.</w:t>
            </w:r>
          </w:p>
        </w:tc>
      </w:tr>
    </w:tbl>
    <w:bookmarkStart w:id="1891" w:name="BKM_0A1B8495_FAFA_4b83_BBC8_AA88529F939A"/>
    <w:bookmarkEnd w:id="1891"/>
    <w:p w14:paraId="77DB37F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A85B99F" w14:textId="77777777" w:rsidTr="00E830F0">
        <w:trPr>
          <w:trHeight w:val="230"/>
        </w:trPr>
        <w:tc>
          <w:tcPr>
            <w:tcW w:w="3330" w:type="dxa"/>
            <w:gridSpan w:val="2"/>
            <w:tcBorders>
              <w:top w:val="nil"/>
              <w:left w:val="nil"/>
              <w:bottom w:val="nil"/>
              <w:right w:val="nil"/>
            </w:tcBorders>
          </w:tcPr>
          <w:p w14:paraId="2FFFC4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214943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Statustype-omschrijving generiek</w:t>
            </w:r>
            <w:r w:rsidRPr="00BE10FF">
              <w:rPr>
                <w:rFonts w:ascii="Arial" w:hAnsi="Arial" w:cs="Arial"/>
                <w:szCs w:val="24"/>
                <w:lang w:val="en-AU" w:eastAsia="en-US"/>
              </w:rPr>
              <w:fldChar w:fldCharType="end"/>
            </w:r>
          </w:p>
        </w:tc>
      </w:tr>
      <w:tr w:rsidR="00AB0ADA" w:rsidRPr="00BE10FF" w14:paraId="6A8AADAF" w14:textId="77777777" w:rsidTr="00E830F0">
        <w:tc>
          <w:tcPr>
            <w:tcW w:w="3330" w:type="dxa"/>
            <w:gridSpan w:val="2"/>
            <w:tcBorders>
              <w:top w:val="nil"/>
              <w:left w:val="nil"/>
              <w:bottom w:val="nil"/>
              <w:right w:val="nil"/>
            </w:tcBorders>
          </w:tcPr>
          <w:p w14:paraId="272EED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E674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FA64FD3" w14:textId="77777777" w:rsidTr="00E830F0">
        <w:tc>
          <w:tcPr>
            <w:tcW w:w="3330" w:type="dxa"/>
            <w:gridSpan w:val="2"/>
            <w:tcBorders>
              <w:top w:val="nil"/>
              <w:left w:val="nil"/>
              <w:bottom w:val="nil"/>
              <w:right w:val="nil"/>
            </w:tcBorders>
          </w:tcPr>
          <w:p w14:paraId="6535F3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1C9A4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97E3C6B" w14:textId="77777777" w:rsidTr="00E830F0">
        <w:tc>
          <w:tcPr>
            <w:tcW w:w="3330" w:type="dxa"/>
            <w:gridSpan w:val="2"/>
            <w:tcBorders>
              <w:top w:val="nil"/>
              <w:left w:val="nil"/>
              <w:bottom w:val="nil"/>
              <w:right w:val="nil"/>
            </w:tcBorders>
          </w:tcPr>
          <w:p w14:paraId="7A511C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4C80BE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10B0944A" w14:textId="77777777" w:rsidTr="00E830F0">
        <w:tc>
          <w:tcPr>
            <w:tcW w:w="3330" w:type="dxa"/>
            <w:gridSpan w:val="2"/>
            <w:tcBorders>
              <w:top w:val="nil"/>
              <w:left w:val="nil"/>
              <w:bottom w:val="nil"/>
              <w:right w:val="nil"/>
            </w:tcBorders>
          </w:tcPr>
          <w:p w14:paraId="5AE0AC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85930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Algemeen gehanteerde omschrijving van de aard van STATUSsen van het STATUSTYPE</w:t>
            </w:r>
          </w:p>
        </w:tc>
      </w:tr>
      <w:tr w:rsidR="00AB0ADA" w:rsidRPr="00BE10FF" w14:paraId="50BC2C6E" w14:textId="77777777" w:rsidTr="00E830F0">
        <w:trPr>
          <w:trHeight w:val="230"/>
        </w:trPr>
        <w:tc>
          <w:tcPr>
            <w:tcW w:w="3330" w:type="dxa"/>
            <w:gridSpan w:val="2"/>
            <w:tcBorders>
              <w:top w:val="nil"/>
              <w:left w:val="nil"/>
              <w:bottom w:val="nil"/>
              <w:right w:val="nil"/>
            </w:tcBorders>
          </w:tcPr>
          <w:p w14:paraId="6135A0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16091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7C1559" w14:textId="77777777" w:rsidTr="00E830F0">
        <w:tc>
          <w:tcPr>
            <w:tcW w:w="3330" w:type="dxa"/>
            <w:gridSpan w:val="2"/>
            <w:tcBorders>
              <w:top w:val="nil"/>
              <w:left w:val="nil"/>
              <w:bottom w:val="nil"/>
              <w:right w:val="nil"/>
            </w:tcBorders>
          </w:tcPr>
          <w:p w14:paraId="5E0154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421D1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77EAC6BB" w14:textId="77777777" w:rsidTr="00E830F0">
        <w:tc>
          <w:tcPr>
            <w:tcW w:w="3330" w:type="dxa"/>
            <w:gridSpan w:val="2"/>
            <w:tcBorders>
              <w:top w:val="nil"/>
              <w:left w:val="nil"/>
              <w:bottom w:val="nil"/>
              <w:right w:val="nil"/>
            </w:tcBorders>
          </w:tcPr>
          <w:p w14:paraId="434BD5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F39CFE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64D681DF" w14:textId="77777777" w:rsidTr="00E830F0">
        <w:trPr>
          <w:trHeight w:val="230"/>
        </w:trPr>
        <w:tc>
          <w:tcPr>
            <w:tcW w:w="3330" w:type="dxa"/>
            <w:gridSpan w:val="2"/>
            <w:tcBorders>
              <w:top w:val="nil"/>
              <w:left w:val="nil"/>
              <w:bottom w:val="nil"/>
              <w:right w:val="nil"/>
            </w:tcBorders>
          </w:tcPr>
          <w:p w14:paraId="04D6FC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68E86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8611E96" w14:textId="77777777" w:rsidTr="00E830F0">
        <w:trPr>
          <w:trHeight w:val="215"/>
        </w:trPr>
        <w:tc>
          <w:tcPr>
            <w:tcW w:w="3330" w:type="dxa"/>
            <w:gridSpan w:val="2"/>
            <w:tcBorders>
              <w:top w:val="nil"/>
              <w:left w:val="nil"/>
              <w:bottom w:val="nil"/>
              <w:right w:val="nil"/>
            </w:tcBorders>
          </w:tcPr>
          <w:p w14:paraId="14413D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5E40A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27D1735" w14:textId="77777777" w:rsidTr="00E830F0">
        <w:trPr>
          <w:trHeight w:val="230"/>
        </w:trPr>
        <w:tc>
          <w:tcPr>
            <w:tcW w:w="3330" w:type="dxa"/>
            <w:gridSpan w:val="2"/>
            <w:tcBorders>
              <w:top w:val="nil"/>
              <w:left w:val="nil"/>
              <w:bottom w:val="nil"/>
              <w:right w:val="nil"/>
            </w:tcBorders>
          </w:tcPr>
          <w:p w14:paraId="00DF1F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AD6EE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FDBEDBF" w14:textId="77777777" w:rsidTr="00E830F0">
        <w:trPr>
          <w:trHeight w:val="230"/>
        </w:trPr>
        <w:tc>
          <w:tcPr>
            <w:tcW w:w="3330" w:type="dxa"/>
            <w:gridSpan w:val="2"/>
            <w:tcBorders>
              <w:top w:val="nil"/>
              <w:left w:val="nil"/>
              <w:bottom w:val="nil"/>
              <w:right w:val="nil"/>
            </w:tcBorders>
          </w:tcPr>
          <w:p w14:paraId="43F03B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21B64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1DE98239" w14:textId="77777777" w:rsidTr="00E830F0">
        <w:trPr>
          <w:trHeight w:val="230"/>
        </w:trPr>
        <w:tc>
          <w:tcPr>
            <w:tcW w:w="3330" w:type="dxa"/>
            <w:gridSpan w:val="2"/>
            <w:tcBorders>
              <w:top w:val="nil"/>
              <w:left w:val="nil"/>
              <w:bottom w:val="nil"/>
              <w:right w:val="nil"/>
            </w:tcBorders>
          </w:tcPr>
          <w:p w14:paraId="533C8A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48C1A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19B2CD" w14:textId="77777777" w:rsidTr="00E830F0">
        <w:trPr>
          <w:trHeight w:val="230"/>
        </w:trPr>
        <w:tc>
          <w:tcPr>
            <w:tcW w:w="3330" w:type="dxa"/>
            <w:gridSpan w:val="2"/>
            <w:tcBorders>
              <w:top w:val="nil"/>
              <w:left w:val="nil"/>
              <w:bottom w:val="nil"/>
              <w:right w:val="nil"/>
            </w:tcBorders>
          </w:tcPr>
          <w:p w14:paraId="223590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C022A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0C6C63" w14:textId="77777777" w:rsidTr="00E830F0">
        <w:tc>
          <w:tcPr>
            <w:tcW w:w="3330" w:type="dxa"/>
            <w:gridSpan w:val="2"/>
            <w:tcBorders>
              <w:top w:val="nil"/>
              <w:left w:val="nil"/>
              <w:bottom w:val="nil"/>
              <w:right w:val="nil"/>
            </w:tcBorders>
          </w:tcPr>
          <w:p w14:paraId="46ED5F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B70DE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3AB2A6" w14:textId="77777777" w:rsidTr="00E830F0">
        <w:trPr>
          <w:trHeight w:val="230"/>
        </w:trPr>
        <w:tc>
          <w:tcPr>
            <w:tcW w:w="3330" w:type="dxa"/>
            <w:gridSpan w:val="2"/>
            <w:tcBorders>
              <w:top w:val="nil"/>
              <w:left w:val="nil"/>
              <w:bottom w:val="nil"/>
              <w:right w:val="nil"/>
            </w:tcBorders>
          </w:tcPr>
          <w:p w14:paraId="7BA6F1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E9CC4E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DAB8C9" w14:textId="77777777" w:rsidTr="00E830F0">
        <w:trPr>
          <w:trHeight w:val="230"/>
        </w:trPr>
        <w:tc>
          <w:tcPr>
            <w:tcW w:w="3330" w:type="dxa"/>
            <w:gridSpan w:val="2"/>
            <w:tcBorders>
              <w:top w:val="nil"/>
              <w:left w:val="nil"/>
              <w:bottom w:val="nil"/>
              <w:right w:val="nil"/>
            </w:tcBorders>
          </w:tcPr>
          <w:p w14:paraId="39E477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CBFB0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09C2B23" w14:textId="77777777" w:rsidTr="00E830F0">
        <w:trPr>
          <w:trHeight w:val="230"/>
        </w:trPr>
        <w:tc>
          <w:tcPr>
            <w:tcW w:w="3330" w:type="dxa"/>
            <w:gridSpan w:val="2"/>
            <w:tcBorders>
              <w:top w:val="nil"/>
              <w:left w:val="nil"/>
              <w:bottom w:val="nil"/>
              <w:right w:val="nil"/>
            </w:tcBorders>
          </w:tcPr>
          <w:p w14:paraId="51EFCF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8041B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4EDD6F03" w14:textId="77777777" w:rsidTr="00E830F0">
        <w:tc>
          <w:tcPr>
            <w:tcW w:w="9360" w:type="dxa"/>
            <w:gridSpan w:val="3"/>
            <w:tcBorders>
              <w:top w:val="nil"/>
              <w:left w:val="nil"/>
              <w:bottom w:val="nil"/>
              <w:right w:val="nil"/>
            </w:tcBorders>
          </w:tcPr>
          <w:p w14:paraId="122FCD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9D595E6" w14:textId="77777777" w:rsidTr="00E830F0">
        <w:tc>
          <w:tcPr>
            <w:tcW w:w="450" w:type="dxa"/>
            <w:tcBorders>
              <w:top w:val="nil"/>
              <w:left w:val="nil"/>
              <w:bottom w:val="nil"/>
              <w:right w:val="nil"/>
            </w:tcBorders>
          </w:tcPr>
          <w:p w14:paraId="1FF8A1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066FB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de status zoals deze landelijk wordt toegepast. Deze kan afwijken van de door de zaakbehandelende organisatie(s) gehanteerde naam, de Statustypeomschrijving.</w:t>
            </w:r>
          </w:p>
        </w:tc>
      </w:tr>
    </w:tbl>
    <w:bookmarkStart w:id="1892" w:name="BKM_6C9336CD_45E3_46df_9C8C_94EFD8C44087"/>
    <w:bookmarkEnd w:id="1892"/>
    <w:p w14:paraId="01E47086"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Statustypevolgnummer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BCDA183" w14:textId="77777777" w:rsidTr="00E830F0">
        <w:trPr>
          <w:trHeight w:val="230"/>
        </w:trPr>
        <w:tc>
          <w:tcPr>
            <w:tcW w:w="3330" w:type="dxa"/>
            <w:gridSpan w:val="2"/>
            <w:tcBorders>
              <w:top w:val="nil"/>
              <w:left w:val="nil"/>
              <w:bottom w:val="nil"/>
              <w:right w:val="nil"/>
            </w:tcBorders>
          </w:tcPr>
          <w:p w14:paraId="33BD81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82197E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Statustypevolgnummer</w:t>
            </w:r>
            <w:r w:rsidRPr="00BE10FF">
              <w:rPr>
                <w:rFonts w:ascii="Arial" w:hAnsi="Arial" w:cs="Arial"/>
                <w:szCs w:val="24"/>
                <w:lang w:val="en-AU" w:eastAsia="en-US"/>
              </w:rPr>
              <w:fldChar w:fldCharType="end"/>
            </w:r>
          </w:p>
        </w:tc>
      </w:tr>
      <w:tr w:rsidR="00AB0ADA" w:rsidRPr="00BE10FF" w14:paraId="520AAE7F" w14:textId="77777777" w:rsidTr="00E830F0">
        <w:tc>
          <w:tcPr>
            <w:tcW w:w="3330" w:type="dxa"/>
            <w:gridSpan w:val="2"/>
            <w:tcBorders>
              <w:top w:val="nil"/>
              <w:left w:val="nil"/>
              <w:bottom w:val="nil"/>
              <w:right w:val="nil"/>
            </w:tcBorders>
          </w:tcPr>
          <w:p w14:paraId="6AB9C6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3F67C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w:t>
            </w:r>
          </w:p>
        </w:tc>
      </w:tr>
      <w:tr w:rsidR="00AB0ADA" w:rsidRPr="00BE10FF" w14:paraId="795F0990" w14:textId="77777777" w:rsidTr="00E830F0">
        <w:tc>
          <w:tcPr>
            <w:tcW w:w="3330" w:type="dxa"/>
            <w:gridSpan w:val="2"/>
            <w:tcBorders>
              <w:top w:val="nil"/>
              <w:left w:val="nil"/>
              <w:bottom w:val="nil"/>
              <w:right w:val="nil"/>
            </w:tcBorders>
          </w:tcPr>
          <w:p w14:paraId="7ED51D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0EB99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0001</w:t>
            </w:r>
          </w:p>
        </w:tc>
      </w:tr>
      <w:tr w:rsidR="00AB0ADA" w:rsidRPr="00BE10FF" w14:paraId="32BE081D" w14:textId="77777777" w:rsidTr="00E830F0">
        <w:tc>
          <w:tcPr>
            <w:tcW w:w="3330" w:type="dxa"/>
            <w:gridSpan w:val="2"/>
            <w:tcBorders>
              <w:top w:val="nil"/>
              <w:left w:val="nil"/>
              <w:bottom w:val="nil"/>
              <w:right w:val="nil"/>
            </w:tcBorders>
          </w:tcPr>
          <w:p w14:paraId="4DFED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40299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volgnummer</w:t>
            </w:r>
            <w:r w:rsidRPr="00BE10FF">
              <w:rPr>
                <w:rFonts w:ascii="Arial" w:hAnsi="Arial" w:cs="Arial"/>
                <w:szCs w:val="24"/>
                <w:lang w:val="en-AU" w:eastAsia="en-US"/>
              </w:rPr>
              <w:fldChar w:fldCharType="end"/>
            </w:r>
          </w:p>
        </w:tc>
      </w:tr>
      <w:tr w:rsidR="00AB0ADA" w:rsidRPr="00BE10FF" w14:paraId="3AA6C786" w14:textId="77777777" w:rsidTr="00E830F0">
        <w:tc>
          <w:tcPr>
            <w:tcW w:w="3330" w:type="dxa"/>
            <w:gridSpan w:val="2"/>
            <w:tcBorders>
              <w:top w:val="nil"/>
              <w:left w:val="nil"/>
              <w:bottom w:val="nil"/>
              <w:right w:val="nil"/>
            </w:tcBorders>
          </w:tcPr>
          <w:p w14:paraId="3F4A0E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71C7AF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Een volgnummer voor statussen van het STATUSTYPE binnen een zaak.</w:t>
            </w:r>
          </w:p>
        </w:tc>
      </w:tr>
      <w:tr w:rsidR="00AB0ADA" w:rsidRPr="00BE10FF" w14:paraId="7E7794A9" w14:textId="77777777" w:rsidTr="00E830F0">
        <w:trPr>
          <w:trHeight w:val="230"/>
        </w:trPr>
        <w:tc>
          <w:tcPr>
            <w:tcW w:w="3330" w:type="dxa"/>
            <w:gridSpan w:val="2"/>
            <w:tcBorders>
              <w:top w:val="nil"/>
              <w:left w:val="nil"/>
              <w:bottom w:val="nil"/>
              <w:right w:val="nil"/>
            </w:tcBorders>
          </w:tcPr>
          <w:p w14:paraId="2B413F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2B8A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GFO Zaken 2004</w:t>
            </w:r>
          </w:p>
        </w:tc>
      </w:tr>
      <w:tr w:rsidR="00AB0ADA" w:rsidRPr="00BE10FF" w14:paraId="05AE12B3" w14:textId="77777777" w:rsidTr="00E830F0">
        <w:tc>
          <w:tcPr>
            <w:tcW w:w="3330" w:type="dxa"/>
            <w:gridSpan w:val="2"/>
            <w:tcBorders>
              <w:top w:val="nil"/>
              <w:left w:val="nil"/>
              <w:bottom w:val="nil"/>
              <w:right w:val="nil"/>
            </w:tcBorders>
          </w:tcPr>
          <w:p w14:paraId="4C8F03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57B4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CE2794B" w14:textId="77777777" w:rsidTr="00E830F0">
        <w:tc>
          <w:tcPr>
            <w:tcW w:w="3330" w:type="dxa"/>
            <w:gridSpan w:val="2"/>
            <w:tcBorders>
              <w:top w:val="nil"/>
              <w:left w:val="nil"/>
              <w:bottom w:val="nil"/>
              <w:right w:val="nil"/>
            </w:tcBorders>
          </w:tcPr>
          <w:p w14:paraId="02101F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94DCA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N4</w:t>
            </w:r>
            <w:r w:rsidRPr="00BE10FF">
              <w:rPr>
                <w:rFonts w:ascii="Arial" w:hAnsi="Arial" w:cs="Arial"/>
                <w:szCs w:val="24"/>
                <w:lang w:val="en-AU" w:eastAsia="en-US"/>
              </w:rPr>
              <w:fldChar w:fldCharType="end"/>
            </w:r>
          </w:p>
        </w:tc>
      </w:tr>
      <w:tr w:rsidR="00AB0ADA" w:rsidRPr="00BE10FF" w14:paraId="595D3A27" w14:textId="77777777" w:rsidTr="00E830F0">
        <w:trPr>
          <w:trHeight w:val="230"/>
        </w:trPr>
        <w:tc>
          <w:tcPr>
            <w:tcW w:w="3330" w:type="dxa"/>
            <w:gridSpan w:val="2"/>
            <w:tcBorders>
              <w:top w:val="nil"/>
              <w:left w:val="nil"/>
              <w:bottom w:val="nil"/>
              <w:right w:val="nil"/>
            </w:tcBorders>
          </w:tcPr>
          <w:p w14:paraId="275415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FD069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0001 - 9999</w:t>
            </w:r>
          </w:p>
        </w:tc>
      </w:tr>
      <w:tr w:rsidR="00AB0ADA" w:rsidRPr="00BE10FF" w14:paraId="7F20C165" w14:textId="77777777" w:rsidTr="00E830F0">
        <w:trPr>
          <w:trHeight w:val="215"/>
        </w:trPr>
        <w:tc>
          <w:tcPr>
            <w:tcW w:w="3330" w:type="dxa"/>
            <w:gridSpan w:val="2"/>
            <w:tcBorders>
              <w:top w:val="nil"/>
              <w:left w:val="nil"/>
              <w:bottom w:val="nil"/>
              <w:right w:val="nil"/>
            </w:tcBorders>
          </w:tcPr>
          <w:p w14:paraId="688CC1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AFAB5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CC18808" w14:textId="77777777" w:rsidTr="00E830F0">
        <w:trPr>
          <w:trHeight w:val="230"/>
        </w:trPr>
        <w:tc>
          <w:tcPr>
            <w:tcW w:w="3330" w:type="dxa"/>
            <w:gridSpan w:val="2"/>
            <w:tcBorders>
              <w:top w:val="nil"/>
              <w:left w:val="nil"/>
              <w:bottom w:val="nil"/>
              <w:right w:val="nil"/>
            </w:tcBorders>
          </w:tcPr>
          <w:p w14:paraId="26A82A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C6C2B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49BA31" w14:textId="77777777" w:rsidTr="00E830F0">
        <w:trPr>
          <w:trHeight w:val="230"/>
        </w:trPr>
        <w:tc>
          <w:tcPr>
            <w:tcW w:w="3330" w:type="dxa"/>
            <w:gridSpan w:val="2"/>
            <w:tcBorders>
              <w:top w:val="nil"/>
              <w:left w:val="nil"/>
              <w:bottom w:val="nil"/>
              <w:right w:val="nil"/>
            </w:tcBorders>
          </w:tcPr>
          <w:p w14:paraId="278C9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6DFA1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E8F29F7" w14:textId="77777777" w:rsidTr="00E830F0">
        <w:trPr>
          <w:trHeight w:val="230"/>
        </w:trPr>
        <w:tc>
          <w:tcPr>
            <w:tcW w:w="3330" w:type="dxa"/>
            <w:gridSpan w:val="2"/>
            <w:tcBorders>
              <w:top w:val="nil"/>
              <w:left w:val="nil"/>
              <w:bottom w:val="nil"/>
              <w:right w:val="nil"/>
            </w:tcBorders>
          </w:tcPr>
          <w:p w14:paraId="1378D5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14:paraId="1DB39C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2C54901" w14:textId="77777777" w:rsidTr="00E830F0">
        <w:trPr>
          <w:trHeight w:val="230"/>
        </w:trPr>
        <w:tc>
          <w:tcPr>
            <w:tcW w:w="3330" w:type="dxa"/>
            <w:gridSpan w:val="2"/>
            <w:tcBorders>
              <w:top w:val="nil"/>
              <w:left w:val="nil"/>
              <w:bottom w:val="nil"/>
              <w:right w:val="nil"/>
            </w:tcBorders>
          </w:tcPr>
          <w:p w14:paraId="25499F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47049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A9F353D" w14:textId="77777777" w:rsidTr="00E830F0">
        <w:tc>
          <w:tcPr>
            <w:tcW w:w="3330" w:type="dxa"/>
            <w:gridSpan w:val="2"/>
            <w:tcBorders>
              <w:top w:val="nil"/>
              <w:left w:val="nil"/>
              <w:bottom w:val="nil"/>
              <w:right w:val="nil"/>
            </w:tcBorders>
          </w:tcPr>
          <w:p w14:paraId="558E88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828A7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708778" w14:textId="77777777" w:rsidTr="00E830F0">
        <w:trPr>
          <w:trHeight w:val="230"/>
        </w:trPr>
        <w:tc>
          <w:tcPr>
            <w:tcW w:w="3330" w:type="dxa"/>
            <w:gridSpan w:val="2"/>
            <w:tcBorders>
              <w:top w:val="nil"/>
              <w:left w:val="nil"/>
              <w:bottom w:val="nil"/>
              <w:right w:val="nil"/>
            </w:tcBorders>
          </w:tcPr>
          <w:p w14:paraId="38CA1F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D310A9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A494C05" w14:textId="77777777" w:rsidTr="00E830F0">
        <w:trPr>
          <w:trHeight w:val="230"/>
        </w:trPr>
        <w:tc>
          <w:tcPr>
            <w:tcW w:w="3330" w:type="dxa"/>
            <w:gridSpan w:val="2"/>
            <w:tcBorders>
              <w:top w:val="nil"/>
              <w:left w:val="nil"/>
              <w:bottom w:val="nil"/>
              <w:right w:val="nil"/>
            </w:tcBorders>
          </w:tcPr>
          <w:p w14:paraId="0109D2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0CBEC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6B42EC8" w14:textId="77777777" w:rsidTr="00E830F0">
        <w:trPr>
          <w:trHeight w:val="230"/>
        </w:trPr>
        <w:tc>
          <w:tcPr>
            <w:tcW w:w="3330" w:type="dxa"/>
            <w:gridSpan w:val="2"/>
            <w:tcBorders>
              <w:top w:val="nil"/>
              <w:left w:val="nil"/>
              <w:bottom w:val="nil"/>
              <w:right w:val="nil"/>
            </w:tcBorders>
          </w:tcPr>
          <w:p w14:paraId="48F63A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92D37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32228C79" w14:textId="77777777" w:rsidTr="00E830F0">
        <w:tc>
          <w:tcPr>
            <w:tcW w:w="9360" w:type="dxa"/>
            <w:gridSpan w:val="3"/>
            <w:tcBorders>
              <w:top w:val="nil"/>
              <w:left w:val="nil"/>
              <w:bottom w:val="nil"/>
              <w:right w:val="nil"/>
            </w:tcBorders>
          </w:tcPr>
          <w:p w14:paraId="097394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09CA757" w14:textId="77777777" w:rsidTr="00E830F0">
        <w:tc>
          <w:tcPr>
            <w:tcW w:w="450" w:type="dxa"/>
            <w:tcBorders>
              <w:top w:val="nil"/>
              <w:left w:val="nil"/>
              <w:bottom w:val="nil"/>
              <w:right w:val="nil"/>
            </w:tcBorders>
          </w:tcPr>
          <w:p w14:paraId="7273B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EECF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zaak van een bepaald ZAAKTYPE doorloopt achtereenvolgens de statussen overeenkomstig de aan het ZAAKTYPE gerelateerde STATUSTYPEN. Het volgnummer legt de volgorde vast waarin de statussen doorlopen worden</w:t>
            </w:r>
          </w:p>
        </w:tc>
      </w:tr>
    </w:tbl>
    <w:bookmarkStart w:id="1893" w:name="BKM_FDD794C8_DFCC_4557_A4BF_506B7C85F357"/>
    <w:bookmarkEnd w:id="1893"/>
    <w:p w14:paraId="24CC960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Doorlooptijd status</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A86B84E" w14:textId="77777777" w:rsidTr="00E830F0">
        <w:trPr>
          <w:trHeight w:val="230"/>
        </w:trPr>
        <w:tc>
          <w:tcPr>
            <w:tcW w:w="3330" w:type="dxa"/>
            <w:gridSpan w:val="2"/>
            <w:tcBorders>
              <w:top w:val="nil"/>
              <w:left w:val="nil"/>
              <w:bottom w:val="nil"/>
              <w:right w:val="nil"/>
            </w:tcBorders>
          </w:tcPr>
          <w:p w14:paraId="57A3D0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270555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 status</w:t>
            </w:r>
            <w:r w:rsidRPr="00BE10FF">
              <w:rPr>
                <w:rFonts w:ascii="Arial" w:hAnsi="Arial" w:cs="Arial"/>
                <w:szCs w:val="24"/>
                <w:lang w:val="en-AU" w:eastAsia="en-US"/>
              </w:rPr>
              <w:fldChar w:fldCharType="end"/>
            </w:r>
          </w:p>
        </w:tc>
      </w:tr>
      <w:tr w:rsidR="00AB0ADA" w:rsidRPr="00BE10FF" w14:paraId="5FF360FA" w14:textId="77777777" w:rsidTr="00E830F0">
        <w:tc>
          <w:tcPr>
            <w:tcW w:w="3330" w:type="dxa"/>
            <w:gridSpan w:val="2"/>
            <w:tcBorders>
              <w:top w:val="nil"/>
              <w:left w:val="nil"/>
              <w:bottom w:val="nil"/>
              <w:right w:val="nil"/>
            </w:tcBorders>
          </w:tcPr>
          <w:p w14:paraId="4D5970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B2BF2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33E1223" w14:textId="77777777" w:rsidTr="00E830F0">
        <w:tc>
          <w:tcPr>
            <w:tcW w:w="3330" w:type="dxa"/>
            <w:gridSpan w:val="2"/>
            <w:tcBorders>
              <w:top w:val="nil"/>
              <w:left w:val="nil"/>
              <w:bottom w:val="nil"/>
              <w:right w:val="nil"/>
            </w:tcBorders>
          </w:tcPr>
          <w:p w14:paraId="16DC44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B2EF3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AB1123" w14:textId="77777777" w:rsidTr="00E830F0">
        <w:tc>
          <w:tcPr>
            <w:tcW w:w="3330" w:type="dxa"/>
            <w:gridSpan w:val="2"/>
            <w:tcBorders>
              <w:top w:val="nil"/>
              <w:left w:val="nil"/>
              <w:bottom w:val="nil"/>
              <w:right w:val="nil"/>
            </w:tcBorders>
          </w:tcPr>
          <w:p w14:paraId="2F4AAB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EA6C39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w:t>
            </w:r>
            <w:r w:rsidRPr="00BE10FF">
              <w:rPr>
                <w:rFonts w:ascii="Arial" w:hAnsi="Arial" w:cs="Arial"/>
                <w:szCs w:val="24"/>
                <w:lang w:val="en-AU" w:eastAsia="en-US"/>
              </w:rPr>
              <w:fldChar w:fldCharType="end"/>
            </w:r>
          </w:p>
        </w:tc>
      </w:tr>
      <w:tr w:rsidR="00AB0ADA" w:rsidRPr="00BE10FF" w14:paraId="37AE5A25" w14:textId="77777777" w:rsidTr="00E830F0">
        <w:tc>
          <w:tcPr>
            <w:tcW w:w="3330" w:type="dxa"/>
            <w:gridSpan w:val="2"/>
            <w:tcBorders>
              <w:top w:val="nil"/>
              <w:left w:val="nil"/>
              <w:bottom w:val="nil"/>
              <w:right w:val="nil"/>
            </w:tcBorders>
          </w:tcPr>
          <w:p w14:paraId="43BD40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E6FF2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door de zaakbehandelende organisatie(s) gestelde norm voor de doorlooptijd voor het bereiken van statussen van dit STATUSTYPE bij het desbetreffende ZAAKTYPE, vanaf het bereiken van de voorafgaande status</w:t>
            </w:r>
            <w:r w:rsidRPr="00BE10FF">
              <w:rPr>
                <w:rFonts w:ascii="Arial" w:hAnsi="Arial" w:cs="Arial"/>
                <w:szCs w:val="24"/>
                <w:lang w:val="en-AU" w:eastAsia="en-US"/>
              </w:rPr>
              <w:fldChar w:fldCharType="end"/>
            </w:r>
          </w:p>
        </w:tc>
      </w:tr>
      <w:tr w:rsidR="00AB0ADA" w:rsidRPr="00BE10FF" w14:paraId="5E696D44" w14:textId="77777777" w:rsidTr="00E830F0">
        <w:trPr>
          <w:trHeight w:val="230"/>
        </w:trPr>
        <w:tc>
          <w:tcPr>
            <w:tcW w:w="3330" w:type="dxa"/>
            <w:gridSpan w:val="2"/>
            <w:tcBorders>
              <w:top w:val="nil"/>
              <w:left w:val="nil"/>
              <w:bottom w:val="nil"/>
              <w:right w:val="nil"/>
            </w:tcBorders>
          </w:tcPr>
          <w:p w14:paraId="36C51A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2A210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4A1AB44" w14:textId="77777777" w:rsidTr="00E830F0">
        <w:tc>
          <w:tcPr>
            <w:tcW w:w="3330" w:type="dxa"/>
            <w:gridSpan w:val="2"/>
            <w:tcBorders>
              <w:top w:val="nil"/>
              <w:left w:val="nil"/>
              <w:bottom w:val="nil"/>
              <w:right w:val="nil"/>
            </w:tcBorders>
          </w:tcPr>
          <w:p w14:paraId="0D91A9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821D2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74B95933" w14:textId="77777777" w:rsidTr="00E830F0">
        <w:tc>
          <w:tcPr>
            <w:tcW w:w="3330" w:type="dxa"/>
            <w:gridSpan w:val="2"/>
            <w:tcBorders>
              <w:top w:val="nil"/>
              <w:left w:val="nil"/>
              <w:bottom w:val="nil"/>
              <w:right w:val="nil"/>
            </w:tcBorders>
          </w:tcPr>
          <w:p w14:paraId="393415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E2B0D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25FD968B" w14:textId="77777777" w:rsidTr="00E830F0">
        <w:trPr>
          <w:trHeight w:val="230"/>
        </w:trPr>
        <w:tc>
          <w:tcPr>
            <w:tcW w:w="3330" w:type="dxa"/>
            <w:gridSpan w:val="2"/>
            <w:tcBorders>
              <w:top w:val="nil"/>
              <w:left w:val="nil"/>
              <w:bottom w:val="nil"/>
              <w:right w:val="nil"/>
            </w:tcBorders>
          </w:tcPr>
          <w:p w14:paraId="059FFD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5C086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1-999 kalenderdagen</w:t>
            </w:r>
          </w:p>
        </w:tc>
      </w:tr>
      <w:tr w:rsidR="00AB0ADA" w:rsidRPr="00BE10FF" w14:paraId="4EF65831" w14:textId="77777777" w:rsidTr="00E830F0">
        <w:trPr>
          <w:trHeight w:val="215"/>
        </w:trPr>
        <w:tc>
          <w:tcPr>
            <w:tcW w:w="3330" w:type="dxa"/>
            <w:gridSpan w:val="2"/>
            <w:tcBorders>
              <w:top w:val="nil"/>
              <w:left w:val="nil"/>
              <w:bottom w:val="nil"/>
              <w:right w:val="nil"/>
            </w:tcBorders>
          </w:tcPr>
          <w:p w14:paraId="0C8507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67C70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52092A8" w14:textId="77777777" w:rsidTr="00E830F0">
        <w:trPr>
          <w:trHeight w:val="230"/>
        </w:trPr>
        <w:tc>
          <w:tcPr>
            <w:tcW w:w="3330" w:type="dxa"/>
            <w:gridSpan w:val="2"/>
            <w:tcBorders>
              <w:top w:val="nil"/>
              <w:left w:val="nil"/>
              <w:bottom w:val="nil"/>
              <w:right w:val="nil"/>
            </w:tcBorders>
          </w:tcPr>
          <w:p w14:paraId="5BA225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68631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1D65C3" w14:textId="77777777" w:rsidTr="00E830F0">
        <w:trPr>
          <w:trHeight w:val="230"/>
        </w:trPr>
        <w:tc>
          <w:tcPr>
            <w:tcW w:w="3330" w:type="dxa"/>
            <w:gridSpan w:val="2"/>
            <w:tcBorders>
              <w:top w:val="nil"/>
              <w:left w:val="nil"/>
              <w:bottom w:val="nil"/>
              <w:right w:val="nil"/>
            </w:tcBorders>
          </w:tcPr>
          <w:p w14:paraId="1DA6F0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870C4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0D047B80" w14:textId="77777777" w:rsidTr="00E830F0">
        <w:trPr>
          <w:trHeight w:val="230"/>
        </w:trPr>
        <w:tc>
          <w:tcPr>
            <w:tcW w:w="3330" w:type="dxa"/>
            <w:gridSpan w:val="2"/>
            <w:tcBorders>
              <w:top w:val="nil"/>
              <w:left w:val="nil"/>
              <w:bottom w:val="nil"/>
              <w:right w:val="nil"/>
            </w:tcBorders>
          </w:tcPr>
          <w:p w14:paraId="47D5B1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FABB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A1C2AFC" w14:textId="77777777" w:rsidTr="00E830F0">
        <w:trPr>
          <w:trHeight w:val="230"/>
        </w:trPr>
        <w:tc>
          <w:tcPr>
            <w:tcW w:w="3330" w:type="dxa"/>
            <w:gridSpan w:val="2"/>
            <w:tcBorders>
              <w:top w:val="nil"/>
              <w:left w:val="nil"/>
              <w:bottom w:val="nil"/>
              <w:right w:val="nil"/>
            </w:tcBorders>
          </w:tcPr>
          <w:p w14:paraId="00029C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F2A05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20F860" w14:textId="77777777" w:rsidTr="00E830F0">
        <w:tc>
          <w:tcPr>
            <w:tcW w:w="3330" w:type="dxa"/>
            <w:gridSpan w:val="2"/>
            <w:tcBorders>
              <w:top w:val="nil"/>
              <w:left w:val="nil"/>
              <w:bottom w:val="nil"/>
              <w:right w:val="nil"/>
            </w:tcBorders>
          </w:tcPr>
          <w:p w14:paraId="75A9CC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E118B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80156C" w14:textId="77777777" w:rsidTr="00E830F0">
        <w:trPr>
          <w:trHeight w:val="230"/>
        </w:trPr>
        <w:tc>
          <w:tcPr>
            <w:tcW w:w="3330" w:type="dxa"/>
            <w:gridSpan w:val="2"/>
            <w:tcBorders>
              <w:top w:val="nil"/>
              <w:left w:val="nil"/>
              <w:bottom w:val="nil"/>
              <w:right w:val="nil"/>
            </w:tcBorders>
          </w:tcPr>
          <w:p w14:paraId="55E55D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B2ED3C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C9AC90A" w14:textId="77777777" w:rsidTr="00E830F0">
        <w:trPr>
          <w:trHeight w:val="230"/>
        </w:trPr>
        <w:tc>
          <w:tcPr>
            <w:tcW w:w="3330" w:type="dxa"/>
            <w:gridSpan w:val="2"/>
            <w:tcBorders>
              <w:top w:val="nil"/>
              <w:left w:val="nil"/>
              <w:bottom w:val="nil"/>
              <w:right w:val="nil"/>
            </w:tcBorders>
          </w:tcPr>
          <w:p w14:paraId="02C2A1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FC17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E171381" w14:textId="77777777" w:rsidTr="00E830F0">
        <w:trPr>
          <w:trHeight w:val="230"/>
        </w:trPr>
        <w:tc>
          <w:tcPr>
            <w:tcW w:w="3330" w:type="dxa"/>
            <w:gridSpan w:val="2"/>
            <w:tcBorders>
              <w:top w:val="nil"/>
              <w:left w:val="nil"/>
              <w:bottom w:val="nil"/>
              <w:right w:val="nil"/>
            </w:tcBorders>
          </w:tcPr>
          <w:p w14:paraId="191F66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4A30C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56EA9CDC" w14:textId="77777777" w:rsidTr="00E830F0">
        <w:tc>
          <w:tcPr>
            <w:tcW w:w="9360" w:type="dxa"/>
            <w:gridSpan w:val="3"/>
            <w:tcBorders>
              <w:top w:val="nil"/>
              <w:left w:val="nil"/>
              <w:bottom w:val="nil"/>
              <w:right w:val="nil"/>
            </w:tcBorders>
          </w:tcPr>
          <w:p w14:paraId="365431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749AD00" w14:textId="77777777" w:rsidTr="00E830F0">
        <w:tc>
          <w:tcPr>
            <w:tcW w:w="450" w:type="dxa"/>
            <w:tcBorders>
              <w:top w:val="nil"/>
              <w:left w:val="nil"/>
              <w:bottom w:val="nil"/>
              <w:right w:val="nil"/>
            </w:tcBorders>
          </w:tcPr>
          <w:p w14:paraId="019075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DF0A2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zaakbehandelende organisatie(s) bepaalt zelf de hardheid van deze norm: verwachting, servicenorm of harde norm. </w:t>
            </w:r>
          </w:p>
          <w:p w14:paraId="338884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kent materiële historie zodat bij aanpassing van de doorlooptijd van een statustype bij een zaaktype de ‘oude’ doorlooptijd van toepassing blijft voor afgeronde en onderhanden zaken van dat zaaktype.</w:t>
            </w:r>
          </w:p>
        </w:tc>
      </w:tr>
    </w:tbl>
    <w:p w14:paraId="007E9B5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Checklistitem</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59F85BD" w14:textId="77777777" w:rsidTr="00432413">
        <w:tc>
          <w:tcPr>
            <w:tcW w:w="3690" w:type="dxa"/>
            <w:gridSpan w:val="2"/>
            <w:tcBorders>
              <w:top w:val="nil"/>
              <w:left w:val="nil"/>
              <w:bottom w:val="nil"/>
              <w:right w:val="nil"/>
            </w:tcBorders>
          </w:tcPr>
          <w:p w14:paraId="141A8C5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98605F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w:t>
            </w:r>
            <w:r w:rsidRPr="00BE10FF">
              <w:rPr>
                <w:rFonts w:ascii="Arial" w:hAnsi="Arial" w:cs="Arial"/>
                <w:szCs w:val="20"/>
                <w:lang w:val="en-AU" w:eastAsia="en-US"/>
              </w:rPr>
              <w:fldChar w:fldCharType="end"/>
            </w:r>
          </w:p>
        </w:tc>
      </w:tr>
      <w:tr w:rsidR="00AB0ADA" w:rsidRPr="00BE10FF" w14:paraId="678CF5F1" w14:textId="77777777" w:rsidTr="00432413">
        <w:tc>
          <w:tcPr>
            <w:tcW w:w="3690" w:type="dxa"/>
            <w:gridSpan w:val="2"/>
            <w:tcBorders>
              <w:top w:val="nil"/>
              <w:left w:val="nil"/>
              <w:bottom w:val="nil"/>
              <w:right w:val="nil"/>
            </w:tcBorders>
          </w:tcPr>
          <w:p w14:paraId="53DA4F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91CF9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7350A36" w14:textId="77777777" w:rsidTr="00432413">
        <w:tc>
          <w:tcPr>
            <w:tcW w:w="3690" w:type="dxa"/>
            <w:gridSpan w:val="2"/>
            <w:tcBorders>
              <w:top w:val="nil"/>
              <w:left w:val="nil"/>
              <w:bottom w:val="nil"/>
              <w:right w:val="nil"/>
            </w:tcBorders>
          </w:tcPr>
          <w:p w14:paraId="25C411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DEE3A0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0C419FAB" w14:textId="77777777" w:rsidTr="00432413">
        <w:tc>
          <w:tcPr>
            <w:tcW w:w="3690" w:type="dxa"/>
            <w:gridSpan w:val="2"/>
            <w:tcBorders>
              <w:top w:val="nil"/>
              <w:left w:val="nil"/>
              <w:bottom w:val="nil"/>
              <w:right w:val="nil"/>
            </w:tcBorders>
          </w:tcPr>
          <w:p w14:paraId="78D5BA91"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3A633DAB"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C74C86">
              <w:rPr>
                <w:rFonts w:ascii="Calibri" w:hAnsi="Calibri" w:cs="Calibri"/>
                <w:color w:val="000000"/>
                <w:sz w:val="22"/>
                <w:szCs w:val="22"/>
                <w:lang w:eastAsia="en-US"/>
              </w:rPr>
              <w:t>checklistitem</w:t>
            </w:r>
          </w:p>
        </w:tc>
      </w:tr>
      <w:tr w:rsidR="00432413" w:rsidRPr="00BE10FF" w14:paraId="2269D17C" w14:textId="77777777" w:rsidTr="00432413">
        <w:tc>
          <w:tcPr>
            <w:tcW w:w="3690" w:type="dxa"/>
            <w:gridSpan w:val="2"/>
            <w:tcBorders>
              <w:top w:val="nil"/>
              <w:left w:val="nil"/>
              <w:bottom w:val="nil"/>
              <w:right w:val="nil"/>
            </w:tcBorders>
          </w:tcPr>
          <w:p w14:paraId="4C970EBB"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A1CEAD5"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Te controleren aandachtspunt voorafgaand aan het bereiken van een status van het STATUSTYPE.</w:t>
            </w:r>
            <w:r w:rsidRPr="00BE10FF">
              <w:rPr>
                <w:rFonts w:ascii="Arial" w:hAnsi="Arial" w:cs="Arial"/>
                <w:szCs w:val="20"/>
                <w:lang w:val="en-AU" w:eastAsia="en-US"/>
              </w:rPr>
              <w:fldChar w:fldCharType="end"/>
            </w:r>
          </w:p>
        </w:tc>
      </w:tr>
      <w:tr w:rsidR="00432413" w:rsidRPr="00BE10FF" w14:paraId="3CE0CB79" w14:textId="77777777" w:rsidTr="00432413">
        <w:tc>
          <w:tcPr>
            <w:tcW w:w="3690" w:type="dxa"/>
            <w:gridSpan w:val="2"/>
            <w:tcBorders>
              <w:top w:val="nil"/>
              <w:left w:val="nil"/>
              <w:bottom w:val="nil"/>
              <w:right w:val="nil"/>
            </w:tcBorders>
          </w:tcPr>
          <w:p w14:paraId="50964F4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lastRenderedPageBreak/>
              <w:t>Herkomst definitie</w:t>
            </w:r>
          </w:p>
        </w:tc>
        <w:tc>
          <w:tcPr>
            <w:tcW w:w="5670" w:type="dxa"/>
            <w:tcBorders>
              <w:top w:val="nil"/>
              <w:left w:val="nil"/>
              <w:bottom w:val="nil"/>
              <w:right w:val="nil"/>
            </w:tcBorders>
          </w:tcPr>
          <w:p w14:paraId="316CFADD"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7837D1DF" w14:textId="77777777" w:rsidTr="00432413">
        <w:tc>
          <w:tcPr>
            <w:tcW w:w="3690" w:type="dxa"/>
            <w:gridSpan w:val="2"/>
            <w:tcBorders>
              <w:top w:val="nil"/>
              <w:left w:val="nil"/>
              <w:bottom w:val="nil"/>
              <w:right w:val="nil"/>
            </w:tcBorders>
          </w:tcPr>
          <w:p w14:paraId="16EABCF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66052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6C192805" w14:textId="77777777" w:rsidTr="00432413">
        <w:tc>
          <w:tcPr>
            <w:tcW w:w="3690" w:type="dxa"/>
            <w:gridSpan w:val="2"/>
            <w:tcBorders>
              <w:top w:val="nil"/>
              <w:left w:val="nil"/>
              <w:bottom w:val="nil"/>
              <w:right w:val="nil"/>
            </w:tcBorders>
          </w:tcPr>
          <w:p w14:paraId="107B57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6D749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535C1E19" w14:textId="77777777" w:rsidTr="00432413">
        <w:tc>
          <w:tcPr>
            <w:tcW w:w="3690" w:type="dxa"/>
            <w:gridSpan w:val="2"/>
            <w:tcBorders>
              <w:top w:val="nil"/>
              <w:left w:val="nil"/>
              <w:bottom w:val="nil"/>
              <w:right w:val="nil"/>
            </w:tcBorders>
          </w:tcPr>
          <w:p w14:paraId="1C2134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0E95B3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03A3155" w14:textId="77777777" w:rsidTr="00432413">
        <w:tc>
          <w:tcPr>
            <w:tcW w:w="3690" w:type="dxa"/>
            <w:gridSpan w:val="2"/>
            <w:tcBorders>
              <w:top w:val="nil"/>
              <w:left w:val="nil"/>
              <w:bottom w:val="nil"/>
              <w:right w:val="nil"/>
            </w:tcBorders>
          </w:tcPr>
          <w:p w14:paraId="0FFB80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E8BB2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530910E" w14:textId="77777777" w:rsidTr="00432413">
        <w:tc>
          <w:tcPr>
            <w:tcW w:w="3690" w:type="dxa"/>
            <w:gridSpan w:val="2"/>
            <w:tcBorders>
              <w:top w:val="nil"/>
              <w:left w:val="nil"/>
              <w:bottom w:val="nil"/>
              <w:right w:val="nil"/>
            </w:tcBorders>
          </w:tcPr>
          <w:p w14:paraId="23833B7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7C8DC0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BC80D97" w14:textId="77777777" w:rsidTr="00432413">
        <w:tc>
          <w:tcPr>
            <w:tcW w:w="3690" w:type="dxa"/>
            <w:gridSpan w:val="2"/>
            <w:tcBorders>
              <w:top w:val="nil"/>
              <w:left w:val="nil"/>
              <w:bottom w:val="nil"/>
              <w:right w:val="nil"/>
            </w:tcBorders>
          </w:tcPr>
          <w:p w14:paraId="1339B15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2753FA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7E9B1B5" w14:textId="77777777" w:rsidTr="00432413">
        <w:tc>
          <w:tcPr>
            <w:tcW w:w="3690" w:type="dxa"/>
            <w:gridSpan w:val="2"/>
            <w:tcBorders>
              <w:top w:val="nil"/>
              <w:left w:val="nil"/>
              <w:bottom w:val="nil"/>
              <w:right w:val="nil"/>
            </w:tcBorders>
          </w:tcPr>
          <w:p w14:paraId="24BE324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2F9B67C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4D07172" w14:textId="77777777" w:rsidTr="00432413">
        <w:tc>
          <w:tcPr>
            <w:tcW w:w="3690" w:type="dxa"/>
            <w:gridSpan w:val="2"/>
            <w:tcBorders>
              <w:top w:val="nil"/>
              <w:left w:val="nil"/>
              <w:bottom w:val="nil"/>
              <w:right w:val="nil"/>
            </w:tcBorders>
          </w:tcPr>
          <w:p w14:paraId="5B535A3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27B9251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p>
        </w:tc>
      </w:tr>
      <w:tr w:rsidR="00AB0ADA" w:rsidRPr="00BE10FF" w14:paraId="43E54094" w14:textId="77777777" w:rsidTr="00432413">
        <w:tc>
          <w:tcPr>
            <w:tcW w:w="3690" w:type="dxa"/>
            <w:gridSpan w:val="2"/>
            <w:tcBorders>
              <w:top w:val="nil"/>
              <w:left w:val="nil"/>
              <w:bottom w:val="nil"/>
              <w:right w:val="nil"/>
            </w:tcBorders>
          </w:tcPr>
          <w:p w14:paraId="4B9CDB9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BA0D3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4DF545F9" w14:textId="77777777" w:rsidTr="00432413">
        <w:tc>
          <w:tcPr>
            <w:tcW w:w="3690" w:type="dxa"/>
            <w:gridSpan w:val="2"/>
            <w:tcBorders>
              <w:top w:val="nil"/>
              <w:left w:val="nil"/>
              <w:bottom w:val="nil"/>
              <w:right w:val="nil"/>
            </w:tcBorders>
          </w:tcPr>
          <w:p w14:paraId="4CEB58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BAD99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gerelateerde zaaktype.</w:t>
            </w:r>
          </w:p>
        </w:tc>
      </w:tr>
      <w:tr w:rsidR="00AB0ADA" w:rsidRPr="00BE10FF" w14:paraId="327C2B02" w14:textId="77777777" w:rsidTr="00432413">
        <w:tc>
          <w:tcPr>
            <w:tcW w:w="9360" w:type="dxa"/>
            <w:gridSpan w:val="3"/>
            <w:tcBorders>
              <w:top w:val="nil"/>
              <w:left w:val="nil"/>
              <w:bottom w:val="nil"/>
              <w:right w:val="nil"/>
            </w:tcBorders>
          </w:tcPr>
          <w:p w14:paraId="558A37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6ADE8C8E" w14:textId="77777777" w:rsidTr="00432413">
        <w:tc>
          <w:tcPr>
            <w:tcW w:w="450" w:type="dxa"/>
            <w:tcBorders>
              <w:top w:val="nil"/>
              <w:left w:val="nil"/>
              <w:bottom w:val="nil"/>
              <w:right w:val="nil"/>
            </w:tcBorders>
          </w:tcPr>
          <w:p w14:paraId="608AB5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45779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Door één of meer checklistitems op te nemen bij een status, wordt een checklist verkregen met punten waaraan aandacht besteed moet worden teneinde die status te bereiken.</w:t>
            </w:r>
          </w:p>
        </w:tc>
      </w:tr>
    </w:tbl>
    <w:bookmarkStart w:id="1894" w:name="BKM_A339A685_6C1E_468e_B5DF_81A7AF57956C"/>
    <w:bookmarkEnd w:id="1894"/>
    <w:p w14:paraId="76C3133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Itemnaam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71F3564" w14:textId="77777777" w:rsidTr="00E830F0">
        <w:tc>
          <w:tcPr>
            <w:tcW w:w="3690" w:type="dxa"/>
            <w:gridSpan w:val="2"/>
            <w:tcBorders>
              <w:top w:val="nil"/>
              <w:left w:val="nil"/>
              <w:bottom w:val="nil"/>
              <w:right w:val="nil"/>
            </w:tcBorders>
          </w:tcPr>
          <w:p w14:paraId="34C58A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96A1E7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Itemnaam</w:t>
            </w:r>
            <w:r w:rsidRPr="00BE10FF">
              <w:rPr>
                <w:rFonts w:ascii="Arial" w:hAnsi="Arial" w:cs="Arial"/>
                <w:szCs w:val="20"/>
                <w:lang w:val="en-AU" w:eastAsia="en-US"/>
              </w:rPr>
              <w:fldChar w:fldCharType="end"/>
            </w:r>
          </w:p>
        </w:tc>
      </w:tr>
      <w:tr w:rsidR="00AB0ADA" w:rsidRPr="00BE10FF" w14:paraId="386B2205" w14:textId="77777777" w:rsidTr="00E830F0">
        <w:tc>
          <w:tcPr>
            <w:tcW w:w="3690" w:type="dxa"/>
            <w:gridSpan w:val="2"/>
            <w:tcBorders>
              <w:top w:val="nil"/>
              <w:left w:val="nil"/>
              <w:bottom w:val="nil"/>
              <w:right w:val="nil"/>
            </w:tcBorders>
          </w:tcPr>
          <w:p w14:paraId="234FEA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BDEABA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ADEB1C3" w14:textId="77777777" w:rsidTr="00E830F0">
        <w:tc>
          <w:tcPr>
            <w:tcW w:w="3690" w:type="dxa"/>
            <w:gridSpan w:val="2"/>
            <w:tcBorders>
              <w:top w:val="nil"/>
              <w:left w:val="nil"/>
              <w:bottom w:val="nil"/>
              <w:right w:val="nil"/>
            </w:tcBorders>
          </w:tcPr>
          <w:p w14:paraId="0104EE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5326F2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024A177" w14:textId="77777777" w:rsidTr="00E830F0">
        <w:tc>
          <w:tcPr>
            <w:tcW w:w="3690" w:type="dxa"/>
            <w:gridSpan w:val="2"/>
            <w:tcBorders>
              <w:top w:val="nil"/>
              <w:left w:val="nil"/>
              <w:bottom w:val="nil"/>
              <w:right w:val="nil"/>
            </w:tcBorders>
          </w:tcPr>
          <w:p w14:paraId="7C566A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A43A52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checklistitem.naam</w:t>
            </w:r>
            <w:r w:rsidRPr="00BE10FF">
              <w:rPr>
                <w:rFonts w:ascii="Arial" w:hAnsi="Arial" w:cs="Arial"/>
                <w:szCs w:val="20"/>
                <w:lang w:val="en-AU" w:eastAsia="en-US"/>
              </w:rPr>
              <w:fldChar w:fldCharType="end"/>
            </w:r>
          </w:p>
        </w:tc>
      </w:tr>
      <w:tr w:rsidR="00AB0ADA" w:rsidRPr="00BE10FF" w14:paraId="5136EB3C" w14:textId="77777777" w:rsidTr="00E830F0">
        <w:tc>
          <w:tcPr>
            <w:tcW w:w="3690" w:type="dxa"/>
            <w:gridSpan w:val="2"/>
            <w:tcBorders>
              <w:top w:val="nil"/>
              <w:left w:val="nil"/>
              <w:bottom w:val="nil"/>
              <w:right w:val="nil"/>
            </w:tcBorders>
          </w:tcPr>
          <w:p w14:paraId="08531E3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7BAB82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De betekenisvolle benaming van het checklistitem </w:t>
            </w:r>
            <w:r w:rsidRPr="00BE10FF">
              <w:rPr>
                <w:rFonts w:ascii="Arial" w:hAnsi="Arial" w:cs="Arial"/>
                <w:szCs w:val="20"/>
                <w:lang w:val="en-AU" w:eastAsia="en-US"/>
              </w:rPr>
              <w:fldChar w:fldCharType="end"/>
            </w:r>
          </w:p>
        </w:tc>
      </w:tr>
      <w:tr w:rsidR="00AB0ADA" w:rsidRPr="00BE10FF" w14:paraId="5B0E9FFA" w14:textId="77777777" w:rsidTr="00E830F0">
        <w:tc>
          <w:tcPr>
            <w:tcW w:w="3690" w:type="dxa"/>
            <w:gridSpan w:val="2"/>
            <w:tcBorders>
              <w:top w:val="nil"/>
              <w:left w:val="nil"/>
              <w:bottom w:val="nil"/>
              <w:right w:val="nil"/>
            </w:tcBorders>
          </w:tcPr>
          <w:p w14:paraId="42EB32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3FAE4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CA89B26" w14:textId="77777777" w:rsidTr="00E830F0">
        <w:tc>
          <w:tcPr>
            <w:tcW w:w="3690" w:type="dxa"/>
            <w:gridSpan w:val="2"/>
            <w:tcBorders>
              <w:top w:val="nil"/>
              <w:left w:val="nil"/>
              <w:bottom w:val="nil"/>
              <w:right w:val="nil"/>
            </w:tcBorders>
          </w:tcPr>
          <w:p w14:paraId="5B1C19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00862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616A6442" w14:textId="77777777" w:rsidTr="00E830F0">
        <w:tc>
          <w:tcPr>
            <w:tcW w:w="3690" w:type="dxa"/>
            <w:gridSpan w:val="2"/>
            <w:tcBorders>
              <w:top w:val="nil"/>
              <w:left w:val="nil"/>
              <w:bottom w:val="nil"/>
              <w:right w:val="nil"/>
            </w:tcBorders>
          </w:tcPr>
          <w:p w14:paraId="2B54C58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E2A221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AN30</w:t>
            </w:r>
            <w:r w:rsidRPr="00BE10FF">
              <w:rPr>
                <w:rFonts w:ascii="Arial" w:hAnsi="Arial" w:cs="Arial"/>
                <w:szCs w:val="20"/>
                <w:lang w:val="en-AU" w:eastAsia="en-US"/>
              </w:rPr>
              <w:fldChar w:fldCharType="end"/>
            </w:r>
          </w:p>
        </w:tc>
      </w:tr>
      <w:tr w:rsidR="00AB0ADA" w:rsidRPr="00BE10FF" w14:paraId="7A424208" w14:textId="77777777" w:rsidTr="00E830F0">
        <w:tc>
          <w:tcPr>
            <w:tcW w:w="3690" w:type="dxa"/>
            <w:gridSpan w:val="2"/>
            <w:tcBorders>
              <w:top w:val="nil"/>
              <w:left w:val="nil"/>
              <w:bottom w:val="nil"/>
              <w:right w:val="nil"/>
            </w:tcBorders>
          </w:tcPr>
          <w:p w14:paraId="49950F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7688D4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259AE7E0" w14:textId="77777777" w:rsidTr="00E830F0">
        <w:tc>
          <w:tcPr>
            <w:tcW w:w="3690" w:type="dxa"/>
            <w:gridSpan w:val="2"/>
            <w:tcBorders>
              <w:top w:val="nil"/>
              <w:left w:val="nil"/>
              <w:bottom w:val="nil"/>
              <w:right w:val="nil"/>
            </w:tcBorders>
          </w:tcPr>
          <w:p w14:paraId="5AEC17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2E3E42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15A48CE" w14:textId="77777777" w:rsidTr="00E830F0">
        <w:tc>
          <w:tcPr>
            <w:tcW w:w="3690" w:type="dxa"/>
            <w:gridSpan w:val="2"/>
            <w:tcBorders>
              <w:top w:val="nil"/>
              <w:left w:val="nil"/>
              <w:bottom w:val="nil"/>
              <w:right w:val="nil"/>
            </w:tcBorders>
          </w:tcPr>
          <w:p w14:paraId="42BE4B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960604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5BE8765" w14:textId="77777777" w:rsidTr="00E830F0">
        <w:tc>
          <w:tcPr>
            <w:tcW w:w="3690" w:type="dxa"/>
            <w:gridSpan w:val="2"/>
            <w:tcBorders>
              <w:top w:val="nil"/>
              <w:left w:val="nil"/>
              <w:bottom w:val="nil"/>
              <w:right w:val="nil"/>
            </w:tcBorders>
          </w:tcPr>
          <w:p w14:paraId="1FA7C57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24FAD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1CD9A6C" w14:textId="77777777" w:rsidTr="00E830F0">
        <w:tc>
          <w:tcPr>
            <w:tcW w:w="3690" w:type="dxa"/>
            <w:gridSpan w:val="2"/>
            <w:tcBorders>
              <w:top w:val="nil"/>
              <w:left w:val="nil"/>
              <w:bottom w:val="nil"/>
              <w:right w:val="nil"/>
            </w:tcBorders>
          </w:tcPr>
          <w:p w14:paraId="395D0D6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1D70AF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28156D6" w14:textId="77777777" w:rsidTr="00E830F0">
        <w:tc>
          <w:tcPr>
            <w:tcW w:w="3690" w:type="dxa"/>
            <w:gridSpan w:val="2"/>
            <w:tcBorders>
              <w:top w:val="nil"/>
              <w:left w:val="nil"/>
              <w:bottom w:val="nil"/>
              <w:right w:val="nil"/>
            </w:tcBorders>
          </w:tcPr>
          <w:p w14:paraId="77AA0D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1D4F9D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036CC27" w14:textId="77777777" w:rsidTr="00E830F0">
        <w:tc>
          <w:tcPr>
            <w:tcW w:w="3690" w:type="dxa"/>
            <w:gridSpan w:val="2"/>
            <w:tcBorders>
              <w:top w:val="nil"/>
              <w:left w:val="nil"/>
              <w:bottom w:val="nil"/>
              <w:right w:val="nil"/>
            </w:tcBorders>
          </w:tcPr>
          <w:p w14:paraId="66ED56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A209D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1CDF2B7" w14:textId="77777777" w:rsidTr="00E830F0">
        <w:tc>
          <w:tcPr>
            <w:tcW w:w="3690" w:type="dxa"/>
            <w:gridSpan w:val="2"/>
            <w:tcBorders>
              <w:top w:val="nil"/>
              <w:left w:val="nil"/>
              <w:bottom w:val="nil"/>
              <w:right w:val="nil"/>
            </w:tcBorders>
          </w:tcPr>
          <w:p w14:paraId="2142BD6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867D11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762C1FA0" w14:textId="77777777" w:rsidTr="00E830F0">
        <w:tc>
          <w:tcPr>
            <w:tcW w:w="3690" w:type="dxa"/>
            <w:gridSpan w:val="2"/>
            <w:tcBorders>
              <w:top w:val="nil"/>
              <w:left w:val="nil"/>
              <w:bottom w:val="nil"/>
              <w:right w:val="nil"/>
            </w:tcBorders>
          </w:tcPr>
          <w:p w14:paraId="34E544A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A86886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73059C6F" w14:textId="77777777" w:rsidTr="00E830F0">
        <w:tc>
          <w:tcPr>
            <w:tcW w:w="3690" w:type="dxa"/>
            <w:gridSpan w:val="2"/>
            <w:tcBorders>
              <w:top w:val="nil"/>
              <w:left w:val="nil"/>
              <w:bottom w:val="nil"/>
              <w:right w:val="nil"/>
            </w:tcBorders>
          </w:tcPr>
          <w:p w14:paraId="15C624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D65BC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E909050" w14:textId="77777777" w:rsidTr="00E830F0">
        <w:tc>
          <w:tcPr>
            <w:tcW w:w="9360" w:type="dxa"/>
            <w:gridSpan w:val="3"/>
            <w:tcBorders>
              <w:top w:val="nil"/>
              <w:left w:val="nil"/>
              <w:bottom w:val="nil"/>
              <w:right w:val="nil"/>
            </w:tcBorders>
          </w:tcPr>
          <w:p w14:paraId="394F34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52FEA4D" w14:textId="77777777" w:rsidTr="00E830F0">
        <w:tc>
          <w:tcPr>
            <w:tcW w:w="450" w:type="dxa"/>
            <w:tcBorders>
              <w:top w:val="nil"/>
              <w:left w:val="nil"/>
              <w:bottom w:val="nil"/>
              <w:right w:val="nil"/>
            </w:tcBorders>
          </w:tcPr>
          <w:p w14:paraId="7AFD263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CB05E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1895" w:name="BKM_27B0E8AF_5600_4574_BEB5_BE00743BC721"/>
    <w:bookmarkEnd w:id="1895"/>
    <w:p w14:paraId="4A3C842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Vraagstelling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5B109AC8" w14:textId="77777777" w:rsidTr="00E830F0">
        <w:tc>
          <w:tcPr>
            <w:tcW w:w="3690" w:type="dxa"/>
            <w:gridSpan w:val="2"/>
            <w:tcBorders>
              <w:top w:val="nil"/>
              <w:left w:val="nil"/>
              <w:bottom w:val="nil"/>
              <w:right w:val="nil"/>
            </w:tcBorders>
          </w:tcPr>
          <w:p w14:paraId="0EA6D9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20092E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Vraagstelling</w:t>
            </w:r>
            <w:r w:rsidRPr="00BE10FF">
              <w:rPr>
                <w:rFonts w:ascii="Arial" w:hAnsi="Arial" w:cs="Arial"/>
                <w:szCs w:val="20"/>
                <w:lang w:val="en-AU" w:eastAsia="en-US"/>
              </w:rPr>
              <w:fldChar w:fldCharType="end"/>
            </w:r>
          </w:p>
        </w:tc>
      </w:tr>
      <w:tr w:rsidR="00AB0ADA" w:rsidRPr="00BE10FF" w14:paraId="5B55F81D" w14:textId="77777777" w:rsidTr="00E830F0">
        <w:tc>
          <w:tcPr>
            <w:tcW w:w="3690" w:type="dxa"/>
            <w:gridSpan w:val="2"/>
            <w:tcBorders>
              <w:top w:val="nil"/>
              <w:left w:val="nil"/>
              <w:bottom w:val="nil"/>
              <w:right w:val="nil"/>
            </w:tcBorders>
          </w:tcPr>
          <w:p w14:paraId="270ED5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F32CF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D46DB8F" w14:textId="77777777" w:rsidTr="00E830F0">
        <w:tc>
          <w:tcPr>
            <w:tcW w:w="3690" w:type="dxa"/>
            <w:gridSpan w:val="2"/>
            <w:tcBorders>
              <w:top w:val="nil"/>
              <w:left w:val="nil"/>
              <w:bottom w:val="nil"/>
              <w:right w:val="nil"/>
            </w:tcBorders>
          </w:tcPr>
          <w:p w14:paraId="0C1C497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43B981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2A02D00" w14:textId="77777777" w:rsidTr="00E830F0">
        <w:tc>
          <w:tcPr>
            <w:tcW w:w="3690" w:type="dxa"/>
            <w:gridSpan w:val="2"/>
            <w:tcBorders>
              <w:top w:val="nil"/>
              <w:left w:val="nil"/>
              <w:bottom w:val="nil"/>
              <w:right w:val="nil"/>
            </w:tcBorders>
          </w:tcPr>
          <w:p w14:paraId="5261ED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1CF8EA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checklistitem.vraag</w:t>
            </w:r>
            <w:r w:rsidRPr="00BE10FF">
              <w:rPr>
                <w:rFonts w:ascii="Arial" w:hAnsi="Arial" w:cs="Arial"/>
                <w:szCs w:val="20"/>
                <w:lang w:val="en-AU" w:eastAsia="en-US"/>
              </w:rPr>
              <w:fldChar w:fldCharType="end"/>
            </w:r>
          </w:p>
        </w:tc>
      </w:tr>
      <w:tr w:rsidR="00AB0ADA" w:rsidRPr="00BE10FF" w14:paraId="419BC53A" w14:textId="77777777" w:rsidTr="00E830F0">
        <w:tc>
          <w:tcPr>
            <w:tcW w:w="3690" w:type="dxa"/>
            <w:gridSpan w:val="2"/>
            <w:tcBorders>
              <w:top w:val="nil"/>
              <w:left w:val="nil"/>
              <w:bottom w:val="nil"/>
              <w:right w:val="nil"/>
            </w:tcBorders>
          </w:tcPr>
          <w:p w14:paraId="35EB49C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E79CC3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Een betekenisvolle vraag waaruit blijkt waarop het aandachtspunt gecontroleerd moet worden. </w:t>
            </w:r>
            <w:r w:rsidRPr="00BE10FF">
              <w:rPr>
                <w:rFonts w:ascii="Arial" w:hAnsi="Arial" w:cs="Arial"/>
                <w:szCs w:val="20"/>
                <w:lang w:val="en-AU" w:eastAsia="en-US"/>
              </w:rPr>
              <w:fldChar w:fldCharType="end"/>
            </w:r>
          </w:p>
        </w:tc>
      </w:tr>
      <w:tr w:rsidR="00AB0ADA" w:rsidRPr="00BE10FF" w14:paraId="30CDE36B" w14:textId="77777777" w:rsidTr="00E830F0">
        <w:tc>
          <w:tcPr>
            <w:tcW w:w="3690" w:type="dxa"/>
            <w:gridSpan w:val="2"/>
            <w:tcBorders>
              <w:top w:val="nil"/>
              <w:left w:val="nil"/>
              <w:bottom w:val="nil"/>
              <w:right w:val="nil"/>
            </w:tcBorders>
          </w:tcPr>
          <w:p w14:paraId="0FEA0FD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16EC02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EA4D3C7" w14:textId="77777777" w:rsidTr="00E830F0">
        <w:tc>
          <w:tcPr>
            <w:tcW w:w="3690" w:type="dxa"/>
            <w:gridSpan w:val="2"/>
            <w:tcBorders>
              <w:top w:val="nil"/>
              <w:left w:val="nil"/>
              <w:bottom w:val="nil"/>
              <w:right w:val="nil"/>
            </w:tcBorders>
          </w:tcPr>
          <w:p w14:paraId="659A5E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E2864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7EADCE65" w14:textId="77777777" w:rsidTr="00E830F0">
        <w:tc>
          <w:tcPr>
            <w:tcW w:w="3690" w:type="dxa"/>
            <w:gridSpan w:val="2"/>
            <w:tcBorders>
              <w:top w:val="nil"/>
              <w:left w:val="nil"/>
              <w:bottom w:val="nil"/>
              <w:right w:val="nil"/>
            </w:tcBorders>
          </w:tcPr>
          <w:p w14:paraId="345D393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7687DC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AN255</w:t>
            </w:r>
            <w:r w:rsidRPr="00BE10FF">
              <w:rPr>
                <w:rFonts w:ascii="Arial" w:hAnsi="Arial" w:cs="Arial"/>
                <w:szCs w:val="20"/>
                <w:lang w:val="en-AU" w:eastAsia="en-US"/>
              </w:rPr>
              <w:fldChar w:fldCharType="end"/>
            </w:r>
          </w:p>
        </w:tc>
      </w:tr>
      <w:tr w:rsidR="00AB0ADA" w:rsidRPr="00BE10FF" w14:paraId="17FDBFB1" w14:textId="77777777" w:rsidTr="00E830F0">
        <w:tc>
          <w:tcPr>
            <w:tcW w:w="3690" w:type="dxa"/>
            <w:gridSpan w:val="2"/>
            <w:tcBorders>
              <w:top w:val="nil"/>
              <w:left w:val="nil"/>
              <w:bottom w:val="nil"/>
              <w:right w:val="nil"/>
            </w:tcBorders>
          </w:tcPr>
          <w:p w14:paraId="6CD405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1CD7A5B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04779151" w14:textId="77777777" w:rsidTr="00E830F0">
        <w:tc>
          <w:tcPr>
            <w:tcW w:w="3690" w:type="dxa"/>
            <w:gridSpan w:val="2"/>
            <w:tcBorders>
              <w:top w:val="nil"/>
              <w:left w:val="nil"/>
              <w:bottom w:val="nil"/>
              <w:right w:val="nil"/>
            </w:tcBorders>
          </w:tcPr>
          <w:p w14:paraId="7CAFAB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lastRenderedPageBreak/>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A4357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F32E275" w14:textId="77777777" w:rsidTr="00E830F0">
        <w:tc>
          <w:tcPr>
            <w:tcW w:w="3690" w:type="dxa"/>
            <w:gridSpan w:val="2"/>
            <w:tcBorders>
              <w:top w:val="nil"/>
              <w:left w:val="nil"/>
              <w:bottom w:val="nil"/>
              <w:right w:val="nil"/>
            </w:tcBorders>
          </w:tcPr>
          <w:p w14:paraId="7A0E7A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187157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FBDBC1A" w14:textId="77777777" w:rsidTr="00E830F0">
        <w:tc>
          <w:tcPr>
            <w:tcW w:w="3690" w:type="dxa"/>
            <w:gridSpan w:val="2"/>
            <w:tcBorders>
              <w:top w:val="nil"/>
              <w:left w:val="nil"/>
              <w:bottom w:val="nil"/>
              <w:right w:val="nil"/>
            </w:tcBorders>
          </w:tcPr>
          <w:p w14:paraId="6E268C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F2915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8E53F42" w14:textId="77777777" w:rsidTr="00E830F0">
        <w:tc>
          <w:tcPr>
            <w:tcW w:w="3690" w:type="dxa"/>
            <w:gridSpan w:val="2"/>
            <w:tcBorders>
              <w:top w:val="nil"/>
              <w:left w:val="nil"/>
              <w:bottom w:val="nil"/>
              <w:right w:val="nil"/>
            </w:tcBorders>
          </w:tcPr>
          <w:p w14:paraId="7CE5E59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AA5E23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59ADDD9" w14:textId="77777777" w:rsidTr="00E830F0">
        <w:tc>
          <w:tcPr>
            <w:tcW w:w="3690" w:type="dxa"/>
            <w:gridSpan w:val="2"/>
            <w:tcBorders>
              <w:top w:val="nil"/>
              <w:left w:val="nil"/>
              <w:bottom w:val="nil"/>
              <w:right w:val="nil"/>
            </w:tcBorders>
          </w:tcPr>
          <w:p w14:paraId="3DB8C5E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48D23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42BB12E" w14:textId="77777777" w:rsidTr="00E830F0">
        <w:tc>
          <w:tcPr>
            <w:tcW w:w="3690" w:type="dxa"/>
            <w:gridSpan w:val="2"/>
            <w:tcBorders>
              <w:top w:val="nil"/>
              <w:left w:val="nil"/>
              <w:bottom w:val="nil"/>
              <w:right w:val="nil"/>
            </w:tcBorders>
          </w:tcPr>
          <w:p w14:paraId="013DBC0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8641FF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239BEEF" w14:textId="77777777" w:rsidTr="00E830F0">
        <w:tc>
          <w:tcPr>
            <w:tcW w:w="3690" w:type="dxa"/>
            <w:gridSpan w:val="2"/>
            <w:tcBorders>
              <w:top w:val="nil"/>
              <w:left w:val="nil"/>
              <w:bottom w:val="nil"/>
              <w:right w:val="nil"/>
            </w:tcBorders>
          </w:tcPr>
          <w:p w14:paraId="4B39249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A3D06C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088954AA" w14:textId="77777777" w:rsidTr="00E830F0">
        <w:tc>
          <w:tcPr>
            <w:tcW w:w="3690" w:type="dxa"/>
            <w:gridSpan w:val="2"/>
            <w:tcBorders>
              <w:top w:val="nil"/>
              <w:left w:val="nil"/>
              <w:bottom w:val="nil"/>
              <w:right w:val="nil"/>
            </w:tcBorders>
          </w:tcPr>
          <w:p w14:paraId="3C5EAA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6D1C5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09F27D80" w14:textId="77777777" w:rsidTr="00E830F0">
        <w:tc>
          <w:tcPr>
            <w:tcW w:w="3690" w:type="dxa"/>
            <w:gridSpan w:val="2"/>
            <w:tcBorders>
              <w:top w:val="nil"/>
              <w:left w:val="nil"/>
              <w:bottom w:val="nil"/>
              <w:right w:val="nil"/>
            </w:tcBorders>
          </w:tcPr>
          <w:p w14:paraId="1781AF8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536FF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C91CB32" w14:textId="77777777" w:rsidTr="00E830F0">
        <w:tc>
          <w:tcPr>
            <w:tcW w:w="9360" w:type="dxa"/>
            <w:gridSpan w:val="3"/>
            <w:tcBorders>
              <w:top w:val="nil"/>
              <w:left w:val="nil"/>
              <w:bottom w:val="nil"/>
              <w:right w:val="nil"/>
            </w:tcBorders>
          </w:tcPr>
          <w:p w14:paraId="36C55D1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8DCB219" w14:textId="77777777" w:rsidTr="00E830F0">
        <w:tc>
          <w:tcPr>
            <w:tcW w:w="450" w:type="dxa"/>
            <w:tcBorders>
              <w:top w:val="nil"/>
              <w:left w:val="nil"/>
              <w:bottom w:val="nil"/>
              <w:right w:val="nil"/>
            </w:tcBorders>
          </w:tcPr>
          <w:p w14:paraId="102D16B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CCCD38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1896" w:name="BKM_062A012F_177F_440f_B674_BF885B293149"/>
    <w:bookmarkEnd w:id="1896"/>
    <w:p w14:paraId="55A935C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Verplicht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61D16BA" w14:textId="77777777" w:rsidTr="00E830F0">
        <w:tc>
          <w:tcPr>
            <w:tcW w:w="3690" w:type="dxa"/>
            <w:gridSpan w:val="2"/>
            <w:tcBorders>
              <w:top w:val="nil"/>
              <w:left w:val="nil"/>
              <w:bottom w:val="nil"/>
              <w:right w:val="nil"/>
            </w:tcBorders>
          </w:tcPr>
          <w:p w14:paraId="5782200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613F14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Verplicht</w:t>
            </w:r>
            <w:r w:rsidRPr="00BE10FF">
              <w:rPr>
                <w:rFonts w:ascii="Arial" w:hAnsi="Arial" w:cs="Arial"/>
                <w:szCs w:val="20"/>
                <w:lang w:val="en-AU" w:eastAsia="en-US"/>
              </w:rPr>
              <w:fldChar w:fldCharType="end"/>
            </w:r>
          </w:p>
        </w:tc>
      </w:tr>
      <w:tr w:rsidR="00AB0ADA" w:rsidRPr="00BE10FF" w14:paraId="4126F643" w14:textId="77777777" w:rsidTr="00E830F0">
        <w:tc>
          <w:tcPr>
            <w:tcW w:w="3690" w:type="dxa"/>
            <w:gridSpan w:val="2"/>
            <w:tcBorders>
              <w:top w:val="nil"/>
              <w:left w:val="nil"/>
              <w:bottom w:val="nil"/>
              <w:right w:val="nil"/>
            </w:tcBorders>
          </w:tcPr>
          <w:p w14:paraId="14FDABC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2B47C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B635AB7" w14:textId="77777777" w:rsidTr="00E830F0">
        <w:tc>
          <w:tcPr>
            <w:tcW w:w="3690" w:type="dxa"/>
            <w:gridSpan w:val="2"/>
            <w:tcBorders>
              <w:top w:val="nil"/>
              <w:left w:val="nil"/>
              <w:bottom w:val="nil"/>
              <w:right w:val="nil"/>
            </w:tcBorders>
          </w:tcPr>
          <w:p w14:paraId="0EC249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E7FE4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E9D92CB" w14:textId="77777777" w:rsidTr="00E830F0">
        <w:tc>
          <w:tcPr>
            <w:tcW w:w="3690" w:type="dxa"/>
            <w:gridSpan w:val="2"/>
            <w:tcBorders>
              <w:top w:val="nil"/>
              <w:left w:val="nil"/>
              <w:bottom w:val="nil"/>
              <w:right w:val="nil"/>
            </w:tcBorders>
          </w:tcPr>
          <w:p w14:paraId="4D9BE98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15BECE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checklistitem.verplicht</w:t>
            </w:r>
            <w:r w:rsidRPr="00BE10FF">
              <w:rPr>
                <w:rFonts w:ascii="Arial" w:hAnsi="Arial" w:cs="Arial"/>
                <w:szCs w:val="20"/>
                <w:lang w:val="en-AU" w:eastAsia="en-US"/>
              </w:rPr>
              <w:fldChar w:fldCharType="end"/>
            </w:r>
          </w:p>
        </w:tc>
      </w:tr>
      <w:tr w:rsidR="00AB0ADA" w:rsidRPr="00BE10FF" w14:paraId="242A7439" w14:textId="77777777" w:rsidTr="00E830F0">
        <w:tc>
          <w:tcPr>
            <w:tcW w:w="3690" w:type="dxa"/>
            <w:gridSpan w:val="2"/>
            <w:tcBorders>
              <w:top w:val="nil"/>
              <w:left w:val="nil"/>
              <w:bottom w:val="nil"/>
              <w:right w:val="nil"/>
            </w:tcBorders>
          </w:tcPr>
          <w:p w14:paraId="2E156D4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70D4C0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 xml:space="preserve">Het al dan niet verplicht zijn van controle van het aandachtspunt voorafgaand aan het bereiken van de status van het gerelateerde STATUSTYPE. </w:t>
            </w:r>
            <w:r w:rsidRPr="00BE10FF">
              <w:rPr>
                <w:rFonts w:ascii="Arial" w:hAnsi="Arial" w:cs="Arial"/>
                <w:szCs w:val="20"/>
                <w:lang w:val="en-AU" w:eastAsia="en-US"/>
              </w:rPr>
              <w:fldChar w:fldCharType="end"/>
            </w:r>
          </w:p>
        </w:tc>
      </w:tr>
      <w:tr w:rsidR="00AB0ADA" w:rsidRPr="00BE10FF" w14:paraId="604D2131" w14:textId="77777777" w:rsidTr="00E830F0">
        <w:tc>
          <w:tcPr>
            <w:tcW w:w="3690" w:type="dxa"/>
            <w:gridSpan w:val="2"/>
            <w:tcBorders>
              <w:top w:val="nil"/>
              <w:left w:val="nil"/>
              <w:bottom w:val="nil"/>
              <w:right w:val="nil"/>
            </w:tcBorders>
          </w:tcPr>
          <w:p w14:paraId="0BB973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499187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48186A0" w14:textId="77777777" w:rsidTr="00E830F0">
        <w:tc>
          <w:tcPr>
            <w:tcW w:w="3690" w:type="dxa"/>
            <w:gridSpan w:val="2"/>
            <w:tcBorders>
              <w:top w:val="nil"/>
              <w:left w:val="nil"/>
              <w:bottom w:val="nil"/>
              <w:right w:val="nil"/>
            </w:tcBorders>
          </w:tcPr>
          <w:p w14:paraId="09FF2D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D933C6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50BA38AD" w14:textId="77777777" w:rsidTr="00E830F0">
        <w:tc>
          <w:tcPr>
            <w:tcW w:w="3690" w:type="dxa"/>
            <w:gridSpan w:val="2"/>
            <w:tcBorders>
              <w:top w:val="nil"/>
              <w:left w:val="nil"/>
              <w:bottom w:val="nil"/>
              <w:right w:val="nil"/>
            </w:tcBorders>
          </w:tcPr>
          <w:p w14:paraId="681672F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045CC4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boolean</w:t>
            </w:r>
            <w:r w:rsidRPr="00BE10FF">
              <w:rPr>
                <w:rFonts w:ascii="Arial" w:hAnsi="Arial" w:cs="Arial"/>
                <w:szCs w:val="20"/>
                <w:lang w:val="en-AU" w:eastAsia="en-US"/>
              </w:rPr>
              <w:fldChar w:fldCharType="end"/>
            </w:r>
          </w:p>
        </w:tc>
      </w:tr>
      <w:tr w:rsidR="00AB0ADA" w:rsidRPr="00BE10FF" w14:paraId="3EA16563" w14:textId="77777777" w:rsidTr="00E830F0">
        <w:tc>
          <w:tcPr>
            <w:tcW w:w="3690" w:type="dxa"/>
            <w:gridSpan w:val="2"/>
            <w:tcBorders>
              <w:top w:val="nil"/>
              <w:left w:val="nil"/>
              <w:bottom w:val="nil"/>
              <w:right w:val="nil"/>
            </w:tcBorders>
          </w:tcPr>
          <w:p w14:paraId="131D14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DB688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 N</w:t>
            </w:r>
          </w:p>
        </w:tc>
      </w:tr>
      <w:tr w:rsidR="00AB0ADA" w:rsidRPr="00BE10FF" w14:paraId="71266132" w14:textId="77777777" w:rsidTr="00E830F0">
        <w:tc>
          <w:tcPr>
            <w:tcW w:w="3690" w:type="dxa"/>
            <w:gridSpan w:val="2"/>
            <w:tcBorders>
              <w:top w:val="nil"/>
              <w:left w:val="nil"/>
              <w:bottom w:val="nil"/>
              <w:right w:val="nil"/>
            </w:tcBorders>
          </w:tcPr>
          <w:p w14:paraId="50BB4A7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3C24F70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8EBB957" w14:textId="77777777" w:rsidTr="00E830F0">
        <w:tc>
          <w:tcPr>
            <w:tcW w:w="3690" w:type="dxa"/>
            <w:gridSpan w:val="2"/>
            <w:tcBorders>
              <w:top w:val="nil"/>
              <w:left w:val="nil"/>
              <w:bottom w:val="nil"/>
              <w:right w:val="nil"/>
            </w:tcBorders>
          </w:tcPr>
          <w:p w14:paraId="686BB3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6C6851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84CA4F7" w14:textId="77777777" w:rsidTr="00E830F0">
        <w:tc>
          <w:tcPr>
            <w:tcW w:w="3690" w:type="dxa"/>
            <w:gridSpan w:val="2"/>
            <w:tcBorders>
              <w:top w:val="nil"/>
              <w:left w:val="nil"/>
              <w:bottom w:val="nil"/>
              <w:right w:val="nil"/>
            </w:tcBorders>
          </w:tcPr>
          <w:p w14:paraId="563202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8805A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C226C6D" w14:textId="77777777" w:rsidTr="00E830F0">
        <w:tc>
          <w:tcPr>
            <w:tcW w:w="3690" w:type="dxa"/>
            <w:gridSpan w:val="2"/>
            <w:tcBorders>
              <w:top w:val="nil"/>
              <w:left w:val="nil"/>
              <w:bottom w:val="nil"/>
              <w:right w:val="nil"/>
            </w:tcBorders>
          </w:tcPr>
          <w:p w14:paraId="4F6169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67156D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9AAD45E" w14:textId="77777777" w:rsidTr="00E830F0">
        <w:tc>
          <w:tcPr>
            <w:tcW w:w="3690" w:type="dxa"/>
            <w:gridSpan w:val="2"/>
            <w:tcBorders>
              <w:top w:val="nil"/>
              <w:left w:val="nil"/>
              <w:bottom w:val="nil"/>
              <w:right w:val="nil"/>
            </w:tcBorders>
          </w:tcPr>
          <w:p w14:paraId="0FA65D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C581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AA0F32C" w14:textId="77777777" w:rsidTr="00E830F0">
        <w:tc>
          <w:tcPr>
            <w:tcW w:w="3690" w:type="dxa"/>
            <w:gridSpan w:val="2"/>
            <w:tcBorders>
              <w:top w:val="nil"/>
              <w:left w:val="nil"/>
              <w:bottom w:val="nil"/>
              <w:right w:val="nil"/>
            </w:tcBorders>
          </w:tcPr>
          <w:p w14:paraId="09A1EEB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450CBA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E7856C6" w14:textId="77777777" w:rsidTr="00E830F0">
        <w:tc>
          <w:tcPr>
            <w:tcW w:w="3690" w:type="dxa"/>
            <w:gridSpan w:val="2"/>
            <w:tcBorders>
              <w:top w:val="nil"/>
              <w:left w:val="nil"/>
              <w:bottom w:val="nil"/>
              <w:right w:val="nil"/>
            </w:tcBorders>
          </w:tcPr>
          <w:p w14:paraId="1B9DB9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CDC676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6F53B88F" w14:textId="77777777" w:rsidTr="00E830F0">
        <w:tc>
          <w:tcPr>
            <w:tcW w:w="3690" w:type="dxa"/>
            <w:gridSpan w:val="2"/>
            <w:tcBorders>
              <w:top w:val="nil"/>
              <w:left w:val="nil"/>
              <w:bottom w:val="nil"/>
              <w:right w:val="nil"/>
            </w:tcBorders>
          </w:tcPr>
          <w:p w14:paraId="69A5E1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BAFB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5FB70905" w14:textId="77777777" w:rsidTr="00E830F0">
        <w:tc>
          <w:tcPr>
            <w:tcW w:w="3690" w:type="dxa"/>
            <w:gridSpan w:val="2"/>
            <w:tcBorders>
              <w:top w:val="nil"/>
              <w:left w:val="nil"/>
              <w:bottom w:val="nil"/>
              <w:right w:val="nil"/>
            </w:tcBorders>
          </w:tcPr>
          <w:p w14:paraId="79DC2FD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0F237E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81B4BAB" w14:textId="77777777" w:rsidTr="00E830F0">
        <w:tc>
          <w:tcPr>
            <w:tcW w:w="9360" w:type="dxa"/>
            <w:gridSpan w:val="3"/>
            <w:tcBorders>
              <w:top w:val="nil"/>
              <w:left w:val="nil"/>
              <w:bottom w:val="nil"/>
              <w:right w:val="nil"/>
            </w:tcBorders>
          </w:tcPr>
          <w:p w14:paraId="0BE1FF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08696F54" w14:textId="77777777" w:rsidTr="00E830F0">
        <w:tc>
          <w:tcPr>
            <w:tcW w:w="450" w:type="dxa"/>
            <w:tcBorders>
              <w:top w:val="nil"/>
              <w:left w:val="nil"/>
              <w:bottom w:val="nil"/>
              <w:right w:val="nil"/>
            </w:tcBorders>
          </w:tcPr>
          <w:p w14:paraId="4A32D09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A77FE7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1897" w:name="BKM_8FB72621_F050_455a_9362_D2958DEF54EF"/>
    <w:bookmarkEnd w:id="1897"/>
    <w:p w14:paraId="4FE08C0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Toelichting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Checklistitem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4431EED0" w14:textId="77777777" w:rsidTr="00E830F0">
        <w:tc>
          <w:tcPr>
            <w:tcW w:w="3690" w:type="dxa"/>
            <w:gridSpan w:val="2"/>
            <w:tcBorders>
              <w:top w:val="nil"/>
              <w:left w:val="nil"/>
              <w:bottom w:val="nil"/>
              <w:right w:val="nil"/>
            </w:tcBorders>
          </w:tcPr>
          <w:p w14:paraId="7469EB2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E6FDB0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Toelichting</w:t>
            </w:r>
            <w:r w:rsidRPr="00BE10FF">
              <w:rPr>
                <w:rFonts w:ascii="Arial" w:hAnsi="Arial" w:cs="Arial"/>
                <w:szCs w:val="20"/>
                <w:lang w:val="en-AU" w:eastAsia="en-US"/>
              </w:rPr>
              <w:fldChar w:fldCharType="end"/>
            </w:r>
          </w:p>
        </w:tc>
      </w:tr>
      <w:tr w:rsidR="00AB0ADA" w:rsidRPr="00BE10FF" w14:paraId="4B416A58" w14:textId="77777777" w:rsidTr="00E830F0">
        <w:tc>
          <w:tcPr>
            <w:tcW w:w="3690" w:type="dxa"/>
            <w:gridSpan w:val="2"/>
            <w:tcBorders>
              <w:top w:val="nil"/>
              <w:left w:val="nil"/>
              <w:bottom w:val="nil"/>
              <w:right w:val="nil"/>
            </w:tcBorders>
          </w:tcPr>
          <w:p w14:paraId="4AA36A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7A3B2D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A760969" w14:textId="77777777" w:rsidTr="00E830F0">
        <w:tc>
          <w:tcPr>
            <w:tcW w:w="3690" w:type="dxa"/>
            <w:gridSpan w:val="2"/>
            <w:tcBorders>
              <w:top w:val="nil"/>
              <w:left w:val="nil"/>
              <w:bottom w:val="nil"/>
              <w:right w:val="nil"/>
            </w:tcBorders>
          </w:tcPr>
          <w:p w14:paraId="27999EF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B7534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5234FB1" w14:textId="77777777" w:rsidTr="00E830F0">
        <w:tc>
          <w:tcPr>
            <w:tcW w:w="3690" w:type="dxa"/>
            <w:gridSpan w:val="2"/>
            <w:tcBorders>
              <w:top w:val="nil"/>
              <w:left w:val="nil"/>
              <w:bottom w:val="nil"/>
              <w:right w:val="nil"/>
            </w:tcBorders>
          </w:tcPr>
          <w:p w14:paraId="4D53E2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6271A2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checklistitem.toelichting</w:t>
            </w:r>
            <w:r w:rsidRPr="00BE10FF">
              <w:rPr>
                <w:rFonts w:ascii="Arial" w:hAnsi="Arial" w:cs="Arial"/>
                <w:szCs w:val="20"/>
                <w:lang w:val="en-AU" w:eastAsia="en-US"/>
              </w:rPr>
              <w:fldChar w:fldCharType="end"/>
            </w:r>
          </w:p>
        </w:tc>
      </w:tr>
      <w:tr w:rsidR="00AB0ADA" w:rsidRPr="00BE10FF" w14:paraId="6C6F25DA" w14:textId="77777777" w:rsidTr="00E830F0">
        <w:tc>
          <w:tcPr>
            <w:tcW w:w="3690" w:type="dxa"/>
            <w:gridSpan w:val="2"/>
            <w:tcBorders>
              <w:top w:val="nil"/>
              <w:left w:val="nil"/>
              <w:bottom w:val="nil"/>
              <w:right w:val="nil"/>
            </w:tcBorders>
          </w:tcPr>
          <w:p w14:paraId="76B507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9DA72B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Beschrijving van de overwegingen bij het controleren van het aandachtspunt</w:t>
            </w:r>
            <w:r w:rsidRPr="00BE10FF">
              <w:rPr>
                <w:rFonts w:ascii="Arial" w:hAnsi="Arial" w:cs="Arial"/>
                <w:szCs w:val="20"/>
                <w:lang w:val="en-AU" w:eastAsia="en-US"/>
              </w:rPr>
              <w:fldChar w:fldCharType="end"/>
            </w:r>
          </w:p>
        </w:tc>
      </w:tr>
      <w:tr w:rsidR="00AB0ADA" w:rsidRPr="00BE10FF" w14:paraId="12D4864F" w14:textId="77777777" w:rsidTr="00E830F0">
        <w:tc>
          <w:tcPr>
            <w:tcW w:w="3690" w:type="dxa"/>
            <w:gridSpan w:val="2"/>
            <w:tcBorders>
              <w:top w:val="nil"/>
              <w:left w:val="nil"/>
              <w:bottom w:val="nil"/>
              <w:right w:val="nil"/>
            </w:tcBorders>
          </w:tcPr>
          <w:p w14:paraId="7F0BFA7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99421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75AC1D6" w14:textId="77777777" w:rsidTr="00E830F0">
        <w:tc>
          <w:tcPr>
            <w:tcW w:w="3690" w:type="dxa"/>
            <w:gridSpan w:val="2"/>
            <w:tcBorders>
              <w:top w:val="nil"/>
              <w:left w:val="nil"/>
              <w:bottom w:val="nil"/>
              <w:right w:val="nil"/>
            </w:tcBorders>
          </w:tcPr>
          <w:p w14:paraId="7E31416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2A678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31 december 2012</w:t>
            </w:r>
          </w:p>
        </w:tc>
      </w:tr>
      <w:tr w:rsidR="00AB0ADA" w:rsidRPr="00BE10FF" w14:paraId="3E32785C" w14:textId="77777777" w:rsidTr="00E830F0">
        <w:tc>
          <w:tcPr>
            <w:tcW w:w="3690" w:type="dxa"/>
            <w:gridSpan w:val="2"/>
            <w:tcBorders>
              <w:top w:val="nil"/>
              <w:left w:val="nil"/>
              <w:bottom w:val="nil"/>
              <w:right w:val="nil"/>
            </w:tcBorders>
          </w:tcPr>
          <w:p w14:paraId="3FCAE5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5CB2AB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AN1000</w:t>
            </w:r>
            <w:r w:rsidRPr="00BE10FF">
              <w:rPr>
                <w:rFonts w:ascii="Arial" w:hAnsi="Arial" w:cs="Arial"/>
                <w:szCs w:val="20"/>
                <w:lang w:val="en-AU" w:eastAsia="en-US"/>
              </w:rPr>
              <w:fldChar w:fldCharType="end"/>
            </w:r>
          </w:p>
        </w:tc>
      </w:tr>
      <w:tr w:rsidR="00AB0ADA" w:rsidRPr="00BE10FF" w14:paraId="7CC13A02" w14:textId="77777777" w:rsidTr="00E830F0">
        <w:tc>
          <w:tcPr>
            <w:tcW w:w="3690" w:type="dxa"/>
            <w:gridSpan w:val="2"/>
            <w:tcBorders>
              <w:top w:val="nil"/>
              <w:left w:val="nil"/>
              <w:bottom w:val="nil"/>
              <w:right w:val="nil"/>
            </w:tcBorders>
          </w:tcPr>
          <w:p w14:paraId="31403F0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8BE04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0FE0D719" w14:textId="77777777" w:rsidTr="00E830F0">
        <w:tc>
          <w:tcPr>
            <w:tcW w:w="3690" w:type="dxa"/>
            <w:gridSpan w:val="2"/>
            <w:tcBorders>
              <w:top w:val="nil"/>
              <w:left w:val="nil"/>
              <w:bottom w:val="nil"/>
              <w:right w:val="nil"/>
            </w:tcBorders>
          </w:tcPr>
          <w:p w14:paraId="1BDB66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AE6B5F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0222231" w14:textId="77777777" w:rsidTr="00E830F0">
        <w:tc>
          <w:tcPr>
            <w:tcW w:w="3690" w:type="dxa"/>
            <w:gridSpan w:val="2"/>
            <w:tcBorders>
              <w:top w:val="nil"/>
              <w:left w:val="nil"/>
              <w:bottom w:val="nil"/>
              <w:right w:val="nil"/>
            </w:tcBorders>
          </w:tcPr>
          <w:p w14:paraId="3FA89D4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2A71D7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E70E8BE" w14:textId="77777777" w:rsidTr="00E830F0">
        <w:tc>
          <w:tcPr>
            <w:tcW w:w="3690" w:type="dxa"/>
            <w:gridSpan w:val="2"/>
            <w:tcBorders>
              <w:top w:val="nil"/>
              <w:left w:val="nil"/>
              <w:bottom w:val="nil"/>
              <w:right w:val="nil"/>
            </w:tcBorders>
          </w:tcPr>
          <w:p w14:paraId="588681F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3B3514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26AD4C6" w14:textId="77777777" w:rsidTr="00E830F0">
        <w:tc>
          <w:tcPr>
            <w:tcW w:w="3690" w:type="dxa"/>
            <w:gridSpan w:val="2"/>
            <w:tcBorders>
              <w:top w:val="nil"/>
              <w:left w:val="nil"/>
              <w:bottom w:val="nil"/>
              <w:right w:val="nil"/>
            </w:tcBorders>
          </w:tcPr>
          <w:p w14:paraId="4C9DABA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57CEC51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8500204" w14:textId="77777777" w:rsidTr="00E830F0">
        <w:tc>
          <w:tcPr>
            <w:tcW w:w="3690" w:type="dxa"/>
            <w:gridSpan w:val="2"/>
            <w:tcBorders>
              <w:top w:val="nil"/>
              <w:left w:val="nil"/>
              <w:bottom w:val="nil"/>
              <w:right w:val="nil"/>
            </w:tcBorders>
          </w:tcPr>
          <w:p w14:paraId="477181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14:paraId="68776AF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E01610C" w14:textId="77777777" w:rsidTr="00E830F0">
        <w:tc>
          <w:tcPr>
            <w:tcW w:w="3690" w:type="dxa"/>
            <w:gridSpan w:val="2"/>
            <w:tcBorders>
              <w:top w:val="nil"/>
              <w:left w:val="nil"/>
              <w:bottom w:val="nil"/>
              <w:right w:val="nil"/>
            </w:tcBorders>
          </w:tcPr>
          <w:p w14:paraId="406A1D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1F423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FCF4C5F" w14:textId="77777777" w:rsidTr="00E830F0">
        <w:tc>
          <w:tcPr>
            <w:tcW w:w="3690" w:type="dxa"/>
            <w:gridSpan w:val="2"/>
            <w:tcBorders>
              <w:top w:val="nil"/>
              <w:left w:val="nil"/>
              <w:bottom w:val="nil"/>
              <w:right w:val="nil"/>
            </w:tcBorders>
          </w:tcPr>
          <w:p w14:paraId="25F4FA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4249445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15D055A8" w14:textId="77777777" w:rsidTr="00E830F0">
        <w:tc>
          <w:tcPr>
            <w:tcW w:w="3690" w:type="dxa"/>
            <w:gridSpan w:val="2"/>
            <w:tcBorders>
              <w:top w:val="nil"/>
              <w:left w:val="nil"/>
              <w:bottom w:val="nil"/>
              <w:right w:val="nil"/>
            </w:tcBorders>
          </w:tcPr>
          <w:p w14:paraId="1EB183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B1528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2927579D" w14:textId="77777777" w:rsidTr="00E830F0">
        <w:tc>
          <w:tcPr>
            <w:tcW w:w="3690" w:type="dxa"/>
            <w:gridSpan w:val="2"/>
            <w:tcBorders>
              <w:top w:val="nil"/>
              <w:left w:val="nil"/>
              <w:bottom w:val="nil"/>
              <w:right w:val="nil"/>
            </w:tcBorders>
          </w:tcPr>
          <w:p w14:paraId="7472D9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4FD01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06AA191" w14:textId="77777777" w:rsidTr="00E830F0">
        <w:tc>
          <w:tcPr>
            <w:tcW w:w="9360" w:type="dxa"/>
            <w:gridSpan w:val="3"/>
            <w:tcBorders>
              <w:top w:val="nil"/>
              <w:left w:val="nil"/>
              <w:bottom w:val="nil"/>
              <w:right w:val="nil"/>
            </w:tcBorders>
          </w:tcPr>
          <w:p w14:paraId="6558F2E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BEC1C4A" w14:textId="77777777" w:rsidTr="00E830F0">
        <w:tc>
          <w:tcPr>
            <w:tcW w:w="450" w:type="dxa"/>
            <w:tcBorders>
              <w:top w:val="nil"/>
              <w:left w:val="nil"/>
              <w:bottom w:val="nil"/>
              <w:right w:val="nil"/>
            </w:tcBorders>
          </w:tcPr>
          <w:p w14:paraId="35C50C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38B8E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2C06469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Informeren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1674857" w14:textId="77777777" w:rsidTr="00E830F0">
        <w:trPr>
          <w:trHeight w:val="230"/>
        </w:trPr>
        <w:tc>
          <w:tcPr>
            <w:tcW w:w="3330" w:type="dxa"/>
            <w:gridSpan w:val="2"/>
            <w:tcBorders>
              <w:top w:val="nil"/>
              <w:left w:val="nil"/>
              <w:bottom w:val="nil"/>
              <w:right w:val="nil"/>
            </w:tcBorders>
          </w:tcPr>
          <w:p w14:paraId="07CF8E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A3A7C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Informeren</w:t>
            </w:r>
            <w:r w:rsidRPr="00BE10FF">
              <w:rPr>
                <w:rFonts w:ascii="Arial" w:hAnsi="Arial" w:cs="Arial"/>
                <w:szCs w:val="24"/>
                <w:lang w:val="en-AU" w:eastAsia="en-US"/>
              </w:rPr>
              <w:fldChar w:fldCharType="end"/>
            </w:r>
          </w:p>
        </w:tc>
      </w:tr>
      <w:tr w:rsidR="00AB0ADA" w:rsidRPr="00BE10FF" w14:paraId="1AFB4278" w14:textId="77777777" w:rsidTr="00E830F0">
        <w:tc>
          <w:tcPr>
            <w:tcW w:w="3330" w:type="dxa"/>
            <w:gridSpan w:val="2"/>
            <w:tcBorders>
              <w:top w:val="nil"/>
              <w:left w:val="nil"/>
              <w:bottom w:val="nil"/>
              <w:right w:val="nil"/>
            </w:tcBorders>
          </w:tcPr>
          <w:p w14:paraId="524F18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F682F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887C5C" w14:textId="77777777" w:rsidTr="00E830F0">
        <w:tc>
          <w:tcPr>
            <w:tcW w:w="3330" w:type="dxa"/>
            <w:gridSpan w:val="2"/>
            <w:tcBorders>
              <w:top w:val="nil"/>
              <w:left w:val="nil"/>
              <w:bottom w:val="nil"/>
              <w:right w:val="nil"/>
            </w:tcBorders>
          </w:tcPr>
          <w:p w14:paraId="3431B7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2690F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18DC0A" w14:textId="77777777" w:rsidTr="00E830F0">
        <w:tc>
          <w:tcPr>
            <w:tcW w:w="3330" w:type="dxa"/>
            <w:gridSpan w:val="2"/>
            <w:tcBorders>
              <w:top w:val="nil"/>
              <w:left w:val="nil"/>
              <w:bottom w:val="nil"/>
              <w:right w:val="nil"/>
            </w:tcBorders>
          </w:tcPr>
          <w:p w14:paraId="6617A1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38F07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informeren</w:t>
            </w:r>
            <w:r w:rsidRPr="00BE10FF">
              <w:rPr>
                <w:rFonts w:ascii="Arial" w:hAnsi="Arial" w:cs="Arial"/>
                <w:szCs w:val="24"/>
                <w:lang w:val="en-AU" w:eastAsia="en-US"/>
              </w:rPr>
              <w:fldChar w:fldCharType="end"/>
            </w:r>
          </w:p>
        </w:tc>
      </w:tr>
      <w:tr w:rsidR="00AB0ADA" w:rsidRPr="00BE10FF" w14:paraId="3D6F47A0" w14:textId="77777777" w:rsidTr="00E830F0">
        <w:tc>
          <w:tcPr>
            <w:tcW w:w="3330" w:type="dxa"/>
            <w:gridSpan w:val="2"/>
            <w:tcBorders>
              <w:top w:val="nil"/>
              <w:left w:val="nil"/>
              <w:bottom w:val="nil"/>
              <w:right w:val="nil"/>
            </w:tcBorders>
          </w:tcPr>
          <w:p w14:paraId="01BE19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4F0300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na het zetten van een STATUS van dit STATUSTYPE de Initiator moet worden geïnformeerd over de statusovergang.</w:t>
            </w:r>
            <w:r w:rsidRPr="00BE10FF">
              <w:rPr>
                <w:rFonts w:ascii="Arial" w:hAnsi="Arial" w:cs="Arial"/>
                <w:szCs w:val="24"/>
                <w:lang w:val="en-AU" w:eastAsia="en-US"/>
              </w:rPr>
              <w:fldChar w:fldCharType="end"/>
            </w:r>
          </w:p>
        </w:tc>
      </w:tr>
      <w:tr w:rsidR="00AB0ADA" w:rsidRPr="00BE10FF" w14:paraId="729A29E4" w14:textId="77777777" w:rsidTr="00E830F0">
        <w:trPr>
          <w:trHeight w:val="230"/>
        </w:trPr>
        <w:tc>
          <w:tcPr>
            <w:tcW w:w="3330" w:type="dxa"/>
            <w:gridSpan w:val="2"/>
            <w:tcBorders>
              <w:top w:val="nil"/>
              <w:left w:val="nil"/>
              <w:bottom w:val="nil"/>
              <w:right w:val="nil"/>
            </w:tcBorders>
          </w:tcPr>
          <w:p w14:paraId="711B8F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96995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EE2784F" w14:textId="77777777" w:rsidTr="00E830F0">
        <w:tc>
          <w:tcPr>
            <w:tcW w:w="3330" w:type="dxa"/>
            <w:gridSpan w:val="2"/>
            <w:tcBorders>
              <w:top w:val="nil"/>
              <w:left w:val="nil"/>
              <w:bottom w:val="nil"/>
              <w:right w:val="nil"/>
            </w:tcBorders>
          </w:tcPr>
          <w:p w14:paraId="1F4605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C4C86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F606136" w14:textId="77777777" w:rsidTr="00E830F0">
        <w:tc>
          <w:tcPr>
            <w:tcW w:w="3330" w:type="dxa"/>
            <w:gridSpan w:val="2"/>
            <w:tcBorders>
              <w:top w:val="nil"/>
              <w:left w:val="nil"/>
              <w:bottom w:val="nil"/>
              <w:right w:val="nil"/>
            </w:tcBorders>
          </w:tcPr>
          <w:p w14:paraId="512E72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DFC9E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A1</w:t>
            </w:r>
            <w:r w:rsidRPr="00BE10FF">
              <w:rPr>
                <w:rFonts w:ascii="Arial" w:hAnsi="Arial" w:cs="Arial"/>
                <w:szCs w:val="24"/>
                <w:lang w:val="en-AU" w:eastAsia="en-US"/>
              </w:rPr>
              <w:fldChar w:fldCharType="end"/>
            </w:r>
          </w:p>
        </w:tc>
      </w:tr>
      <w:tr w:rsidR="00AB0ADA" w:rsidRPr="00BE10FF" w14:paraId="72FF392D" w14:textId="77777777" w:rsidTr="00E830F0">
        <w:trPr>
          <w:trHeight w:val="230"/>
        </w:trPr>
        <w:tc>
          <w:tcPr>
            <w:tcW w:w="3330" w:type="dxa"/>
            <w:gridSpan w:val="2"/>
            <w:tcBorders>
              <w:top w:val="nil"/>
              <w:left w:val="nil"/>
              <w:bottom w:val="nil"/>
              <w:right w:val="nil"/>
            </w:tcBorders>
          </w:tcPr>
          <w:p w14:paraId="0F7E32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77588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0E11DB79" w14:textId="77777777" w:rsidTr="00E830F0">
        <w:trPr>
          <w:trHeight w:val="215"/>
        </w:trPr>
        <w:tc>
          <w:tcPr>
            <w:tcW w:w="3330" w:type="dxa"/>
            <w:gridSpan w:val="2"/>
            <w:tcBorders>
              <w:top w:val="nil"/>
              <w:left w:val="nil"/>
              <w:bottom w:val="nil"/>
              <w:right w:val="nil"/>
            </w:tcBorders>
          </w:tcPr>
          <w:p w14:paraId="444158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9DEA9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A12AA26" w14:textId="77777777" w:rsidTr="00E830F0">
        <w:trPr>
          <w:trHeight w:val="230"/>
        </w:trPr>
        <w:tc>
          <w:tcPr>
            <w:tcW w:w="3330" w:type="dxa"/>
            <w:gridSpan w:val="2"/>
            <w:tcBorders>
              <w:top w:val="nil"/>
              <w:left w:val="nil"/>
              <w:bottom w:val="nil"/>
              <w:right w:val="nil"/>
            </w:tcBorders>
          </w:tcPr>
          <w:p w14:paraId="5E1D65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8B9C6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9F78B05" w14:textId="77777777" w:rsidTr="00E830F0">
        <w:trPr>
          <w:trHeight w:val="230"/>
        </w:trPr>
        <w:tc>
          <w:tcPr>
            <w:tcW w:w="3330" w:type="dxa"/>
            <w:gridSpan w:val="2"/>
            <w:tcBorders>
              <w:top w:val="nil"/>
              <w:left w:val="nil"/>
              <w:bottom w:val="nil"/>
              <w:right w:val="nil"/>
            </w:tcBorders>
          </w:tcPr>
          <w:p w14:paraId="39166B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C22B1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C2C49F" w14:textId="77777777" w:rsidTr="00E830F0">
        <w:trPr>
          <w:trHeight w:val="230"/>
        </w:trPr>
        <w:tc>
          <w:tcPr>
            <w:tcW w:w="3330" w:type="dxa"/>
            <w:gridSpan w:val="2"/>
            <w:tcBorders>
              <w:top w:val="nil"/>
              <w:left w:val="nil"/>
              <w:bottom w:val="nil"/>
              <w:right w:val="nil"/>
            </w:tcBorders>
          </w:tcPr>
          <w:p w14:paraId="389D08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7B5512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64898D2" w14:textId="77777777" w:rsidTr="00E830F0">
        <w:trPr>
          <w:trHeight w:val="230"/>
        </w:trPr>
        <w:tc>
          <w:tcPr>
            <w:tcW w:w="3330" w:type="dxa"/>
            <w:gridSpan w:val="2"/>
            <w:tcBorders>
              <w:top w:val="nil"/>
              <w:left w:val="nil"/>
              <w:bottom w:val="nil"/>
              <w:right w:val="nil"/>
            </w:tcBorders>
          </w:tcPr>
          <w:p w14:paraId="0FFDAA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18C81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579910" w14:textId="77777777" w:rsidTr="00E830F0">
        <w:tc>
          <w:tcPr>
            <w:tcW w:w="3330" w:type="dxa"/>
            <w:gridSpan w:val="2"/>
            <w:tcBorders>
              <w:top w:val="nil"/>
              <w:left w:val="nil"/>
              <w:bottom w:val="nil"/>
              <w:right w:val="nil"/>
            </w:tcBorders>
          </w:tcPr>
          <w:p w14:paraId="3A1B9F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0B6A1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F88245" w14:textId="77777777" w:rsidTr="00E830F0">
        <w:trPr>
          <w:trHeight w:val="230"/>
        </w:trPr>
        <w:tc>
          <w:tcPr>
            <w:tcW w:w="3330" w:type="dxa"/>
            <w:gridSpan w:val="2"/>
            <w:tcBorders>
              <w:top w:val="nil"/>
              <w:left w:val="nil"/>
              <w:bottom w:val="nil"/>
              <w:right w:val="nil"/>
            </w:tcBorders>
          </w:tcPr>
          <w:p w14:paraId="0097BF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88FC1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06F01A3" w14:textId="77777777" w:rsidTr="00E830F0">
        <w:trPr>
          <w:trHeight w:val="230"/>
        </w:trPr>
        <w:tc>
          <w:tcPr>
            <w:tcW w:w="3330" w:type="dxa"/>
            <w:gridSpan w:val="2"/>
            <w:tcBorders>
              <w:top w:val="nil"/>
              <w:left w:val="nil"/>
              <w:bottom w:val="nil"/>
              <w:right w:val="nil"/>
            </w:tcBorders>
          </w:tcPr>
          <w:p w14:paraId="61AA4C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D3F4C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D58ABF6" w14:textId="77777777" w:rsidTr="00E830F0">
        <w:trPr>
          <w:trHeight w:val="230"/>
        </w:trPr>
        <w:tc>
          <w:tcPr>
            <w:tcW w:w="3330" w:type="dxa"/>
            <w:gridSpan w:val="2"/>
            <w:tcBorders>
              <w:top w:val="nil"/>
              <w:left w:val="nil"/>
              <w:bottom w:val="nil"/>
              <w:right w:val="nil"/>
            </w:tcBorders>
          </w:tcPr>
          <w:p w14:paraId="1D9EBF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E21AF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6EF2B18D" w14:textId="77777777" w:rsidTr="00E830F0">
        <w:tc>
          <w:tcPr>
            <w:tcW w:w="9360" w:type="dxa"/>
            <w:gridSpan w:val="3"/>
            <w:tcBorders>
              <w:top w:val="nil"/>
              <w:left w:val="nil"/>
              <w:bottom w:val="nil"/>
              <w:right w:val="nil"/>
            </w:tcBorders>
          </w:tcPr>
          <w:p w14:paraId="6DC9BA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0BEE3F3" w14:textId="77777777" w:rsidTr="00E830F0">
        <w:tc>
          <w:tcPr>
            <w:tcW w:w="450" w:type="dxa"/>
            <w:tcBorders>
              <w:top w:val="nil"/>
              <w:left w:val="nil"/>
              <w:bottom w:val="nil"/>
              <w:right w:val="nil"/>
            </w:tcBorders>
          </w:tcPr>
          <w:p w14:paraId="6F9256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C16C6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663BD56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Statustekst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3701E24" w14:textId="77777777" w:rsidTr="00E830F0">
        <w:trPr>
          <w:trHeight w:val="230"/>
        </w:trPr>
        <w:tc>
          <w:tcPr>
            <w:tcW w:w="3330" w:type="dxa"/>
            <w:gridSpan w:val="2"/>
            <w:tcBorders>
              <w:top w:val="nil"/>
              <w:left w:val="nil"/>
              <w:bottom w:val="nil"/>
              <w:right w:val="nil"/>
            </w:tcBorders>
          </w:tcPr>
          <w:p w14:paraId="207732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7D28CC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Statustekst</w:t>
            </w:r>
            <w:r w:rsidRPr="00BE10FF">
              <w:rPr>
                <w:rFonts w:ascii="Arial" w:hAnsi="Arial" w:cs="Arial"/>
                <w:szCs w:val="24"/>
                <w:lang w:val="en-AU" w:eastAsia="en-US"/>
              </w:rPr>
              <w:fldChar w:fldCharType="end"/>
            </w:r>
          </w:p>
        </w:tc>
      </w:tr>
      <w:tr w:rsidR="00AB0ADA" w:rsidRPr="00BE10FF" w14:paraId="2086AA48" w14:textId="77777777" w:rsidTr="00E830F0">
        <w:tc>
          <w:tcPr>
            <w:tcW w:w="3330" w:type="dxa"/>
            <w:gridSpan w:val="2"/>
            <w:tcBorders>
              <w:top w:val="nil"/>
              <w:left w:val="nil"/>
              <w:bottom w:val="nil"/>
              <w:right w:val="nil"/>
            </w:tcBorders>
          </w:tcPr>
          <w:p w14:paraId="7F410F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DEDA2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BD662E1" w14:textId="77777777" w:rsidTr="00E830F0">
        <w:tc>
          <w:tcPr>
            <w:tcW w:w="3330" w:type="dxa"/>
            <w:gridSpan w:val="2"/>
            <w:tcBorders>
              <w:top w:val="nil"/>
              <w:left w:val="nil"/>
              <w:bottom w:val="nil"/>
              <w:right w:val="nil"/>
            </w:tcBorders>
          </w:tcPr>
          <w:p w14:paraId="693F41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AB278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9BE101C" w14:textId="77777777" w:rsidTr="00E830F0">
        <w:tc>
          <w:tcPr>
            <w:tcW w:w="3330" w:type="dxa"/>
            <w:gridSpan w:val="2"/>
            <w:tcBorders>
              <w:top w:val="nil"/>
              <w:left w:val="nil"/>
              <w:bottom w:val="nil"/>
              <w:right w:val="nil"/>
            </w:tcBorders>
          </w:tcPr>
          <w:p w14:paraId="1A9C4D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96243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statustekst</w:t>
            </w:r>
            <w:r w:rsidRPr="00BE10FF">
              <w:rPr>
                <w:rFonts w:ascii="Arial" w:hAnsi="Arial" w:cs="Arial"/>
                <w:szCs w:val="24"/>
                <w:lang w:val="en-AU" w:eastAsia="en-US"/>
              </w:rPr>
              <w:fldChar w:fldCharType="end"/>
            </w:r>
          </w:p>
        </w:tc>
      </w:tr>
      <w:tr w:rsidR="00AB0ADA" w:rsidRPr="00BE10FF" w14:paraId="7DA3410B" w14:textId="77777777" w:rsidTr="00E830F0">
        <w:tc>
          <w:tcPr>
            <w:tcW w:w="3330" w:type="dxa"/>
            <w:gridSpan w:val="2"/>
            <w:tcBorders>
              <w:top w:val="nil"/>
              <w:left w:val="nil"/>
              <w:bottom w:val="nil"/>
              <w:right w:val="nil"/>
            </w:tcBorders>
          </w:tcPr>
          <w:p w14:paraId="1B7CE2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102A5E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tekst die wordt gebruikt om de Initiator te informeren over het bereiken van een STATUS van dit STATUSTYPE bij het desbetreffende ZAAKTYPE.</w:t>
            </w:r>
            <w:r w:rsidRPr="00BE10FF">
              <w:rPr>
                <w:rFonts w:ascii="Arial" w:hAnsi="Arial" w:cs="Arial"/>
                <w:szCs w:val="24"/>
                <w:lang w:val="en-AU" w:eastAsia="en-US"/>
              </w:rPr>
              <w:fldChar w:fldCharType="end"/>
            </w:r>
          </w:p>
        </w:tc>
      </w:tr>
      <w:tr w:rsidR="00AB0ADA" w:rsidRPr="00BE10FF" w14:paraId="101DCC00" w14:textId="77777777" w:rsidTr="00E830F0">
        <w:trPr>
          <w:trHeight w:val="230"/>
        </w:trPr>
        <w:tc>
          <w:tcPr>
            <w:tcW w:w="3330" w:type="dxa"/>
            <w:gridSpan w:val="2"/>
            <w:tcBorders>
              <w:top w:val="nil"/>
              <w:left w:val="nil"/>
              <w:bottom w:val="nil"/>
              <w:right w:val="nil"/>
            </w:tcBorders>
          </w:tcPr>
          <w:p w14:paraId="7B0330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46FCD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D066187" w14:textId="77777777" w:rsidTr="00E830F0">
        <w:tc>
          <w:tcPr>
            <w:tcW w:w="3330" w:type="dxa"/>
            <w:gridSpan w:val="2"/>
            <w:tcBorders>
              <w:top w:val="nil"/>
              <w:left w:val="nil"/>
              <w:bottom w:val="nil"/>
              <w:right w:val="nil"/>
            </w:tcBorders>
          </w:tcPr>
          <w:p w14:paraId="6227E1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EFE4E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EFBF777" w14:textId="77777777" w:rsidTr="00E830F0">
        <w:tc>
          <w:tcPr>
            <w:tcW w:w="3330" w:type="dxa"/>
            <w:gridSpan w:val="2"/>
            <w:tcBorders>
              <w:top w:val="nil"/>
              <w:left w:val="nil"/>
              <w:bottom w:val="nil"/>
              <w:right w:val="nil"/>
            </w:tcBorders>
          </w:tcPr>
          <w:p w14:paraId="28D879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3B7D89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6CE89133" w14:textId="77777777" w:rsidTr="00E830F0">
        <w:trPr>
          <w:trHeight w:val="230"/>
        </w:trPr>
        <w:tc>
          <w:tcPr>
            <w:tcW w:w="3330" w:type="dxa"/>
            <w:gridSpan w:val="2"/>
            <w:tcBorders>
              <w:top w:val="nil"/>
              <w:left w:val="nil"/>
              <w:bottom w:val="nil"/>
              <w:right w:val="nil"/>
            </w:tcBorders>
          </w:tcPr>
          <w:p w14:paraId="735139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E2999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36E557B" w14:textId="77777777" w:rsidTr="00E830F0">
        <w:trPr>
          <w:trHeight w:val="215"/>
        </w:trPr>
        <w:tc>
          <w:tcPr>
            <w:tcW w:w="3330" w:type="dxa"/>
            <w:gridSpan w:val="2"/>
            <w:tcBorders>
              <w:top w:val="nil"/>
              <w:left w:val="nil"/>
              <w:bottom w:val="nil"/>
              <w:right w:val="nil"/>
            </w:tcBorders>
          </w:tcPr>
          <w:p w14:paraId="31173B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35D0A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8490E47" w14:textId="77777777" w:rsidTr="00E830F0">
        <w:trPr>
          <w:trHeight w:val="230"/>
        </w:trPr>
        <w:tc>
          <w:tcPr>
            <w:tcW w:w="3330" w:type="dxa"/>
            <w:gridSpan w:val="2"/>
            <w:tcBorders>
              <w:top w:val="nil"/>
              <w:left w:val="nil"/>
              <w:bottom w:val="nil"/>
              <w:right w:val="nil"/>
            </w:tcBorders>
          </w:tcPr>
          <w:p w14:paraId="3AD1F4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3A266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7A4A1D" w14:textId="77777777" w:rsidTr="00E830F0">
        <w:trPr>
          <w:trHeight w:val="230"/>
        </w:trPr>
        <w:tc>
          <w:tcPr>
            <w:tcW w:w="3330" w:type="dxa"/>
            <w:gridSpan w:val="2"/>
            <w:tcBorders>
              <w:top w:val="nil"/>
              <w:left w:val="nil"/>
              <w:bottom w:val="nil"/>
              <w:right w:val="nil"/>
            </w:tcBorders>
          </w:tcPr>
          <w:p w14:paraId="15B58C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0CB2C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8A4346E" w14:textId="77777777" w:rsidTr="00E830F0">
        <w:trPr>
          <w:trHeight w:val="230"/>
        </w:trPr>
        <w:tc>
          <w:tcPr>
            <w:tcW w:w="3330" w:type="dxa"/>
            <w:gridSpan w:val="2"/>
            <w:tcBorders>
              <w:top w:val="nil"/>
              <w:left w:val="nil"/>
              <w:bottom w:val="nil"/>
              <w:right w:val="nil"/>
            </w:tcBorders>
          </w:tcPr>
          <w:p w14:paraId="177A09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FC30B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E78A3BB" w14:textId="77777777" w:rsidTr="00E830F0">
        <w:trPr>
          <w:trHeight w:val="230"/>
        </w:trPr>
        <w:tc>
          <w:tcPr>
            <w:tcW w:w="3330" w:type="dxa"/>
            <w:gridSpan w:val="2"/>
            <w:tcBorders>
              <w:top w:val="nil"/>
              <w:left w:val="nil"/>
              <w:bottom w:val="nil"/>
              <w:right w:val="nil"/>
            </w:tcBorders>
          </w:tcPr>
          <w:p w14:paraId="0E7C43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0350E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ADBAB8" w14:textId="77777777" w:rsidTr="00E830F0">
        <w:tc>
          <w:tcPr>
            <w:tcW w:w="3330" w:type="dxa"/>
            <w:gridSpan w:val="2"/>
            <w:tcBorders>
              <w:top w:val="nil"/>
              <w:left w:val="nil"/>
              <w:bottom w:val="nil"/>
              <w:right w:val="nil"/>
            </w:tcBorders>
          </w:tcPr>
          <w:p w14:paraId="152DEE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1E2D80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D04E259" w14:textId="77777777" w:rsidTr="00E830F0">
        <w:trPr>
          <w:trHeight w:val="230"/>
        </w:trPr>
        <w:tc>
          <w:tcPr>
            <w:tcW w:w="3330" w:type="dxa"/>
            <w:gridSpan w:val="2"/>
            <w:tcBorders>
              <w:top w:val="nil"/>
              <w:left w:val="nil"/>
              <w:bottom w:val="nil"/>
              <w:right w:val="nil"/>
            </w:tcBorders>
          </w:tcPr>
          <w:p w14:paraId="6DE111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E5D51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7DF8901" w14:textId="77777777" w:rsidTr="00E830F0">
        <w:trPr>
          <w:trHeight w:val="230"/>
        </w:trPr>
        <w:tc>
          <w:tcPr>
            <w:tcW w:w="3330" w:type="dxa"/>
            <w:gridSpan w:val="2"/>
            <w:tcBorders>
              <w:top w:val="nil"/>
              <w:left w:val="nil"/>
              <w:bottom w:val="nil"/>
              <w:right w:val="nil"/>
            </w:tcBorders>
          </w:tcPr>
          <w:p w14:paraId="0F6C2F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455BA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062539B" w14:textId="77777777" w:rsidTr="00E830F0">
        <w:trPr>
          <w:trHeight w:val="230"/>
        </w:trPr>
        <w:tc>
          <w:tcPr>
            <w:tcW w:w="3330" w:type="dxa"/>
            <w:gridSpan w:val="2"/>
            <w:tcBorders>
              <w:top w:val="nil"/>
              <w:left w:val="nil"/>
              <w:bottom w:val="nil"/>
              <w:right w:val="nil"/>
            </w:tcBorders>
          </w:tcPr>
          <w:p w14:paraId="4597A5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5A405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068B50DB" w14:textId="77777777" w:rsidTr="00E830F0">
        <w:tc>
          <w:tcPr>
            <w:tcW w:w="9360" w:type="dxa"/>
            <w:gridSpan w:val="3"/>
            <w:tcBorders>
              <w:top w:val="nil"/>
              <w:left w:val="nil"/>
              <w:bottom w:val="nil"/>
              <w:right w:val="nil"/>
            </w:tcBorders>
          </w:tcPr>
          <w:p w14:paraId="372E4E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9F99EAA" w14:textId="77777777" w:rsidTr="00E830F0">
        <w:tc>
          <w:tcPr>
            <w:tcW w:w="450" w:type="dxa"/>
            <w:tcBorders>
              <w:top w:val="nil"/>
              <w:left w:val="nil"/>
              <w:bottom w:val="nil"/>
              <w:right w:val="nil"/>
            </w:tcBorders>
          </w:tcPr>
          <w:p w14:paraId="29A997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A1D88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484892D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C956AC3" w14:textId="77777777" w:rsidTr="00E830F0">
        <w:trPr>
          <w:trHeight w:val="230"/>
        </w:trPr>
        <w:tc>
          <w:tcPr>
            <w:tcW w:w="3330" w:type="dxa"/>
            <w:gridSpan w:val="2"/>
            <w:tcBorders>
              <w:top w:val="nil"/>
              <w:left w:val="nil"/>
              <w:bottom w:val="nil"/>
              <w:right w:val="nil"/>
            </w:tcBorders>
          </w:tcPr>
          <w:p w14:paraId="2336D7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9E7618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194E6856" w14:textId="77777777" w:rsidTr="00E830F0">
        <w:tc>
          <w:tcPr>
            <w:tcW w:w="3330" w:type="dxa"/>
            <w:gridSpan w:val="2"/>
            <w:tcBorders>
              <w:top w:val="nil"/>
              <w:left w:val="nil"/>
              <w:bottom w:val="nil"/>
              <w:right w:val="nil"/>
            </w:tcBorders>
          </w:tcPr>
          <w:p w14:paraId="5B2D71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97505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A42DABE" w14:textId="77777777" w:rsidTr="00E830F0">
        <w:tc>
          <w:tcPr>
            <w:tcW w:w="3330" w:type="dxa"/>
            <w:gridSpan w:val="2"/>
            <w:tcBorders>
              <w:top w:val="nil"/>
              <w:left w:val="nil"/>
              <w:bottom w:val="nil"/>
              <w:right w:val="nil"/>
            </w:tcBorders>
          </w:tcPr>
          <w:p w14:paraId="700564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9F580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870E16" w14:textId="77777777" w:rsidTr="00E830F0">
        <w:tc>
          <w:tcPr>
            <w:tcW w:w="3330" w:type="dxa"/>
            <w:gridSpan w:val="2"/>
            <w:tcBorders>
              <w:top w:val="nil"/>
              <w:left w:val="nil"/>
              <w:bottom w:val="nil"/>
              <w:right w:val="nil"/>
            </w:tcBorders>
          </w:tcPr>
          <w:p w14:paraId="71CEA5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FA2CC5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430DE538" w14:textId="77777777" w:rsidTr="00E830F0">
        <w:tc>
          <w:tcPr>
            <w:tcW w:w="3330" w:type="dxa"/>
            <w:gridSpan w:val="2"/>
            <w:tcBorders>
              <w:top w:val="nil"/>
              <w:left w:val="nil"/>
              <w:bottom w:val="nil"/>
              <w:right w:val="nil"/>
            </w:tcBorders>
          </w:tcPr>
          <w:p w14:paraId="2F3436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12D547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STATUSTYPE.</w:t>
            </w:r>
            <w:r w:rsidRPr="00BE10FF">
              <w:rPr>
                <w:rFonts w:ascii="Arial" w:hAnsi="Arial" w:cs="Arial"/>
                <w:szCs w:val="24"/>
                <w:lang w:val="en-AU" w:eastAsia="en-US"/>
              </w:rPr>
              <w:fldChar w:fldCharType="end"/>
            </w:r>
          </w:p>
        </w:tc>
      </w:tr>
      <w:tr w:rsidR="00AB0ADA" w:rsidRPr="00BE10FF" w14:paraId="4C2E947D" w14:textId="77777777" w:rsidTr="00E830F0">
        <w:trPr>
          <w:trHeight w:val="230"/>
        </w:trPr>
        <w:tc>
          <w:tcPr>
            <w:tcW w:w="3330" w:type="dxa"/>
            <w:gridSpan w:val="2"/>
            <w:tcBorders>
              <w:top w:val="nil"/>
              <w:left w:val="nil"/>
              <w:bottom w:val="nil"/>
              <w:right w:val="nil"/>
            </w:tcBorders>
          </w:tcPr>
          <w:p w14:paraId="071F7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5537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EF77BFB" w14:textId="77777777" w:rsidTr="00E830F0">
        <w:tc>
          <w:tcPr>
            <w:tcW w:w="3330" w:type="dxa"/>
            <w:gridSpan w:val="2"/>
            <w:tcBorders>
              <w:top w:val="nil"/>
              <w:left w:val="nil"/>
              <w:bottom w:val="nil"/>
              <w:right w:val="nil"/>
            </w:tcBorders>
          </w:tcPr>
          <w:p w14:paraId="32036F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8D0D7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EF16BC0" w14:textId="77777777" w:rsidTr="00E830F0">
        <w:tc>
          <w:tcPr>
            <w:tcW w:w="3330" w:type="dxa"/>
            <w:gridSpan w:val="2"/>
            <w:tcBorders>
              <w:top w:val="nil"/>
              <w:left w:val="nil"/>
              <w:bottom w:val="nil"/>
              <w:right w:val="nil"/>
            </w:tcBorders>
          </w:tcPr>
          <w:p w14:paraId="475C15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B042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7763CE62" w14:textId="77777777" w:rsidTr="00E830F0">
        <w:trPr>
          <w:trHeight w:val="230"/>
        </w:trPr>
        <w:tc>
          <w:tcPr>
            <w:tcW w:w="3330" w:type="dxa"/>
            <w:gridSpan w:val="2"/>
            <w:tcBorders>
              <w:top w:val="nil"/>
              <w:left w:val="nil"/>
              <w:bottom w:val="nil"/>
              <w:right w:val="nil"/>
            </w:tcBorders>
          </w:tcPr>
          <w:p w14:paraId="7EBF6C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0C1D7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F95BD05" w14:textId="77777777" w:rsidTr="00E830F0">
        <w:trPr>
          <w:trHeight w:val="215"/>
        </w:trPr>
        <w:tc>
          <w:tcPr>
            <w:tcW w:w="3330" w:type="dxa"/>
            <w:gridSpan w:val="2"/>
            <w:tcBorders>
              <w:top w:val="nil"/>
              <w:left w:val="nil"/>
              <w:bottom w:val="nil"/>
              <w:right w:val="nil"/>
            </w:tcBorders>
          </w:tcPr>
          <w:p w14:paraId="4AF17C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D3FB1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920006" w14:textId="77777777" w:rsidTr="00E830F0">
        <w:trPr>
          <w:trHeight w:val="230"/>
        </w:trPr>
        <w:tc>
          <w:tcPr>
            <w:tcW w:w="3330" w:type="dxa"/>
            <w:gridSpan w:val="2"/>
            <w:tcBorders>
              <w:top w:val="nil"/>
              <w:left w:val="nil"/>
              <w:bottom w:val="nil"/>
              <w:right w:val="nil"/>
            </w:tcBorders>
          </w:tcPr>
          <w:p w14:paraId="2E8173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727E5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D7B778" w14:textId="77777777" w:rsidTr="00E830F0">
        <w:trPr>
          <w:trHeight w:val="230"/>
        </w:trPr>
        <w:tc>
          <w:tcPr>
            <w:tcW w:w="3330" w:type="dxa"/>
            <w:gridSpan w:val="2"/>
            <w:tcBorders>
              <w:top w:val="nil"/>
              <w:left w:val="nil"/>
              <w:bottom w:val="nil"/>
              <w:right w:val="nil"/>
            </w:tcBorders>
          </w:tcPr>
          <w:p w14:paraId="4C1795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FD91A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76FE68" w14:textId="77777777" w:rsidTr="00E830F0">
        <w:trPr>
          <w:trHeight w:val="230"/>
        </w:trPr>
        <w:tc>
          <w:tcPr>
            <w:tcW w:w="3330" w:type="dxa"/>
            <w:gridSpan w:val="2"/>
            <w:tcBorders>
              <w:top w:val="nil"/>
              <w:left w:val="nil"/>
              <w:bottom w:val="nil"/>
              <w:right w:val="nil"/>
            </w:tcBorders>
          </w:tcPr>
          <w:p w14:paraId="1CA631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EBF99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3117999" w14:textId="77777777" w:rsidTr="00E830F0">
        <w:trPr>
          <w:trHeight w:val="230"/>
        </w:trPr>
        <w:tc>
          <w:tcPr>
            <w:tcW w:w="3330" w:type="dxa"/>
            <w:gridSpan w:val="2"/>
            <w:tcBorders>
              <w:top w:val="nil"/>
              <w:left w:val="nil"/>
              <w:bottom w:val="nil"/>
              <w:right w:val="nil"/>
            </w:tcBorders>
          </w:tcPr>
          <w:p w14:paraId="7B0A81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D1B80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7F9323" w14:textId="77777777" w:rsidTr="00E830F0">
        <w:tc>
          <w:tcPr>
            <w:tcW w:w="3330" w:type="dxa"/>
            <w:gridSpan w:val="2"/>
            <w:tcBorders>
              <w:top w:val="nil"/>
              <w:left w:val="nil"/>
              <w:bottom w:val="nil"/>
              <w:right w:val="nil"/>
            </w:tcBorders>
          </w:tcPr>
          <w:p w14:paraId="507292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67DB4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6F95BFA" w14:textId="77777777" w:rsidTr="00E830F0">
        <w:trPr>
          <w:trHeight w:val="230"/>
        </w:trPr>
        <w:tc>
          <w:tcPr>
            <w:tcW w:w="3330" w:type="dxa"/>
            <w:gridSpan w:val="2"/>
            <w:tcBorders>
              <w:top w:val="nil"/>
              <w:left w:val="nil"/>
              <w:bottom w:val="nil"/>
              <w:right w:val="nil"/>
            </w:tcBorders>
          </w:tcPr>
          <w:p w14:paraId="4C3C81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84F584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3F06D90" w14:textId="77777777" w:rsidTr="00E830F0">
        <w:trPr>
          <w:trHeight w:val="230"/>
        </w:trPr>
        <w:tc>
          <w:tcPr>
            <w:tcW w:w="3330" w:type="dxa"/>
            <w:gridSpan w:val="2"/>
            <w:tcBorders>
              <w:top w:val="nil"/>
              <w:left w:val="nil"/>
              <w:bottom w:val="nil"/>
              <w:right w:val="nil"/>
            </w:tcBorders>
          </w:tcPr>
          <w:p w14:paraId="474A5F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B44A8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954A076" w14:textId="77777777" w:rsidTr="00E830F0">
        <w:trPr>
          <w:trHeight w:val="230"/>
        </w:trPr>
        <w:tc>
          <w:tcPr>
            <w:tcW w:w="3330" w:type="dxa"/>
            <w:gridSpan w:val="2"/>
            <w:tcBorders>
              <w:top w:val="nil"/>
              <w:left w:val="nil"/>
              <w:bottom w:val="nil"/>
              <w:right w:val="nil"/>
            </w:tcBorders>
          </w:tcPr>
          <w:p w14:paraId="19A821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22966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0C0F2D46" w14:textId="77777777" w:rsidTr="00E830F0">
        <w:tc>
          <w:tcPr>
            <w:tcW w:w="9360" w:type="dxa"/>
            <w:gridSpan w:val="3"/>
            <w:tcBorders>
              <w:top w:val="nil"/>
              <w:left w:val="nil"/>
              <w:bottom w:val="nil"/>
              <w:right w:val="nil"/>
            </w:tcBorders>
          </w:tcPr>
          <w:p w14:paraId="6E9CAF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E49F227" w14:textId="77777777" w:rsidTr="00E830F0">
        <w:tc>
          <w:tcPr>
            <w:tcW w:w="450" w:type="dxa"/>
            <w:tcBorders>
              <w:top w:val="nil"/>
              <w:left w:val="nil"/>
              <w:bottom w:val="nil"/>
              <w:right w:val="nil"/>
            </w:tcBorders>
          </w:tcPr>
          <w:p w14:paraId="3D4885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23E62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STATUSTYPE. Hier kan bijvoorbeeld een beschrijving van het procesverloop worden gegeven dat voorafgaat aan het bereiken van deze status.</w:t>
            </w:r>
          </w:p>
        </w:tc>
      </w:tr>
    </w:tbl>
    <w:bookmarkStart w:id="1898" w:name="BKM_A8A489E9_8891_47dd_B165_FA5425D434D0"/>
    <w:bookmarkEnd w:id="1898"/>
    <w:p w14:paraId="05DBA1C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statustype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0F2F741" w14:textId="77777777" w:rsidTr="00E830F0">
        <w:trPr>
          <w:trHeight w:val="230"/>
        </w:trPr>
        <w:tc>
          <w:tcPr>
            <w:tcW w:w="3330" w:type="dxa"/>
            <w:gridSpan w:val="2"/>
            <w:tcBorders>
              <w:top w:val="nil"/>
              <w:left w:val="nil"/>
              <w:bottom w:val="nil"/>
              <w:right w:val="nil"/>
            </w:tcBorders>
          </w:tcPr>
          <w:p w14:paraId="55DA20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C1B5E0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statustype</w:t>
            </w:r>
            <w:r w:rsidRPr="00BE10FF">
              <w:rPr>
                <w:rFonts w:ascii="Arial" w:hAnsi="Arial" w:cs="Arial"/>
                <w:szCs w:val="24"/>
                <w:lang w:val="en-AU" w:eastAsia="en-US"/>
              </w:rPr>
              <w:fldChar w:fldCharType="end"/>
            </w:r>
          </w:p>
        </w:tc>
      </w:tr>
      <w:tr w:rsidR="00AB0ADA" w:rsidRPr="00BE10FF" w14:paraId="574EB068" w14:textId="77777777" w:rsidTr="00E830F0">
        <w:tc>
          <w:tcPr>
            <w:tcW w:w="3330" w:type="dxa"/>
            <w:gridSpan w:val="2"/>
            <w:tcBorders>
              <w:top w:val="nil"/>
              <w:left w:val="nil"/>
              <w:bottom w:val="nil"/>
              <w:right w:val="nil"/>
            </w:tcBorders>
          </w:tcPr>
          <w:p w14:paraId="740441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25AFA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2F98276" w14:textId="77777777" w:rsidTr="00E830F0">
        <w:tc>
          <w:tcPr>
            <w:tcW w:w="3330" w:type="dxa"/>
            <w:gridSpan w:val="2"/>
            <w:tcBorders>
              <w:top w:val="nil"/>
              <w:left w:val="nil"/>
              <w:bottom w:val="nil"/>
              <w:right w:val="nil"/>
            </w:tcBorders>
          </w:tcPr>
          <w:p w14:paraId="00D27A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5B31A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20B00C5" w14:textId="77777777" w:rsidTr="00E830F0">
        <w:tc>
          <w:tcPr>
            <w:tcW w:w="3330" w:type="dxa"/>
            <w:gridSpan w:val="2"/>
            <w:tcBorders>
              <w:top w:val="nil"/>
              <w:left w:val="nil"/>
              <w:bottom w:val="nil"/>
              <w:right w:val="nil"/>
            </w:tcBorders>
          </w:tcPr>
          <w:p w14:paraId="190ED6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9349A2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0935DAAB" w14:textId="77777777" w:rsidTr="00E830F0">
        <w:tc>
          <w:tcPr>
            <w:tcW w:w="3330" w:type="dxa"/>
            <w:gridSpan w:val="2"/>
            <w:tcBorders>
              <w:top w:val="nil"/>
              <w:left w:val="nil"/>
              <w:bottom w:val="nil"/>
              <w:right w:val="nil"/>
            </w:tcBorders>
          </w:tcPr>
          <w:p w14:paraId="1B2952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B46E11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STATUSTYPE is ontstaan.</w:t>
            </w:r>
          </w:p>
        </w:tc>
      </w:tr>
      <w:tr w:rsidR="00AB0ADA" w:rsidRPr="00BE10FF" w14:paraId="2781EBA9" w14:textId="77777777" w:rsidTr="00E830F0">
        <w:trPr>
          <w:trHeight w:val="230"/>
        </w:trPr>
        <w:tc>
          <w:tcPr>
            <w:tcW w:w="3330" w:type="dxa"/>
            <w:gridSpan w:val="2"/>
            <w:tcBorders>
              <w:top w:val="nil"/>
              <w:left w:val="nil"/>
              <w:bottom w:val="nil"/>
              <w:right w:val="nil"/>
            </w:tcBorders>
          </w:tcPr>
          <w:p w14:paraId="721285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B8AD1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7366E37" w14:textId="77777777" w:rsidTr="00E830F0">
        <w:tc>
          <w:tcPr>
            <w:tcW w:w="3330" w:type="dxa"/>
            <w:gridSpan w:val="2"/>
            <w:tcBorders>
              <w:top w:val="nil"/>
              <w:left w:val="nil"/>
              <w:bottom w:val="nil"/>
              <w:right w:val="nil"/>
            </w:tcBorders>
          </w:tcPr>
          <w:p w14:paraId="3E3A7E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50EE3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336D7EDC" w14:textId="77777777" w:rsidTr="00E830F0">
        <w:tc>
          <w:tcPr>
            <w:tcW w:w="3330" w:type="dxa"/>
            <w:gridSpan w:val="2"/>
            <w:tcBorders>
              <w:top w:val="nil"/>
              <w:left w:val="nil"/>
              <w:bottom w:val="nil"/>
              <w:right w:val="nil"/>
            </w:tcBorders>
          </w:tcPr>
          <w:p w14:paraId="4E2EE3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7D14C6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4F2FEF73" w14:textId="77777777" w:rsidTr="00E830F0">
        <w:trPr>
          <w:trHeight w:val="230"/>
        </w:trPr>
        <w:tc>
          <w:tcPr>
            <w:tcW w:w="3330" w:type="dxa"/>
            <w:gridSpan w:val="2"/>
            <w:tcBorders>
              <w:top w:val="nil"/>
              <w:left w:val="nil"/>
              <w:bottom w:val="nil"/>
              <w:right w:val="nil"/>
            </w:tcBorders>
          </w:tcPr>
          <w:p w14:paraId="0AA89D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1B31B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7088388" w14:textId="77777777" w:rsidTr="00E830F0">
        <w:trPr>
          <w:trHeight w:val="215"/>
        </w:trPr>
        <w:tc>
          <w:tcPr>
            <w:tcW w:w="3330" w:type="dxa"/>
            <w:gridSpan w:val="2"/>
            <w:tcBorders>
              <w:top w:val="nil"/>
              <w:left w:val="nil"/>
              <w:bottom w:val="nil"/>
              <w:right w:val="nil"/>
            </w:tcBorders>
          </w:tcPr>
          <w:p w14:paraId="7D01FA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FE95F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1A0893" w14:textId="77777777" w:rsidTr="00E830F0">
        <w:trPr>
          <w:trHeight w:val="230"/>
        </w:trPr>
        <w:tc>
          <w:tcPr>
            <w:tcW w:w="3330" w:type="dxa"/>
            <w:gridSpan w:val="2"/>
            <w:tcBorders>
              <w:top w:val="nil"/>
              <w:left w:val="nil"/>
              <w:bottom w:val="nil"/>
              <w:right w:val="nil"/>
            </w:tcBorders>
          </w:tcPr>
          <w:p w14:paraId="2CAAD2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064AB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A84B1D4" w14:textId="77777777" w:rsidTr="00E830F0">
        <w:trPr>
          <w:trHeight w:val="230"/>
        </w:trPr>
        <w:tc>
          <w:tcPr>
            <w:tcW w:w="3330" w:type="dxa"/>
            <w:gridSpan w:val="2"/>
            <w:tcBorders>
              <w:top w:val="nil"/>
              <w:left w:val="nil"/>
              <w:bottom w:val="nil"/>
              <w:right w:val="nil"/>
            </w:tcBorders>
          </w:tcPr>
          <w:p w14:paraId="7EC7C0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02730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10E80F0A" w14:textId="77777777" w:rsidTr="00E830F0">
        <w:trPr>
          <w:trHeight w:val="230"/>
        </w:trPr>
        <w:tc>
          <w:tcPr>
            <w:tcW w:w="3330" w:type="dxa"/>
            <w:gridSpan w:val="2"/>
            <w:tcBorders>
              <w:top w:val="nil"/>
              <w:left w:val="nil"/>
              <w:bottom w:val="nil"/>
              <w:right w:val="nil"/>
            </w:tcBorders>
          </w:tcPr>
          <w:p w14:paraId="1FA6C1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B4F6B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A86CFD" w14:textId="77777777" w:rsidTr="00E830F0">
        <w:trPr>
          <w:trHeight w:val="230"/>
        </w:trPr>
        <w:tc>
          <w:tcPr>
            <w:tcW w:w="3330" w:type="dxa"/>
            <w:gridSpan w:val="2"/>
            <w:tcBorders>
              <w:top w:val="nil"/>
              <w:left w:val="nil"/>
              <w:bottom w:val="nil"/>
              <w:right w:val="nil"/>
            </w:tcBorders>
          </w:tcPr>
          <w:p w14:paraId="3195AB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5E148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AAE1E32" w14:textId="77777777" w:rsidTr="00E830F0">
        <w:tc>
          <w:tcPr>
            <w:tcW w:w="3330" w:type="dxa"/>
            <w:gridSpan w:val="2"/>
            <w:tcBorders>
              <w:top w:val="nil"/>
              <w:left w:val="nil"/>
              <w:bottom w:val="nil"/>
              <w:right w:val="nil"/>
            </w:tcBorders>
          </w:tcPr>
          <w:p w14:paraId="5E69E8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012C2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2C7D7A" w14:textId="77777777" w:rsidTr="00E830F0">
        <w:trPr>
          <w:trHeight w:val="230"/>
        </w:trPr>
        <w:tc>
          <w:tcPr>
            <w:tcW w:w="3330" w:type="dxa"/>
            <w:gridSpan w:val="2"/>
            <w:tcBorders>
              <w:top w:val="nil"/>
              <w:left w:val="nil"/>
              <w:bottom w:val="nil"/>
              <w:right w:val="nil"/>
            </w:tcBorders>
          </w:tcPr>
          <w:p w14:paraId="54C90C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3FE214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D7083E" w14:textId="77777777" w:rsidTr="00E830F0">
        <w:trPr>
          <w:trHeight w:val="230"/>
        </w:trPr>
        <w:tc>
          <w:tcPr>
            <w:tcW w:w="3330" w:type="dxa"/>
            <w:gridSpan w:val="2"/>
            <w:tcBorders>
              <w:top w:val="nil"/>
              <w:left w:val="nil"/>
              <w:bottom w:val="nil"/>
              <w:right w:val="nil"/>
            </w:tcBorders>
          </w:tcPr>
          <w:p w14:paraId="48D69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AC208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896C5B3" w14:textId="77777777" w:rsidTr="00E830F0">
        <w:trPr>
          <w:trHeight w:val="230"/>
        </w:trPr>
        <w:tc>
          <w:tcPr>
            <w:tcW w:w="3330" w:type="dxa"/>
            <w:gridSpan w:val="2"/>
            <w:tcBorders>
              <w:top w:val="nil"/>
              <w:left w:val="nil"/>
              <w:bottom w:val="nil"/>
              <w:right w:val="nil"/>
            </w:tcBorders>
          </w:tcPr>
          <w:p w14:paraId="4463FF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B4CB3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350B1E28" w14:textId="77777777" w:rsidTr="00E830F0">
        <w:tc>
          <w:tcPr>
            <w:tcW w:w="9360" w:type="dxa"/>
            <w:gridSpan w:val="3"/>
            <w:tcBorders>
              <w:top w:val="nil"/>
              <w:left w:val="nil"/>
              <w:bottom w:val="nil"/>
              <w:right w:val="nil"/>
            </w:tcBorders>
          </w:tcPr>
          <w:p w14:paraId="2B2B3E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AEDB542" w14:textId="77777777" w:rsidTr="00E830F0">
        <w:tc>
          <w:tcPr>
            <w:tcW w:w="450" w:type="dxa"/>
            <w:tcBorders>
              <w:top w:val="nil"/>
              <w:left w:val="nil"/>
              <w:bottom w:val="nil"/>
              <w:right w:val="nil"/>
            </w:tcBorders>
          </w:tcPr>
          <w:p w14:paraId="0690BF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A03B2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statustype bestaat en toegepast kan worden. Dit vindt plaats met ingang van een versie van het zaaktype d.w.z. niet op tussenliggende datums.</w:t>
            </w:r>
          </w:p>
        </w:tc>
      </w:tr>
    </w:tbl>
    <w:bookmarkStart w:id="1899" w:name="BKM_6300DECF_8951_4f1c_B951_5CAA166AB991"/>
    <w:bookmarkEnd w:id="1899"/>
    <w:p w14:paraId="0C4F9DB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statustype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E287B1D" w14:textId="77777777" w:rsidTr="00E830F0">
        <w:trPr>
          <w:trHeight w:val="230"/>
        </w:trPr>
        <w:tc>
          <w:tcPr>
            <w:tcW w:w="3330" w:type="dxa"/>
            <w:gridSpan w:val="2"/>
            <w:tcBorders>
              <w:top w:val="nil"/>
              <w:left w:val="nil"/>
              <w:bottom w:val="nil"/>
              <w:right w:val="nil"/>
            </w:tcBorders>
          </w:tcPr>
          <w:p w14:paraId="656134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D23B6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statustype</w:t>
            </w:r>
            <w:r w:rsidRPr="00BE10FF">
              <w:rPr>
                <w:rFonts w:ascii="Arial" w:hAnsi="Arial" w:cs="Arial"/>
                <w:szCs w:val="24"/>
                <w:lang w:val="en-AU" w:eastAsia="en-US"/>
              </w:rPr>
              <w:fldChar w:fldCharType="end"/>
            </w:r>
          </w:p>
        </w:tc>
      </w:tr>
      <w:tr w:rsidR="00AB0ADA" w:rsidRPr="00BE10FF" w14:paraId="4300BD33" w14:textId="77777777" w:rsidTr="00E830F0">
        <w:tc>
          <w:tcPr>
            <w:tcW w:w="3330" w:type="dxa"/>
            <w:gridSpan w:val="2"/>
            <w:tcBorders>
              <w:top w:val="nil"/>
              <w:left w:val="nil"/>
              <w:bottom w:val="nil"/>
              <w:right w:val="nil"/>
            </w:tcBorders>
          </w:tcPr>
          <w:p w14:paraId="3207DA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2585D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9D262D" w14:textId="77777777" w:rsidTr="00E830F0">
        <w:tc>
          <w:tcPr>
            <w:tcW w:w="3330" w:type="dxa"/>
            <w:gridSpan w:val="2"/>
            <w:tcBorders>
              <w:top w:val="nil"/>
              <w:left w:val="nil"/>
              <w:bottom w:val="nil"/>
              <w:right w:val="nil"/>
            </w:tcBorders>
          </w:tcPr>
          <w:p w14:paraId="0E6720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54A1F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D4F5802" w14:textId="77777777" w:rsidTr="00E830F0">
        <w:tc>
          <w:tcPr>
            <w:tcW w:w="3330" w:type="dxa"/>
            <w:gridSpan w:val="2"/>
            <w:tcBorders>
              <w:top w:val="nil"/>
              <w:left w:val="nil"/>
              <w:bottom w:val="nil"/>
              <w:right w:val="nil"/>
            </w:tcBorders>
          </w:tcPr>
          <w:p w14:paraId="52CE5C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1D1810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74FC89D1" w14:textId="77777777" w:rsidTr="00E830F0">
        <w:tc>
          <w:tcPr>
            <w:tcW w:w="3330" w:type="dxa"/>
            <w:gridSpan w:val="2"/>
            <w:tcBorders>
              <w:top w:val="nil"/>
              <w:left w:val="nil"/>
              <w:bottom w:val="nil"/>
              <w:right w:val="nil"/>
            </w:tcBorders>
          </w:tcPr>
          <w:p w14:paraId="17F031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4AB919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De datum waarop het STATUSTYPE is opgeheven.</w:t>
            </w:r>
          </w:p>
        </w:tc>
      </w:tr>
      <w:tr w:rsidR="00AB0ADA" w:rsidRPr="00BE10FF" w14:paraId="50C2D6B8" w14:textId="77777777" w:rsidTr="00E830F0">
        <w:trPr>
          <w:trHeight w:val="230"/>
        </w:trPr>
        <w:tc>
          <w:tcPr>
            <w:tcW w:w="3330" w:type="dxa"/>
            <w:gridSpan w:val="2"/>
            <w:tcBorders>
              <w:top w:val="nil"/>
              <w:left w:val="nil"/>
              <w:bottom w:val="nil"/>
              <w:right w:val="nil"/>
            </w:tcBorders>
          </w:tcPr>
          <w:p w14:paraId="174019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12B9A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1DDA8E" w14:textId="77777777" w:rsidTr="00E830F0">
        <w:tc>
          <w:tcPr>
            <w:tcW w:w="3330" w:type="dxa"/>
            <w:gridSpan w:val="2"/>
            <w:tcBorders>
              <w:top w:val="nil"/>
              <w:left w:val="nil"/>
              <w:bottom w:val="nil"/>
              <w:right w:val="nil"/>
            </w:tcBorders>
          </w:tcPr>
          <w:p w14:paraId="5DB428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38011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627625E5" w14:textId="77777777" w:rsidTr="00E830F0">
        <w:tc>
          <w:tcPr>
            <w:tcW w:w="3330" w:type="dxa"/>
            <w:gridSpan w:val="2"/>
            <w:tcBorders>
              <w:top w:val="nil"/>
              <w:left w:val="nil"/>
              <w:bottom w:val="nil"/>
              <w:right w:val="nil"/>
            </w:tcBorders>
          </w:tcPr>
          <w:p w14:paraId="6B5662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C1E537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7EE410A3" w14:textId="77777777" w:rsidTr="00E830F0">
        <w:trPr>
          <w:trHeight w:val="230"/>
        </w:trPr>
        <w:tc>
          <w:tcPr>
            <w:tcW w:w="3330" w:type="dxa"/>
            <w:gridSpan w:val="2"/>
            <w:tcBorders>
              <w:top w:val="nil"/>
              <w:left w:val="nil"/>
              <w:bottom w:val="nil"/>
              <w:right w:val="nil"/>
            </w:tcBorders>
          </w:tcPr>
          <w:p w14:paraId="6998BE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3D6B4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03CC6ED" w14:textId="77777777" w:rsidTr="00E830F0">
        <w:trPr>
          <w:trHeight w:val="215"/>
        </w:trPr>
        <w:tc>
          <w:tcPr>
            <w:tcW w:w="3330" w:type="dxa"/>
            <w:gridSpan w:val="2"/>
            <w:tcBorders>
              <w:top w:val="nil"/>
              <w:left w:val="nil"/>
              <w:bottom w:val="nil"/>
              <w:right w:val="nil"/>
            </w:tcBorders>
          </w:tcPr>
          <w:p w14:paraId="0E5F45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7F795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2EBBE72" w14:textId="77777777" w:rsidTr="00E830F0">
        <w:trPr>
          <w:trHeight w:val="230"/>
        </w:trPr>
        <w:tc>
          <w:tcPr>
            <w:tcW w:w="3330" w:type="dxa"/>
            <w:gridSpan w:val="2"/>
            <w:tcBorders>
              <w:top w:val="nil"/>
              <w:left w:val="nil"/>
              <w:bottom w:val="nil"/>
              <w:right w:val="nil"/>
            </w:tcBorders>
          </w:tcPr>
          <w:p w14:paraId="66A860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83E4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56701C" w14:textId="77777777" w:rsidTr="00E830F0">
        <w:trPr>
          <w:trHeight w:val="230"/>
        </w:trPr>
        <w:tc>
          <w:tcPr>
            <w:tcW w:w="3330" w:type="dxa"/>
            <w:gridSpan w:val="2"/>
            <w:tcBorders>
              <w:top w:val="nil"/>
              <w:left w:val="nil"/>
              <w:bottom w:val="nil"/>
              <w:right w:val="nil"/>
            </w:tcBorders>
          </w:tcPr>
          <w:p w14:paraId="18F5D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A7902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Pr>
                <w:rFonts w:ascii="Calibri" w:hAnsi="Calibri" w:cs="Arial"/>
                <w:color w:val="0F0F0F"/>
                <w:sz w:val="22"/>
                <w:szCs w:val="24"/>
                <w:lang w:eastAsia="en-US"/>
              </w:rPr>
              <w:t>Nee</w:t>
            </w:r>
          </w:p>
        </w:tc>
      </w:tr>
      <w:tr w:rsidR="00AB0ADA" w:rsidRPr="00BE10FF" w14:paraId="222E9C0A" w14:textId="77777777" w:rsidTr="00E830F0">
        <w:trPr>
          <w:trHeight w:val="230"/>
        </w:trPr>
        <w:tc>
          <w:tcPr>
            <w:tcW w:w="3330" w:type="dxa"/>
            <w:gridSpan w:val="2"/>
            <w:tcBorders>
              <w:top w:val="nil"/>
              <w:left w:val="nil"/>
              <w:bottom w:val="nil"/>
              <w:right w:val="nil"/>
            </w:tcBorders>
          </w:tcPr>
          <w:p w14:paraId="3217DF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8E9F3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B710B15" w14:textId="77777777" w:rsidTr="00E830F0">
        <w:trPr>
          <w:trHeight w:val="230"/>
        </w:trPr>
        <w:tc>
          <w:tcPr>
            <w:tcW w:w="3330" w:type="dxa"/>
            <w:gridSpan w:val="2"/>
            <w:tcBorders>
              <w:top w:val="nil"/>
              <w:left w:val="nil"/>
              <w:bottom w:val="nil"/>
              <w:right w:val="nil"/>
            </w:tcBorders>
          </w:tcPr>
          <w:p w14:paraId="7124E3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F423E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A23461F" w14:textId="77777777" w:rsidTr="00E830F0">
        <w:tc>
          <w:tcPr>
            <w:tcW w:w="3330" w:type="dxa"/>
            <w:gridSpan w:val="2"/>
            <w:tcBorders>
              <w:top w:val="nil"/>
              <w:left w:val="nil"/>
              <w:bottom w:val="nil"/>
              <w:right w:val="nil"/>
            </w:tcBorders>
          </w:tcPr>
          <w:p w14:paraId="5AC2E3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1A6E1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F73E875" w14:textId="77777777" w:rsidTr="00E830F0">
        <w:trPr>
          <w:trHeight w:val="230"/>
        </w:trPr>
        <w:tc>
          <w:tcPr>
            <w:tcW w:w="3330" w:type="dxa"/>
            <w:gridSpan w:val="2"/>
            <w:tcBorders>
              <w:top w:val="nil"/>
              <w:left w:val="nil"/>
              <w:bottom w:val="nil"/>
              <w:right w:val="nil"/>
            </w:tcBorders>
          </w:tcPr>
          <w:p w14:paraId="36461B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A9C0B8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2EFFE6A" w14:textId="77777777" w:rsidTr="00E830F0">
        <w:trPr>
          <w:trHeight w:val="230"/>
        </w:trPr>
        <w:tc>
          <w:tcPr>
            <w:tcW w:w="3330" w:type="dxa"/>
            <w:gridSpan w:val="2"/>
            <w:tcBorders>
              <w:top w:val="nil"/>
              <w:left w:val="nil"/>
              <w:bottom w:val="nil"/>
              <w:right w:val="nil"/>
            </w:tcBorders>
          </w:tcPr>
          <w:p w14:paraId="6CA98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ECE7F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7C9287" w14:textId="77777777" w:rsidTr="00E830F0">
        <w:trPr>
          <w:trHeight w:val="230"/>
        </w:trPr>
        <w:tc>
          <w:tcPr>
            <w:tcW w:w="3330" w:type="dxa"/>
            <w:gridSpan w:val="2"/>
            <w:tcBorders>
              <w:top w:val="nil"/>
              <w:left w:val="nil"/>
              <w:bottom w:val="nil"/>
              <w:right w:val="nil"/>
            </w:tcBorders>
          </w:tcPr>
          <w:p w14:paraId="1BFFF1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4EB9E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statusType’.</w:t>
            </w:r>
          </w:p>
          <w:p w14:paraId="1E2FAF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tc>
      </w:tr>
      <w:tr w:rsidR="00AB0ADA" w:rsidRPr="00BE10FF" w14:paraId="7C4DBB13" w14:textId="77777777" w:rsidTr="00E830F0">
        <w:tc>
          <w:tcPr>
            <w:tcW w:w="9360" w:type="dxa"/>
            <w:gridSpan w:val="3"/>
            <w:tcBorders>
              <w:top w:val="nil"/>
              <w:left w:val="nil"/>
              <w:bottom w:val="nil"/>
              <w:right w:val="nil"/>
            </w:tcBorders>
          </w:tcPr>
          <w:p w14:paraId="140E1B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BC5F514" w14:textId="77777777" w:rsidTr="00E830F0">
        <w:tc>
          <w:tcPr>
            <w:tcW w:w="450" w:type="dxa"/>
            <w:tcBorders>
              <w:top w:val="nil"/>
              <w:left w:val="nil"/>
              <w:bottom w:val="nil"/>
              <w:right w:val="nil"/>
            </w:tcBorders>
          </w:tcPr>
          <w:p w14:paraId="4D0EB0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7A18D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statustype niet meer bestaat en niet meer toegepast kan worden. Dit vindt alleen plaats bij een overgang naar een nieuwe versie van het zaaktype d.w.z. niet op tussenliggende datums.</w:t>
            </w:r>
          </w:p>
        </w:tc>
      </w:tr>
    </w:tbl>
    <w:p w14:paraId="1457CD1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8AC12D9" w14:textId="77777777" w:rsidTr="00E830F0">
        <w:trPr>
          <w:trHeight w:val="230"/>
        </w:trPr>
        <w:tc>
          <w:tcPr>
            <w:tcW w:w="3330" w:type="dxa"/>
            <w:gridSpan w:val="2"/>
            <w:tcBorders>
              <w:top w:val="nil"/>
              <w:left w:val="nil"/>
              <w:bottom w:val="nil"/>
              <w:right w:val="nil"/>
            </w:tcBorders>
          </w:tcPr>
          <w:p w14:paraId="0762E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81DC2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4C5F091A" w14:textId="77777777" w:rsidTr="00E830F0">
        <w:tc>
          <w:tcPr>
            <w:tcW w:w="3330" w:type="dxa"/>
            <w:gridSpan w:val="2"/>
            <w:tcBorders>
              <w:top w:val="nil"/>
              <w:left w:val="nil"/>
              <w:bottom w:val="nil"/>
              <w:right w:val="nil"/>
            </w:tcBorders>
          </w:tcPr>
          <w:p w14:paraId="6C5BD9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1ABAFA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2167DF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ZAAK-INFORMATIEOBJECT-TYPE</w:t>
            </w:r>
            <w:r w:rsidRPr="00BE10FF">
              <w:rPr>
                <w:rFonts w:ascii="Arial" w:hAnsi="Arial" w:cs="Arial"/>
                <w:szCs w:val="24"/>
                <w:lang w:val="en-AU" w:eastAsia="en-US"/>
              </w:rPr>
              <w:fldChar w:fldCharType="end"/>
            </w:r>
          </w:p>
          <w:p w14:paraId="03EA3E2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8D4C4C8" w14:textId="77777777" w:rsidTr="00E830F0">
        <w:tc>
          <w:tcPr>
            <w:tcW w:w="3330" w:type="dxa"/>
            <w:gridSpan w:val="2"/>
            <w:tcBorders>
              <w:top w:val="nil"/>
              <w:left w:val="nil"/>
              <w:bottom w:val="nil"/>
              <w:right w:val="nil"/>
            </w:tcBorders>
          </w:tcPr>
          <w:p w14:paraId="74ED07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44010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A398FF4" w14:textId="77777777" w:rsidTr="00E830F0">
        <w:trPr>
          <w:trHeight w:val="230"/>
        </w:trPr>
        <w:tc>
          <w:tcPr>
            <w:tcW w:w="3330" w:type="dxa"/>
            <w:gridSpan w:val="2"/>
            <w:tcBorders>
              <w:top w:val="nil"/>
              <w:left w:val="nil"/>
              <w:bottom w:val="nil"/>
              <w:right w:val="nil"/>
            </w:tcBorders>
          </w:tcPr>
          <w:p w14:paraId="458E11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63715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0E9C34" w14:textId="77777777" w:rsidTr="00E830F0">
        <w:tc>
          <w:tcPr>
            <w:tcW w:w="3330" w:type="dxa"/>
            <w:gridSpan w:val="2"/>
            <w:tcBorders>
              <w:top w:val="nil"/>
              <w:left w:val="nil"/>
              <w:bottom w:val="nil"/>
              <w:right w:val="nil"/>
            </w:tcBorders>
          </w:tcPr>
          <w:p w14:paraId="4D5461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1D032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informatieobjecten van de INFORMATIEOBJECTTYPEn van het aan het STATUSTYPE gerelateerde ZAAKTYPE waarvoor geldt dat deze verplicht aanwezig moeten zijn bij een zaak van het gerelateerde ZAAKTYPE voordat de status van dit STATUSTYPE kan worden gezet bij die zaak.</w:t>
            </w:r>
            <w:r w:rsidRPr="00BE10FF">
              <w:rPr>
                <w:rFonts w:ascii="Arial" w:hAnsi="Arial" w:cs="Arial"/>
                <w:szCs w:val="24"/>
                <w:lang w:val="en-AU" w:eastAsia="en-US"/>
              </w:rPr>
              <w:fldChar w:fldCharType="end"/>
            </w:r>
          </w:p>
        </w:tc>
      </w:tr>
      <w:tr w:rsidR="00AB0ADA" w:rsidRPr="00BE10FF" w14:paraId="40E35F63" w14:textId="77777777" w:rsidTr="00E830F0">
        <w:tc>
          <w:tcPr>
            <w:tcW w:w="3330" w:type="dxa"/>
            <w:gridSpan w:val="2"/>
            <w:tcBorders>
              <w:top w:val="nil"/>
              <w:left w:val="nil"/>
              <w:bottom w:val="nil"/>
              <w:right w:val="nil"/>
            </w:tcBorders>
          </w:tcPr>
          <w:p w14:paraId="308B30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6D97E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5276D14" w14:textId="77777777" w:rsidTr="00E830F0">
        <w:trPr>
          <w:trHeight w:val="215"/>
        </w:trPr>
        <w:tc>
          <w:tcPr>
            <w:tcW w:w="3330" w:type="dxa"/>
            <w:gridSpan w:val="2"/>
            <w:tcBorders>
              <w:top w:val="nil"/>
              <w:left w:val="nil"/>
              <w:bottom w:val="nil"/>
              <w:right w:val="nil"/>
            </w:tcBorders>
          </w:tcPr>
          <w:p w14:paraId="6DCF20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E2539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4D6065C" w14:textId="77777777" w:rsidTr="00E830F0">
        <w:tc>
          <w:tcPr>
            <w:tcW w:w="3330" w:type="dxa"/>
            <w:gridSpan w:val="2"/>
            <w:tcBorders>
              <w:top w:val="nil"/>
              <w:left w:val="nil"/>
              <w:bottom w:val="nil"/>
              <w:right w:val="nil"/>
            </w:tcBorders>
          </w:tcPr>
          <w:p w14:paraId="449058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0A213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4044D0D" w14:textId="77777777" w:rsidTr="00E830F0">
        <w:trPr>
          <w:trHeight w:val="230"/>
        </w:trPr>
        <w:tc>
          <w:tcPr>
            <w:tcW w:w="3330" w:type="dxa"/>
            <w:gridSpan w:val="2"/>
            <w:tcBorders>
              <w:top w:val="nil"/>
              <w:left w:val="nil"/>
              <w:bottom w:val="nil"/>
              <w:right w:val="nil"/>
            </w:tcBorders>
          </w:tcPr>
          <w:p w14:paraId="71BEB8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CCB72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066D6C0" w14:textId="77777777" w:rsidTr="00E830F0">
        <w:tc>
          <w:tcPr>
            <w:tcW w:w="3330" w:type="dxa"/>
            <w:gridSpan w:val="2"/>
            <w:tcBorders>
              <w:top w:val="nil"/>
              <w:left w:val="nil"/>
              <w:bottom w:val="nil"/>
              <w:right w:val="nil"/>
            </w:tcBorders>
          </w:tcPr>
          <w:p w14:paraId="140CE7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14:paraId="4E2B5B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581713E" w14:textId="77777777" w:rsidTr="00E830F0">
        <w:tc>
          <w:tcPr>
            <w:tcW w:w="3330" w:type="dxa"/>
            <w:gridSpan w:val="2"/>
            <w:tcBorders>
              <w:top w:val="nil"/>
              <w:left w:val="nil"/>
              <w:bottom w:val="nil"/>
              <w:right w:val="nil"/>
            </w:tcBorders>
          </w:tcPr>
          <w:p w14:paraId="344964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EA0AF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1951438" w14:textId="77777777" w:rsidTr="00E830F0">
        <w:tc>
          <w:tcPr>
            <w:tcW w:w="3330" w:type="dxa"/>
            <w:gridSpan w:val="2"/>
            <w:tcBorders>
              <w:top w:val="nil"/>
              <w:left w:val="nil"/>
              <w:bottom w:val="nil"/>
              <w:right w:val="nil"/>
            </w:tcBorders>
          </w:tcPr>
          <w:p w14:paraId="01E244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060ED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BF5AFCA" w14:textId="77777777" w:rsidTr="00E830F0">
        <w:tc>
          <w:tcPr>
            <w:tcW w:w="3330" w:type="dxa"/>
            <w:gridSpan w:val="2"/>
            <w:tcBorders>
              <w:top w:val="nil"/>
              <w:left w:val="nil"/>
              <w:bottom w:val="nil"/>
              <w:right w:val="nil"/>
            </w:tcBorders>
          </w:tcPr>
          <w:p w14:paraId="4F354E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B0DD0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50D14ED" w14:textId="77777777" w:rsidTr="00E830F0">
        <w:tc>
          <w:tcPr>
            <w:tcW w:w="3330" w:type="dxa"/>
            <w:gridSpan w:val="2"/>
            <w:tcBorders>
              <w:top w:val="nil"/>
              <w:left w:val="nil"/>
              <w:bottom w:val="nil"/>
              <w:right w:val="nil"/>
            </w:tcBorders>
          </w:tcPr>
          <w:p w14:paraId="4B65CE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BB475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2B673790" w14:textId="77777777" w:rsidTr="00E830F0">
        <w:tc>
          <w:tcPr>
            <w:tcW w:w="9360" w:type="dxa"/>
            <w:gridSpan w:val="3"/>
            <w:tcBorders>
              <w:top w:val="nil"/>
              <w:left w:val="nil"/>
              <w:bottom w:val="nil"/>
              <w:right w:val="nil"/>
            </w:tcBorders>
          </w:tcPr>
          <w:p w14:paraId="11E8CF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2723573" w14:textId="77777777" w:rsidTr="00E830F0">
        <w:tc>
          <w:tcPr>
            <w:tcW w:w="450" w:type="dxa"/>
            <w:tcBorders>
              <w:top w:val="nil"/>
              <w:left w:val="nil"/>
              <w:bottom w:val="nil"/>
              <w:right w:val="nil"/>
            </w:tcBorders>
          </w:tcPr>
          <w:p w14:paraId="31CB6B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3F82A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27958D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verplichte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D62C2D8" w14:textId="77777777" w:rsidTr="00E830F0">
        <w:trPr>
          <w:trHeight w:val="230"/>
        </w:trPr>
        <w:tc>
          <w:tcPr>
            <w:tcW w:w="3330" w:type="dxa"/>
            <w:gridSpan w:val="2"/>
            <w:tcBorders>
              <w:top w:val="nil"/>
              <w:left w:val="nil"/>
              <w:bottom w:val="nil"/>
              <w:right w:val="nil"/>
            </w:tcBorders>
          </w:tcPr>
          <w:p w14:paraId="7452F9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E2E9D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verplichte</w:t>
            </w:r>
            <w:r w:rsidRPr="00BE10FF">
              <w:rPr>
                <w:rFonts w:ascii="Arial" w:hAnsi="Arial" w:cs="Arial"/>
                <w:szCs w:val="24"/>
                <w:lang w:val="en-AU" w:eastAsia="en-US"/>
              </w:rPr>
              <w:fldChar w:fldCharType="end"/>
            </w:r>
          </w:p>
        </w:tc>
      </w:tr>
      <w:tr w:rsidR="00AB0ADA" w:rsidRPr="00BE10FF" w14:paraId="6FA6BEA1" w14:textId="77777777" w:rsidTr="00E830F0">
        <w:tc>
          <w:tcPr>
            <w:tcW w:w="3330" w:type="dxa"/>
            <w:gridSpan w:val="2"/>
            <w:tcBorders>
              <w:top w:val="nil"/>
              <w:left w:val="nil"/>
              <w:bottom w:val="nil"/>
              <w:right w:val="nil"/>
            </w:tcBorders>
          </w:tcPr>
          <w:p w14:paraId="60D9B4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1AF36E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7DDB28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EIGENSCHAP</w:t>
            </w:r>
            <w:r w:rsidRPr="00BE10FF">
              <w:rPr>
                <w:rFonts w:ascii="Arial" w:hAnsi="Arial" w:cs="Arial"/>
                <w:szCs w:val="24"/>
                <w:lang w:val="en-AU" w:eastAsia="en-US"/>
              </w:rPr>
              <w:fldChar w:fldCharType="end"/>
            </w:r>
          </w:p>
          <w:p w14:paraId="5F16256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F3AFF72" w14:textId="77777777" w:rsidTr="00E830F0">
        <w:tc>
          <w:tcPr>
            <w:tcW w:w="3330" w:type="dxa"/>
            <w:gridSpan w:val="2"/>
            <w:tcBorders>
              <w:top w:val="nil"/>
              <w:left w:val="nil"/>
              <w:bottom w:val="nil"/>
              <w:right w:val="nil"/>
            </w:tcBorders>
          </w:tcPr>
          <w:p w14:paraId="6AEC26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83E6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CF32536" w14:textId="77777777" w:rsidTr="00E830F0">
        <w:trPr>
          <w:trHeight w:val="230"/>
        </w:trPr>
        <w:tc>
          <w:tcPr>
            <w:tcW w:w="3330" w:type="dxa"/>
            <w:gridSpan w:val="2"/>
            <w:tcBorders>
              <w:top w:val="nil"/>
              <w:left w:val="nil"/>
              <w:bottom w:val="nil"/>
              <w:right w:val="nil"/>
            </w:tcBorders>
          </w:tcPr>
          <w:p w14:paraId="7566AD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F1ED5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81B9D87" w14:textId="77777777" w:rsidTr="00E830F0">
        <w:tc>
          <w:tcPr>
            <w:tcW w:w="3330" w:type="dxa"/>
            <w:gridSpan w:val="2"/>
            <w:tcBorders>
              <w:top w:val="nil"/>
              <w:left w:val="nil"/>
              <w:bottom w:val="nil"/>
              <w:right w:val="nil"/>
            </w:tcBorders>
          </w:tcPr>
          <w:p w14:paraId="76E782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A7BBD5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EIGENSCHAPpen die verplicht een waarde moeten hebben gekregen, voordat een STATUS van dit STATUSTYPE kan worden gezet.</w:t>
            </w:r>
            <w:r w:rsidRPr="00BE10FF">
              <w:rPr>
                <w:rFonts w:ascii="Arial" w:hAnsi="Arial" w:cs="Arial"/>
                <w:szCs w:val="24"/>
                <w:lang w:val="en-AU" w:eastAsia="en-US"/>
              </w:rPr>
              <w:fldChar w:fldCharType="end"/>
            </w:r>
          </w:p>
        </w:tc>
      </w:tr>
      <w:tr w:rsidR="00AB0ADA" w:rsidRPr="00BE10FF" w14:paraId="6E5D780E" w14:textId="77777777" w:rsidTr="00E830F0">
        <w:tc>
          <w:tcPr>
            <w:tcW w:w="3330" w:type="dxa"/>
            <w:gridSpan w:val="2"/>
            <w:tcBorders>
              <w:top w:val="nil"/>
              <w:left w:val="nil"/>
              <w:bottom w:val="nil"/>
              <w:right w:val="nil"/>
            </w:tcBorders>
          </w:tcPr>
          <w:p w14:paraId="067725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3EA4B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6586278" w14:textId="77777777" w:rsidTr="00E830F0">
        <w:trPr>
          <w:trHeight w:val="215"/>
        </w:trPr>
        <w:tc>
          <w:tcPr>
            <w:tcW w:w="3330" w:type="dxa"/>
            <w:gridSpan w:val="2"/>
            <w:tcBorders>
              <w:top w:val="nil"/>
              <w:left w:val="nil"/>
              <w:bottom w:val="nil"/>
              <w:right w:val="nil"/>
            </w:tcBorders>
          </w:tcPr>
          <w:p w14:paraId="12D3A5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C9049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5BE8C1B" w14:textId="77777777" w:rsidTr="00E830F0">
        <w:tc>
          <w:tcPr>
            <w:tcW w:w="3330" w:type="dxa"/>
            <w:gridSpan w:val="2"/>
            <w:tcBorders>
              <w:top w:val="nil"/>
              <w:left w:val="nil"/>
              <w:bottom w:val="nil"/>
              <w:right w:val="nil"/>
            </w:tcBorders>
          </w:tcPr>
          <w:p w14:paraId="27C64D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D8942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DAB5982" w14:textId="77777777" w:rsidTr="00E830F0">
        <w:trPr>
          <w:trHeight w:val="230"/>
        </w:trPr>
        <w:tc>
          <w:tcPr>
            <w:tcW w:w="3330" w:type="dxa"/>
            <w:gridSpan w:val="2"/>
            <w:tcBorders>
              <w:top w:val="nil"/>
              <w:left w:val="nil"/>
              <w:bottom w:val="nil"/>
              <w:right w:val="nil"/>
            </w:tcBorders>
          </w:tcPr>
          <w:p w14:paraId="4A11A3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1CC82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0A6A4CF" w14:textId="77777777" w:rsidTr="00E830F0">
        <w:tc>
          <w:tcPr>
            <w:tcW w:w="3330" w:type="dxa"/>
            <w:gridSpan w:val="2"/>
            <w:tcBorders>
              <w:top w:val="nil"/>
              <w:left w:val="nil"/>
              <w:bottom w:val="nil"/>
              <w:right w:val="nil"/>
            </w:tcBorders>
          </w:tcPr>
          <w:p w14:paraId="7195A3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4B00B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E87616" w14:textId="77777777" w:rsidTr="00E830F0">
        <w:tc>
          <w:tcPr>
            <w:tcW w:w="3330" w:type="dxa"/>
            <w:gridSpan w:val="2"/>
            <w:tcBorders>
              <w:top w:val="nil"/>
              <w:left w:val="nil"/>
              <w:bottom w:val="nil"/>
              <w:right w:val="nil"/>
            </w:tcBorders>
          </w:tcPr>
          <w:p w14:paraId="540D74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32E36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14B903" w14:textId="77777777" w:rsidTr="00E830F0">
        <w:tc>
          <w:tcPr>
            <w:tcW w:w="3330" w:type="dxa"/>
            <w:gridSpan w:val="2"/>
            <w:tcBorders>
              <w:top w:val="nil"/>
              <w:left w:val="nil"/>
              <w:bottom w:val="nil"/>
              <w:right w:val="nil"/>
            </w:tcBorders>
          </w:tcPr>
          <w:p w14:paraId="7706FD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44DE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C14A516" w14:textId="77777777" w:rsidTr="00E830F0">
        <w:tc>
          <w:tcPr>
            <w:tcW w:w="3330" w:type="dxa"/>
            <w:gridSpan w:val="2"/>
            <w:tcBorders>
              <w:top w:val="nil"/>
              <w:left w:val="nil"/>
              <w:bottom w:val="nil"/>
              <w:right w:val="nil"/>
            </w:tcBorders>
          </w:tcPr>
          <w:p w14:paraId="410A66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702A8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DDE95DE" w14:textId="77777777" w:rsidTr="00E830F0">
        <w:tc>
          <w:tcPr>
            <w:tcW w:w="3330" w:type="dxa"/>
            <w:gridSpan w:val="2"/>
            <w:tcBorders>
              <w:top w:val="nil"/>
              <w:left w:val="nil"/>
              <w:bottom w:val="nil"/>
              <w:right w:val="nil"/>
            </w:tcBorders>
          </w:tcPr>
          <w:p w14:paraId="4F0E1A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B18B4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514FE72D" w14:textId="77777777" w:rsidTr="00E830F0">
        <w:tc>
          <w:tcPr>
            <w:tcW w:w="9360" w:type="dxa"/>
            <w:gridSpan w:val="3"/>
            <w:tcBorders>
              <w:top w:val="nil"/>
              <w:left w:val="nil"/>
              <w:bottom w:val="nil"/>
              <w:right w:val="nil"/>
            </w:tcBorders>
          </w:tcPr>
          <w:p w14:paraId="4F281F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0350B8F" w14:textId="77777777" w:rsidTr="00E830F0">
        <w:tc>
          <w:tcPr>
            <w:tcW w:w="450" w:type="dxa"/>
            <w:tcBorders>
              <w:top w:val="nil"/>
              <w:left w:val="nil"/>
              <w:bottom w:val="nil"/>
              <w:right w:val="nil"/>
            </w:tcBorders>
          </w:tcPr>
          <w:p w14:paraId="016479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699AA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definieert dat bij het zetten van een STATUS van dit STATUSTYPE de EIGENSCHAP een waarde moet hebben. Denk aan het verplicht invullen van de EIGENSCHAP 'Datum evenement' als in een evenementenvergunningzaak een STATUS van STATUSTYPE 'In behandeling genomen' wordt gezet.</w:t>
            </w:r>
          </w:p>
        </w:tc>
      </w:tr>
    </w:tbl>
    <w:p w14:paraId="1E093D1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heeft verplichte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B4E175D" w14:textId="77777777" w:rsidTr="00E830F0">
        <w:trPr>
          <w:trHeight w:val="230"/>
        </w:trPr>
        <w:tc>
          <w:tcPr>
            <w:tcW w:w="3330" w:type="dxa"/>
            <w:gridSpan w:val="2"/>
            <w:tcBorders>
              <w:top w:val="nil"/>
              <w:left w:val="nil"/>
              <w:bottom w:val="nil"/>
              <w:right w:val="nil"/>
            </w:tcBorders>
          </w:tcPr>
          <w:p w14:paraId="637917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79431F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heeft verplichte </w:t>
            </w:r>
            <w:r w:rsidRPr="00BE10FF">
              <w:rPr>
                <w:rFonts w:ascii="Arial" w:hAnsi="Arial" w:cs="Arial"/>
                <w:szCs w:val="24"/>
                <w:lang w:val="en-AU" w:eastAsia="en-US"/>
              </w:rPr>
              <w:fldChar w:fldCharType="end"/>
            </w:r>
          </w:p>
        </w:tc>
      </w:tr>
      <w:tr w:rsidR="00AB0ADA" w:rsidRPr="00BE10FF" w14:paraId="42C59252" w14:textId="77777777" w:rsidTr="00E830F0">
        <w:tc>
          <w:tcPr>
            <w:tcW w:w="3330" w:type="dxa"/>
            <w:gridSpan w:val="2"/>
            <w:tcBorders>
              <w:top w:val="nil"/>
              <w:left w:val="nil"/>
              <w:bottom w:val="nil"/>
              <w:right w:val="nil"/>
            </w:tcBorders>
          </w:tcPr>
          <w:p w14:paraId="0DE338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10BDC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F2086D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ZAAKOBJECTTYPE</w:t>
            </w:r>
            <w:r w:rsidRPr="00BE10FF">
              <w:rPr>
                <w:rFonts w:ascii="Arial" w:hAnsi="Arial" w:cs="Arial"/>
                <w:szCs w:val="24"/>
                <w:lang w:val="en-AU" w:eastAsia="en-US"/>
              </w:rPr>
              <w:fldChar w:fldCharType="end"/>
            </w:r>
          </w:p>
          <w:p w14:paraId="3DE2D9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7B779CB0" w14:textId="77777777" w:rsidTr="00E830F0">
        <w:tc>
          <w:tcPr>
            <w:tcW w:w="3330" w:type="dxa"/>
            <w:gridSpan w:val="2"/>
            <w:tcBorders>
              <w:top w:val="nil"/>
              <w:left w:val="nil"/>
              <w:bottom w:val="nil"/>
              <w:right w:val="nil"/>
            </w:tcBorders>
          </w:tcPr>
          <w:p w14:paraId="308B30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DB05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8F228DE" w14:textId="77777777" w:rsidTr="00E830F0">
        <w:trPr>
          <w:trHeight w:val="230"/>
        </w:trPr>
        <w:tc>
          <w:tcPr>
            <w:tcW w:w="3330" w:type="dxa"/>
            <w:gridSpan w:val="2"/>
            <w:tcBorders>
              <w:top w:val="nil"/>
              <w:left w:val="nil"/>
              <w:bottom w:val="nil"/>
              <w:right w:val="nil"/>
            </w:tcBorders>
          </w:tcPr>
          <w:p w14:paraId="36C310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453AB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91784B5" w14:textId="77777777" w:rsidTr="00E830F0">
        <w:tc>
          <w:tcPr>
            <w:tcW w:w="3330" w:type="dxa"/>
            <w:gridSpan w:val="2"/>
            <w:tcBorders>
              <w:top w:val="nil"/>
              <w:left w:val="nil"/>
              <w:bottom w:val="nil"/>
              <w:right w:val="nil"/>
            </w:tcBorders>
          </w:tcPr>
          <w:p w14:paraId="0D16A7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2059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ZAAKOBJECTTYPEn die verplicht gerelateerd moeten zijn aan ZAAKen van het ZAAKTYPE voordat een STATUS van dit STATUSTYPE kan worden gezet.</w:t>
            </w:r>
            <w:r w:rsidRPr="00BE10FF">
              <w:rPr>
                <w:rFonts w:ascii="Arial" w:hAnsi="Arial" w:cs="Arial"/>
                <w:szCs w:val="24"/>
                <w:lang w:val="en-AU" w:eastAsia="en-US"/>
              </w:rPr>
              <w:fldChar w:fldCharType="end"/>
            </w:r>
          </w:p>
        </w:tc>
      </w:tr>
      <w:tr w:rsidR="00AB0ADA" w:rsidRPr="00BE10FF" w14:paraId="6859059A" w14:textId="77777777" w:rsidTr="00E830F0">
        <w:tc>
          <w:tcPr>
            <w:tcW w:w="3330" w:type="dxa"/>
            <w:gridSpan w:val="2"/>
            <w:tcBorders>
              <w:top w:val="nil"/>
              <w:left w:val="nil"/>
              <w:bottom w:val="nil"/>
              <w:right w:val="nil"/>
            </w:tcBorders>
          </w:tcPr>
          <w:p w14:paraId="064AE6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2789E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052EE8" w14:textId="77777777" w:rsidTr="00E830F0">
        <w:trPr>
          <w:trHeight w:val="215"/>
        </w:trPr>
        <w:tc>
          <w:tcPr>
            <w:tcW w:w="3330" w:type="dxa"/>
            <w:gridSpan w:val="2"/>
            <w:tcBorders>
              <w:top w:val="nil"/>
              <w:left w:val="nil"/>
              <w:bottom w:val="nil"/>
              <w:right w:val="nil"/>
            </w:tcBorders>
          </w:tcPr>
          <w:p w14:paraId="3A38DC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2689A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5E65061" w14:textId="77777777" w:rsidTr="00E830F0">
        <w:tc>
          <w:tcPr>
            <w:tcW w:w="3330" w:type="dxa"/>
            <w:gridSpan w:val="2"/>
            <w:tcBorders>
              <w:top w:val="nil"/>
              <w:left w:val="nil"/>
              <w:bottom w:val="nil"/>
              <w:right w:val="nil"/>
            </w:tcBorders>
          </w:tcPr>
          <w:p w14:paraId="4BE569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B1A9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0FC3C18" w14:textId="77777777" w:rsidTr="00E830F0">
        <w:trPr>
          <w:trHeight w:val="230"/>
        </w:trPr>
        <w:tc>
          <w:tcPr>
            <w:tcW w:w="3330" w:type="dxa"/>
            <w:gridSpan w:val="2"/>
            <w:tcBorders>
              <w:top w:val="nil"/>
              <w:left w:val="nil"/>
              <w:bottom w:val="nil"/>
              <w:right w:val="nil"/>
            </w:tcBorders>
          </w:tcPr>
          <w:p w14:paraId="6FA65C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C46BE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2EA729F" w14:textId="77777777" w:rsidTr="00E830F0">
        <w:tc>
          <w:tcPr>
            <w:tcW w:w="3330" w:type="dxa"/>
            <w:gridSpan w:val="2"/>
            <w:tcBorders>
              <w:top w:val="nil"/>
              <w:left w:val="nil"/>
              <w:bottom w:val="nil"/>
              <w:right w:val="nil"/>
            </w:tcBorders>
          </w:tcPr>
          <w:p w14:paraId="079A1E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E991C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F85D027" w14:textId="77777777" w:rsidTr="00E830F0">
        <w:tc>
          <w:tcPr>
            <w:tcW w:w="3330" w:type="dxa"/>
            <w:gridSpan w:val="2"/>
            <w:tcBorders>
              <w:top w:val="nil"/>
              <w:left w:val="nil"/>
              <w:bottom w:val="nil"/>
              <w:right w:val="nil"/>
            </w:tcBorders>
          </w:tcPr>
          <w:p w14:paraId="473C06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4C75E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9524447" w14:textId="77777777" w:rsidTr="00E830F0">
        <w:tc>
          <w:tcPr>
            <w:tcW w:w="3330" w:type="dxa"/>
            <w:gridSpan w:val="2"/>
            <w:tcBorders>
              <w:top w:val="nil"/>
              <w:left w:val="nil"/>
              <w:bottom w:val="nil"/>
              <w:right w:val="nil"/>
            </w:tcBorders>
          </w:tcPr>
          <w:p w14:paraId="5B8F52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245F5B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51C2B0D" w14:textId="77777777" w:rsidTr="00E830F0">
        <w:tc>
          <w:tcPr>
            <w:tcW w:w="3330" w:type="dxa"/>
            <w:gridSpan w:val="2"/>
            <w:tcBorders>
              <w:top w:val="nil"/>
              <w:left w:val="nil"/>
              <w:bottom w:val="nil"/>
              <w:right w:val="nil"/>
            </w:tcBorders>
          </w:tcPr>
          <w:p w14:paraId="641252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DF1EC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25A3060" w14:textId="77777777" w:rsidTr="00E830F0">
        <w:tc>
          <w:tcPr>
            <w:tcW w:w="3330" w:type="dxa"/>
            <w:gridSpan w:val="2"/>
            <w:tcBorders>
              <w:top w:val="nil"/>
              <w:left w:val="nil"/>
              <w:bottom w:val="nil"/>
              <w:right w:val="nil"/>
            </w:tcBorders>
          </w:tcPr>
          <w:p w14:paraId="14AC66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E3CD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gerelateerd zaaktype.</w:t>
            </w:r>
          </w:p>
        </w:tc>
      </w:tr>
      <w:tr w:rsidR="00AB0ADA" w:rsidRPr="00BE10FF" w14:paraId="57A5DA2B" w14:textId="77777777" w:rsidTr="00E830F0">
        <w:tc>
          <w:tcPr>
            <w:tcW w:w="9360" w:type="dxa"/>
            <w:gridSpan w:val="3"/>
            <w:tcBorders>
              <w:top w:val="nil"/>
              <w:left w:val="nil"/>
              <w:bottom w:val="nil"/>
              <w:right w:val="nil"/>
            </w:tcBorders>
          </w:tcPr>
          <w:p w14:paraId="78FE87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762EB57" w14:textId="77777777" w:rsidTr="00E830F0">
        <w:tc>
          <w:tcPr>
            <w:tcW w:w="450" w:type="dxa"/>
            <w:tcBorders>
              <w:top w:val="nil"/>
              <w:left w:val="nil"/>
              <w:bottom w:val="nil"/>
              <w:right w:val="nil"/>
            </w:tcBorders>
          </w:tcPr>
          <w:p w14:paraId="10AF83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85E5E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definieert welk(e) objecttype(n) verplicht moet(en) zijn gerelateerd aan een zaak voordat de STATUS van dit STATUSTYPE kan worden gezet. Denk aan het verplicht relateren van een LIGPLAATS, voordat een ZAAK van het ZAAKTYPE 'Ligplaatsvergunningaanvraag behandelen' de STATUS 'In behandeling genomen' kan bereiken. Op deze manier kan worden afgedwongen dat (basis)gegevens die cruciaal zijn voor het verloop van een zaak, op het juiste moment aan de zaak zijn gerelateerd.</w:t>
            </w:r>
          </w:p>
        </w:tc>
      </w:tr>
    </w:tbl>
    <w:p w14:paraId="48EB2FF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is 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C0335BE" w14:textId="77777777" w:rsidTr="00E830F0">
        <w:trPr>
          <w:trHeight w:val="230"/>
        </w:trPr>
        <w:tc>
          <w:tcPr>
            <w:tcW w:w="3330" w:type="dxa"/>
            <w:gridSpan w:val="2"/>
            <w:tcBorders>
              <w:top w:val="nil"/>
              <w:left w:val="nil"/>
              <w:bottom w:val="nil"/>
              <w:right w:val="nil"/>
            </w:tcBorders>
          </w:tcPr>
          <w:p w14:paraId="019AE1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DB7B76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is van</w:t>
            </w:r>
            <w:r w:rsidRPr="00BE10FF">
              <w:rPr>
                <w:rFonts w:ascii="Arial" w:hAnsi="Arial" w:cs="Arial"/>
                <w:szCs w:val="24"/>
                <w:lang w:val="en-AU" w:eastAsia="en-US"/>
              </w:rPr>
              <w:fldChar w:fldCharType="end"/>
            </w:r>
          </w:p>
        </w:tc>
      </w:tr>
      <w:tr w:rsidR="00AB0ADA" w:rsidRPr="00BE10FF" w14:paraId="6B27514C" w14:textId="77777777" w:rsidTr="00E830F0">
        <w:tc>
          <w:tcPr>
            <w:tcW w:w="3330" w:type="dxa"/>
            <w:gridSpan w:val="2"/>
            <w:tcBorders>
              <w:top w:val="nil"/>
              <w:left w:val="nil"/>
              <w:bottom w:val="nil"/>
              <w:right w:val="nil"/>
            </w:tcBorders>
          </w:tcPr>
          <w:p w14:paraId="2231AB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667EDE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C37AD6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6F0342D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032FE1B" w14:textId="77777777" w:rsidTr="00E830F0">
        <w:tc>
          <w:tcPr>
            <w:tcW w:w="3330" w:type="dxa"/>
            <w:gridSpan w:val="2"/>
            <w:tcBorders>
              <w:top w:val="nil"/>
              <w:left w:val="nil"/>
              <w:bottom w:val="nil"/>
              <w:right w:val="nil"/>
            </w:tcBorders>
          </w:tcPr>
          <w:p w14:paraId="5E66B6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57D3A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E1E97F" w14:textId="77777777" w:rsidTr="00E830F0">
        <w:trPr>
          <w:trHeight w:val="230"/>
        </w:trPr>
        <w:tc>
          <w:tcPr>
            <w:tcW w:w="3330" w:type="dxa"/>
            <w:gridSpan w:val="2"/>
            <w:tcBorders>
              <w:top w:val="nil"/>
              <w:left w:val="nil"/>
              <w:bottom w:val="nil"/>
              <w:right w:val="nil"/>
            </w:tcBorders>
          </w:tcPr>
          <w:p w14:paraId="4F4B32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2F004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1FAE285" w14:textId="77777777" w:rsidTr="00E830F0">
        <w:tc>
          <w:tcPr>
            <w:tcW w:w="3330" w:type="dxa"/>
            <w:gridSpan w:val="2"/>
            <w:tcBorders>
              <w:top w:val="nil"/>
              <w:left w:val="nil"/>
              <w:bottom w:val="nil"/>
              <w:right w:val="nil"/>
            </w:tcBorders>
          </w:tcPr>
          <w:p w14:paraId="21C779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C952D6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ZAAKTYPE van ZAAKen waarin STATUSsen van dit STATUSTYPE bereikt kunnen worden.</w:t>
            </w:r>
            <w:r w:rsidRPr="00BE10FF">
              <w:rPr>
                <w:rFonts w:ascii="Arial" w:hAnsi="Arial" w:cs="Arial"/>
                <w:szCs w:val="24"/>
                <w:lang w:val="en-AU" w:eastAsia="en-US"/>
              </w:rPr>
              <w:fldChar w:fldCharType="end"/>
            </w:r>
          </w:p>
        </w:tc>
      </w:tr>
      <w:tr w:rsidR="00AB0ADA" w:rsidRPr="00BE10FF" w14:paraId="536B5703" w14:textId="77777777" w:rsidTr="00E830F0">
        <w:tc>
          <w:tcPr>
            <w:tcW w:w="3330" w:type="dxa"/>
            <w:gridSpan w:val="2"/>
            <w:tcBorders>
              <w:top w:val="nil"/>
              <w:left w:val="nil"/>
              <w:bottom w:val="nil"/>
              <w:right w:val="nil"/>
            </w:tcBorders>
          </w:tcPr>
          <w:p w14:paraId="10D0BA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2932E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59CE3AF" w14:textId="77777777" w:rsidTr="00E830F0">
        <w:trPr>
          <w:trHeight w:val="215"/>
        </w:trPr>
        <w:tc>
          <w:tcPr>
            <w:tcW w:w="3330" w:type="dxa"/>
            <w:gridSpan w:val="2"/>
            <w:tcBorders>
              <w:top w:val="nil"/>
              <w:left w:val="nil"/>
              <w:bottom w:val="nil"/>
              <w:right w:val="nil"/>
            </w:tcBorders>
          </w:tcPr>
          <w:p w14:paraId="57F5F3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18FD2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126B39D3" w14:textId="77777777" w:rsidTr="00E830F0">
        <w:tc>
          <w:tcPr>
            <w:tcW w:w="3330" w:type="dxa"/>
            <w:gridSpan w:val="2"/>
            <w:tcBorders>
              <w:top w:val="nil"/>
              <w:left w:val="nil"/>
              <w:bottom w:val="nil"/>
              <w:right w:val="nil"/>
            </w:tcBorders>
          </w:tcPr>
          <w:p w14:paraId="7ED792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F2AA7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B08C9C6" w14:textId="77777777" w:rsidTr="00E830F0">
        <w:trPr>
          <w:trHeight w:val="230"/>
        </w:trPr>
        <w:tc>
          <w:tcPr>
            <w:tcW w:w="3330" w:type="dxa"/>
            <w:gridSpan w:val="2"/>
            <w:tcBorders>
              <w:top w:val="nil"/>
              <w:left w:val="nil"/>
              <w:bottom w:val="nil"/>
              <w:right w:val="nil"/>
            </w:tcBorders>
          </w:tcPr>
          <w:p w14:paraId="369606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4826F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52708C" w14:textId="77777777" w:rsidTr="00E830F0">
        <w:tc>
          <w:tcPr>
            <w:tcW w:w="3330" w:type="dxa"/>
            <w:gridSpan w:val="2"/>
            <w:tcBorders>
              <w:top w:val="nil"/>
              <w:left w:val="nil"/>
              <w:bottom w:val="nil"/>
              <w:right w:val="nil"/>
            </w:tcBorders>
          </w:tcPr>
          <w:p w14:paraId="6B3155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EA6D5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D36A466" w14:textId="77777777" w:rsidTr="00E830F0">
        <w:tc>
          <w:tcPr>
            <w:tcW w:w="3330" w:type="dxa"/>
            <w:gridSpan w:val="2"/>
            <w:tcBorders>
              <w:top w:val="nil"/>
              <w:left w:val="nil"/>
              <w:bottom w:val="nil"/>
              <w:right w:val="nil"/>
            </w:tcBorders>
          </w:tcPr>
          <w:p w14:paraId="12B488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2F1B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938271" w14:textId="77777777" w:rsidTr="00E830F0">
        <w:tc>
          <w:tcPr>
            <w:tcW w:w="3330" w:type="dxa"/>
            <w:gridSpan w:val="2"/>
            <w:tcBorders>
              <w:top w:val="nil"/>
              <w:left w:val="nil"/>
              <w:bottom w:val="nil"/>
              <w:right w:val="nil"/>
            </w:tcBorders>
          </w:tcPr>
          <w:p w14:paraId="344DE6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B86EF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35D571F" w14:textId="77777777" w:rsidTr="00E830F0">
        <w:tc>
          <w:tcPr>
            <w:tcW w:w="3330" w:type="dxa"/>
            <w:gridSpan w:val="2"/>
            <w:tcBorders>
              <w:top w:val="nil"/>
              <w:left w:val="nil"/>
              <w:bottom w:val="nil"/>
              <w:right w:val="nil"/>
            </w:tcBorders>
          </w:tcPr>
          <w:p w14:paraId="200020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FDCC4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CE0D71D" w14:textId="77777777" w:rsidTr="00E830F0">
        <w:tc>
          <w:tcPr>
            <w:tcW w:w="3330" w:type="dxa"/>
            <w:gridSpan w:val="2"/>
            <w:tcBorders>
              <w:top w:val="nil"/>
              <w:left w:val="nil"/>
              <w:bottom w:val="nil"/>
              <w:right w:val="nil"/>
            </w:tcBorders>
          </w:tcPr>
          <w:p w14:paraId="7EE403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C54D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257CA0F" w14:textId="77777777" w:rsidTr="00E830F0">
        <w:tc>
          <w:tcPr>
            <w:tcW w:w="9360" w:type="dxa"/>
            <w:gridSpan w:val="3"/>
            <w:tcBorders>
              <w:top w:val="nil"/>
              <w:left w:val="nil"/>
              <w:bottom w:val="nil"/>
              <w:right w:val="nil"/>
            </w:tcBorders>
          </w:tcPr>
          <w:p w14:paraId="48A94F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FA4D10A" w14:textId="77777777" w:rsidTr="00E830F0">
        <w:tc>
          <w:tcPr>
            <w:tcW w:w="450" w:type="dxa"/>
            <w:tcBorders>
              <w:top w:val="nil"/>
              <w:left w:val="nil"/>
              <w:bottom w:val="nil"/>
              <w:right w:val="nil"/>
            </w:tcBorders>
          </w:tcPr>
          <w:p w14:paraId="1CEF5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51B33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is vooral opgenomen teneinde betrokkenen te kunnen informeren wat de eerstvolgend te bereiken status in een zaak is en binnen welke termijn het bereiken van die status verwacht wordt.</w:t>
            </w:r>
          </w:p>
        </w:tc>
      </w:tr>
    </w:tbl>
    <w:p w14:paraId="10F4255B"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ZAAKOBJECTTYPE</w:t>
      </w:r>
      <w:r>
        <w:fldChar w:fldCharType="end"/>
      </w:r>
    </w:p>
    <w:bookmarkStart w:id="1900" w:name="BKM_6B73DC92_E92F_464b_ABD0_E3C13BFDEC6E"/>
    <w:bookmarkEnd w:id="1900"/>
    <w:p w14:paraId="0149DAC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208B8E4" w14:textId="77777777" w:rsidTr="00E830F0">
        <w:trPr>
          <w:trHeight w:val="230"/>
        </w:trPr>
        <w:tc>
          <w:tcPr>
            <w:tcW w:w="3330" w:type="dxa"/>
            <w:gridSpan w:val="2"/>
            <w:tcBorders>
              <w:top w:val="nil"/>
              <w:left w:val="nil"/>
              <w:bottom w:val="nil"/>
              <w:right w:val="nil"/>
            </w:tcBorders>
          </w:tcPr>
          <w:p w14:paraId="095B63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1F9AA5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Objecttype</w:t>
            </w:r>
            <w:r w:rsidRPr="00BE10FF">
              <w:rPr>
                <w:rFonts w:ascii="Arial" w:hAnsi="Arial" w:cs="Arial"/>
                <w:szCs w:val="24"/>
                <w:lang w:val="en-AU" w:eastAsia="en-US"/>
              </w:rPr>
              <w:fldChar w:fldCharType="end"/>
            </w:r>
          </w:p>
        </w:tc>
      </w:tr>
      <w:tr w:rsidR="00AB0ADA" w:rsidRPr="00BE10FF" w14:paraId="5E6AD371" w14:textId="77777777" w:rsidTr="00E830F0">
        <w:tc>
          <w:tcPr>
            <w:tcW w:w="3330" w:type="dxa"/>
            <w:gridSpan w:val="2"/>
            <w:tcBorders>
              <w:top w:val="nil"/>
              <w:left w:val="nil"/>
              <w:bottom w:val="nil"/>
              <w:right w:val="nil"/>
            </w:tcBorders>
          </w:tcPr>
          <w:p w14:paraId="13A9C6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331F4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BFDCD67" w14:textId="77777777" w:rsidTr="00E830F0">
        <w:tc>
          <w:tcPr>
            <w:tcW w:w="3330" w:type="dxa"/>
            <w:gridSpan w:val="2"/>
            <w:tcBorders>
              <w:top w:val="nil"/>
              <w:left w:val="nil"/>
              <w:bottom w:val="nil"/>
              <w:right w:val="nil"/>
            </w:tcBorders>
          </w:tcPr>
          <w:p w14:paraId="433E8F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20319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F79B42A" w14:textId="77777777" w:rsidTr="00E830F0">
        <w:tc>
          <w:tcPr>
            <w:tcW w:w="3330" w:type="dxa"/>
            <w:gridSpan w:val="2"/>
            <w:tcBorders>
              <w:top w:val="nil"/>
              <w:left w:val="nil"/>
              <w:bottom w:val="nil"/>
              <w:right w:val="nil"/>
            </w:tcBorders>
          </w:tcPr>
          <w:p w14:paraId="32BDDF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39305D5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objecttype</w:t>
            </w:r>
            <w:r w:rsidRPr="00BE10FF">
              <w:rPr>
                <w:rFonts w:ascii="Arial" w:hAnsi="Arial" w:cs="Arial"/>
                <w:szCs w:val="24"/>
                <w:lang w:val="en-AU" w:eastAsia="en-US"/>
              </w:rPr>
              <w:fldChar w:fldCharType="end"/>
            </w:r>
          </w:p>
        </w:tc>
      </w:tr>
      <w:tr w:rsidR="00AB0ADA" w:rsidRPr="00BE10FF" w14:paraId="7FF0EEB5" w14:textId="77777777" w:rsidTr="00E830F0">
        <w:tc>
          <w:tcPr>
            <w:tcW w:w="3330" w:type="dxa"/>
            <w:gridSpan w:val="2"/>
            <w:tcBorders>
              <w:top w:val="nil"/>
              <w:left w:val="nil"/>
              <w:bottom w:val="nil"/>
              <w:right w:val="nil"/>
            </w:tcBorders>
          </w:tcPr>
          <w:p w14:paraId="4B0175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20FB72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het objecttype waarop zaken van het gerelateerde ZAAKTYPE betrekking hebben.</w:t>
            </w:r>
            <w:r w:rsidRPr="00BE10FF">
              <w:rPr>
                <w:rFonts w:ascii="Arial" w:hAnsi="Arial" w:cs="Arial"/>
                <w:szCs w:val="24"/>
                <w:lang w:val="en-AU" w:eastAsia="en-US"/>
              </w:rPr>
              <w:fldChar w:fldCharType="end"/>
            </w:r>
          </w:p>
        </w:tc>
      </w:tr>
      <w:tr w:rsidR="00AB0ADA" w:rsidRPr="00BE10FF" w14:paraId="7F6A8F06" w14:textId="77777777" w:rsidTr="00E830F0">
        <w:trPr>
          <w:trHeight w:val="230"/>
        </w:trPr>
        <w:tc>
          <w:tcPr>
            <w:tcW w:w="3330" w:type="dxa"/>
            <w:gridSpan w:val="2"/>
            <w:tcBorders>
              <w:top w:val="nil"/>
              <w:left w:val="nil"/>
              <w:bottom w:val="nil"/>
              <w:right w:val="nil"/>
            </w:tcBorders>
          </w:tcPr>
          <w:p w14:paraId="59029C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4453E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6050BEB" w14:textId="77777777" w:rsidTr="00E830F0">
        <w:tc>
          <w:tcPr>
            <w:tcW w:w="3330" w:type="dxa"/>
            <w:gridSpan w:val="2"/>
            <w:tcBorders>
              <w:top w:val="nil"/>
              <w:left w:val="nil"/>
              <w:bottom w:val="nil"/>
              <w:right w:val="nil"/>
            </w:tcBorders>
          </w:tcPr>
          <w:p w14:paraId="35FDE7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8AB7D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A24AC53" w14:textId="77777777" w:rsidTr="00E830F0">
        <w:tc>
          <w:tcPr>
            <w:tcW w:w="3330" w:type="dxa"/>
            <w:gridSpan w:val="2"/>
            <w:tcBorders>
              <w:top w:val="nil"/>
              <w:left w:val="nil"/>
              <w:bottom w:val="nil"/>
              <w:right w:val="nil"/>
            </w:tcBorders>
          </w:tcPr>
          <w:p w14:paraId="5AA6FA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2F55E0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3C4C7807" w14:textId="77777777" w:rsidTr="00E830F0">
        <w:trPr>
          <w:trHeight w:val="230"/>
        </w:trPr>
        <w:tc>
          <w:tcPr>
            <w:tcW w:w="3330" w:type="dxa"/>
            <w:gridSpan w:val="2"/>
            <w:tcBorders>
              <w:top w:val="nil"/>
              <w:left w:val="nil"/>
              <w:bottom w:val="nil"/>
              <w:right w:val="nil"/>
            </w:tcBorders>
          </w:tcPr>
          <w:p w14:paraId="5BF3C3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18F57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Ander objecttype='N':</w:t>
            </w:r>
          </w:p>
          <w:p w14:paraId="632F6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ANDER NATUURLIJK PERSOON, ANDER BUITENLANDS NIET-NATUURLIJK PERSOON, APPARTEMENTSRECHT, BESLUIT, BUURT, ENKELVOUDIG INFORMATIEOBJECT, GEMEENTE, GEMEENTELIJKE </w:t>
            </w:r>
            <w:r w:rsidRPr="00BE10FF">
              <w:rPr>
                <w:rFonts w:ascii="Calibri" w:hAnsi="Calibri" w:cs="Arial"/>
                <w:color w:val="0F0F0F"/>
                <w:sz w:val="22"/>
                <w:szCs w:val="24"/>
                <w:lang w:eastAsia="en-US"/>
              </w:rPr>
              <w:lastRenderedPageBreak/>
              <w:t>OPENBARE RUIMTE, HUISHOUDEN, INGESCHREVEN NIET-NATUURLIJK PERSOON, INGEZETENE, INRICHTINGSELEMENT, KADASTRAAL PERCEEL, KUNSTWERKDEEL, LIGPLAATS, MAATSCHAPPELIJKE ACTIVITEIT, MEDEWERKER, NIET-INGEZETENE, NUMMERAANDUIDING, OPENBARE RUIMTE, ORGANISATORISCHE EENHEID, OVERIGE ADRESSEERBAAR OBJECT AANDUIDING, OVERIG GEBOUWD OBJECT, OVERIG TERREIN, PAND, SAMENGESTELD INFORMATIEOBJECT, SPOORBAANDEEL, STANDPLAATS, STATUS, TERREINDEEL, VERBLIJFSOBJECT, VESTIGING, WATERDEEL, WEGDEEL, WIJK, WOONPLAATS, WOZ-DEELOBJECT, WOZ-OBJECT, WOZ-WAARDE, ZAKELIJK RECHT</w:t>
            </w:r>
          </w:p>
          <w:p w14:paraId="2C5851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p w14:paraId="534155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Indien Ander objecttype='J': alle alfanumerieke tekens</w:t>
            </w:r>
          </w:p>
          <w:p w14:paraId="0C8097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9A2AB28" w14:textId="77777777" w:rsidTr="00E830F0">
        <w:trPr>
          <w:trHeight w:val="215"/>
        </w:trPr>
        <w:tc>
          <w:tcPr>
            <w:tcW w:w="3330" w:type="dxa"/>
            <w:gridSpan w:val="2"/>
            <w:tcBorders>
              <w:top w:val="nil"/>
              <w:left w:val="nil"/>
              <w:bottom w:val="nil"/>
              <w:right w:val="nil"/>
            </w:tcBorders>
          </w:tcPr>
          <w:p w14:paraId="5CA575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28F97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420B25" w14:textId="77777777" w:rsidTr="00E830F0">
        <w:trPr>
          <w:trHeight w:val="230"/>
        </w:trPr>
        <w:tc>
          <w:tcPr>
            <w:tcW w:w="3330" w:type="dxa"/>
            <w:gridSpan w:val="2"/>
            <w:tcBorders>
              <w:top w:val="nil"/>
              <w:left w:val="nil"/>
              <w:bottom w:val="nil"/>
              <w:right w:val="nil"/>
            </w:tcBorders>
          </w:tcPr>
          <w:p w14:paraId="208D0A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DE347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914C99" w14:textId="77777777" w:rsidTr="00E830F0">
        <w:trPr>
          <w:trHeight w:val="230"/>
        </w:trPr>
        <w:tc>
          <w:tcPr>
            <w:tcW w:w="3330" w:type="dxa"/>
            <w:gridSpan w:val="2"/>
            <w:tcBorders>
              <w:top w:val="nil"/>
              <w:left w:val="nil"/>
              <w:bottom w:val="nil"/>
              <w:right w:val="nil"/>
            </w:tcBorders>
          </w:tcPr>
          <w:p w14:paraId="47B26C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30B60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0ED42E" w14:textId="77777777" w:rsidTr="00E830F0">
        <w:trPr>
          <w:trHeight w:val="230"/>
        </w:trPr>
        <w:tc>
          <w:tcPr>
            <w:tcW w:w="3330" w:type="dxa"/>
            <w:gridSpan w:val="2"/>
            <w:tcBorders>
              <w:top w:val="nil"/>
              <w:left w:val="nil"/>
              <w:bottom w:val="nil"/>
              <w:right w:val="nil"/>
            </w:tcBorders>
          </w:tcPr>
          <w:p w14:paraId="0F3432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7F0C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08632D" w14:textId="77777777" w:rsidTr="00E830F0">
        <w:trPr>
          <w:trHeight w:val="230"/>
        </w:trPr>
        <w:tc>
          <w:tcPr>
            <w:tcW w:w="3330" w:type="dxa"/>
            <w:gridSpan w:val="2"/>
            <w:tcBorders>
              <w:top w:val="nil"/>
              <w:left w:val="nil"/>
              <w:bottom w:val="nil"/>
              <w:right w:val="nil"/>
            </w:tcBorders>
          </w:tcPr>
          <w:p w14:paraId="24EEA8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2B3BA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1C3B71" w14:textId="77777777" w:rsidTr="00E830F0">
        <w:tc>
          <w:tcPr>
            <w:tcW w:w="3330" w:type="dxa"/>
            <w:gridSpan w:val="2"/>
            <w:tcBorders>
              <w:top w:val="nil"/>
              <w:left w:val="nil"/>
              <w:bottom w:val="nil"/>
              <w:right w:val="nil"/>
            </w:tcBorders>
          </w:tcPr>
          <w:p w14:paraId="00D198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3DEE5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3B5585" w14:textId="77777777" w:rsidTr="00E830F0">
        <w:trPr>
          <w:trHeight w:val="230"/>
        </w:trPr>
        <w:tc>
          <w:tcPr>
            <w:tcW w:w="3330" w:type="dxa"/>
            <w:gridSpan w:val="2"/>
            <w:tcBorders>
              <w:top w:val="nil"/>
              <w:left w:val="nil"/>
              <w:bottom w:val="nil"/>
              <w:right w:val="nil"/>
            </w:tcBorders>
          </w:tcPr>
          <w:p w14:paraId="6B2116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F77927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B737A38" w14:textId="77777777" w:rsidTr="00E830F0">
        <w:trPr>
          <w:trHeight w:val="230"/>
        </w:trPr>
        <w:tc>
          <w:tcPr>
            <w:tcW w:w="3330" w:type="dxa"/>
            <w:gridSpan w:val="2"/>
            <w:tcBorders>
              <w:top w:val="nil"/>
              <w:left w:val="nil"/>
              <w:bottom w:val="nil"/>
              <w:right w:val="nil"/>
            </w:tcBorders>
          </w:tcPr>
          <w:p w14:paraId="544CAB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C52B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0ED406B" w14:textId="77777777" w:rsidTr="00E830F0">
        <w:trPr>
          <w:trHeight w:val="230"/>
        </w:trPr>
        <w:tc>
          <w:tcPr>
            <w:tcW w:w="3330" w:type="dxa"/>
            <w:gridSpan w:val="2"/>
            <w:tcBorders>
              <w:top w:val="nil"/>
              <w:left w:val="nil"/>
              <w:bottom w:val="nil"/>
              <w:right w:val="nil"/>
            </w:tcBorders>
          </w:tcPr>
          <w:p w14:paraId="08248F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D910E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1E2A0F47" w14:textId="77777777" w:rsidTr="00E830F0">
        <w:tc>
          <w:tcPr>
            <w:tcW w:w="9360" w:type="dxa"/>
            <w:gridSpan w:val="3"/>
            <w:tcBorders>
              <w:top w:val="nil"/>
              <w:left w:val="nil"/>
              <w:bottom w:val="nil"/>
              <w:right w:val="nil"/>
            </w:tcBorders>
          </w:tcPr>
          <w:p w14:paraId="68CD11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3450F28" w14:textId="77777777" w:rsidTr="00E830F0">
        <w:tc>
          <w:tcPr>
            <w:tcW w:w="450" w:type="dxa"/>
            <w:tcBorders>
              <w:top w:val="nil"/>
              <w:left w:val="nil"/>
              <w:bottom w:val="nil"/>
              <w:right w:val="nil"/>
            </w:tcBorders>
          </w:tcPr>
          <w:p w14:paraId="4E98DC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957AA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kan een in het RGBZ of RSGB onderscheiden objecttype betreffen dan wel een ander objecttype. Als ‘Ander objecttype’ de waarde 'N' (Nee) heeft, dient de naam van een objecttype uit het RSGB of het RGBZ te worden gekozen. Als ‘Ander objecttype’ de waarde 'J' (Ja) heeft, dan heeft deze attribuutsoort de naam van een ander, niet in het RSGB en het RGBZ voorkomend,  objecttype dat relevant is voor zaken van het gerelateerde ZAAKTYPE (bijv. 'WIPKIP' of ‘Handhavingsobject’).</w:t>
            </w:r>
          </w:p>
        </w:tc>
      </w:tr>
    </w:tbl>
    <w:p w14:paraId="5B6328D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Ander 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4E07EFB" w14:textId="77777777" w:rsidTr="00E830F0">
        <w:trPr>
          <w:trHeight w:val="230"/>
        </w:trPr>
        <w:tc>
          <w:tcPr>
            <w:tcW w:w="3330" w:type="dxa"/>
            <w:gridSpan w:val="2"/>
            <w:tcBorders>
              <w:top w:val="nil"/>
              <w:left w:val="nil"/>
              <w:bottom w:val="nil"/>
              <w:right w:val="nil"/>
            </w:tcBorders>
          </w:tcPr>
          <w:p w14:paraId="062228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7842DD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Ander objecttype</w:t>
            </w:r>
            <w:r w:rsidRPr="00BE10FF">
              <w:rPr>
                <w:rFonts w:ascii="Arial" w:hAnsi="Arial" w:cs="Arial"/>
                <w:szCs w:val="24"/>
                <w:lang w:val="en-AU" w:eastAsia="en-US"/>
              </w:rPr>
              <w:fldChar w:fldCharType="end"/>
            </w:r>
          </w:p>
        </w:tc>
      </w:tr>
      <w:tr w:rsidR="00AB0ADA" w:rsidRPr="00BE10FF" w14:paraId="7DBF8D51" w14:textId="77777777" w:rsidTr="00E830F0">
        <w:tc>
          <w:tcPr>
            <w:tcW w:w="3330" w:type="dxa"/>
            <w:gridSpan w:val="2"/>
            <w:tcBorders>
              <w:top w:val="nil"/>
              <w:left w:val="nil"/>
              <w:bottom w:val="nil"/>
              <w:right w:val="nil"/>
            </w:tcBorders>
          </w:tcPr>
          <w:p w14:paraId="43743B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D0E04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AE332C6" w14:textId="77777777" w:rsidTr="00E830F0">
        <w:tc>
          <w:tcPr>
            <w:tcW w:w="3330" w:type="dxa"/>
            <w:gridSpan w:val="2"/>
            <w:tcBorders>
              <w:top w:val="nil"/>
              <w:left w:val="nil"/>
              <w:bottom w:val="nil"/>
              <w:right w:val="nil"/>
            </w:tcBorders>
          </w:tcPr>
          <w:p w14:paraId="389D47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4D282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4469BA0" w14:textId="77777777" w:rsidTr="00E830F0">
        <w:tc>
          <w:tcPr>
            <w:tcW w:w="3330" w:type="dxa"/>
            <w:gridSpan w:val="2"/>
            <w:tcBorders>
              <w:top w:val="nil"/>
              <w:left w:val="nil"/>
              <w:bottom w:val="nil"/>
              <w:right w:val="nil"/>
            </w:tcBorders>
          </w:tcPr>
          <w:p w14:paraId="191F83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912760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anderobject</w:t>
            </w:r>
            <w:r w:rsidRPr="00BE10FF">
              <w:rPr>
                <w:rFonts w:ascii="Arial" w:hAnsi="Arial" w:cs="Arial"/>
                <w:szCs w:val="24"/>
                <w:lang w:val="en-AU" w:eastAsia="en-US"/>
              </w:rPr>
              <w:fldChar w:fldCharType="end"/>
            </w:r>
          </w:p>
        </w:tc>
      </w:tr>
      <w:tr w:rsidR="00AB0ADA" w:rsidRPr="00BE10FF" w14:paraId="27973336" w14:textId="77777777" w:rsidTr="00E830F0">
        <w:tc>
          <w:tcPr>
            <w:tcW w:w="3330" w:type="dxa"/>
            <w:gridSpan w:val="2"/>
            <w:tcBorders>
              <w:top w:val="nil"/>
              <w:left w:val="nil"/>
              <w:bottom w:val="nil"/>
              <w:right w:val="nil"/>
            </w:tcBorders>
          </w:tcPr>
          <w:p w14:paraId="23CCFB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9DE134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waarmee wordt aangegeven of het ZAAKOBJECTTYPE een ander, niet in RSGB en RGBZ voorkomend, objecttype betreft</w:t>
            </w:r>
            <w:r w:rsidRPr="00BE10FF">
              <w:rPr>
                <w:rFonts w:ascii="Arial" w:hAnsi="Arial" w:cs="Arial"/>
                <w:szCs w:val="24"/>
                <w:lang w:val="en-AU" w:eastAsia="en-US"/>
              </w:rPr>
              <w:fldChar w:fldCharType="end"/>
            </w:r>
          </w:p>
        </w:tc>
      </w:tr>
      <w:tr w:rsidR="00AB0ADA" w:rsidRPr="00BE10FF" w14:paraId="291D81F1" w14:textId="77777777" w:rsidTr="00E830F0">
        <w:trPr>
          <w:trHeight w:val="230"/>
        </w:trPr>
        <w:tc>
          <w:tcPr>
            <w:tcW w:w="3330" w:type="dxa"/>
            <w:gridSpan w:val="2"/>
            <w:tcBorders>
              <w:top w:val="nil"/>
              <w:left w:val="nil"/>
              <w:bottom w:val="nil"/>
              <w:right w:val="nil"/>
            </w:tcBorders>
          </w:tcPr>
          <w:p w14:paraId="6E9467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E658E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8828663" w14:textId="77777777" w:rsidTr="00E830F0">
        <w:tc>
          <w:tcPr>
            <w:tcW w:w="3330" w:type="dxa"/>
            <w:gridSpan w:val="2"/>
            <w:tcBorders>
              <w:top w:val="nil"/>
              <w:left w:val="nil"/>
              <w:bottom w:val="nil"/>
              <w:right w:val="nil"/>
            </w:tcBorders>
          </w:tcPr>
          <w:p w14:paraId="6C0ED1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F7577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45A92FF" w14:textId="77777777" w:rsidTr="00E830F0">
        <w:tc>
          <w:tcPr>
            <w:tcW w:w="3330" w:type="dxa"/>
            <w:gridSpan w:val="2"/>
            <w:tcBorders>
              <w:top w:val="nil"/>
              <w:left w:val="nil"/>
              <w:bottom w:val="nil"/>
              <w:right w:val="nil"/>
            </w:tcBorders>
          </w:tcPr>
          <w:p w14:paraId="326A48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647EA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w:t>
            </w:r>
            <w:r w:rsidRPr="00BE10FF">
              <w:rPr>
                <w:rFonts w:ascii="Arial" w:hAnsi="Arial" w:cs="Arial"/>
                <w:szCs w:val="24"/>
                <w:lang w:val="en-AU" w:eastAsia="en-US"/>
              </w:rPr>
              <w:fldChar w:fldCharType="end"/>
            </w:r>
          </w:p>
        </w:tc>
      </w:tr>
      <w:tr w:rsidR="00AB0ADA" w:rsidRPr="00BE10FF" w14:paraId="0E099461" w14:textId="77777777" w:rsidTr="00E830F0">
        <w:trPr>
          <w:trHeight w:val="230"/>
        </w:trPr>
        <w:tc>
          <w:tcPr>
            <w:tcW w:w="3330" w:type="dxa"/>
            <w:gridSpan w:val="2"/>
            <w:tcBorders>
              <w:top w:val="nil"/>
              <w:left w:val="nil"/>
              <w:bottom w:val="nil"/>
              <w:right w:val="nil"/>
            </w:tcBorders>
          </w:tcPr>
          <w:p w14:paraId="31C616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75752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J (Ja; het betreft een objecttype dat niet voorkomt in het RSGB en RGBZ)</w:t>
            </w:r>
          </w:p>
          <w:p w14:paraId="0C171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 (Nee; het betreft een objecttype uit het RSGB of RGBZ).</w:t>
            </w:r>
          </w:p>
          <w:p w14:paraId="6C3025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53EF74" w14:textId="77777777" w:rsidTr="00E830F0">
        <w:trPr>
          <w:trHeight w:val="215"/>
        </w:trPr>
        <w:tc>
          <w:tcPr>
            <w:tcW w:w="3330" w:type="dxa"/>
            <w:gridSpan w:val="2"/>
            <w:tcBorders>
              <w:top w:val="nil"/>
              <w:left w:val="nil"/>
              <w:bottom w:val="nil"/>
              <w:right w:val="nil"/>
            </w:tcBorders>
          </w:tcPr>
          <w:p w14:paraId="208DF3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0B315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5C21D89" w14:textId="77777777" w:rsidTr="00E830F0">
        <w:trPr>
          <w:trHeight w:val="230"/>
        </w:trPr>
        <w:tc>
          <w:tcPr>
            <w:tcW w:w="3330" w:type="dxa"/>
            <w:gridSpan w:val="2"/>
            <w:tcBorders>
              <w:top w:val="nil"/>
              <w:left w:val="nil"/>
              <w:bottom w:val="nil"/>
              <w:right w:val="nil"/>
            </w:tcBorders>
          </w:tcPr>
          <w:p w14:paraId="3C1632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A9373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B48CF22" w14:textId="77777777" w:rsidTr="00E830F0">
        <w:trPr>
          <w:trHeight w:val="230"/>
        </w:trPr>
        <w:tc>
          <w:tcPr>
            <w:tcW w:w="3330" w:type="dxa"/>
            <w:gridSpan w:val="2"/>
            <w:tcBorders>
              <w:top w:val="nil"/>
              <w:left w:val="nil"/>
              <w:bottom w:val="nil"/>
              <w:right w:val="nil"/>
            </w:tcBorders>
          </w:tcPr>
          <w:p w14:paraId="42F3E1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1120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29C936" w14:textId="77777777" w:rsidTr="00E830F0">
        <w:trPr>
          <w:trHeight w:val="230"/>
        </w:trPr>
        <w:tc>
          <w:tcPr>
            <w:tcW w:w="3330" w:type="dxa"/>
            <w:gridSpan w:val="2"/>
            <w:tcBorders>
              <w:top w:val="nil"/>
              <w:left w:val="nil"/>
              <w:bottom w:val="nil"/>
              <w:right w:val="nil"/>
            </w:tcBorders>
          </w:tcPr>
          <w:p w14:paraId="433F37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319B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E7D602" w14:textId="77777777" w:rsidTr="00E830F0">
        <w:trPr>
          <w:trHeight w:val="230"/>
        </w:trPr>
        <w:tc>
          <w:tcPr>
            <w:tcW w:w="3330" w:type="dxa"/>
            <w:gridSpan w:val="2"/>
            <w:tcBorders>
              <w:top w:val="nil"/>
              <w:left w:val="nil"/>
              <w:bottom w:val="nil"/>
              <w:right w:val="nil"/>
            </w:tcBorders>
          </w:tcPr>
          <w:p w14:paraId="03191E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A173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A57065B" w14:textId="77777777" w:rsidTr="00E830F0">
        <w:tc>
          <w:tcPr>
            <w:tcW w:w="3330" w:type="dxa"/>
            <w:gridSpan w:val="2"/>
            <w:tcBorders>
              <w:top w:val="nil"/>
              <w:left w:val="nil"/>
              <w:bottom w:val="nil"/>
              <w:right w:val="nil"/>
            </w:tcBorders>
          </w:tcPr>
          <w:p w14:paraId="5209F5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32D42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99AD89" w14:textId="77777777" w:rsidTr="00E830F0">
        <w:trPr>
          <w:trHeight w:val="230"/>
        </w:trPr>
        <w:tc>
          <w:tcPr>
            <w:tcW w:w="3330" w:type="dxa"/>
            <w:gridSpan w:val="2"/>
            <w:tcBorders>
              <w:top w:val="nil"/>
              <w:left w:val="nil"/>
              <w:bottom w:val="nil"/>
              <w:right w:val="nil"/>
            </w:tcBorders>
          </w:tcPr>
          <w:p w14:paraId="579BA9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kardinaliteit</w:t>
            </w:r>
          </w:p>
        </w:tc>
        <w:tc>
          <w:tcPr>
            <w:tcW w:w="6030" w:type="dxa"/>
            <w:tcBorders>
              <w:top w:val="nil"/>
              <w:left w:val="nil"/>
              <w:bottom w:val="nil"/>
              <w:right w:val="nil"/>
            </w:tcBorders>
          </w:tcPr>
          <w:p w14:paraId="09C16DB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8B71CB5" w14:textId="77777777" w:rsidTr="00E830F0">
        <w:trPr>
          <w:trHeight w:val="230"/>
        </w:trPr>
        <w:tc>
          <w:tcPr>
            <w:tcW w:w="3330" w:type="dxa"/>
            <w:gridSpan w:val="2"/>
            <w:tcBorders>
              <w:top w:val="nil"/>
              <w:left w:val="nil"/>
              <w:bottom w:val="nil"/>
              <w:right w:val="nil"/>
            </w:tcBorders>
          </w:tcPr>
          <w:p w14:paraId="0EA34E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9FD62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43A00A8" w14:textId="77777777" w:rsidTr="00E830F0">
        <w:trPr>
          <w:trHeight w:val="230"/>
        </w:trPr>
        <w:tc>
          <w:tcPr>
            <w:tcW w:w="3330" w:type="dxa"/>
            <w:gridSpan w:val="2"/>
            <w:tcBorders>
              <w:top w:val="nil"/>
              <w:left w:val="nil"/>
              <w:bottom w:val="nil"/>
              <w:right w:val="nil"/>
            </w:tcBorders>
          </w:tcPr>
          <w:p w14:paraId="23D555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A4856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0F0DBA77" w14:textId="77777777" w:rsidTr="00E830F0">
        <w:tc>
          <w:tcPr>
            <w:tcW w:w="9360" w:type="dxa"/>
            <w:gridSpan w:val="3"/>
            <w:tcBorders>
              <w:top w:val="nil"/>
              <w:left w:val="nil"/>
              <w:bottom w:val="nil"/>
              <w:right w:val="nil"/>
            </w:tcBorders>
          </w:tcPr>
          <w:p w14:paraId="5037FD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38F00BD" w14:textId="77777777" w:rsidTr="00E830F0">
        <w:tc>
          <w:tcPr>
            <w:tcW w:w="450" w:type="dxa"/>
            <w:tcBorders>
              <w:top w:val="nil"/>
              <w:left w:val="nil"/>
              <w:bottom w:val="nil"/>
              <w:right w:val="nil"/>
            </w:tcBorders>
          </w:tcPr>
          <w:p w14:paraId="1CB71E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8125D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101C32D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Relatieomschrijving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F54BB55" w14:textId="77777777" w:rsidTr="00E830F0">
        <w:trPr>
          <w:trHeight w:val="230"/>
        </w:trPr>
        <w:tc>
          <w:tcPr>
            <w:tcW w:w="3330" w:type="dxa"/>
            <w:gridSpan w:val="2"/>
            <w:tcBorders>
              <w:top w:val="nil"/>
              <w:left w:val="nil"/>
              <w:bottom w:val="nil"/>
              <w:right w:val="nil"/>
            </w:tcBorders>
          </w:tcPr>
          <w:p w14:paraId="24D851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9AF261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Relatieomschrijving</w:t>
            </w:r>
            <w:r w:rsidRPr="00BE10FF">
              <w:rPr>
                <w:rFonts w:ascii="Arial" w:hAnsi="Arial" w:cs="Arial"/>
                <w:szCs w:val="24"/>
                <w:lang w:val="en-AU" w:eastAsia="en-US"/>
              </w:rPr>
              <w:fldChar w:fldCharType="end"/>
            </w:r>
          </w:p>
        </w:tc>
      </w:tr>
      <w:tr w:rsidR="00AB0ADA" w:rsidRPr="00BE10FF" w14:paraId="1F1F2DE0" w14:textId="77777777" w:rsidTr="00E830F0">
        <w:tc>
          <w:tcPr>
            <w:tcW w:w="3330" w:type="dxa"/>
            <w:gridSpan w:val="2"/>
            <w:tcBorders>
              <w:top w:val="nil"/>
              <w:left w:val="nil"/>
              <w:bottom w:val="nil"/>
              <w:right w:val="nil"/>
            </w:tcBorders>
          </w:tcPr>
          <w:p w14:paraId="20A3A5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1135E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7C6F395" w14:textId="77777777" w:rsidTr="00E830F0">
        <w:tc>
          <w:tcPr>
            <w:tcW w:w="3330" w:type="dxa"/>
            <w:gridSpan w:val="2"/>
            <w:tcBorders>
              <w:top w:val="nil"/>
              <w:left w:val="nil"/>
              <w:bottom w:val="nil"/>
              <w:right w:val="nil"/>
            </w:tcBorders>
          </w:tcPr>
          <w:p w14:paraId="0A2FBE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4A70D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4EC5CF7" w14:textId="77777777" w:rsidTr="00E830F0">
        <w:tc>
          <w:tcPr>
            <w:tcW w:w="3330" w:type="dxa"/>
            <w:gridSpan w:val="2"/>
            <w:tcBorders>
              <w:top w:val="nil"/>
              <w:left w:val="nil"/>
              <w:bottom w:val="nil"/>
              <w:right w:val="nil"/>
            </w:tcBorders>
          </w:tcPr>
          <w:p w14:paraId="267B98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EA401F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relatieOmschrijving</w:t>
            </w:r>
            <w:r w:rsidRPr="00BE10FF">
              <w:rPr>
                <w:rFonts w:ascii="Arial" w:hAnsi="Arial" w:cs="Arial"/>
                <w:szCs w:val="24"/>
                <w:lang w:val="en-AU" w:eastAsia="en-US"/>
              </w:rPr>
              <w:fldChar w:fldCharType="end"/>
            </w:r>
          </w:p>
        </w:tc>
      </w:tr>
      <w:tr w:rsidR="00AB0ADA" w:rsidRPr="00BE10FF" w14:paraId="0143114F" w14:textId="77777777" w:rsidTr="00E830F0">
        <w:tc>
          <w:tcPr>
            <w:tcW w:w="3330" w:type="dxa"/>
            <w:gridSpan w:val="2"/>
            <w:tcBorders>
              <w:top w:val="nil"/>
              <w:left w:val="nil"/>
              <w:bottom w:val="nil"/>
              <w:right w:val="nil"/>
            </w:tcBorders>
          </w:tcPr>
          <w:p w14:paraId="1AB729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FBFEF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 van de betrekking van het Objecttype op zaken van het gerelateerde ZAAKTYPE.</w:t>
            </w:r>
            <w:r w:rsidRPr="00BE10FF">
              <w:rPr>
                <w:rFonts w:ascii="Arial" w:hAnsi="Arial" w:cs="Arial"/>
                <w:szCs w:val="24"/>
                <w:lang w:val="en-AU" w:eastAsia="en-US"/>
              </w:rPr>
              <w:fldChar w:fldCharType="end"/>
            </w:r>
          </w:p>
        </w:tc>
      </w:tr>
      <w:tr w:rsidR="00AB0ADA" w:rsidRPr="00BE10FF" w14:paraId="299CE29A" w14:textId="77777777" w:rsidTr="00E830F0">
        <w:trPr>
          <w:trHeight w:val="230"/>
        </w:trPr>
        <w:tc>
          <w:tcPr>
            <w:tcW w:w="3330" w:type="dxa"/>
            <w:gridSpan w:val="2"/>
            <w:tcBorders>
              <w:top w:val="nil"/>
              <w:left w:val="nil"/>
              <w:bottom w:val="nil"/>
              <w:right w:val="nil"/>
            </w:tcBorders>
          </w:tcPr>
          <w:p w14:paraId="04FBA4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4EBEA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4BE9DE3" w14:textId="77777777" w:rsidTr="00E830F0">
        <w:tc>
          <w:tcPr>
            <w:tcW w:w="3330" w:type="dxa"/>
            <w:gridSpan w:val="2"/>
            <w:tcBorders>
              <w:top w:val="nil"/>
              <w:left w:val="nil"/>
              <w:bottom w:val="nil"/>
              <w:right w:val="nil"/>
            </w:tcBorders>
          </w:tcPr>
          <w:p w14:paraId="02ADF3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66DFE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597FA80" w14:textId="77777777" w:rsidTr="00E830F0">
        <w:tc>
          <w:tcPr>
            <w:tcW w:w="3330" w:type="dxa"/>
            <w:gridSpan w:val="2"/>
            <w:tcBorders>
              <w:top w:val="nil"/>
              <w:left w:val="nil"/>
              <w:bottom w:val="nil"/>
              <w:right w:val="nil"/>
            </w:tcBorders>
          </w:tcPr>
          <w:p w14:paraId="3FBBDB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4DC619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69AED217" w14:textId="77777777" w:rsidTr="00E830F0">
        <w:trPr>
          <w:trHeight w:val="230"/>
        </w:trPr>
        <w:tc>
          <w:tcPr>
            <w:tcW w:w="3330" w:type="dxa"/>
            <w:gridSpan w:val="2"/>
            <w:tcBorders>
              <w:top w:val="nil"/>
              <w:left w:val="nil"/>
              <w:bottom w:val="nil"/>
              <w:right w:val="nil"/>
            </w:tcBorders>
          </w:tcPr>
          <w:p w14:paraId="2271DF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5A6C3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48CC52B3" w14:textId="77777777" w:rsidTr="00E830F0">
        <w:trPr>
          <w:trHeight w:val="215"/>
        </w:trPr>
        <w:tc>
          <w:tcPr>
            <w:tcW w:w="3330" w:type="dxa"/>
            <w:gridSpan w:val="2"/>
            <w:tcBorders>
              <w:top w:val="nil"/>
              <w:left w:val="nil"/>
              <w:bottom w:val="nil"/>
              <w:right w:val="nil"/>
            </w:tcBorders>
          </w:tcPr>
          <w:p w14:paraId="72BEA6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6FED2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7443A62" w14:textId="77777777" w:rsidTr="00E830F0">
        <w:trPr>
          <w:trHeight w:val="230"/>
        </w:trPr>
        <w:tc>
          <w:tcPr>
            <w:tcW w:w="3330" w:type="dxa"/>
            <w:gridSpan w:val="2"/>
            <w:tcBorders>
              <w:top w:val="nil"/>
              <w:left w:val="nil"/>
              <w:bottom w:val="nil"/>
              <w:right w:val="nil"/>
            </w:tcBorders>
          </w:tcPr>
          <w:p w14:paraId="618D76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AF655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D1D288F" w14:textId="77777777" w:rsidTr="00E830F0">
        <w:trPr>
          <w:trHeight w:val="230"/>
        </w:trPr>
        <w:tc>
          <w:tcPr>
            <w:tcW w:w="3330" w:type="dxa"/>
            <w:gridSpan w:val="2"/>
            <w:tcBorders>
              <w:top w:val="nil"/>
              <w:left w:val="nil"/>
              <w:bottom w:val="nil"/>
              <w:right w:val="nil"/>
            </w:tcBorders>
          </w:tcPr>
          <w:p w14:paraId="7F808B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17C6A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37326A" w14:textId="77777777" w:rsidTr="00E830F0">
        <w:trPr>
          <w:trHeight w:val="230"/>
        </w:trPr>
        <w:tc>
          <w:tcPr>
            <w:tcW w:w="3330" w:type="dxa"/>
            <w:gridSpan w:val="2"/>
            <w:tcBorders>
              <w:top w:val="nil"/>
              <w:left w:val="nil"/>
              <w:bottom w:val="nil"/>
              <w:right w:val="nil"/>
            </w:tcBorders>
          </w:tcPr>
          <w:p w14:paraId="02A9C2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58D0CF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EE74793" w14:textId="77777777" w:rsidTr="00E830F0">
        <w:trPr>
          <w:trHeight w:val="230"/>
        </w:trPr>
        <w:tc>
          <w:tcPr>
            <w:tcW w:w="3330" w:type="dxa"/>
            <w:gridSpan w:val="2"/>
            <w:tcBorders>
              <w:top w:val="nil"/>
              <w:left w:val="nil"/>
              <w:bottom w:val="nil"/>
              <w:right w:val="nil"/>
            </w:tcBorders>
          </w:tcPr>
          <w:p w14:paraId="1395FB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BCC12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A501D78" w14:textId="77777777" w:rsidTr="00E830F0">
        <w:tc>
          <w:tcPr>
            <w:tcW w:w="3330" w:type="dxa"/>
            <w:gridSpan w:val="2"/>
            <w:tcBorders>
              <w:top w:val="nil"/>
              <w:left w:val="nil"/>
              <w:bottom w:val="nil"/>
              <w:right w:val="nil"/>
            </w:tcBorders>
          </w:tcPr>
          <w:p w14:paraId="69B1BB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6E3E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2ABD82" w14:textId="77777777" w:rsidTr="00E830F0">
        <w:trPr>
          <w:trHeight w:val="230"/>
        </w:trPr>
        <w:tc>
          <w:tcPr>
            <w:tcW w:w="3330" w:type="dxa"/>
            <w:gridSpan w:val="2"/>
            <w:tcBorders>
              <w:top w:val="nil"/>
              <w:left w:val="nil"/>
              <w:bottom w:val="nil"/>
              <w:right w:val="nil"/>
            </w:tcBorders>
          </w:tcPr>
          <w:p w14:paraId="2E8751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858CFD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CF7BA93" w14:textId="77777777" w:rsidTr="00E830F0">
        <w:trPr>
          <w:trHeight w:val="230"/>
        </w:trPr>
        <w:tc>
          <w:tcPr>
            <w:tcW w:w="3330" w:type="dxa"/>
            <w:gridSpan w:val="2"/>
            <w:tcBorders>
              <w:top w:val="nil"/>
              <w:left w:val="nil"/>
              <w:bottom w:val="nil"/>
              <w:right w:val="nil"/>
            </w:tcBorders>
          </w:tcPr>
          <w:p w14:paraId="5CB4D9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108E2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91E1C7A" w14:textId="77777777" w:rsidTr="00E830F0">
        <w:trPr>
          <w:trHeight w:val="230"/>
        </w:trPr>
        <w:tc>
          <w:tcPr>
            <w:tcW w:w="3330" w:type="dxa"/>
            <w:gridSpan w:val="2"/>
            <w:tcBorders>
              <w:top w:val="nil"/>
              <w:left w:val="nil"/>
              <w:bottom w:val="nil"/>
              <w:right w:val="nil"/>
            </w:tcBorders>
          </w:tcPr>
          <w:p w14:paraId="76BD96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2560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gerelateerde zaaktype.</w:t>
            </w:r>
          </w:p>
        </w:tc>
      </w:tr>
      <w:tr w:rsidR="00AB0ADA" w:rsidRPr="00BE10FF" w14:paraId="69150B37" w14:textId="77777777" w:rsidTr="00E830F0">
        <w:tc>
          <w:tcPr>
            <w:tcW w:w="9360" w:type="dxa"/>
            <w:gridSpan w:val="3"/>
            <w:tcBorders>
              <w:top w:val="nil"/>
              <w:left w:val="nil"/>
              <w:bottom w:val="nil"/>
              <w:right w:val="nil"/>
            </w:tcBorders>
          </w:tcPr>
          <w:p w14:paraId="33373C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FA63AB8" w14:textId="77777777" w:rsidTr="00E830F0">
        <w:tc>
          <w:tcPr>
            <w:tcW w:w="450" w:type="dxa"/>
            <w:tcBorders>
              <w:top w:val="nil"/>
              <w:left w:val="nil"/>
              <w:bottom w:val="nil"/>
              <w:right w:val="nil"/>
            </w:tcBorders>
          </w:tcPr>
          <w:p w14:paraId="675C27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5768A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het duiden van het aard van de betrokkenheid van het objecttype bij zaken van het gerelateerde zaaktype en/of het belang van dat objecttype voor die zaken.</w:t>
            </w:r>
          </w:p>
        </w:tc>
      </w:tr>
    </w:tbl>
    <w:p w14:paraId="67277C2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zaakobjecttype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305C632" w14:textId="77777777" w:rsidTr="00E830F0">
        <w:trPr>
          <w:trHeight w:val="230"/>
        </w:trPr>
        <w:tc>
          <w:tcPr>
            <w:tcW w:w="3330" w:type="dxa"/>
            <w:gridSpan w:val="2"/>
            <w:tcBorders>
              <w:top w:val="nil"/>
              <w:left w:val="nil"/>
              <w:bottom w:val="nil"/>
              <w:right w:val="nil"/>
            </w:tcBorders>
          </w:tcPr>
          <w:p w14:paraId="70D215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69526F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zaakobjecttype</w:t>
            </w:r>
            <w:r w:rsidRPr="00BE10FF">
              <w:rPr>
                <w:rFonts w:ascii="Arial" w:hAnsi="Arial" w:cs="Arial"/>
                <w:szCs w:val="24"/>
                <w:lang w:val="en-AU" w:eastAsia="en-US"/>
              </w:rPr>
              <w:fldChar w:fldCharType="end"/>
            </w:r>
          </w:p>
        </w:tc>
      </w:tr>
      <w:tr w:rsidR="00AB0ADA" w:rsidRPr="00BE10FF" w14:paraId="4512625D" w14:textId="77777777" w:rsidTr="00E830F0">
        <w:tc>
          <w:tcPr>
            <w:tcW w:w="3330" w:type="dxa"/>
            <w:gridSpan w:val="2"/>
            <w:tcBorders>
              <w:top w:val="nil"/>
              <w:left w:val="nil"/>
              <w:bottom w:val="nil"/>
              <w:right w:val="nil"/>
            </w:tcBorders>
          </w:tcPr>
          <w:p w14:paraId="6F9169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89848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6940065" w14:textId="77777777" w:rsidTr="00E830F0">
        <w:tc>
          <w:tcPr>
            <w:tcW w:w="3330" w:type="dxa"/>
            <w:gridSpan w:val="2"/>
            <w:tcBorders>
              <w:top w:val="nil"/>
              <w:left w:val="nil"/>
              <w:bottom w:val="nil"/>
              <w:right w:val="nil"/>
            </w:tcBorders>
          </w:tcPr>
          <w:p w14:paraId="6D5452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6F240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04AC92" w14:textId="77777777" w:rsidTr="00E830F0">
        <w:tc>
          <w:tcPr>
            <w:tcW w:w="3330" w:type="dxa"/>
            <w:gridSpan w:val="2"/>
            <w:tcBorders>
              <w:top w:val="nil"/>
              <w:left w:val="nil"/>
              <w:bottom w:val="nil"/>
              <w:right w:val="nil"/>
            </w:tcBorders>
          </w:tcPr>
          <w:p w14:paraId="16DFEF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7F6757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47816819" w14:textId="77777777" w:rsidTr="00E830F0">
        <w:tc>
          <w:tcPr>
            <w:tcW w:w="3330" w:type="dxa"/>
            <w:gridSpan w:val="2"/>
            <w:tcBorders>
              <w:top w:val="nil"/>
              <w:left w:val="nil"/>
              <w:bottom w:val="nil"/>
              <w:right w:val="nil"/>
            </w:tcBorders>
          </w:tcPr>
          <w:p w14:paraId="0F5D37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61AA6E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ZAAKOBJECTTYPE is ontstaan.</w:t>
            </w:r>
            <w:r w:rsidRPr="00BE10FF">
              <w:rPr>
                <w:rFonts w:ascii="Arial" w:hAnsi="Arial" w:cs="Arial"/>
                <w:szCs w:val="24"/>
                <w:lang w:val="en-AU" w:eastAsia="en-US"/>
              </w:rPr>
              <w:fldChar w:fldCharType="end"/>
            </w:r>
          </w:p>
        </w:tc>
      </w:tr>
      <w:tr w:rsidR="00AB0ADA" w:rsidRPr="00BE10FF" w14:paraId="1A7C0AEF" w14:textId="77777777" w:rsidTr="00E830F0">
        <w:trPr>
          <w:trHeight w:val="230"/>
        </w:trPr>
        <w:tc>
          <w:tcPr>
            <w:tcW w:w="3330" w:type="dxa"/>
            <w:gridSpan w:val="2"/>
            <w:tcBorders>
              <w:top w:val="nil"/>
              <w:left w:val="nil"/>
              <w:bottom w:val="nil"/>
              <w:right w:val="nil"/>
            </w:tcBorders>
          </w:tcPr>
          <w:p w14:paraId="4A8356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BA600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2A4B71E" w14:textId="77777777" w:rsidTr="00E830F0">
        <w:tc>
          <w:tcPr>
            <w:tcW w:w="3330" w:type="dxa"/>
            <w:gridSpan w:val="2"/>
            <w:tcBorders>
              <w:top w:val="nil"/>
              <w:left w:val="nil"/>
              <w:bottom w:val="nil"/>
              <w:right w:val="nil"/>
            </w:tcBorders>
          </w:tcPr>
          <w:p w14:paraId="23BC34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643D0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118669E2" w14:textId="77777777" w:rsidTr="00E830F0">
        <w:tc>
          <w:tcPr>
            <w:tcW w:w="3330" w:type="dxa"/>
            <w:gridSpan w:val="2"/>
            <w:tcBorders>
              <w:top w:val="nil"/>
              <w:left w:val="nil"/>
              <w:bottom w:val="nil"/>
              <w:right w:val="nil"/>
            </w:tcBorders>
          </w:tcPr>
          <w:p w14:paraId="3411E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5BC44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4F1CA65E" w14:textId="77777777" w:rsidTr="00E830F0">
        <w:trPr>
          <w:trHeight w:val="230"/>
        </w:trPr>
        <w:tc>
          <w:tcPr>
            <w:tcW w:w="3330" w:type="dxa"/>
            <w:gridSpan w:val="2"/>
            <w:tcBorders>
              <w:top w:val="nil"/>
              <w:left w:val="nil"/>
              <w:bottom w:val="nil"/>
              <w:right w:val="nil"/>
            </w:tcBorders>
          </w:tcPr>
          <w:p w14:paraId="6C98C7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C2AC0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3B0BCE1" w14:textId="77777777" w:rsidTr="00E830F0">
        <w:trPr>
          <w:trHeight w:val="215"/>
        </w:trPr>
        <w:tc>
          <w:tcPr>
            <w:tcW w:w="3330" w:type="dxa"/>
            <w:gridSpan w:val="2"/>
            <w:tcBorders>
              <w:top w:val="nil"/>
              <w:left w:val="nil"/>
              <w:bottom w:val="nil"/>
              <w:right w:val="nil"/>
            </w:tcBorders>
          </w:tcPr>
          <w:p w14:paraId="19273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0F50A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9955CF" w14:textId="77777777" w:rsidTr="00E830F0">
        <w:trPr>
          <w:trHeight w:val="230"/>
        </w:trPr>
        <w:tc>
          <w:tcPr>
            <w:tcW w:w="3330" w:type="dxa"/>
            <w:gridSpan w:val="2"/>
            <w:tcBorders>
              <w:top w:val="nil"/>
              <w:left w:val="nil"/>
              <w:bottom w:val="nil"/>
              <w:right w:val="nil"/>
            </w:tcBorders>
          </w:tcPr>
          <w:p w14:paraId="4E4ABF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4A57C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2333C71" w14:textId="77777777" w:rsidTr="00E830F0">
        <w:trPr>
          <w:trHeight w:val="230"/>
        </w:trPr>
        <w:tc>
          <w:tcPr>
            <w:tcW w:w="3330" w:type="dxa"/>
            <w:gridSpan w:val="2"/>
            <w:tcBorders>
              <w:top w:val="nil"/>
              <w:left w:val="nil"/>
              <w:bottom w:val="nil"/>
              <w:right w:val="nil"/>
            </w:tcBorders>
          </w:tcPr>
          <w:p w14:paraId="447DDE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BC93C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961EF5F" w14:textId="77777777" w:rsidTr="00E830F0">
        <w:trPr>
          <w:trHeight w:val="230"/>
        </w:trPr>
        <w:tc>
          <w:tcPr>
            <w:tcW w:w="3330" w:type="dxa"/>
            <w:gridSpan w:val="2"/>
            <w:tcBorders>
              <w:top w:val="nil"/>
              <w:left w:val="nil"/>
              <w:bottom w:val="nil"/>
              <w:right w:val="nil"/>
            </w:tcBorders>
          </w:tcPr>
          <w:p w14:paraId="62A2AD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5F6D54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F9A86E9" w14:textId="77777777" w:rsidTr="00E830F0">
        <w:trPr>
          <w:trHeight w:val="230"/>
        </w:trPr>
        <w:tc>
          <w:tcPr>
            <w:tcW w:w="3330" w:type="dxa"/>
            <w:gridSpan w:val="2"/>
            <w:tcBorders>
              <w:top w:val="nil"/>
              <w:left w:val="nil"/>
              <w:bottom w:val="nil"/>
              <w:right w:val="nil"/>
            </w:tcBorders>
          </w:tcPr>
          <w:p w14:paraId="7D28E7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55096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AEE87E" w14:textId="77777777" w:rsidTr="00E830F0">
        <w:tc>
          <w:tcPr>
            <w:tcW w:w="3330" w:type="dxa"/>
            <w:gridSpan w:val="2"/>
            <w:tcBorders>
              <w:top w:val="nil"/>
              <w:left w:val="nil"/>
              <w:bottom w:val="nil"/>
              <w:right w:val="nil"/>
            </w:tcBorders>
          </w:tcPr>
          <w:p w14:paraId="063665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FF2C6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F63036" w14:textId="77777777" w:rsidTr="00E830F0">
        <w:trPr>
          <w:trHeight w:val="230"/>
        </w:trPr>
        <w:tc>
          <w:tcPr>
            <w:tcW w:w="3330" w:type="dxa"/>
            <w:gridSpan w:val="2"/>
            <w:tcBorders>
              <w:top w:val="nil"/>
              <w:left w:val="nil"/>
              <w:bottom w:val="nil"/>
              <w:right w:val="nil"/>
            </w:tcBorders>
          </w:tcPr>
          <w:p w14:paraId="041A06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570EB0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2766BE0" w14:textId="77777777" w:rsidTr="00E830F0">
        <w:trPr>
          <w:trHeight w:val="230"/>
        </w:trPr>
        <w:tc>
          <w:tcPr>
            <w:tcW w:w="3330" w:type="dxa"/>
            <w:gridSpan w:val="2"/>
            <w:tcBorders>
              <w:top w:val="nil"/>
              <w:left w:val="nil"/>
              <w:bottom w:val="nil"/>
              <w:right w:val="nil"/>
            </w:tcBorders>
          </w:tcPr>
          <w:p w14:paraId="0AA43D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14:paraId="59C696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F7F15CA" w14:textId="77777777" w:rsidTr="00E830F0">
        <w:trPr>
          <w:trHeight w:val="230"/>
        </w:trPr>
        <w:tc>
          <w:tcPr>
            <w:tcW w:w="3330" w:type="dxa"/>
            <w:gridSpan w:val="2"/>
            <w:tcBorders>
              <w:top w:val="nil"/>
              <w:left w:val="nil"/>
              <w:bottom w:val="nil"/>
              <w:right w:val="nil"/>
            </w:tcBorders>
          </w:tcPr>
          <w:p w14:paraId="041548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F8514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een Versiedatum van het gerelateerde zaaktype.</w:t>
            </w:r>
          </w:p>
        </w:tc>
      </w:tr>
      <w:tr w:rsidR="00AB0ADA" w:rsidRPr="00BE10FF" w14:paraId="6B3CFE73" w14:textId="77777777" w:rsidTr="00E830F0">
        <w:tc>
          <w:tcPr>
            <w:tcW w:w="9360" w:type="dxa"/>
            <w:gridSpan w:val="3"/>
            <w:tcBorders>
              <w:top w:val="nil"/>
              <w:left w:val="nil"/>
              <w:bottom w:val="nil"/>
              <w:right w:val="nil"/>
            </w:tcBorders>
          </w:tcPr>
          <w:p w14:paraId="7973D1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923F3CE" w14:textId="77777777" w:rsidTr="00E830F0">
        <w:tc>
          <w:tcPr>
            <w:tcW w:w="450" w:type="dxa"/>
            <w:tcBorders>
              <w:top w:val="nil"/>
              <w:left w:val="nil"/>
              <w:bottom w:val="nil"/>
              <w:right w:val="nil"/>
            </w:tcBorders>
          </w:tcPr>
          <w:p w14:paraId="1DFA65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A097D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zaakobjecttype bestaat en toegepast kan worden bij het zaaktype. Dit vindt plaats met ingang van een versie van het zaaktype d.w.z. niet op tussenliggende datums.</w:t>
            </w:r>
          </w:p>
        </w:tc>
      </w:tr>
    </w:tbl>
    <w:bookmarkStart w:id="1901" w:name="BKM_3B3BB473_8241_4ecf_8188_5578595710F0"/>
    <w:bookmarkEnd w:id="1901"/>
    <w:p w14:paraId="034CF98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zaakobjecttype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792C85B" w14:textId="77777777" w:rsidTr="00E830F0">
        <w:trPr>
          <w:trHeight w:val="230"/>
        </w:trPr>
        <w:tc>
          <w:tcPr>
            <w:tcW w:w="3330" w:type="dxa"/>
            <w:gridSpan w:val="2"/>
            <w:tcBorders>
              <w:top w:val="nil"/>
              <w:left w:val="nil"/>
              <w:bottom w:val="nil"/>
              <w:right w:val="nil"/>
            </w:tcBorders>
          </w:tcPr>
          <w:p w14:paraId="3B0DA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69119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zaakobjecttype</w:t>
            </w:r>
            <w:r w:rsidRPr="00BE10FF">
              <w:rPr>
                <w:rFonts w:ascii="Arial" w:hAnsi="Arial" w:cs="Arial"/>
                <w:szCs w:val="24"/>
                <w:lang w:val="en-AU" w:eastAsia="en-US"/>
              </w:rPr>
              <w:fldChar w:fldCharType="end"/>
            </w:r>
          </w:p>
        </w:tc>
      </w:tr>
      <w:tr w:rsidR="00AB0ADA" w:rsidRPr="00BE10FF" w14:paraId="46D431B9" w14:textId="77777777" w:rsidTr="00E830F0">
        <w:tc>
          <w:tcPr>
            <w:tcW w:w="3330" w:type="dxa"/>
            <w:gridSpan w:val="2"/>
            <w:tcBorders>
              <w:top w:val="nil"/>
              <w:left w:val="nil"/>
              <w:bottom w:val="nil"/>
              <w:right w:val="nil"/>
            </w:tcBorders>
          </w:tcPr>
          <w:p w14:paraId="351D21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9AD42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32FD495" w14:textId="77777777" w:rsidTr="00E830F0">
        <w:tc>
          <w:tcPr>
            <w:tcW w:w="3330" w:type="dxa"/>
            <w:gridSpan w:val="2"/>
            <w:tcBorders>
              <w:top w:val="nil"/>
              <w:left w:val="nil"/>
              <w:bottom w:val="nil"/>
              <w:right w:val="nil"/>
            </w:tcBorders>
          </w:tcPr>
          <w:p w14:paraId="55846C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43729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45006F5" w14:textId="77777777" w:rsidTr="00E830F0">
        <w:tc>
          <w:tcPr>
            <w:tcW w:w="3330" w:type="dxa"/>
            <w:gridSpan w:val="2"/>
            <w:tcBorders>
              <w:top w:val="nil"/>
              <w:left w:val="nil"/>
              <w:bottom w:val="nil"/>
              <w:right w:val="nil"/>
            </w:tcBorders>
          </w:tcPr>
          <w:p w14:paraId="3CFB3C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D53D64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2A4AB75F" w14:textId="77777777" w:rsidTr="00E830F0">
        <w:tc>
          <w:tcPr>
            <w:tcW w:w="3330" w:type="dxa"/>
            <w:gridSpan w:val="2"/>
            <w:tcBorders>
              <w:top w:val="nil"/>
              <w:left w:val="nil"/>
              <w:bottom w:val="nil"/>
              <w:right w:val="nil"/>
            </w:tcBorders>
          </w:tcPr>
          <w:p w14:paraId="6D27C2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5B2FE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ZAAKOBJECTTYPE is opgeheven.</w:t>
            </w:r>
            <w:r w:rsidRPr="00BE10FF">
              <w:rPr>
                <w:rFonts w:ascii="Arial" w:hAnsi="Arial" w:cs="Arial"/>
                <w:szCs w:val="24"/>
                <w:lang w:val="en-AU" w:eastAsia="en-US"/>
              </w:rPr>
              <w:fldChar w:fldCharType="end"/>
            </w:r>
          </w:p>
        </w:tc>
      </w:tr>
      <w:tr w:rsidR="00AB0ADA" w:rsidRPr="00BE10FF" w14:paraId="43E36EE3" w14:textId="77777777" w:rsidTr="00E830F0">
        <w:trPr>
          <w:trHeight w:val="230"/>
        </w:trPr>
        <w:tc>
          <w:tcPr>
            <w:tcW w:w="3330" w:type="dxa"/>
            <w:gridSpan w:val="2"/>
            <w:tcBorders>
              <w:top w:val="nil"/>
              <w:left w:val="nil"/>
              <w:bottom w:val="nil"/>
              <w:right w:val="nil"/>
            </w:tcBorders>
          </w:tcPr>
          <w:p w14:paraId="0F697F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D453A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5BCA0E0" w14:textId="77777777" w:rsidTr="00E830F0">
        <w:tc>
          <w:tcPr>
            <w:tcW w:w="3330" w:type="dxa"/>
            <w:gridSpan w:val="2"/>
            <w:tcBorders>
              <w:top w:val="nil"/>
              <w:left w:val="nil"/>
              <w:bottom w:val="nil"/>
              <w:right w:val="nil"/>
            </w:tcBorders>
          </w:tcPr>
          <w:p w14:paraId="0721E1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9D46F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30E8C8C0" w14:textId="77777777" w:rsidTr="00E830F0">
        <w:tc>
          <w:tcPr>
            <w:tcW w:w="3330" w:type="dxa"/>
            <w:gridSpan w:val="2"/>
            <w:tcBorders>
              <w:top w:val="nil"/>
              <w:left w:val="nil"/>
              <w:bottom w:val="nil"/>
              <w:right w:val="nil"/>
            </w:tcBorders>
          </w:tcPr>
          <w:p w14:paraId="507474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EB215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766F15E5" w14:textId="77777777" w:rsidTr="00E830F0">
        <w:trPr>
          <w:trHeight w:val="230"/>
        </w:trPr>
        <w:tc>
          <w:tcPr>
            <w:tcW w:w="3330" w:type="dxa"/>
            <w:gridSpan w:val="2"/>
            <w:tcBorders>
              <w:top w:val="nil"/>
              <w:left w:val="nil"/>
              <w:bottom w:val="nil"/>
              <w:right w:val="nil"/>
            </w:tcBorders>
          </w:tcPr>
          <w:p w14:paraId="6D6A3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0018C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7711434" w14:textId="77777777" w:rsidTr="00E830F0">
        <w:trPr>
          <w:trHeight w:val="215"/>
        </w:trPr>
        <w:tc>
          <w:tcPr>
            <w:tcW w:w="3330" w:type="dxa"/>
            <w:gridSpan w:val="2"/>
            <w:tcBorders>
              <w:top w:val="nil"/>
              <w:left w:val="nil"/>
              <w:bottom w:val="nil"/>
              <w:right w:val="nil"/>
            </w:tcBorders>
          </w:tcPr>
          <w:p w14:paraId="1EA7E2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9A69A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AAE6C0C" w14:textId="77777777" w:rsidTr="00E830F0">
        <w:trPr>
          <w:trHeight w:val="230"/>
        </w:trPr>
        <w:tc>
          <w:tcPr>
            <w:tcW w:w="3330" w:type="dxa"/>
            <w:gridSpan w:val="2"/>
            <w:tcBorders>
              <w:top w:val="nil"/>
              <w:left w:val="nil"/>
              <w:bottom w:val="nil"/>
              <w:right w:val="nil"/>
            </w:tcBorders>
          </w:tcPr>
          <w:p w14:paraId="4820F8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3DD45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1C16C39" w14:textId="77777777" w:rsidTr="00E830F0">
        <w:trPr>
          <w:trHeight w:val="230"/>
        </w:trPr>
        <w:tc>
          <w:tcPr>
            <w:tcW w:w="3330" w:type="dxa"/>
            <w:gridSpan w:val="2"/>
            <w:tcBorders>
              <w:top w:val="nil"/>
              <w:left w:val="nil"/>
              <w:bottom w:val="nil"/>
              <w:right w:val="nil"/>
            </w:tcBorders>
          </w:tcPr>
          <w:p w14:paraId="2073D2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66F2A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2EE814F" w14:textId="77777777" w:rsidTr="00E830F0">
        <w:trPr>
          <w:trHeight w:val="230"/>
        </w:trPr>
        <w:tc>
          <w:tcPr>
            <w:tcW w:w="3330" w:type="dxa"/>
            <w:gridSpan w:val="2"/>
            <w:tcBorders>
              <w:top w:val="nil"/>
              <w:left w:val="nil"/>
              <w:bottom w:val="nil"/>
              <w:right w:val="nil"/>
            </w:tcBorders>
          </w:tcPr>
          <w:p w14:paraId="346195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A6E0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47B06C0" w14:textId="77777777" w:rsidTr="00E830F0">
        <w:trPr>
          <w:trHeight w:val="230"/>
        </w:trPr>
        <w:tc>
          <w:tcPr>
            <w:tcW w:w="3330" w:type="dxa"/>
            <w:gridSpan w:val="2"/>
            <w:tcBorders>
              <w:top w:val="nil"/>
              <w:left w:val="nil"/>
              <w:bottom w:val="nil"/>
              <w:right w:val="nil"/>
            </w:tcBorders>
          </w:tcPr>
          <w:p w14:paraId="12E36F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A41AC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94B7F40" w14:textId="77777777" w:rsidTr="00E830F0">
        <w:tc>
          <w:tcPr>
            <w:tcW w:w="3330" w:type="dxa"/>
            <w:gridSpan w:val="2"/>
            <w:tcBorders>
              <w:top w:val="nil"/>
              <w:left w:val="nil"/>
              <w:bottom w:val="nil"/>
              <w:right w:val="nil"/>
            </w:tcBorders>
          </w:tcPr>
          <w:p w14:paraId="7EBE96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0AF89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148CDFC" w14:textId="77777777" w:rsidTr="00E830F0">
        <w:trPr>
          <w:trHeight w:val="230"/>
        </w:trPr>
        <w:tc>
          <w:tcPr>
            <w:tcW w:w="3330" w:type="dxa"/>
            <w:gridSpan w:val="2"/>
            <w:tcBorders>
              <w:top w:val="nil"/>
              <w:left w:val="nil"/>
              <w:bottom w:val="nil"/>
              <w:right w:val="nil"/>
            </w:tcBorders>
          </w:tcPr>
          <w:p w14:paraId="005D83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E8EA47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84EDDE3" w14:textId="77777777" w:rsidTr="00E830F0">
        <w:trPr>
          <w:trHeight w:val="230"/>
        </w:trPr>
        <w:tc>
          <w:tcPr>
            <w:tcW w:w="3330" w:type="dxa"/>
            <w:gridSpan w:val="2"/>
            <w:tcBorders>
              <w:top w:val="nil"/>
              <w:left w:val="nil"/>
              <w:bottom w:val="nil"/>
              <w:right w:val="nil"/>
            </w:tcBorders>
          </w:tcPr>
          <w:p w14:paraId="411339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99E48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7A6B10B" w14:textId="77777777" w:rsidTr="00E830F0">
        <w:trPr>
          <w:trHeight w:val="230"/>
        </w:trPr>
        <w:tc>
          <w:tcPr>
            <w:tcW w:w="3330" w:type="dxa"/>
            <w:gridSpan w:val="2"/>
            <w:tcBorders>
              <w:top w:val="nil"/>
              <w:left w:val="nil"/>
              <w:bottom w:val="nil"/>
              <w:right w:val="nil"/>
            </w:tcBorders>
          </w:tcPr>
          <w:p w14:paraId="34A333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3F958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zaakobjecttype’.</w:t>
            </w:r>
          </w:p>
          <w:p w14:paraId="3FB401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dag voor een Versiedatum van het gerelateerde zaaktype.</w:t>
            </w:r>
          </w:p>
        </w:tc>
      </w:tr>
      <w:tr w:rsidR="00AB0ADA" w:rsidRPr="00BE10FF" w14:paraId="2D45611A" w14:textId="77777777" w:rsidTr="00E830F0">
        <w:tc>
          <w:tcPr>
            <w:tcW w:w="9360" w:type="dxa"/>
            <w:gridSpan w:val="3"/>
            <w:tcBorders>
              <w:top w:val="nil"/>
              <w:left w:val="nil"/>
              <w:bottom w:val="nil"/>
              <w:right w:val="nil"/>
            </w:tcBorders>
          </w:tcPr>
          <w:p w14:paraId="50E2F1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7B69B0B" w14:textId="77777777" w:rsidTr="00E830F0">
        <w:tc>
          <w:tcPr>
            <w:tcW w:w="450" w:type="dxa"/>
            <w:tcBorders>
              <w:top w:val="nil"/>
              <w:left w:val="nil"/>
              <w:bottom w:val="nil"/>
              <w:right w:val="nil"/>
            </w:tcBorders>
          </w:tcPr>
          <w:p w14:paraId="59AAE7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C8C91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zaakobjecttype niet meer bestaat en niet meer toegepast kan worden bij het zaaktype. Dit vindt alleen plaats bij een overgang naar een nieuwe versie van het zaaktype d.w.z. niet op tussenliggende datums.</w:t>
            </w:r>
          </w:p>
        </w:tc>
      </w:tr>
    </w:tbl>
    <w:p w14:paraId="0366A9A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is relevant voor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74D1135" w14:textId="77777777" w:rsidTr="00E830F0">
        <w:trPr>
          <w:trHeight w:val="230"/>
        </w:trPr>
        <w:tc>
          <w:tcPr>
            <w:tcW w:w="3330" w:type="dxa"/>
            <w:gridSpan w:val="2"/>
            <w:tcBorders>
              <w:top w:val="nil"/>
              <w:left w:val="nil"/>
              <w:bottom w:val="nil"/>
              <w:right w:val="nil"/>
            </w:tcBorders>
          </w:tcPr>
          <w:p w14:paraId="1487F9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F7DC72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is relevant voor</w:t>
            </w:r>
            <w:r w:rsidRPr="00BE10FF">
              <w:rPr>
                <w:rFonts w:ascii="Arial" w:hAnsi="Arial" w:cs="Arial"/>
                <w:szCs w:val="24"/>
                <w:lang w:val="en-AU" w:eastAsia="en-US"/>
              </w:rPr>
              <w:fldChar w:fldCharType="end"/>
            </w:r>
          </w:p>
        </w:tc>
      </w:tr>
      <w:tr w:rsidR="00AB0ADA" w:rsidRPr="00BE10FF" w14:paraId="6EA02D49" w14:textId="77777777" w:rsidTr="00E830F0">
        <w:tc>
          <w:tcPr>
            <w:tcW w:w="3330" w:type="dxa"/>
            <w:gridSpan w:val="2"/>
            <w:tcBorders>
              <w:top w:val="nil"/>
              <w:left w:val="nil"/>
              <w:bottom w:val="nil"/>
              <w:right w:val="nil"/>
            </w:tcBorders>
          </w:tcPr>
          <w:p w14:paraId="4299FE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8C0F7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DE4CE8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1DD4251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594B6CA8" w14:textId="77777777" w:rsidTr="00E830F0">
        <w:tc>
          <w:tcPr>
            <w:tcW w:w="3330" w:type="dxa"/>
            <w:gridSpan w:val="2"/>
            <w:tcBorders>
              <w:top w:val="nil"/>
              <w:left w:val="nil"/>
              <w:bottom w:val="nil"/>
              <w:right w:val="nil"/>
            </w:tcBorders>
          </w:tcPr>
          <w:p w14:paraId="11F637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DB6CF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4A3B7EF" w14:textId="77777777" w:rsidTr="00E830F0">
        <w:trPr>
          <w:trHeight w:val="230"/>
        </w:trPr>
        <w:tc>
          <w:tcPr>
            <w:tcW w:w="3330" w:type="dxa"/>
            <w:gridSpan w:val="2"/>
            <w:tcBorders>
              <w:top w:val="nil"/>
              <w:left w:val="nil"/>
              <w:bottom w:val="nil"/>
              <w:right w:val="nil"/>
            </w:tcBorders>
          </w:tcPr>
          <w:p w14:paraId="3D9446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C5A70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F2110A" w14:textId="77777777" w:rsidTr="00E830F0">
        <w:tc>
          <w:tcPr>
            <w:tcW w:w="3330" w:type="dxa"/>
            <w:gridSpan w:val="2"/>
            <w:tcBorders>
              <w:top w:val="nil"/>
              <w:left w:val="nil"/>
              <w:bottom w:val="nil"/>
              <w:right w:val="nil"/>
            </w:tcBorders>
          </w:tcPr>
          <w:p w14:paraId="07D42B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190329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Zaken van het ZAAKTYPE waarvoor objecten van dit ZAAKOBJECTTYPE relevant zijn.</w:t>
            </w:r>
            <w:r w:rsidRPr="00BE10FF">
              <w:rPr>
                <w:rFonts w:ascii="Arial" w:hAnsi="Arial" w:cs="Arial"/>
                <w:szCs w:val="24"/>
                <w:lang w:val="en-AU" w:eastAsia="en-US"/>
              </w:rPr>
              <w:fldChar w:fldCharType="end"/>
            </w:r>
          </w:p>
        </w:tc>
      </w:tr>
      <w:tr w:rsidR="00AB0ADA" w:rsidRPr="00BE10FF" w14:paraId="1899F22C" w14:textId="77777777" w:rsidTr="00E830F0">
        <w:tc>
          <w:tcPr>
            <w:tcW w:w="3330" w:type="dxa"/>
            <w:gridSpan w:val="2"/>
            <w:tcBorders>
              <w:top w:val="nil"/>
              <w:left w:val="nil"/>
              <w:bottom w:val="nil"/>
              <w:right w:val="nil"/>
            </w:tcBorders>
          </w:tcPr>
          <w:p w14:paraId="388497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1B14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C525FE2" w14:textId="77777777" w:rsidTr="00E830F0">
        <w:trPr>
          <w:trHeight w:val="215"/>
        </w:trPr>
        <w:tc>
          <w:tcPr>
            <w:tcW w:w="3330" w:type="dxa"/>
            <w:gridSpan w:val="2"/>
            <w:tcBorders>
              <w:top w:val="nil"/>
              <w:left w:val="nil"/>
              <w:bottom w:val="nil"/>
              <w:right w:val="nil"/>
            </w:tcBorders>
          </w:tcPr>
          <w:p w14:paraId="64EC31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43EE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3ED4CD5" w14:textId="77777777" w:rsidTr="00E830F0">
        <w:tc>
          <w:tcPr>
            <w:tcW w:w="3330" w:type="dxa"/>
            <w:gridSpan w:val="2"/>
            <w:tcBorders>
              <w:top w:val="nil"/>
              <w:left w:val="nil"/>
              <w:bottom w:val="nil"/>
              <w:right w:val="nil"/>
            </w:tcBorders>
          </w:tcPr>
          <w:p w14:paraId="4F351C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3A534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F1F78A" w14:textId="77777777" w:rsidTr="00E830F0">
        <w:trPr>
          <w:trHeight w:val="230"/>
        </w:trPr>
        <w:tc>
          <w:tcPr>
            <w:tcW w:w="3330" w:type="dxa"/>
            <w:gridSpan w:val="2"/>
            <w:tcBorders>
              <w:top w:val="nil"/>
              <w:left w:val="nil"/>
              <w:bottom w:val="nil"/>
              <w:right w:val="nil"/>
            </w:tcBorders>
          </w:tcPr>
          <w:p w14:paraId="31A959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8CFE0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3E21EDD" w14:textId="77777777" w:rsidTr="00E830F0">
        <w:tc>
          <w:tcPr>
            <w:tcW w:w="3330" w:type="dxa"/>
            <w:gridSpan w:val="2"/>
            <w:tcBorders>
              <w:top w:val="nil"/>
              <w:left w:val="nil"/>
              <w:bottom w:val="nil"/>
              <w:right w:val="nil"/>
            </w:tcBorders>
          </w:tcPr>
          <w:p w14:paraId="02B25C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F8030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7AD18B6" w14:textId="77777777" w:rsidTr="00E830F0">
        <w:tc>
          <w:tcPr>
            <w:tcW w:w="3330" w:type="dxa"/>
            <w:gridSpan w:val="2"/>
            <w:tcBorders>
              <w:top w:val="nil"/>
              <w:left w:val="nil"/>
              <w:bottom w:val="nil"/>
              <w:right w:val="nil"/>
            </w:tcBorders>
          </w:tcPr>
          <w:p w14:paraId="54C6CD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9BAA0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41007C7" w14:textId="77777777" w:rsidTr="00E830F0">
        <w:tc>
          <w:tcPr>
            <w:tcW w:w="3330" w:type="dxa"/>
            <w:gridSpan w:val="2"/>
            <w:tcBorders>
              <w:top w:val="nil"/>
              <w:left w:val="nil"/>
              <w:bottom w:val="nil"/>
              <w:right w:val="nil"/>
            </w:tcBorders>
          </w:tcPr>
          <w:p w14:paraId="0699C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541065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A4983E" w14:textId="77777777" w:rsidTr="00E830F0">
        <w:tc>
          <w:tcPr>
            <w:tcW w:w="3330" w:type="dxa"/>
            <w:gridSpan w:val="2"/>
            <w:tcBorders>
              <w:top w:val="nil"/>
              <w:left w:val="nil"/>
              <w:bottom w:val="nil"/>
              <w:right w:val="nil"/>
            </w:tcBorders>
          </w:tcPr>
          <w:p w14:paraId="460716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8F59D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4B790446" w14:textId="77777777" w:rsidTr="00E830F0">
        <w:tc>
          <w:tcPr>
            <w:tcW w:w="3330" w:type="dxa"/>
            <w:gridSpan w:val="2"/>
            <w:tcBorders>
              <w:top w:val="nil"/>
              <w:left w:val="nil"/>
              <w:bottom w:val="nil"/>
              <w:right w:val="nil"/>
            </w:tcBorders>
          </w:tcPr>
          <w:p w14:paraId="427146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14:paraId="0EB83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7ED8AEB8" w14:textId="77777777" w:rsidTr="00E830F0">
        <w:tc>
          <w:tcPr>
            <w:tcW w:w="9360" w:type="dxa"/>
            <w:gridSpan w:val="3"/>
            <w:tcBorders>
              <w:top w:val="nil"/>
              <w:left w:val="nil"/>
              <w:bottom w:val="nil"/>
              <w:right w:val="nil"/>
            </w:tcBorders>
          </w:tcPr>
          <w:p w14:paraId="7CA5C7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ABA1CD3" w14:textId="77777777" w:rsidTr="00E830F0">
        <w:tc>
          <w:tcPr>
            <w:tcW w:w="450" w:type="dxa"/>
            <w:tcBorders>
              <w:top w:val="nil"/>
              <w:left w:val="nil"/>
              <w:bottom w:val="nil"/>
              <w:right w:val="nil"/>
            </w:tcBorders>
          </w:tcPr>
          <w:p w14:paraId="59B3C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FFE31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‘Relevant’ wil in dit kader zeggen dat informatie over objecten van het Objecttype gebruikt wordt bij de behandeling van zaken van het betreffende zaaktype en/of dat die behandeling kan leiden tot het muteren van die informatie. </w:t>
            </w:r>
          </w:p>
          <w:p w14:paraId="35AD76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begrenst de objecttypen die kunnen worden gerelateerd aan zaken van dit zaaktype. Zo kunnen foutieve relaties zoveel als mogelijk worden voorkomen: in een zaak die de behandeling van een geboorteaangifte betreft, horen geen - directe - relaties te kunnen worden gelegd naar objecttypen als KUNSTWERKDEEL, MAATSCHAPPELIJKE ACTIVITEIT, et cetera</w:t>
            </w:r>
          </w:p>
        </w:tc>
      </w:tr>
    </w:tbl>
    <w:p w14:paraId="30F0B9D9" w14:textId="77777777" w:rsidR="00AB0ADA" w:rsidRPr="00BE10FF" w:rsidRDefault="006945D7" w:rsidP="00AB0ADA">
      <w:pPr>
        <w:pStyle w:val="Kop3"/>
        <w:rPr>
          <w:rFonts w:ascii="Arial" w:hAnsi="Arial"/>
          <w:sz w:val="30"/>
        </w:rPr>
      </w:pPr>
      <w:r w:rsidRPr="00BE10FF">
        <w:rPr>
          <w:rFonts w:ascii="Arial" w:hAnsi="Arial"/>
          <w:lang w:val="en-AU"/>
        </w:rPr>
        <w:fldChar w:fldCharType="begin" w:fldLock="1"/>
      </w:r>
      <w:r w:rsidR="00AB0ADA" w:rsidRPr="00BE10FF">
        <w:rPr>
          <w:rFonts w:ascii="Arial" w:hAnsi="Arial"/>
          <w:lang w:val="en-AU"/>
        </w:rPr>
        <w:instrText xml:space="preserve">MERGEFIELD </w:instrText>
      </w:r>
      <w:r w:rsidR="00AB0ADA" w:rsidRPr="00BE10FF">
        <w:instrText>Element.Stereotype</w:instrText>
      </w:r>
      <w:r w:rsidRPr="00BE10FF">
        <w:rPr>
          <w:rFonts w:ascii="Arial" w:hAnsi="Arial"/>
          <w:lang w:val="en-AU"/>
        </w:rPr>
        <w:fldChar w:fldCharType="separate"/>
      </w:r>
      <w:r w:rsidR="00AB0ADA">
        <w:t>Objecttype</w:t>
      </w:r>
      <w:r w:rsidRPr="00BE10FF">
        <w:rPr>
          <w:rFonts w:ascii="Arial" w:hAnsi="Arial"/>
          <w:lang w:val="en-AU"/>
        </w:rPr>
        <w:fldChar w:fldCharType="end"/>
      </w:r>
      <w:r w:rsidR="00AB0ADA" w:rsidRPr="00BE10FF">
        <w:t xml:space="preserve"> </w:t>
      </w:r>
      <w:r>
        <w:fldChar w:fldCharType="begin" w:fldLock="1"/>
      </w:r>
      <w:r w:rsidR="00CC0F74">
        <w:instrText>MERGEFIELD Element.Name</w:instrText>
      </w:r>
      <w:r>
        <w:fldChar w:fldCharType="separate"/>
      </w:r>
      <w:r w:rsidR="00AB0ADA" w:rsidRPr="00BE10FF">
        <w:t>ZAAKTYPE</w:t>
      </w:r>
      <w:r>
        <w:fldChar w:fldCharType="end"/>
      </w:r>
    </w:p>
    <w:bookmarkStart w:id="1902" w:name="BKM_CB39715A_D8CF_442b_909A_3641F30D3C97"/>
    <w:bookmarkEnd w:id="1902"/>
    <w:p w14:paraId="1E16829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Zaaktype-identificatie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6C90FBA" w14:textId="77777777" w:rsidTr="00E830F0">
        <w:trPr>
          <w:trHeight w:val="230"/>
        </w:trPr>
        <w:tc>
          <w:tcPr>
            <w:tcW w:w="3330" w:type="dxa"/>
            <w:gridSpan w:val="2"/>
            <w:tcBorders>
              <w:top w:val="nil"/>
              <w:left w:val="nil"/>
              <w:bottom w:val="nil"/>
              <w:right w:val="nil"/>
            </w:tcBorders>
          </w:tcPr>
          <w:p w14:paraId="609C9C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3322B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Zaaktype-identificatie</w:t>
            </w:r>
            <w:r w:rsidRPr="00BE10FF">
              <w:rPr>
                <w:rFonts w:ascii="Arial" w:hAnsi="Arial" w:cs="Arial"/>
                <w:szCs w:val="24"/>
                <w:lang w:val="en-AU" w:eastAsia="en-US"/>
              </w:rPr>
              <w:fldChar w:fldCharType="end"/>
            </w:r>
          </w:p>
        </w:tc>
      </w:tr>
      <w:tr w:rsidR="00AB0ADA" w:rsidRPr="00BE10FF" w14:paraId="1DE410D4" w14:textId="77777777" w:rsidTr="00E830F0">
        <w:tc>
          <w:tcPr>
            <w:tcW w:w="3330" w:type="dxa"/>
            <w:gridSpan w:val="2"/>
            <w:tcBorders>
              <w:top w:val="nil"/>
              <w:left w:val="nil"/>
              <w:bottom w:val="nil"/>
              <w:right w:val="nil"/>
            </w:tcBorders>
          </w:tcPr>
          <w:p w14:paraId="4A6D41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C8964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C747344" w14:textId="77777777" w:rsidTr="00E830F0">
        <w:tc>
          <w:tcPr>
            <w:tcW w:w="3330" w:type="dxa"/>
            <w:gridSpan w:val="2"/>
            <w:tcBorders>
              <w:top w:val="nil"/>
              <w:left w:val="nil"/>
              <w:bottom w:val="nil"/>
              <w:right w:val="nil"/>
            </w:tcBorders>
          </w:tcPr>
          <w:p w14:paraId="51665C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EE619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A2FD03B" w14:textId="77777777" w:rsidTr="00E830F0">
        <w:tc>
          <w:tcPr>
            <w:tcW w:w="3330" w:type="dxa"/>
            <w:gridSpan w:val="2"/>
            <w:tcBorders>
              <w:top w:val="nil"/>
              <w:left w:val="nil"/>
              <w:bottom w:val="nil"/>
              <w:right w:val="nil"/>
            </w:tcBorders>
          </w:tcPr>
          <w:p w14:paraId="5A76DA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1CBBC2E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identificatie</w:t>
            </w:r>
            <w:r w:rsidRPr="00BE10FF">
              <w:rPr>
                <w:rFonts w:ascii="Arial" w:hAnsi="Arial" w:cs="Arial"/>
                <w:szCs w:val="24"/>
                <w:lang w:val="en-AU" w:eastAsia="en-US"/>
              </w:rPr>
              <w:fldChar w:fldCharType="end"/>
            </w:r>
          </w:p>
        </w:tc>
      </w:tr>
      <w:tr w:rsidR="00AB0ADA" w:rsidRPr="00BE10FF" w14:paraId="390CF4E7" w14:textId="77777777" w:rsidTr="00E830F0">
        <w:tc>
          <w:tcPr>
            <w:tcW w:w="3330" w:type="dxa"/>
            <w:gridSpan w:val="2"/>
            <w:tcBorders>
              <w:top w:val="nil"/>
              <w:left w:val="nil"/>
              <w:bottom w:val="nil"/>
              <w:right w:val="nil"/>
            </w:tcBorders>
          </w:tcPr>
          <w:p w14:paraId="475464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BAE4EA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Unieke identificatie van het ZAAKTYPE binnen de CATALOGUS waarin het ZAAKTYPE voorkomt.</w:t>
            </w:r>
            <w:r w:rsidRPr="00BE10FF">
              <w:rPr>
                <w:rFonts w:ascii="Arial" w:hAnsi="Arial" w:cs="Arial"/>
                <w:szCs w:val="24"/>
                <w:lang w:val="en-AU" w:eastAsia="en-US"/>
              </w:rPr>
              <w:fldChar w:fldCharType="end"/>
            </w:r>
          </w:p>
        </w:tc>
      </w:tr>
      <w:tr w:rsidR="00AB0ADA" w:rsidRPr="00BE10FF" w14:paraId="3F9DEF5E" w14:textId="77777777" w:rsidTr="00E830F0">
        <w:trPr>
          <w:trHeight w:val="230"/>
        </w:trPr>
        <w:tc>
          <w:tcPr>
            <w:tcW w:w="3330" w:type="dxa"/>
            <w:gridSpan w:val="2"/>
            <w:tcBorders>
              <w:top w:val="nil"/>
              <w:left w:val="nil"/>
              <w:bottom w:val="nil"/>
              <w:right w:val="nil"/>
            </w:tcBorders>
          </w:tcPr>
          <w:p w14:paraId="411C02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A905F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0CF436B" w14:textId="77777777" w:rsidTr="00E830F0">
        <w:tc>
          <w:tcPr>
            <w:tcW w:w="3330" w:type="dxa"/>
            <w:gridSpan w:val="2"/>
            <w:tcBorders>
              <w:top w:val="nil"/>
              <w:left w:val="nil"/>
              <w:bottom w:val="nil"/>
              <w:right w:val="nil"/>
            </w:tcBorders>
          </w:tcPr>
          <w:p w14:paraId="28F4D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313FC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134B62B" w14:textId="77777777" w:rsidTr="00E830F0">
        <w:tc>
          <w:tcPr>
            <w:tcW w:w="3330" w:type="dxa"/>
            <w:gridSpan w:val="2"/>
            <w:tcBorders>
              <w:top w:val="nil"/>
              <w:left w:val="nil"/>
              <w:bottom w:val="nil"/>
              <w:right w:val="nil"/>
            </w:tcBorders>
          </w:tcPr>
          <w:p w14:paraId="6A5A29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FFDA87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N5</w:t>
            </w:r>
            <w:r w:rsidRPr="00BE10FF">
              <w:rPr>
                <w:rFonts w:ascii="Arial" w:hAnsi="Arial" w:cs="Arial"/>
                <w:szCs w:val="24"/>
                <w:lang w:val="en-AU" w:eastAsia="en-US"/>
              </w:rPr>
              <w:fldChar w:fldCharType="end"/>
            </w:r>
          </w:p>
        </w:tc>
      </w:tr>
      <w:tr w:rsidR="00AB0ADA" w:rsidRPr="00BE10FF" w14:paraId="7F7D1C84" w14:textId="77777777" w:rsidTr="00E830F0">
        <w:trPr>
          <w:trHeight w:val="230"/>
        </w:trPr>
        <w:tc>
          <w:tcPr>
            <w:tcW w:w="3330" w:type="dxa"/>
            <w:gridSpan w:val="2"/>
            <w:tcBorders>
              <w:top w:val="nil"/>
              <w:left w:val="nil"/>
              <w:bottom w:val="nil"/>
              <w:right w:val="nil"/>
            </w:tcBorders>
          </w:tcPr>
          <w:p w14:paraId="3E3D80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8819D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E1B6719" w14:textId="77777777" w:rsidTr="00E830F0">
        <w:trPr>
          <w:trHeight w:val="215"/>
        </w:trPr>
        <w:tc>
          <w:tcPr>
            <w:tcW w:w="3330" w:type="dxa"/>
            <w:gridSpan w:val="2"/>
            <w:tcBorders>
              <w:top w:val="nil"/>
              <w:left w:val="nil"/>
              <w:bottom w:val="nil"/>
              <w:right w:val="nil"/>
            </w:tcBorders>
          </w:tcPr>
          <w:p w14:paraId="7DBBE9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D0B85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A73FA67" w14:textId="77777777" w:rsidTr="00E830F0">
        <w:trPr>
          <w:trHeight w:val="230"/>
        </w:trPr>
        <w:tc>
          <w:tcPr>
            <w:tcW w:w="3330" w:type="dxa"/>
            <w:gridSpan w:val="2"/>
            <w:tcBorders>
              <w:top w:val="nil"/>
              <w:left w:val="nil"/>
              <w:bottom w:val="nil"/>
              <w:right w:val="nil"/>
            </w:tcBorders>
          </w:tcPr>
          <w:p w14:paraId="6C4EEE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B230B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93FBA5C" w14:textId="77777777" w:rsidTr="00E830F0">
        <w:trPr>
          <w:trHeight w:val="230"/>
        </w:trPr>
        <w:tc>
          <w:tcPr>
            <w:tcW w:w="3330" w:type="dxa"/>
            <w:gridSpan w:val="2"/>
            <w:tcBorders>
              <w:top w:val="nil"/>
              <w:left w:val="nil"/>
              <w:bottom w:val="nil"/>
              <w:right w:val="nil"/>
            </w:tcBorders>
          </w:tcPr>
          <w:p w14:paraId="4E5A45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8211C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04D1B66" w14:textId="77777777" w:rsidTr="00E830F0">
        <w:trPr>
          <w:trHeight w:val="230"/>
        </w:trPr>
        <w:tc>
          <w:tcPr>
            <w:tcW w:w="3330" w:type="dxa"/>
            <w:gridSpan w:val="2"/>
            <w:tcBorders>
              <w:top w:val="nil"/>
              <w:left w:val="nil"/>
              <w:bottom w:val="nil"/>
              <w:right w:val="nil"/>
            </w:tcBorders>
          </w:tcPr>
          <w:p w14:paraId="0CDD15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899D3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807B354" w14:textId="77777777" w:rsidTr="00E830F0">
        <w:trPr>
          <w:trHeight w:val="230"/>
        </w:trPr>
        <w:tc>
          <w:tcPr>
            <w:tcW w:w="3330" w:type="dxa"/>
            <w:gridSpan w:val="2"/>
            <w:tcBorders>
              <w:top w:val="nil"/>
              <w:left w:val="nil"/>
              <w:bottom w:val="nil"/>
              <w:right w:val="nil"/>
            </w:tcBorders>
          </w:tcPr>
          <w:p w14:paraId="092108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35968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FBC879" w14:textId="77777777" w:rsidTr="00E830F0">
        <w:tc>
          <w:tcPr>
            <w:tcW w:w="3330" w:type="dxa"/>
            <w:gridSpan w:val="2"/>
            <w:tcBorders>
              <w:top w:val="nil"/>
              <w:left w:val="nil"/>
              <w:bottom w:val="nil"/>
              <w:right w:val="nil"/>
            </w:tcBorders>
          </w:tcPr>
          <w:p w14:paraId="4A776A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4D85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226E5C8" w14:textId="77777777" w:rsidTr="00E830F0">
        <w:trPr>
          <w:trHeight w:val="230"/>
        </w:trPr>
        <w:tc>
          <w:tcPr>
            <w:tcW w:w="3330" w:type="dxa"/>
            <w:gridSpan w:val="2"/>
            <w:tcBorders>
              <w:top w:val="nil"/>
              <w:left w:val="nil"/>
              <w:bottom w:val="nil"/>
              <w:right w:val="nil"/>
            </w:tcBorders>
          </w:tcPr>
          <w:p w14:paraId="2046A6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176B5B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7479A37" w14:textId="77777777" w:rsidTr="00E830F0">
        <w:trPr>
          <w:trHeight w:val="230"/>
        </w:trPr>
        <w:tc>
          <w:tcPr>
            <w:tcW w:w="3330" w:type="dxa"/>
            <w:gridSpan w:val="2"/>
            <w:tcBorders>
              <w:top w:val="nil"/>
              <w:left w:val="nil"/>
              <w:bottom w:val="nil"/>
              <w:right w:val="nil"/>
            </w:tcBorders>
          </w:tcPr>
          <w:p w14:paraId="394A06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67E7EB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0BEE9D6" w14:textId="77777777" w:rsidTr="00E830F0">
        <w:trPr>
          <w:trHeight w:val="230"/>
        </w:trPr>
        <w:tc>
          <w:tcPr>
            <w:tcW w:w="3330" w:type="dxa"/>
            <w:gridSpan w:val="2"/>
            <w:tcBorders>
              <w:top w:val="nil"/>
              <w:left w:val="nil"/>
              <w:bottom w:val="nil"/>
              <w:right w:val="nil"/>
            </w:tcBorders>
          </w:tcPr>
          <w:p w14:paraId="20F40D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DAAE9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3509ACC0" w14:textId="77777777" w:rsidTr="00E830F0">
        <w:tc>
          <w:tcPr>
            <w:tcW w:w="9360" w:type="dxa"/>
            <w:gridSpan w:val="3"/>
            <w:tcBorders>
              <w:top w:val="nil"/>
              <w:left w:val="nil"/>
              <w:bottom w:val="nil"/>
              <w:right w:val="nil"/>
            </w:tcBorders>
          </w:tcPr>
          <w:p w14:paraId="271D95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9BE2F2D" w14:textId="77777777" w:rsidTr="00E830F0">
        <w:tc>
          <w:tcPr>
            <w:tcW w:w="450" w:type="dxa"/>
            <w:tcBorders>
              <w:top w:val="nil"/>
              <w:left w:val="nil"/>
              <w:bottom w:val="nil"/>
              <w:right w:val="nil"/>
            </w:tcBorders>
          </w:tcPr>
          <w:p w14:paraId="4F3507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0626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identificeert een ZAAKTYPE uniek binnen de CATALOGUS waarin het ZAAKTYPE voorkomt, ook als daarin meerdere versies - onderscheiden door Datum begin geldigheid zaaktype en Datum einde geldigheid zaaktype - van een ZAAKTYPE voorkomen.</w:t>
            </w:r>
          </w:p>
        </w:tc>
      </w:tr>
    </w:tbl>
    <w:bookmarkStart w:id="1903" w:name="BKM_EB2CE76D_E62B_4a1e_A4A3_5734CC106E1D"/>
    <w:bookmarkEnd w:id="1903"/>
    <w:p w14:paraId="30248666"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Zaaktype-omschrijving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1D43FFA" w14:textId="77777777" w:rsidTr="00E830F0">
        <w:trPr>
          <w:trHeight w:val="230"/>
        </w:trPr>
        <w:tc>
          <w:tcPr>
            <w:tcW w:w="3330" w:type="dxa"/>
            <w:gridSpan w:val="2"/>
            <w:tcBorders>
              <w:top w:val="nil"/>
              <w:left w:val="nil"/>
              <w:bottom w:val="nil"/>
              <w:right w:val="nil"/>
            </w:tcBorders>
          </w:tcPr>
          <w:p w14:paraId="0444C1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CC44D3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Zaaktype-omschrijving</w:t>
            </w:r>
            <w:r w:rsidRPr="00BE10FF">
              <w:rPr>
                <w:rFonts w:ascii="Arial" w:hAnsi="Arial" w:cs="Arial"/>
                <w:szCs w:val="24"/>
                <w:lang w:val="en-AU" w:eastAsia="en-US"/>
              </w:rPr>
              <w:fldChar w:fldCharType="end"/>
            </w:r>
          </w:p>
        </w:tc>
      </w:tr>
      <w:tr w:rsidR="00AB0ADA" w:rsidRPr="00BE10FF" w14:paraId="49A2342B" w14:textId="77777777" w:rsidTr="00E830F0">
        <w:tc>
          <w:tcPr>
            <w:tcW w:w="3330" w:type="dxa"/>
            <w:gridSpan w:val="2"/>
            <w:tcBorders>
              <w:top w:val="nil"/>
              <w:left w:val="nil"/>
              <w:bottom w:val="nil"/>
              <w:right w:val="nil"/>
            </w:tcBorders>
          </w:tcPr>
          <w:p w14:paraId="76A74E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B835D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w:t>
            </w:r>
          </w:p>
        </w:tc>
      </w:tr>
      <w:tr w:rsidR="00AB0ADA" w:rsidRPr="00BE10FF" w14:paraId="21758DF7" w14:textId="77777777" w:rsidTr="00E830F0">
        <w:tc>
          <w:tcPr>
            <w:tcW w:w="3330" w:type="dxa"/>
            <w:gridSpan w:val="2"/>
            <w:tcBorders>
              <w:top w:val="nil"/>
              <w:left w:val="nil"/>
              <w:bottom w:val="nil"/>
              <w:right w:val="nil"/>
            </w:tcBorders>
          </w:tcPr>
          <w:p w14:paraId="6EB83E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D5498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0005</w:t>
            </w:r>
          </w:p>
        </w:tc>
      </w:tr>
      <w:tr w:rsidR="00AB0ADA" w:rsidRPr="00BE10FF" w14:paraId="66EAF715" w14:textId="77777777" w:rsidTr="00E830F0">
        <w:tc>
          <w:tcPr>
            <w:tcW w:w="3330" w:type="dxa"/>
            <w:gridSpan w:val="2"/>
            <w:tcBorders>
              <w:top w:val="nil"/>
              <w:left w:val="nil"/>
              <w:bottom w:val="nil"/>
              <w:right w:val="nil"/>
            </w:tcBorders>
          </w:tcPr>
          <w:p w14:paraId="35D412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3E0174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w:t>
            </w:r>
            <w:r w:rsidRPr="00BE10FF">
              <w:rPr>
                <w:rFonts w:ascii="Arial" w:hAnsi="Arial" w:cs="Arial"/>
                <w:szCs w:val="24"/>
                <w:lang w:val="en-AU" w:eastAsia="en-US"/>
              </w:rPr>
              <w:fldChar w:fldCharType="end"/>
            </w:r>
          </w:p>
        </w:tc>
      </w:tr>
      <w:tr w:rsidR="00AB0ADA" w:rsidRPr="00BE10FF" w14:paraId="7024BDF0" w14:textId="77777777" w:rsidTr="00E830F0">
        <w:tc>
          <w:tcPr>
            <w:tcW w:w="3330" w:type="dxa"/>
            <w:gridSpan w:val="2"/>
            <w:tcBorders>
              <w:top w:val="nil"/>
              <w:left w:val="nil"/>
              <w:bottom w:val="nil"/>
              <w:right w:val="nil"/>
            </w:tcBorders>
          </w:tcPr>
          <w:p w14:paraId="5F15C2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C4921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Omschrijving van de aard van ZAAKen van het ZAAKTYPE.</w:t>
            </w:r>
          </w:p>
        </w:tc>
      </w:tr>
      <w:tr w:rsidR="00AB0ADA" w:rsidRPr="00BE10FF" w14:paraId="67BE1E4B" w14:textId="77777777" w:rsidTr="00E830F0">
        <w:trPr>
          <w:trHeight w:val="230"/>
        </w:trPr>
        <w:tc>
          <w:tcPr>
            <w:tcW w:w="3330" w:type="dxa"/>
            <w:gridSpan w:val="2"/>
            <w:tcBorders>
              <w:top w:val="nil"/>
              <w:left w:val="nil"/>
              <w:bottom w:val="nil"/>
              <w:right w:val="nil"/>
            </w:tcBorders>
          </w:tcPr>
          <w:p w14:paraId="4C9794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E2DA2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AB0ADA" w:rsidRPr="00BE10FF" w14:paraId="0A945BCB" w14:textId="77777777" w:rsidTr="00E830F0">
        <w:tc>
          <w:tcPr>
            <w:tcW w:w="3330" w:type="dxa"/>
            <w:gridSpan w:val="2"/>
            <w:tcBorders>
              <w:top w:val="nil"/>
              <w:left w:val="nil"/>
              <w:bottom w:val="nil"/>
              <w:right w:val="nil"/>
            </w:tcBorders>
          </w:tcPr>
          <w:p w14:paraId="039D21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E20C7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1D71F4CB" w14:textId="77777777" w:rsidTr="00E830F0">
        <w:tc>
          <w:tcPr>
            <w:tcW w:w="3330" w:type="dxa"/>
            <w:gridSpan w:val="2"/>
            <w:tcBorders>
              <w:top w:val="nil"/>
              <w:left w:val="nil"/>
              <w:bottom w:val="nil"/>
              <w:right w:val="nil"/>
            </w:tcBorders>
          </w:tcPr>
          <w:p w14:paraId="78923F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DAD53B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4458DCCE" w14:textId="77777777" w:rsidTr="00E830F0">
        <w:trPr>
          <w:trHeight w:val="230"/>
        </w:trPr>
        <w:tc>
          <w:tcPr>
            <w:tcW w:w="3330" w:type="dxa"/>
            <w:gridSpan w:val="2"/>
            <w:tcBorders>
              <w:top w:val="nil"/>
              <w:left w:val="nil"/>
              <w:bottom w:val="nil"/>
              <w:right w:val="nil"/>
            </w:tcBorders>
          </w:tcPr>
          <w:p w14:paraId="37C8CA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D12C6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1AE06C84" w14:textId="77777777" w:rsidTr="00E830F0">
        <w:trPr>
          <w:trHeight w:val="215"/>
        </w:trPr>
        <w:tc>
          <w:tcPr>
            <w:tcW w:w="3330" w:type="dxa"/>
            <w:gridSpan w:val="2"/>
            <w:tcBorders>
              <w:top w:val="nil"/>
              <w:left w:val="nil"/>
              <w:bottom w:val="nil"/>
              <w:right w:val="nil"/>
            </w:tcBorders>
          </w:tcPr>
          <w:p w14:paraId="201B97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D9AE8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9C38142" w14:textId="77777777" w:rsidTr="00E830F0">
        <w:trPr>
          <w:trHeight w:val="230"/>
        </w:trPr>
        <w:tc>
          <w:tcPr>
            <w:tcW w:w="3330" w:type="dxa"/>
            <w:gridSpan w:val="2"/>
            <w:tcBorders>
              <w:top w:val="nil"/>
              <w:left w:val="nil"/>
              <w:bottom w:val="nil"/>
              <w:right w:val="nil"/>
            </w:tcBorders>
          </w:tcPr>
          <w:p w14:paraId="2EAFB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636A7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19E800" w14:textId="77777777" w:rsidTr="00E830F0">
        <w:trPr>
          <w:trHeight w:val="230"/>
        </w:trPr>
        <w:tc>
          <w:tcPr>
            <w:tcW w:w="3330" w:type="dxa"/>
            <w:gridSpan w:val="2"/>
            <w:tcBorders>
              <w:top w:val="nil"/>
              <w:left w:val="nil"/>
              <w:bottom w:val="nil"/>
              <w:right w:val="nil"/>
            </w:tcBorders>
          </w:tcPr>
          <w:p w14:paraId="7C429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0FDE3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D404C8" w14:textId="77777777" w:rsidTr="00E830F0">
        <w:trPr>
          <w:trHeight w:val="230"/>
        </w:trPr>
        <w:tc>
          <w:tcPr>
            <w:tcW w:w="3330" w:type="dxa"/>
            <w:gridSpan w:val="2"/>
            <w:tcBorders>
              <w:top w:val="nil"/>
              <w:left w:val="nil"/>
              <w:bottom w:val="nil"/>
              <w:right w:val="nil"/>
            </w:tcBorders>
          </w:tcPr>
          <w:p w14:paraId="47E613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823F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04F9BF9" w14:textId="77777777" w:rsidTr="00E830F0">
        <w:trPr>
          <w:trHeight w:val="230"/>
        </w:trPr>
        <w:tc>
          <w:tcPr>
            <w:tcW w:w="3330" w:type="dxa"/>
            <w:gridSpan w:val="2"/>
            <w:tcBorders>
              <w:top w:val="nil"/>
              <w:left w:val="nil"/>
              <w:bottom w:val="nil"/>
              <w:right w:val="nil"/>
            </w:tcBorders>
          </w:tcPr>
          <w:p w14:paraId="03C865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39F112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7ACECE6" w14:textId="77777777" w:rsidTr="00E830F0">
        <w:tc>
          <w:tcPr>
            <w:tcW w:w="3330" w:type="dxa"/>
            <w:gridSpan w:val="2"/>
            <w:tcBorders>
              <w:top w:val="nil"/>
              <w:left w:val="nil"/>
              <w:bottom w:val="nil"/>
              <w:right w:val="nil"/>
            </w:tcBorders>
          </w:tcPr>
          <w:p w14:paraId="391F92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B3D3F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47327D" w14:textId="77777777" w:rsidTr="00E830F0">
        <w:trPr>
          <w:trHeight w:val="230"/>
        </w:trPr>
        <w:tc>
          <w:tcPr>
            <w:tcW w:w="3330" w:type="dxa"/>
            <w:gridSpan w:val="2"/>
            <w:tcBorders>
              <w:top w:val="nil"/>
              <w:left w:val="nil"/>
              <w:bottom w:val="nil"/>
              <w:right w:val="nil"/>
            </w:tcBorders>
          </w:tcPr>
          <w:p w14:paraId="500907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579373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CDDAA9E" w14:textId="77777777" w:rsidTr="00E830F0">
        <w:trPr>
          <w:trHeight w:val="230"/>
        </w:trPr>
        <w:tc>
          <w:tcPr>
            <w:tcW w:w="3330" w:type="dxa"/>
            <w:gridSpan w:val="2"/>
            <w:tcBorders>
              <w:top w:val="nil"/>
              <w:left w:val="nil"/>
              <w:bottom w:val="nil"/>
              <w:right w:val="nil"/>
            </w:tcBorders>
          </w:tcPr>
          <w:p w14:paraId="446897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B7BF1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FECC345" w14:textId="77777777" w:rsidTr="00E830F0">
        <w:trPr>
          <w:trHeight w:val="230"/>
        </w:trPr>
        <w:tc>
          <w:tcPr>
            <w:tcW w:w="3330" w:type="dxa"/>
            <w:gridSpan w:val="2"/>
            <w:tcBorders>
              <w:top w:val="nil"/>
              <w:left w:val="nil"/>
              <w:bottom w:val="nil"/>
              <w:right w:val="nil"/>
            </w:tcBorders>
          </w:tcPr>
          <w:p w14:paraId="3EE75B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CAEDB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Binnen een CATALOGUS moet de Zaaktype-omschrijving uniek zijn.</w:t>
            </w:r>
          </w:p>
          <w:p w14:paraId="6B1F04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393153A6" w14:textId="77777777" w:rsidTr="00E830F0">
        <w:tc>
          <w:tcPr>
            <w:tcW w:w="9360" w:type="dxa"/>
            <w:gridSpan w:val="3"/>
            <w:tcBorders>
              <w:top w:val="nil"/>
              <w:left w:val="nil"/>
              <w:bottom w:val="nil"/>
              <w:right w:val="nil"/>
            </w:tcBorders>
          </w:tcPr>
          <w:p w14:paraId="590BEA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E673377" w14:textId="77777777" w:rsidTr="00E830F0">
        <w:tc>
          <w:tcPr>
            <w:tcW w:w="450" w:type="dxa"/>
            <w:tcBorders>
              <w:top w:val="nil"/>
              <w:left w:val="nil"/>
              <w:bottom w:val="nil"/>
              <w:right w:val="nil"/>
            </w:tcBorders>
          </w:tcPr>
          <w:p w14:paraId="3462E4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0F3D3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de gelijknamige attribuutsoort bij Zaak in het GFO Zaken 2004.</w:t>
            </w:r>
          </w:p>
          <w:p w14:paraId="350B52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Binnen een catalogus heeft elke zaaktype een unieke naam, de Zaaktype-omschrijving.</w:t>
            </w:r>
          </w:p>
        </w:tc>
      </w:tr>
    </w:tbl>
    <w:bookmarkStart w:id="1904" w:name="BKM_DCBFC8A2_9809_4773_A97C_B831D99ABC92"/>
    <w:bookmarkEnd w:id="1904"/>
    <w:p w14:paraId="282E115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216D698" w14:textId="77777777" w:rsidTr="00E830F0">
        <w:trPr>
          <w:trHeight w:val="230"/>
        </w:trPr>
        <w:tc>
          <w:tcPr>
            <w:tcW w:w="3330" w:type="dxa"/>
            <w:gridSpan w:val="2"/>
            <w:tcBorders>
              <w:top w:val="nil"/>
              <w:left w:val="nil"/>
              <w:bottom w:val="nil"/>
              <w:right w:val="nil"/>
            </w:tcBorders>
          </w:tcPr>
          <w:p w14:paraId="0A5CA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EAF9C9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Zaaktype-omschrijving generiek</w:t>
            </w:r>
            <w:r w:rsidRPr="00BE10FF">
              <w:rPr>
                <w:rFonts w:ascii="Arial" w:hAnsi="Arial" w:cs="Arial"/>
                <w:szCs w:val="24"/>
                <w:lang w:val="en-AU" w:eastAsia="en-US"/>
              </w:rPr>
              <w:fldChar w:fldCharType="end"/>
            </w:r>
          </w:p>
        </w:tc>
      </w:tr>
      <w:tr w:rsidR="00AB0ADA" w:rsidRPr="00BE10FF" w14:paraId="7DE72451" w14:textId="77777777" w:rsidTr="00E830F0">
        <w:tc>
          <w:tcPr>
            <w:tcW w:w="3330" w:type="dxa"/>
            <w:gridSpan w:val="2"/>
            <w:tcBorders>
              <w:top w:val="nil"/>
              <w:left w:val="nil"/>
              <w:bottom w:val="nil"/>
              <w:right w:val="nil"/>
            </w:tcBorders>
          </w:tcPr>
          <w:p w14:paraId="513376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E592B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C5FCA40" w14:textId="77777777" w:rsidTr="00E830F0">
        <w:tc>
          <w:tcPr>
            <w:tcW w:w="3330" w:type="dxa"/>
            <w:gridSpan w:val="2"/>
            <w:tcBorders>
              <w:top w:val="nil"/>
              <w:left w:val="nil"/>
              <w:bottom w:val="nil"/>
              <w:right w:val="nil"/>
            </w:tcBorders>
          </w:tcPr>
          <w:p w14:paraId="27692E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92C1C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3FB9FFD" w14:textId="77777777" w:rsidTr="00E830F0">
        <w:tc>
          <w:tcPr>
            <w:tcW w:w="3330" w:type="dxa"/>
            <w:gridSpan w:val="2"/>
            <w:tcBorders>
              <w:top w:val="nil"/>
              <w:left w:val="nil"/>
              <w:bottom w:val="nil"/>
              <w:right w:val="nil"/>
            </w:tcBorders>
          </w:tcPr>
          <w:p w14:paraId="01DF04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3CF54F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omschrijvingGeneriek</w:t>
            </w:r>
            <w:r w:rsidRPr="00BE10FF">
              <w:rPr>
                <w:rFonts w:ascii="Arial" w:hAnsi="Arial" w:cs="Arial"/>
                <w:szCs w:val="24"/>
                <w:lang w:val="en-AU" w:eastAsia="en-US"/>
              </w:rPr>
              <w:fldChar w:fldCharType="end"/>
            </w:r>
          </w:p>
        </w:tc>
      </w:tr>
      <w:tr w:rsidR="00AB0ADA" w:rsidRPr="00BE10FF" w14:paraId="2B6828CB" w14:textId="77777777" w:rsidTr="00E830F0">
        <w:tc>
          <w:tcPr>
            <w:tcW w:w="3330" w:type="dxa"/>
            <w:gridSpan w:val="2"/>
            <w:tcBorders>
              <w:top w:val="nil"/>
              <w:left w:val="nil"/>
              <w:bottom w:val="nil"/>
              <w:right w:val="nil"/>
            </w:tcBorders>
          </w:tcPr>
          <w:p w14:paraId="07357A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9BBF9B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610E6A"/>
                <w:sz w:val="22"/>
                <w:szCs w:val="24"/>
                <w:lang w:eastAsia="en-US"/>
              </w:rPr>
              <w:t>Algemeen gehanteerde omschrijving van de aard van ZAAKen van het ZAAKTYPE</w:t>
            </w:r>
          </w:p>
        </w:tc>
      </w:tr>
      <w:tr w:rsidR="00AB0ADA" w:rsidRPr="00BE10FF" w14:paraId="48A7AC71" w14:textId="77777777" w:rsidTr="00E830F0">
        <w:trPr>
          <w:trHeight w:val="230"/>
        </w:trPr>
        <w:tc>
          <w:tcPr>
            <w:tcW w:w="3330" w:type="dxa"/>
            <w:gridSpan w:val="2"/>
            <w:tcBorders>
              <w:top w:val="nil"/>
              <w:left w:val="nil"/>
              <w:bottom w:val="nil"/>
              <w:right w:val="nil"/>
            </w:tcBorders>
          </w:tcPr>
          <w:p w14:paraId="55F1AD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39A7C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RGBZ</w:t>
            </w:r>
          </w:p>
        </w:tc>
      </w:tr>
      <w:tr w:rsidR="00AB0ADA" w:rsidRPr="00BE10FF" w14:paraId="482D94EA" w14:textId="77777777" w:rsidTr="00E830F0">
        <w:tc>
          <w:tcPr>
            <w:tcW w:w="3330" w:type="dxa"/>
            <w:gridSpan w:val="2"/>
            <w:tcBorders>
              <w:top w:val="nil"/>
              <w:left w:val="nil"/>
              <w:bottom w:val="nil"/>
              <w:right w:val="nil"/>
            </w:tcBorders>
          </w:tcPr>
          <w:p w14:paraId="638F58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D4C6E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8696E4A" w14:textId="77777777" w:rsidTr="00E830F0">
        <w:tc>
          <w:tcPr>
            <w:tcW w:w="3330" w:type="dxa"/>
            <w:gridSpan w:val="2"/>
            <w:tcBorders>
              <w:top w:val="nil"/>
              <w:left w:val="nil"/>
              <w:bottom w:val="nil"/>
              <w:right w:val="nil"/>
            </w:tcBorders>
          </w:tcPr>
          <w:p w14:paraId="17B6B9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802399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34B3583E" w14:textId="77777777" w:rsidTr="00E830F0">
        <w:trPr>
          <w:trHeight w:val="230"/>
        </w:trPr>
        <w:tc>
          <w:tcPr>
            <w:tcW w:w="3330" w:type="dxa"/>
            <w:gridSpan w:val="2"/>
            <w:tcBorders>
              <w:top w:val="nil"/>
              <w:left w:val="nil"/>
              <w:bottom w:val="nil"/>
              <w:right w:val="nil"/>
            </w:tcBorders>
          </w:tcPr>
          <w:p w14:paraId="2FB8EB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42D30BB" w14:textId="52DBAB8D" w:rsidR="00AB0ADA" w:rsidRPr="00BE10FF" w:rsidRDefault="0060420C"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1905" w:author="Arjan Kloosterboer" w:date="2018-05-23T14:20:00Z">
              <w:r w:rsidRPr="0060420C">
                <w:rPr>
                  <w:rFonts w:ascii="Calibri" w:hAnsi="Calibri" w:cs="Arial"/>
                  <w:color w:val="0F0F0F"/>
                  <w:sz w:val="22"/>
                  <w:szCs w:val="24"/>
                  <w:lang w:eastAsia="en-US"/>
                </w:rPr>
                <w:t xml:space="preserve">De waarden van 'Zaaktype omschrijving' zoals opgenomen in de Catalogus </w:t>
              </w:r>
            </w:ins>
            <w:ins w:id="1906" w:author="Arjan Kloosterboer" w:date="2018-05-23T15:02:00Z">
              <w:r w:rsidR="00931DEA" w:rsidRPr="007400ED">
                <w:rPr>
                  <w:rFonts w:ascii="Calibri" w:hAnsi="Calibri" w:cs="Arial"/>
                  <w:color w:val="0F0F0F"/>
                  <w:sz w:val="22"/>
                  <w:szCs w:val="24"/>
                  <w:lang w:eastAsia="en-US"/>
                </w:rPr>
                <w:t xml:space="preserve">met standaard zaaktypen </w:t>
              </w:r>
            </w:ins>
            <w:ins w:id="1907" w:author="Arjan Kloosterboer" w:date="2018-05-23T14:20:00Z">
              <w:r w:rsidRPr="0060420C">
                <w:rPr>
                  <w:rFonts w:ascii="Calibri" w:hAnsi="Calibri" w:cs="Arial"/>
                  <w:color w:val="0F0F0F"/>
                  <w:sz w:val="22"/>
                  <w:szCs w:val="24"/>
                  <w:lang w:eastAsia="en-US"/>
                </w:rPr>
                <w:t>van het betreffende Domein</w:t>
              </w:r>
            </w:ins>
            <w:del w:id="1908" w:author="Arjan Kloosterboer" w:date="2018-05-23T14:20:00Z">
              <w:r w:rsidR="00AB0ADA" w:rsidRPr="00BE10FF" w:rsidDel="0060420C">
                <w:rPr>
                  <w:rFonts w:ascii="Calibri" w:hAnsi="Calibri" w:cs="Arial"/>
                  <w:color w:val="0F0F0F"/>
                  <w:sz w:val="22"/>
                  <w:szCs w:val="24"/>
                  <w:lang w:eastAsia="en-US"/>
                </w:rPr>
                <w:delText>zoals vastgelegd in CATALOGUS</w:delText>
              </w:r>
            </w:del>
            <w:r w:rsidR="00AB0ADA" w:rsidRPr="00BE10FF">
              <w:rPr>
                <w:rFonts w:ascii="Calibri" w:hAnsi="Calibri" w:cs="Arial"/>
                <w:color w:val="0F0F0F"/>
                <w:sz w:val="22"/>
                <w:szCs w:val="24"/>
                <w:lang w:eastAsia="en-US"/>
              </w:rPr>
              <w:t>.</w:t>
            </w:r>
          </w:p>
        </w:tc>
      </w:tr>
      <w:tr w:rsidR="00AB0ADA" w:rsidRPr="00BE10FF" w14:paraId="70E1E161" w14:textId="77777777" w:rsidTr="00E830F0">
        <w:trPr>
          <w:trHeight w:val="215"/>
        </w:trPr>
        <w:tc>
          <w:tcPr>
            <w:tcW w:w="3330" w:type="dxa"/>
            <w:gridSpan w:val="2"/>
            <w:tcBorders>
              <w:top w:val="nil"/>
              <w:left w:val="nil"/>
              <w:bottom w:val="nil"/>
              <w:right w:val="nil"/>
            </w:tcBorders>
          </w:tcPr>
          <w:p w14:paraId="5F4D01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8521A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2D840A" w14:textId="77777777" w:rsidTr="00E830F0">
        <w:trPr>
          <w:trHeight w:val="230"/>
        </w:trPr>
        <w:tc>
          <w:tcPr>
            <w:tcW w:w="3330" w:type="dxa"/>
            <w:gridSpan w:val="2"/>
            <w:tcBorders>
              <w:top w:val="nil"/>
              <w:left w:val="nil"/>
              <w:bottom w:val="nil"/>
              <w:right w:val="nil"/>
            </w:tcBorders>
          </w:tcPr>
          <w:p w14:paraId="24902A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9A9BF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D111A15" w14:textId="77777777" w:rsidTr="00E830F0">
        <w:trPr>
          <w:trHeight w:val="230"/>
        </w:trPr>
        <w:tc>
          <w:tcPr>
            <w:tcW w:w="3330" w:type="dxa"/>
            <w:gridSpan w:val="2"/>
            <w:tcBorders>
              <w:top w:val="nil"/>
              <w:left w:val="nil"/>
              <w:bottom w:val="nil"/>
              <w:right w:val="nil"/>
            </w:tcBorders>
          </w:tcPr>
          <w:p w14:paraId="3D2F26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4F66F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F7341D" w14:textId="77777777" w:rsidTr="00E830F0">
        <w:trPr>
          <w:trHeight w:val="230"/>
        </w:trPr>
        <w:tc>
          <w:tcPr>
            <w:tcW w:w="3330" w:type="dxa"/>
            <w:gridSpan w:val="2"/>
            <w:tcBorders>
              <w:top w:val="nil"/>
              <w:left w:val="nil"/>
              <w:bottom w:val="nil"/>
              <w:right w:val="nil"/>
            </w:tcBorders>
          </w:tcPr>
          <w:p w14:paraId="64223E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0CDD1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DB4316F" w14:textId="77777777" w:rsidTr="00E830F0">
        <w:trPr>
          <w:trHeight w:val="230"/>
        </w:trPr>
        <w:tc>
          <w:tcPr>
            <w:tcW w:w="3330" w:type="dxa"/>
            <w:gridSpan w:val="2"/>
            <w:tcBorders>
              <w:top w:val="nil"/>
              <w:left w:val="nil"/>
              <w:bottom w:val="nil"/>
              <w:right w:val="nil"/>
            </w:tcBorders>
          </w:tcPr>
          <w:p w14:paraId="209719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FC0AC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47DABC4" w14:textId="77777777" w:rsidTr="00E830F0">
        <w:tc>
          <w:tcPr>
            <w:tcW w:w="3330" w:type="dxa"/>
            <w:gridSpan w:val="2"/>
            <w:tcBorders>
              <w:top w:val="nil"/>
              <w:left w:val="nil"/>
              <w:bottom w:val="nil"/>
              <w:right w:val="nil"/>
            </w:tcBorders>
          </w:tcPr>
          <w:p w14:paraId="04D974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55337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F4855E6" w14:textId="77777777" w:rsidTr="00E830F0">
        <w:trPr>
          <w:trHeight w:val="230"/>
        </w:trPr>
        <w:tc>
          <w:tcPr>
            <w:tcW w:w="3330" w:type="dxa"/>
            <w:gridSpan w:val="2"/>
            <w:tcBorders>
              <w:top w:val="nil"/>
              <w:left w:val="nil"/>
              <w:bottom w:val="nil"/>
              <w:right w:val="nil"/>
            </w:tcBorders>
          </w:tcPr>
          <w:p w14:paraId="64333E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CEE5BE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F6EE8ED" w14:textId="77777777" w:rsidTr="00E830F0">
        <w:trPr>
          <w:trHeight w:val="230"/>
        </w:trPr>
        <w:tc>
          <w:tcPr>
            <w:tcW w:w="3330" w:type="dxa"/>
            <w:gridSpan w:val="2"/>
            <w:tcBorders>
              <w:top w:val="nil"/>
              <w:left w:val="nil"/>
              <w:bottom w:val="nil"/>
              <w:right w:val="nil"/>
            </w:tcBorders>
          </w:tcPr>
          <w:p w14:paraId="151466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AABE4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981B39" w14:textId="77777777" w:rsidTr="00E830F0">
        <w:trPr>
          <w:trHeight w:val="230"/>
        </w:trPr>
        <w:tc>
          <w:tcPr>
            <w:tcW w:w="3330" w:type="dxa"/>
            <w:gridSpan w:val="2"/>
            <w:tcBorders>
              <w:top w:val="nil"/>
              <w:left w:val="nil"/>
              <w:bottom w:val="nil"/>
              <w:right w:val="nil"/>
            </w:tcBorders>
          </w:tcPr>
          <w:p w14:paraId="1CEAB0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27968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D60506D" w14:textId="77777777" w:rsidTr="00E830F0">
        <w:tc>
          <w:tcPr>
            <w:tcW w:w="9360" w:type="dxa"/>
            <w:gridSpan w:val="3"/>
            <w:tcBorders>
              <w:top w:val="nil"/>
              <w:left w:val="nil"/>
              <w:bottom w:val="nil"/>
              <w:right w:val="nil"/>
            </w:tcBorders>
          </w:tcPr>
          <w:p w14:paraId="045935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77BC8BA" w14:textId="77777777" w:rsidTr="00E830F0">
        <w:tc>
          <w:tcPr>
            <w:tcW w:w="450" w:type="dxa"/>
            <w:tcBorders>
              <w:top w:val="nil"/>
              <w:left w:val="nil"/>
              <w:bottom w:val="nil"/>
              <w:right w:val="nil"/>
            </w:tcBorders>
          </w:tcPr>
          <w:p w14:paraId="22FA4F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7BC224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om een korte omschrijving van de aard van de zaak, ook wel zaaknaam genoemd, zoals deze binnen een Domein wordt toegepast. Deze kan afwijken van de door de zaakbehandelende organisatie(s) gehanteerde naam, de Zaaktype-omschrijving. De domeinwaarden zijn opgenomen in de CATALOGUS van het betreffende Domein.</w:t>
            </w:r>
          </w:p>
        </w:tc>
      </w:tr>
    </w:tbl>
    <w:bookmarkStart w:id="1909" w:name="BKM_779242D7_2EB8_4cbf_B491_8806B1848340"/>
    <w:bookmarkEnd w:id="1909"/>
    <w:p w14:paraId="32D02D4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Zaakcategorie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E6A1D99" w14:textId="77777777" w:rsidTr="00E830F0">
        <w:trPr>
          <w:trHeight w:val="230"/>
        </w:trPr>
        <w:tc>
          <w:tcPr>
            <w:tcW w:w="3330" w:type="dxa"/>
            <w:gridSpan w:val="2"/>
            <w:tcBorders>
              <w:top w:val="nil"/>
              <w:left w:val="nil"/>
              <w:bottom w:val="nil"/>
              <w:right w:val="nil"/>
            </w:tcBorders>
          </w:tcPr>
          <w:p w14:paraId="776524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E42A9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Zaakcategorie</w:t>
            </w:r>
            <w:r w:rsidRPr="00BE10FF">
              <w:rPr>
                <w:rFonts w:ascii="Arial" w:hAnsi="Arial" w:cs="Arial"/>
                <w:szCs w:val="24"/>
                <w:lang w:val="en-AU" w:eastAsia="en-US"/>
              </w:rPr>
              <w:fldChar w:fldCharType="end"/>
            </w:r>
          </w:p>
        </w:tc>
      </w:tr>
      <w:tr w:rsidR="00AB0ADA" w:rsidRPr="00BE10FF" w14:paraId="0A072A18" w14:textId="77777777" w:rsidTr="00E830F0">
        <w:tc>
          <w:tcPr>
            <w:tcW w:w="3330" w:type="dxa"/>
            <w:gridSpan w:val="2"/>
            <w:tcBorders>
              <w:top w:val="nil"/>
              <w:left w:val="nil"/>
              <w:bottom w:val="nil"/>
              <w:right w:val="nil"/>
            </w:tcBorders>
          </w:tcPr>
          <w:p w14:paraId="27FE6B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670A2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DE551F" w14:textId="77777777" w:rsidTr="00E830F0">
        <w:tc>
          <w:tcPr>
            <w:tcW w:w="3330" w:type="dxa"/>
            <w:gridSpan w:val="2"/>
            <w:tcBorders>
              <w:top w:val="nil"/>
              <w:left w:val="nil"/>
              <w:bottom w:val="nil"/>
              <w:right w:val="nil"/>
            </w:tcBorders>
          </w:tcPr>
          <w:p w14:paraId="4FE697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C3FF6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5BF6B29" w14:textId="77777777" w:rsidTr="00E830F0">
        <w:tc>
          <w:tcPr>
            <w:tcW w:w="3330" w:type="dxa"/>
            <w:gridSpan w:val="2"/>
            <w:tcBorders>
              <w:top w:val="nil"/>
              <w:left w:val="nil"/>
              <w:bottom w:val="nil"/>
              <w:right w:val="nil"/>
            </w:tcBorders>
          </w:tcPr>
          <w:p w14:paraId="18745A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2C8A06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zaakcategorie</w:t>
            </w:r>
            <w:r w:rsidRPr="00BE10FF">
              <w:rPr>
                <w:rFonts w:ascii="Arial" w:hAnsi="Arial" w:cs="Arial"/>
                <w:szCs w:val="24"/>
                <w:lang w:val="en-AU" w:eastAsia="en-US"/>
              </w:rPr>
              <w:fldChar w:fldCharType="end"/>
            </w:r>
          </w:p>
        </w:tc>
      </w:tr>
      <w:tr w:rsidR="00AB0ADA" w:rsidRPr="00BE10FF" w14:paraId="069533D1" w14:textId="77777777" w:rsidTr="00E830F0">
        <w:tc>
          <w:tcPr>
            <w:tcW w:w="3330" w:type="dxa"/>
            <w:gridSpan w:val="2"/>
            <w:tcBorders>
              <w:top w:val="nil"/>
              <w:left w:val="nil"/>
              <w:bottom w:val="nil"/>
              <w:right w:val="nil"/>
            </w:tcBorders>
          </w:tcPr>
          <w:p w14:paraId="3B7EDD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D04A75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Typering van de aard van ZAAKen van het ZAAKTYPE.</w:t>
            </w:r>
            <w:r w:rsidRPr="00BE10FF">
              <w:rPr>
                <w:rFonts w:ascii="Arial" w:hAnsi="Arial" w:cs="Arial"/>
                <w:szCs w:val="24"/>
                <w:lang w:val="en-AU" w:eastAsia="en-US"/>
              </w:rPr>
              <w:fldChar w:fldCharType="end"/>
            </w:r>
          </w:p>
        </w:tc>
      </w:tr>
      <w:tr w:rsidR="00AB0ADA" w:rsidRPr="00BE10FF" w14:paraId="353A8355" w14:textId="77777777" w:rsidTr="00E830F0">
        <w:trPr>
          <w:trHeight w:val="230"/>
        </w:trPr>
        <w:tc>
          <w:tcPr>
            <w:tcW w:w="3330" w:type="dxa"/>
            <w:gridSpan w:val="2"/>
            <w:tcBorders>
              <w:top w:val="nil"/>
              <w:left w:val="nil"/>
              <w:bottom w:val="nil"/>
              <w:right w:val="nil"/>
            </w:tcBorders>
          </w:tcPr>
          <w:p w14:paraId="24F17F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FBB7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5302643" w14:textId="77777777" w:rsidTr="00E830F0">
        <w:tc>
          <w:tcPr>
            <w:tcW w:w="3330" w:type="dxa"/>
            <w:gridSpan w:val="2"/>
            <w:tcBorders>
              <w:top w:val="nil"/>
              <w:left w:val="nil"/>
              <w:bottom w:val="nil"/>
              <w:right w:val="nil"/>
            </w:tcBorders>
          </w:tcPr>
          <w:p w14:paraId="20CD2F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A965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38C3F72" w14:textId="77777777" w:rsidTr="00E830F0">
        <w:tc>
          <w:tcPr>
            <w:tcW w:w="3330" w:type="dxa"/>
            <w:gridSpan w:val="2"/>
            <w:tcBorders>
              <w:top w:val="nil"/>
              <w:left w:val="nil"/>
              <w:bottom w:val="nil"/>
              <w:right w:val="nil"/>
            </w:tcBorders>
          </w:tcPr>
          <w:p w14:paraId="5338D4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Formaat </w:t>
            </w:r>
          </w:p>
        </w:tc>
        <w:tc>
          <w:tcPr>
            <w:tcW w:w="6030" w:type="dxa"/>
            <w:tcBorders>
              <w:top w:val="nil"/>
              <w:left w:val="nil"/>
              <w:bottom w:val="nil"/>
              <w:right w:val="nil"/>
            </w:tcBorders>
          </w:tcPr>
          <w:p w14:paraId="462BA60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3025AAAC" w14:textId="77777777" w:rsidTr="00E830F0">
        <w:trPr>
          <w:trHeight w:val="230"/>
        </w:trPr>
        <w:tc>
          <w:tcPr>
            <w:tcW w:w="3330" w:type="dxa"/>
            <w:gridSpan w:val="2"/>
            <w:tcBorders>
              <w:top w:val="nil"/>
              <w:left w:val="nil"/>
              <w:bottom w:val="nil"/>
              <w:right w:val="nil"/>
            </w:tcBorders>
          </w:tcPr>
          <w:p w14:paraId="066AAC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556DB3E" w14:textId="19C84485" w:rsidR="00AB0ADA" w:rsidRPr="00BE10FF" w:rsidRDefault="007400ED"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1910" w:author="Arjan Kloosterboer" w:date="2018-05-23T15:01:00Z">
              <w:r w:rsidRPr="007400ED">
                <w:rPr>
                  <w:rFonts w:ascii="Calibri" w:hAnsi="Calibri" w:cs="Arial"/>
                  <w:color w:val="0F0F0F"/>
                  <w:sz w:val="22"/>
                  <w:szCs w:val="24"/>
                  <w:lang w:eastAsia="en-US"/>
                </w:rPr>
                <w:t>De waarden van 'Zaaktypecategorie' zoals opgenomen in de Catalogus met standaard zaaktypen van het betreffende Domein.</w:t>
              </w:r>
            </w:ins>
            <w:del w:id="1911" w:author="Arjan Kloosterboer" w:date="2018-05-23T15:01:00Z">
              <w:r w:rsidR="00AB0ADA" w:rsidRPr="00BE10FF" w:rsidDel="007400ED">
                <w:rPr>
                  <w:rFonts w:ascii="Calibri" w:hAnsi="Calibri" w:cs="Arial"/>
                  <w:color w:val="0F0F0F"/>
                  <w:sz w:val="22"/>
                  <w:szCs w:val="24"/>
                  <w:lang w:eastAsia="en-US"/>
                </w:rPr>
                <w:delText>zie Zaaktypecatalogus</w:delText>
              </w:r>
            </w:del>
          </w:p>
        </w:tc>
      </w:tr>
      <w:tr w:rsidR="00AB0ADA" w:rsidRPr="00BE10FF" w14:paraId="6E1D0CE5" w14:textId="77777777" w:rsidTr="00E830F0">
        <w:trPr>
          <w:trHeight w:val="215"/>
        </w:trPr>
        <w:tc>
          <w:tcPr>
            <w:tcW w:w="3330" w:type="dxa"/>
            <w:gridSpan w:val="2"/>
            <w:tcBorders>
              <w:top w:val="nil"/>
              <w:left w:val="nil"/>
              <w:bottom w:val="nil"/>
              <w:right w:val="nil"/>
            </w:tcBorders>
          </w:tcPr>
          <w:p w14:paraId="301157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4550E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729EA5C" w14:textId="77777777" w:rsidTr="00E830F0">
        <w:trPr>
          <w:trHeight w:val="230"/>
        </w:trPr>
        <w:tc>
          <w:tcPr>
            <w:tcW w:w="3330" w:type="dxa"/>
            <w:gridSpan w:val="2"/>
            <w:tcBorders>
              <w:top w:val="nil"/>
              <w:left w:val="nil"/>
              <w:bottom w:val="nil"/>
              <w:right w:val="nil"/>
            </w:tcBorders>
          </w:tcPr>
          <w:p w14:paraId="6B8491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DAFD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D19A196" w14:textId="77777777" w:rsidTr="00E830F0">
        <w:trPr>
          <w:trHeight w:val="230"/>
        </w:trPr>
        <w:tc>
          <w:tcPr>
            <w:tcW w:w="3330" w:type="dxa"/>
            <w:gridSpan w:val="2"/>
            <w:tcBorders>
              <w:top w:val="nil"/>
              <w:left w:val="nil"/>
              <w:bottom w:val="nil"/>
              <w:right w:val="nil"/>
            </w:tcBorders>
          </w:tcPr>
          <w:p w14:paraId="6E1085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AE6A3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5CC70B3" w14:textId="77777777" w:rsidTr="00E830F0">
        <w:trPr>
          <w:trHeight w:val="230"/>
        </w:trPr>
        <w:tc>
          <w:tcPr>
            <w:tcW w:w="3330" w:type="dxa"/>
            <w:gridSpan w:val="2"/>
            <w:tcBorders>
              <w:top w:val="nil"/>
              <w:left w:val="nil"/>
              <w:bottom w:val="nil"/>
              <w:right w:val="nil"/>
            </w:tcBorders>
          </w:tcPr>
          <w:p w14:paraId="6B58C8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80D6A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0D96309" w14:textId="77777777" w:rsidTr="00E830F0">
        <w:trPr>
          <w:trHeight w:val="230"/>
        </w:trPr>
        <w:tc>
          <w:tcPr>
            <w:tcW w:w="3330" w:type="dxa"/>
            <w:gridSpan w:val="2"/>
            <w:tcBorders>
              <w:top w:val="nil"/>
              <w:left w:val="nil"/>
              <w:bottom w:val="nil"/>
              <w:right w:val="nil"/>
            </w:tcBorders>
          </w:tcPr>
          <w:p w14:paraId="4F0C52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6B2B5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F91119" w14:textId="77777777" w:rsidTr="00E830F0">
        <w:tc>
          <w:tcPr>
            <w:tcW w:w="3330" w:type="dxa"/>
            <w:gridSpan w:val="2"/>
            <w:tcBorders>
              <w:top w:val="nil"/>
              <w:left w:val="nil"/>
              <w:bottom w:val="nil"/>
              <w:right w:val="nil"/>
            </w:tcBorders>
          </w:tcPr>
          <w:p w14:paraId="1EB90E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C6F75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1BC535B" w14:textId="77777777" w:rsidTr="00E830F0">
        <w:trPr>
          <w:trHeight w:val="230"/>
        </w:trPr>
        <w:tc>
          <w:tcPr>
            <w:tcW w:w="3330" w:type="dxa"/>
            <w:gridSpan w:val="2"/>
            <w:tcBorders>
              <w:top w:val="nil"/>
              <w:left w:val="nil"/>
              <w:bottom w:val="nil"/>
              <w:right w:val="nil"/>
            </w:tcBorders>
          </w:tcPr>
          <w:p w14:paraId="6011A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FBB5BC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E3A6A4D" w14:textId="77777777" w:rsidTr="00E830F0">
        <w:trPr>
          <w:trHeight w:val="230"/>
        </w:trPr>
        <w:tc>
          <w:tcPr>
            <w:tcW w:w="3330" w:type="dxa"/>
            <w:gridSpan w:val="2"/>
            <w:tcBorders>
              <w:top w:val="nil"/>
              <w:left w:val="nil"/>
              <w:bottom w:val="nil"/>
              <w:right w:val="nil"/>
            </w:tcBorders>
          </w:tcPr>
          <w:p w14:paraId="60D6AC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696B2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3570FE3" w14:textId="77777777" w:rsidTr="00E830F0">
        <w:trPr>
          <w:trHeight w:val="230"/>
        </w:trPr>
        <w:tc>
          <w:tcPr>
            <w:tcW w:w="3330" w:type="dxa"/>
            <w:gridSpan w:val="2"/>
            <w:tcBorders>
              <w:top w:val="nil"/>
              <w:left w:val="nil"/>
              <w:bottom w:val="nil"/>
              <w:right w:val="nil"/>
            </w:tcBorders>
          </w:tcPr>
          <w:p w14:paraId="220CFF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7AA82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103CF72D" w14:textId="77777777" w:rsidTr="00E830F0">
        <w:tc>
          <w:tcPr>
            <w:tcW w:w="9360" w:type="dxa"/>
            <w:gridSpan w:val="3"/>
            <w:tcBorders>
              <w:top w:val="nil"/>
              <w:left w:val="nil"/>
              <w:bottom w:val="nil"/>
              <w:right w:val="nil"/>
            </w:tcBorders>
          </w:tcPr>
          <w:p w14:paraId="0E0927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3D0A17B" w14:textId="77777777" w:rsidTr="00E830F0">
        <w:tc>
          <w:tcPr>
            <w:tcW w:w="450" w:type="dxa"/>
            <w:tcBorders>
              <w:top w:val="nil"/>
              <w:left w:val="nil"/>
              <w:bottom w:val="nil"/>
              <w:right w:val="nil"/>
            </w:tcBorders>
          </w:tcPr>
          <w:p w14:paraId="0DE32A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ED3F0FA" w14:textId="1EE694B0"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Het gaat hier om de indeling van zaaktypen naar categorieën zoals </w:t>
            </w:r>
            <w:ins w:id="1912" w:author="Arjan Kloosterboer" w:date="2018-05-23T15:02:00Z">
              <w:r w:rsidR="00931DEA">
                <w:rPr>
                  <w:rFonts w:ascii="Calibri" w:hAnsi="Calibri" w:cs="Arial"/>
                  <w:color w:val="0F0F0F"/>
                  <w:sz w:val="22"/>
                  <w:szCs w:val="24"/>
                  <w:lang w:eastAsia="en-US"/>
                </w:rPr>
                <w:t>‘</w:t>
              </w:r>
            </w:ins>
            <w:r w:rsidRPr="00BE10FF">
              <w:rPr>
                <w:rFonts w:ascii="Calibri" w:hAnsi="Calibri" w:cs="Arial"/>
                <w:color w:val="0F0F0F"/>
                <w:sz w:val="22"/>
                <w:szCs w:val="24"/>
                <w:lang w:eastAsia="en-US"/>
              </w:rPr>
              <w:t>Behandelen vergunningaanvraag</w:t>
            </w:r>
            <w:ins w:id="1913" w:author="Arjan Kloosterboer" w:date="2018-05-23T15:02:00Z">
              <w:r w:rsidR="00931DEA">
                <w:rPr>
                  <w:rFonts w:ascii="Calibri" w:hAnsi="Calibri" w:cs="Arial"/>
                  <w:color w:val="0F0F0F"/>
                  <w:sz w:val="22"/>
                  <w:szCs w:val="24"/>
                  <w:lang w:eastAsia="en-US"/>
                </w:rPr>
                <w:t>’</w:t>
              </w:r>
            </w:ins>
            <w:r w:rsidRPr="00BE10FF">
              <w:rPr>
                <w:rFonts w:ascii="Calibri" w:hAnsi="Calibri" w:cs="Arial"/>
                <w:color w:val="0F0F0F"/>
                <w:sz w:val="22"/>
                <w:szCs w:val="24"/>
                <w:lang w:eastAsia="en-US"/>
              </w:rPr>
              <w:t xml:space="preserve">, </w:t>
            </w:r>
            <w:ins w:id="1914" w:author="Arjan Kloosterboer" w:date="2018-05-23T15:02:00Z">
              <w:r w:rsidR="00931DEA">
                <w:rPr>
                  <w:rFonts w:ascii="Calibri" w:hAnsi="Calibri" w:cs="Arial"/>
                  <w:color w:val="0F0F0F"/>
                  <w:sz w:val="22"/>
                  <w:szCs w:val="24"/>
                  <w:lang w:eastAsia="en-US"/>
                </w:rPr>
                <w:t>‘</w:t>
              </w:r>
            </w:ins>
            <w:r w:rsidRPr="00BE10FF">
              <w:rPr>
                <w:rFonts w:ascii="Calibri" w:hAnsi="Calibri" w:cs="Arial"/>
                <w:color w:val="0F0F0F"/>
                <w:sz w:val="22"/>
                <w:szCs w:val="24"/>
                <w:lang w:eastAsia="en-US"/>
              </w:rPr>
              <w:t>Behandelen ontheffingaanvraag</w:t>
            </w:r>
            <w:ins w:id="1915" w:author="Arjan Kloosterboer" w:date="2018-05-23T15:02:00Z">
              <w:r w:rsidR="00931DEA">
                <w:rPr>
                  <w:rFonts w:ascii="Calibri" w:hAnsi="Calibri" w:cs="Arial"/>
                  <w:color w:val="0F0F0F"/>
                  <w:sz w:val="22"/>
                  <w:szCs w:val="24"/>
                  <w:lang w:eastAsia="en-US"/>
                </w:rPr>
                <w:t>’</w:t>
              </w:r>
            </w:ins>
            <w:r w:rsidRPr="00BE10FF">
              <w:rPr>
                <w:rFonts w:ascii="Calibri" w:hAnsi="Calibri" w:cs="Arial"/>
                <w:color w:val="0F0F0F"/>
                <w:sz w:val="22"/>
                <w:szCs w:val="24"/>
                <w:lang w:eastAsia="en-US"/>
              </w:rPr>
              <w:t xml:space="preserve"> en </w:t>
            </w:r>
            <w:ins w:id="1916" w:author="Arjan Kloosterboer" w:date="2018-05-23T15:02:00Z">
              <w:r w:rsidR="00931DEA">
                <w:rPr>
                  <w:rFonts w:ascii="Calibri" w:hAnsi="Calibri" w:cs="Arial"/>
                  <w:color w:val="0F0F0F"/>
                  <w:sz w:val="22"/>
                  <w:szCs w:val="24"/>
                  <w:lang w:eastAsia="en-US"/>
                </w:rPr>
                <w:t>‘</w:t>
              </w:r>
            </w:ins>
            <w:r w:rsidRPr="00BE10FF">
              <w:rPr>
                <w:rFonts w:ascii="Calibri" w:hAnsi="Calibri" w:cs="Arial"/>
                <w:color w:val="0F0F0F"/>
                <w:sz w:val="22"/>
                <w:szCs w:val="24"/>
                <w:lang w:eastAsia="en-US"/>
              </w:rPr>
              <w:t>Behandelen subsidie-aanvraag</w:t>
            </w:r>
            <w:ins w:id="1917" w:author="Arjan Kloosterboer" w:date="2018-05-23T15:02:00Z">
              <w:r w:rsidR="00931DEA">
                <w:rPr>
                  <w:rFonts w:ascii="Calibri" w:hAnsi="Calibri" w:cs="Arial"/>
                  <w:color w:val="0F0F0F"/>
                  <w:sz w:val="22"/>
                  <w:szCs w:val="24"/>
                  <w:lang w:eastAsia="en-US"/>
                </w:rPr>
                <w:t>’</w:t>
              </w:r>
            </w:ins>
            <w:r w:rsidRPr="00BE10FF">
              <w:rPr>
                <w:rFonts w:ascii="Calibri" w:hAnsi="Calibri" w:cs="Arial"/>
                <w:color w:val="0F0F0F"/>
                <w:sz w:val="22"/>
                <w:szCs w:val="24"/>
                <w:lang w:eastAsia="en-US"/>
              </w:rPr>
              <w:t>.</w:t>
            </w:r>
            <w:ins w:id="1918" w:author="Arjan Kloosterboer" w:date="2018-05-23T15:02:00Z">
              <w:r w:rsidR="00931DEA">
                <w:rPr>
                  <w:rFonts w:ascii="Calibri" w:hAnsi="Calibri" w:cs="Arial"/>
                  <w:color w:val="0F0F0F"/>
                  <w:sz w:val="22"/>
                  <w:szCs w:val="24"/>
                  <w:lang w:eastAsia="en-US"/>
                </w:rPr>
                <w:t xml:space="preserve"> </w:t>
              </w:r>
              <w:r w:rsidR="00931DEA" w:rsidRPr="00931DEA">
                <w:rPr>
                  <w:rFonts w:ascii="Calibri" w:hAnsi="Calibri" w:cs="Arial"/>
                  <w:color w:val="0F0F0F"/>
                  <w:sz w:val="22"/>
                  <w:szCs w:val="24"/>
                  <w:lang w:eastAsia="en-US"/>
                </w:rPr>
                <w:t>Deze worden ontleend aan de standaard zaaktypencatalogus voor het desbetreffende domein (indien voorhanden).</w:t>
              </w:r>
            </w:ins>
          </w:p>
        </w:tc>
      </w:tr>
    </w:tbl>
    <w:bookmarkStart w:id="1919" w:name="BKM_358DA193_6009_4b67_B12C_4002CCBCB405"/>
    <w:bookmarkEnd w:id="1919"/>
    <w:p w14:paraId="75CFAC6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Doel</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A24B329" w14:textId="77777777" w:rsidTr="00E830F0">
        <w:trPr>
          <w:trHeight w:val="230"/>
        </w:trPr>
        <w:tc>
          <w:tcPr>
            <w:tcW w:w="3330" w:type="dxa"/>
            <w:gridSpan w:val="2"/>
            <w:tcBorders>
              <w:top w:val="nil"/>
              <w:left w:val="nil"/>
              <w:bottom w:val="nil"/>
              <w:right w:val="nil"/>
            </w:tcBorders>
          </w:tcPr>
          <w:p w14:paraId="3B1682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99FFFC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Doel</w:t>
            </w:r>
            <w:r w:rsidRPr="00BE10FF">
              <w:rPr>
                <w:rFonts w:ascii="Arial" w:hAnsi="Arial" w:cs="Arial"/>
                <w:szCs w:val="24"/>
                <w:lang w:val="en-AU" w:eastAsia="en-US"/>
              </w:rPr>
              <w:fldChar w:fldCharType="end"/>
            </w:r>
          </w:p>
        </w:tc>
      </w:tr>
      <w:tr w:rsidR="00AB0ADA" w:rsidRPr="00BE10FF" w14:paraId="5AB195F5" w14:textId="77777777" w:rsidTr="00E830F0">
        <w:tc>
          <w:tcPr>
            <w:tcW w:w="3330" w:type="dxa"/>
            <w:gridSpan w:val="2"/>
            <w:tcBorders>
              <w:top w:val="nil"/>
              <w:left w:val="nil"/>
              <w:bottom w:val="nil"/>
              <w:right w:val="nil"/>
            </w:tcBorders>
          </w:tcPr>
          <w:p w14:paraId="2CFA10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052FC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78A70C4" w14:textId="77777777" w:rsidTr="00E830F0">
        <w:tc>
          <w:tcPr>
            <w:tcW w:w="3330" w:type="dxa"/>
            <w:gridSpan w:val="2"/>
            <w:tcBorders>
              <w:top w:val="nil"/>
              <w:left w:val="nil"/>
              <w:bottom w:val="nil"/>
              <w:right w:val="nil"/>
            </w:tcBorders>
          </w:tcPr>
          <w:p w14:paraId="69D2B5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37917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20276F3" w14:textId="77777777" w:rsidTr="00E830F0">
        <w:tc>
          <w:tcPr>
            <w:tcW w:w="3330" w:type="dxa"/>
            <w:gridSpan w:val="2"/>
            <w:tcBorders>
              <w:top w:val="nil"/>
              <w:left w:val="nil"/>
              <w:bottom w:val="nil"/>
              <w:right w:val="nil"/>
            </w:tcBorders>
          </w:tcPr>
          <w:p w14:paraId="4514ED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EE994E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doel</w:t>
            </w:r>
            <w:r w:rsidRPr="00BE10FF">
              <w:rPr>
                <w:rFonts w:ascii="Arial" w:hAnsi="Arial" w:cs="Arial"/>
                <w:szCs w:val="24"/>
                <w:lang w:val="en-AU" w:eastAsia="en-US"/>
              </w:rPr>
              <w:fldChar w:fldCharType="end"/>
            </w:r>
          </w:p>
        </w:tc>
      </w:tr>
      <w:tr w:rsidR="00AB0ADA" w:rsidRPr="00BE10FF" w14:paraId="554D7693" w14:textId="77777777" w:rsidTr="00E830F0">
        <w:tc>
          <w:tcPr>
            <w:tcW w:w="3330" w:type="dxa"/>
            <w:gridSpan w:val="2"/>
            <w:tcBorders>
              <w:top w:val="nil"/>
              <w:left w:val="nil"/>
              <w:bottom w:val="nil"/>
              <w:right w:val="nil"/>
            </w:tcBorders>
          </w:tcPr>
          <w:p w14:paraId="639A2C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CBC77D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omschrijving van hetgeen beoogd is te bereiken met een zaak van dit zaaktype.</w:t>
            </w:r>
            <w:r w:rsidRPr="00BE10FF">
              <w:rPr>
                <w:rFonts w:ascii="Arial" w:hAnsi="Arial" w:cs="Arial"/>
                <w:szCs w:val="24"/>
                <w:lang w:val="en-AU" w:eastAsia="en-US"/>
              </w:rPr>
              <w:fldChar w:fldCharType="end"/>
            </w:r>
          </w:p>
        </w:tc>
      </w:tr>
      <w:tr w:rsidR="00AB0ADA" w:rsidRPr="00BE10FF" w14:paraId="146B7837" w14:textId="77777777" w:rsidTr="00E830F0">
        <w:trPr>
          <w:trHeight w:val="230"/>
        </w:trPr>
        <w:tc>
          <w:tcPr>
            <w:tcW w:w="3330" w:type="dxa"/>
            <w:gridSpan w:val="2"/>
            <w:tcBorders>
              <w:top w:val="nil"/>
              <w:left w:val="nil"/>
              <w:bottom w:val="nil"/>
              <w:right w:val="nil"/>
            </w:tcBorders>
          </w:tcPr>
          <w:p w14:paraId="17CAC3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8BE37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69CFB20D" w14:textId="77777777" w:rsidTr="00E830F0">
        <w:tc>
          <w:tcPr>
            <w:tcW w:w="3330" w:type="dxa"/>
            <w:gridSpan w:val="2"/>
            <w:tcBorders>
              <w:top w:val="nil"/>
              <w:left w:val="nil"/>
              <w:bottom w:val="nil"/>
              <w:right w:val="nil"/>
            </w:tcBorders>
          </w:tcPr>
          <w:p w14:paraId="79EF93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6FD2D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B1624C8" w14:textId="77777777" w:rsidTr="00E830F0">
        <w:tc>
          <w:tcPr>
            <w:tcW w:w="3330" w:type="dxa"/>
            <w:gridSpan w:val="2"/>
            <w:tcBorders>
              <w:top w:val="nil"/>
              <w:left w:val="nil"/>
              <w:bottom w:val="nil"/>
              <w:right w:val="nil"/>
            </w:tcBorders>
          </w:tcPr>
          <w:p w14:paraId="5FEE7E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B6C76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4AD5E084" w14:textId="77777777" w:rsidTr="00E830F0">
        <w:trPr>
          <w:trHeight w:val="230"/>
        </w:trPr>
        <w:tc>
          <w:tcPr>
            <w:tcW w:w="3330" w:type="dxa"/>
            <w:gridSpan w:val="2"/>
            <w:tcBorders>
              <w:top w:val="nil"/>
              <w:left w:val="nil"/>
              <w:bottom w:val="nil"/>
              <w:right w:val="nil"/>
            </w:tcBorders>
          </w:tcPr>
          <w:p w14:paraId="4B8E01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1CCDA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162131A" w14:textId="77777777" w:rsidTr="00E830F0">
        <w:trPr>
          <w:trHeight w:val="215"/>
        </w:trPr>
        <w:tc>
          <w:tcPr>
            <w:tcW w:w="3330" w:type="dxa"/>
            <w:gridSpan w:val="2"/>
            <w:tcBorders>
              <w:top w:val="nil"/>
              <w:left w:val="nil"/>
              <w:bottom w:val="nil"/>
              <w:right w:val="nil"/>
            </w:tcBorders>
          </w:tcPr>
          <w:p w14:paraId="0A12FF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5EDDDC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EDCE660" w14:textId="77777777" w:rsidTr="00E830F0">
        <w:trPr>
          <w:trHeight w:val="230"/>
        </w:trPr>
        <w:tc>
          <w:tcPr>
            <w:tcW w:w="3330" w:type="dxa"/>
            <w:gridSpan w:val="2"/>
            <w:tcBorders>
              <w:top w:val="nil"/>
              <w:left w:val="nil"/>
              <w:bottom w:val="nil"/>
              <w:right w:val="nil"/>
            </w:tcBorders>
          </w:tcPr>
          <w:p w14:paraId="0A83B7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A1B92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A5D65A" w14:textId="77777777" w:rsidTr="00E830F0">
        <w:trPr>
          <w:trHeight w:val="230"/>
        </w:trPr>
        <w:tc>
          <w:tcPr>
            <w:tcW w:w="3330" w:type="dxa"/>
            <w:gridSpan w:val="2"/>
            <w:tcBorders>
              <w:top w:val="nil"/>
              <w:left w:val="nil"/>
              <w:bottom w:val="nil"/>
              <w:right w:val="nil"/>
            </w:tcBorders>
          </w:tcPr>
          <w:p w14:paraId="4B7EA1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53F568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E4B471" w14:textId="77777777" w:rsidTr="00E830F0">
        <w:trPr>
          <w:trHeight w:val="230"/>
        </w:trPr>
        <w:tc>
          <w:tcPr>
            <w:tcW w:w="3330" w:type="dxa"/>
            <w:gridSpan w:val="2"/>
            <w:tcBorders>
              <w:top w:val="nil"/>
              <w:left w:val="nil"/>
              <w:bottom w:val="nil"/>
              <w:right w:val="nil"/>
            </w:tcBorders>
          </w:tcPr>
          <w:p w14:paraId="5D1CF8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B73AD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AE91ED" w14:textId="77777777" w:rsidTr="00E830F0">
        <w:trPr>
          <w:trHeight w:val="230"/>
        </w:trPr>
        <w:tc>
          <w:tcPr>
            <w:tcW w:w="3330" w:type="dxa"/>
            <w:gridSpan w:val="2"/>
            <w:tcBorders>
              <w:top w:val="nil"/>
              <w:left w:val="nil"/>
              <w:bottom w:val="nil"/>
              <w:right w:val="nil"/>
            </w:tcBorders>
          </w:tcPr>
          <w:p w14:paraId="63EB2E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059B6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134A87A" w14:textId="77777777" w:rsidTr="00E830F0">
        <w:tc>
          <w:tcPr>
            <w:tcW w:w="3330" w:type="dxa"/>
            <w:gridSpan w:val="2"/>
            <w:tcBorders>
              <w:top w:val="nil"/>
              <w:left w:val="nil"/>
              <w:bottom w:val="nil"/>
              <w:right w:val="nil"/>
            </w:tcBorders>
          </w:tcPr>
          <w:p w14:paraId="7020DF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832D5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EAD861" w14:textId="77777777" w:rsidTr="00E830F0">
        <w:trPr>
          <w:trHeight w:val="230"/>
        </w:trPr>
        <w:tc>
          <w:tcPr>
            <w:tcW w:w="3330" w:type="dxa"/>
            <w:gridSpan w:val="2"/>
            <w:tcBorders>
              <w:top w:val="nil"/>
              <w:left w:val="nil"/>
              <w:bottom w:val="nil"/>
              <w:right w:val="nil"/>
            </w:tcBorders>
          </w:tcPr>
          <w:p w14:paraId="2C300D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A75CA9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32FF42B" w14:textId="77777777" w:rsidTr="00E830F0">
        <w:trPr>
          <w:trHeight w:val="230"/>
        </w:trPr>
        <w:tc>
          <w:tcPr>
            <w:tcW w:w="3330" w:type="dxa"/>
            <w:gridSpan w:val="2"/>
            <w:tcBorders>
              <w:top w:val="nil"/>
              <w:left w:val="nil"/>
              <w:bottom w:val="nil"/>
              <w:right w:val="nil"/>
            </w:tcBorders>
          </w:tcPr>
          <w:p w14:paraId="037BD7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117A5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B97C74" w14:textId="77777777" w:rsidTr="00E830F0">
        <w:trPr>
          <w:trHeight w:val="230"/>
        </w:trPr>
        <w:tc>
          <w:tcPr>
            <w:tcW w:w="3330" w:type="dxa"/>
            <w:gridSpan w:val="2"/>
            <w:tcBorders>
              <w:top w:val="nil"/>
              <w:left w:val="nil"/>
              <w:bottom w:val="nil"/>
              <w:right w:val="nil"/>
            </w:tcBorders>
          </w:tcPr>
          <w:p w14:paraId="21B6FA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3B3E0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921F347" w14:textId="77777777" w:rsidTr="00E830F0">
        <w:tc>
          <w:tcPr>
            <w:tcW w:w="9360" w:type="dxa"/>
            <w:gridSpan w:val="3"/>
            <w:tcBorders>
              <w:top w:val="nil"/>
              <w:left w:val="nil"/>
              <w:bottom w:val="nil"/>
              <w:right w:val="nil"/>
            </w:tcBorders>
          </w:tcPr>
          <w:p w14:paraId="34E826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CD787C8" w14:textId="77777777" w:rsidTr="00E830F0">
        <w:tc>
          <w:tcPr>
            <w:tcW w:w="450" w:type="dxa"/>
            <w:tcBorders>
              <w:top w:val="nil"/>
              <w:left w:val="nil"/>
              <w:bottom w:val="nil"/>
              <w:right w:val="nil"/>
            </w:tcBorders>
          </w:tcPr>
          <w:p w14:paraId="367EB8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678A1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omschrijving te geven van het doel - het gedefinieerde resultaat uit de definitie van een zaak - dat wordt nagestreefd in ZAAKen van dit ZAAKTYPE. Denk aan het beoordelen van een vergunningaanvraag met het oogmerk daarover een besluit te nemen, het opmaken van een akte naar aanleiding van een aangifte, et cetera.</w:t>
            </w:r>
          </w:p>
        </w:tc>
      </w:tr>
    </w:tbl>
    <w:p w14:paraId="0380E1E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Aanleiding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B00430B" w14:textId="77777777" w:rsidTr="00E830F0">
        <w:trPr>
          <w:trHeight w:val="230"/>
        </w:trPr>
        <w:tc>
          <w:tcPr>
            <w:tcW w:w="3330" w:type="dxa"/>
            <w:gridSpan w:val="2"/>
            <w:tcBorders>
              <w:top w:val="nil"/>
              <w:left w:val="nil"/>
              <w:bottom w:val="nil"/>
              <w:right w:val="nil"/>
            </w:tcBorders>
          </w:tcPr>
          <w:p w14:paraId="0267BB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6084A02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Aanleiding</w:t>
            </w:r>
            <w:r w:rsidRPr="00BE10FF">
              <w:rPr>
                <w:rFonts w:ascii="Arial" w:hAnsi="Arial" w:cs="Arial"/>
                <w:szCs w:val="24"/>
                <w:lang w:val="en-AU" w:eastAsia="en-US"/>
              </w:rPr>
              <w:fldChar w:fldCharType="end"/>
            </w:r>
          </w:p>
        </w:tc>
      </w:tr>
      <w:tr w:rsidR="00AB0ADA" w:rsidRPr="00BE10FF" w14:paraId="1A941F32" w14:textId="77777777" w:rsidTr="00E830F0">
        <w:tc>
          <w:tcPr>
            <w:tcW w:w="3330" w:type="dxa"/>
            <w:gridSpan w:val="2"/>
            <w:tcBorders>
              <w:top w:val="nil"/>
              <w:left w:val="nil"/>
              <w:bottom w:val="nil"/>
              <w:right w:val="nil"/>
            </w:tcBorders>
          </w:tcPr>
          <w:p w14:paraId="3418F6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CA82B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88D4003" w14:textId="77777777" w:rsidTr="00E830F0">
        <w:tc>
          <w:tcPr>
            <w:tcW w:w="3330" w:type="dxa"/>
            <w:gridSpan w:val="2"/>
            <w:tcBorders>
              <w:top w:val="nil"/>
              <w:left w:val="nil"/>
              <w:bottom w:val="nil"/>
              <w:right w:val="nil"/>
            </w:tcBorders>
          </w:tcPr>
          <w:p w14:paraId="3F7D92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F6B75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903A882" w14:textId="77777777" w:rsidTr="00E830F0">
        <w:tc>
          <w:tcPr>
            <w:tcW w:w="3330" w:type="dxa"/>
            <w:gridSpan w:val="2"/>
            <w:tcBorders>
              <w:top w:val="nil"/>
              <w:left w:val="nil"/>
              <w:bottom w:val="nil"/>
              <w:right w:val="nil"/>
            </w:tcBorders>
          </w:tcPr>
          <w:p w14:paraId="0DDDA3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ADE30D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aanleiding</w:t>
            </w:r>
            <w:r w:rsidRPr="00BE10FF">
              <w:rPr>
                <w:rFonts w:ascii="Arial" w:hAnsi="Arial" w:cs="Arial"/>
                <w:szCs w:val="24"/>
                <w:lang w:val="en-AU" w:eastAsia="en-US"/>
              </w:rPr>
              <w:fldChar w:fldCharType="end"/>
            </w:r>
          </w:p>
        </w:tc>
      </w:tr>
      <w:tr w:rsidR="00AB0ADA" w:rsidRPr="00BE10FF" w14:paraId="1829A8FA" w14:textId="77777777" w:rsidTr="00E830F0">
        <w:tc>
          <w:tcPr>
            <w:tcW w:w="3330" w:type="dxa"/>
            <w:gridSpan w:val="2"/>
            <w:tcBorders>
              <w:top w:val="nil"/>
              <w:left w:val="nil"/>
              <w:bottom w:val="nil"/>
              <w:right w:val="nil"/>
            </w:tcBorders>
          </w:tcPr>
          <w:p w14:paraId="6C6429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9A7DF2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omschrijving van de gebeurtenis die leidt tot het starten van een ZAAK van dit ZAAKTYPE.</w:t>
            </w:r>
            <w:r w:rsidRPr="00BE10FF">
              <w:rPr>
                <w:rFonts w:ascii="Arial" w:hAnsi="Arial" w:cs="Arial"/>
                <w:szCs w:val="24"/>
                <w:lang w:val="en-AU" w:eastAsia="en-US"/>
              </w:rPr>
              <w:fldChar w:fldCharType="end"/>
            </w:r>
          </w:p>
        </w:tc>
      </w:tr>
      <w:tr w:rsidR="00AB0ADA" w:rsidRPr="00BE10FF" w14:paraId="57A468D8" w14:textId="77777777" w:rsidTr="00E830F0">
        <w:trPr>
          <w:trHeight w:val="230"/>
        </w:trPr>
        <w:tc>
          <w:tcPr>
            <w:tcW w:w="3330" w:type="dxa"/>
            <w:gridSpan w:val="2"/>
            <w:tcBorders>
              <w:top w:val="nil"/>
              <w:left w:val="nil"/>
              <w:bottom w:val="nil"/>
              <w:right w:val="nil"/>
            </w:tcBorders>
          </w:tcPr>
          <w:p w14:paraId="11443A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7DF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2E8C1891" w14:textId="77777777" w:rsidTr="00E830F0">
        <w:tc>
          <w:tcPr>
            <w:tcW w:w="3330" w:type="dxa"/>
            <w:gridSpan w:val="2"/>
            <w:tcBorders>
              <w:top w:val="nil"/>
              <w:left w:val="nil"/>
              <w:bottom w:val="nil"/>
              <w:right w:val="nil"/>
            </w:tcBorders>
          </w:tcPr>
          <w:p w14:paraId="59571C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DF802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64C1DD5" w14:textId="77777777" w:rsidTr="00E830F0">
        <w:tc>
          <w:tcPr>
            <w:tcW w:w="3330" w:type="dxa"/>
            <w:gridSpan w:val="2"/>
            <w:tcBorders>
              <w:top w:val="nil"/>
              <w:left w:val="nil"/>
              <w:bottom w:val="nil"/>
              <w:right w:val="nil"/>
            </w:tcBorders>
          </w:tcPr>
          <w:p w14:paraId="4F974B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A3CB72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37D20239" w14:textId="77777777" w:rsidTr="00E830F0">
        <w:trPr>
          <w:trHeight w:val="230"/>
        </w:trPr>
        <w:tc>
          <w:tcPr>
            <w:tcW w:w="3330" w:type="dxa"/>
            <w:gridSpan w:val="2"/>
            <w:tcBorders>
              <w:top w:val="nil"/>
              <w:left w:val="nil"/>
              <w:bottom w:val="nil"/>
              <w:right w:val="nil"/>
            </w:tcBorders>
          </w:tcPr>
          <w:p w14:paraId="312117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D9BA9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5EB0C0C5" w14:textId="77777777" w:rsidTr="00E830F0">
        <w:trPr>
          <w:trHeight w:val="215"/>
        </w:trPr>
        <w:tc>
          <w:tcPr>
            <w:tcW w:w="3330" w:type="dxa"/>
            <w:gridSpan w:val="2"/>
            <w:tcBorders>
              <w:top w:val="nil"/>
              <w:left w:val="nil"/>
              <w:bottom w:val="nil"/>
              <w:right w:val="nil"/>
            </w:tcBorders>
          </w:tcPr>
          <w:p w14:paraId="0EAC0F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9DAEC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000846B" w14:textId="77777777" w:rsidTr="00E830F0">
        <w:trPr>
          <w:trHeight w:val="230"/>
        </w:trPr>
        <w:tc>
          <w:tcPr>
            <w:tcW w:w="3330" w:type="dxa"/>
            <w:gridSpan w:val="2"/>
            <w:tcBorders>
              <w:top w:val="nil"/>
              <w:left w:val="nil"/>
              <w:bottom w:val="nil"/>
              <w:right w:val="nil"/>
            </w:tcBorders>
          </w:tcPr>
          <w:p w14:paraId="3DE03B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E5A79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CBAD1B" w14:textId="77777777" w:rsidTr="00E830F0">
        <w:trPr>
          <w:trHeight w:val="230"/>
        </w:trPr>
        <w:tc>
          <w:tcPr>
            <w:tcW w:w="3330" w:type="dxa"/>
            <w:gridSpan w:val="2"/>
            <w:tcBorders>
              <w:top w:val="nil"/>
              <w:left w:val="nil"/>
              <w:bottom w:val="nil"/>
              <w:right w:val="nil"/>
            </w:tcBorders>
          </w:tcPr>
          <w:p w14:paraId="3EE4E4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E2D1D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AA49C99" w14:textId="77777777" w:rsidTr="00E830F0">
        <w:trPr>
          <w:trHeight w:val="230"/>
        </w:trPr>
        <w:tc>
          <w:tcPr>
            <w:tcW w:w="3330" w:type="dxa"/>
            <w:gridSpan w:val="2"/>
            <w:tcBorders>
              <w:top w:val="nil"/>
              <w:left w:val="nil"/>
              <w:bottom w:val="nil"/>
              <w:right w:val="nil"/>
            </w:tcBorders>
          </w:tcPr>
          <w:p w14:paraId="47BCD3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20F93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C78A7D" w14:textId="77777777" w:rsidTr="00E830F0">
        <w:trPr>
          <w:trHeight w:val="230"/>
        </w:trPr>
        <w:tc>
          <w:tcPr>
            <w:tcW w:w="3330" w:type="dxa"/>
            <w:gridSpan w:val="2"/>
            <w:tcBorders>
              <w:top w:val="nil"/>
              <w:left w:val="nil"/>
              <w:bottom w:val="nil"/>
              <w:right w:val="nil"/>
            </w:tcBorders>
          </w:tcPr>
          <w:p w14:paraId="38185D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9CC4D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EC1237" w14:textId="77777777" w:rsidTr="00E830F0">
        <w:tc>
          <w:tcPr>
            <w:tcW w:w="3330" w:type="dxa"/>
            <w:gridSpan w:val="2"/>
            <w:tcBorders>
              <w:top w:val="nil"/>
              <w:left w:val="nil"/>
              <w:bottom w:val="nil"/>
              <w:right w:val="nil"/>
            </w:tcBorders>
          </w:tcPr>
          <w:p w14:paraId="7B18B1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D662D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07AE12" w14:textId="77777777" w:rsidTr="00E830F0">
        <w:trPr>
          <w:trHeight w:val="230"/>
        </w:trPr>
        <w:tc>
          <w:tcPr>
            <w:tcW w:w="3330" w:type="dxa"/>
            <w:gridSpan w:val="2"/>
            <w:tcBorders>
              <w:top w:val="nil"/>
              <w:left w:val="nil"/>
              <w:bottom w:val="nil"/>
              <w:right w:val="nil"/>
            </w:tcBorders>
          </w:tcPr>
          <w:p w14:paraId="2283A0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EC1488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5FFD98A" w14:textId="77777777" w:rsidTr="00E830F0">
        <w:trPr>
          <w:trHeight w:val="230"/>
        </w:trPr>
        <w:tc>
          <w:tcPr>
            <w:tcW w:w="3330" w:type="dxa"/>
            <w:gridSpan w:val="2"/>
            <w:tcBorders>
              <w:top w:val="nil"/>
              <w:left w:val="nil"/>
              <w:bottom w:val="nil"/>
              <w:right w:val="nil"/>
            </w:tcBorders>
          </w:tcPr>
          <w:p w14:paraId="69ADB2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79CD0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F03F3EC" w14:textId="77777777" w:rsidTr="00E830F0">
        <w:trPr>
          <w:trHeight w:val="230"/>
        </w:trPr>
        <w:tc>
          <w:tcPr>
            <w:tcW w:w="3330" w:type="dxa"/>
            <w:gridSpan w:val="2"/>
            <w:tcBorders>
              <w:top w:val="nil"/>
              <w:left w:val="nil"/>
              <w:bottom w:val="nil"/>
              <w:right w:val="nil"/>
            </w:tcBorders>
          </w:tcPr>
          <w:p w14:paraId="234973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3F026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5382D3E5" w14:textId="77777777" w:rsidTr="00E830F0">
        <w:tc>
          <w:tcPr>
            <w:tcW w:w="9360" w:type="dxa"/>
            <w:gridSpan w:val="3"/>
            <w:tcBorders>
              <w:top w:val="nil"/>
              <w:left w:val="nil"/>
              <w:bottom w:val="nil"/>
              <w:right w:val="nil"/>
            </w:tcBorders>
          </w:tcPr>
          <w:p w14:paraId="15B172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8E2574C" w14:textId="77777777" w:rsidTr="00E830F0">
        <w:tc>
          <w:tcPr>
            <w:tcW w:w="450" w:type="dxa"/>
            <w:tcBorders>
              <w:top w:val="nil"/>
              <w:left w:val="nil"/>
              <w:bottom w:val="nil"/>
              <w:right w:val="nil"/>
            </w:tcBorders>
          </w:tcPr>
          <w:p w14:paraId="5D07DC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1B21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omschrijving te geven van de gebeurtenis - de gedefinieerde aanleiding uit de definitie van een zaak - die leidt tot ZAAKen van dit ZAAKTYPE. Denk bij het uitwerken van deze attribuutsoort niet alleen aan de directe aanleiding - zoals een aanvraag, aangifte of melding -, maar ook aan indirecte aanleidingen. Zo kunnen aanvragen voor een vergunning of meldingen ook voortkomen uit een toezichtzaak.</w:t>
            </w:r>
          </w:p>
        </w:tc>
      </w:tr>
    </w:tbl>
    <w:bookmarkStart w:id="1920" w:name="BKM_F254ABC8_4B31_40a8_85EF_0351B6A40F0E"/>
    <w:bookmarkEnd w:id="1920"/>
    <w:p w14:paraId="1E3C032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Toelichting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F6C4B50" w14:textId="77777777" w:rsidTr="00E830F0">
        <w:trPr>
          <w:trHeight w:val="230"/>
        </w:trPr>
        <w:tc>
          <w:tcPr>
            <w:tcW w:w="3330" w:type="dxa"/>
            <w:gridSpan w:val="2"/>
            <w:tcBorders>
              <w:top w:val="nil"/>
              <w:left w:val="nil"/>
              <w:bottom w:val="nil"/>
              <w:right w:val="nil"/>
            </w:tcBorders>
          </w:tcPr>
          <w:p w14:paraId="7F51FB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7360BB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2BE1B66D" w14:textId="77777777" w:rsidTr="00E830F0">
        <w:tc>
          <w:tcPr>
            <w:tcW w:w="3330" w:type="dxa"/>
            <w:gridSpan w:val="2"/>
            <w:tcBorders>
              <w:top w:val="nil"/>
              <w:left w:val="nil"/>
              <w:bottom w:val="nil"/>
              <w:right w:val="nil"/>
            </w:tcBorders>
          </w:tcPr>
          <w:p w14:paraId="389222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9339B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CE799D" w14:textId="77777777" w:rsidTr="00E830F0">
        <w:tc>
          <w:tcPr>
            <w:tcW w:w="3330" w:type="dxa"/>
            <w:gridSpan w:val="2"/>
            <w:tcBorders>
              <w:top w:val="nil"/>
              <w:left w:val="nil"/>
              <w:bottom w:val="nil"/>
              <w:right w:val="nil"/>
            </w:tcBorders>
          </w:tcPr>
          <w:p w14:paraId="0D2032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73142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DDAC3BF" w14:textId="77777777" w:rsidTr="00E830F0">
        <w:tc>
          <w:tcPr>
            <w:tcW w:w="3330" w:type="dxa"/>
            <w:gridSpan w:val="2"/>
            <w:tcBorders>
              <w:top w:val="nil"/>
              <w:left w:val="nil"/>
              <w:bottom w:val="nil"/>
              <w:right w:val="nil"/>
            </w:tcBorders>
          </w:tcPr>
          <w:p w14:paraId="371C34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0295CD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toelichting</w:t>
            </w:r>
            <w:r w:rsidRPr="00BE10FF">
              <w:rPr>
                <w:rFonts w:ascii="Arial" w:hAnsi="Arial" w:cs="Arial"/>
                <w:szCs w:val="24"/>
                <w:lang w:val="en-AU" w:eastAsia="en-US"/>
              </w:rPr>
              <w:fldChar w:fldCharType="end"/>
            </w:r>
          </w:p>
        </w:tc>
      </w:tr>
      <w:tr w:rsidR="00AB0ADA" w:rsidRPr="00BE10FF" w14:paraId="488B3974" w14:textId="77777777" w:rsidTr="00E830F0">
        <w:tc>
          <w:tcPr>
            <w:tcW w:w="3330" w:type="dxa"/>
            <w:gridSpan w:val="2"/>
            <w:tcBorders>
              <w:top w:val="nil"/>
              <w:left w:val="nil"/>
              <w:bottom w:val="nil"/>
              <w:right w:val="nil"/>
            </w:tcBorders>
          </w:tcPr>
          <w:p w14:paraId="2C945F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332379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eventuele toelichting op dit zaaktype.</w:t>
            </w:r>
            <w:r w:rsidRPr="00BE10FF">
              <w:rPr>
                <w:rFonts w:ascii="Arial" w:hAnsi="Arial" w:cs="Arial"/>
                <w:szCs w:val="24"/>
                <w:lang w:val="en-AU" w:eastAsia="en-US"/>
              </w:rPr>
              <w:fldChar w:fldCharType="end"/>
            </w:r>
          </w:p>
        </w:tc>
      </w:tr>
      <w:tr w:rsidR="00AB0ADA" w:rsidRPr="00BE10FF" w14:paraId="32E3B50E" w14:textId="77777777" w:rsidTr="00E830F0">
        <w:trPr>
          <w:trHeight w:val="230"/>
        </w:trPr>
        <w:tc>
          <w:tcPr>
            <w:tcW w:w="3330" w:type="dxa"/>
            <w:gridSpan w:val="2"/>
            <w:tcBorders>
              <w:top w:val="nil"/>
              <w:left w:val="nil"/>
              <w:bottom w:val="nil"/>
              <w:right w:val="nil"/>
            </w:tcBorders>
          </w:tcPr>
          <w:p w14:paraId="2027E7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5E1CF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160AA73" w14:textId="77777777" w:rsidTr="00E830F0">
        <w:tc>
          <w:tcPr>
            <w:tcW w:w="3330" w:type="dxa"/>
            <w:gridSpan w:val="2"/>
            <w:tcBorders>
              <w:top w:val="nil"/>
              <w:left w:val="nil"/>
              <w:bottom w:val="nil"/>
              <w:right w:val="nil"/>
            </w:tcBorders>
          </w:tcPr>
          <w:p w14:paraId="64A59E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0B882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FF059F9" w14:textId="77777777" w:rsidTr="00E830F0">
        <w:tc>
          <w:tcPr>
            <w:tcW w:w="3330" w:type="dxa"/>
            <w:gridSpan w:val="2"/>
            <w:tcBorders>
              <w:top w:val="nil"/>
              <w:left w:val="nil"/>
              <w:bottom w:val="nil"/>
              <w:right w:val="nil"/>
            </w:tcBorders>
          </w:tcPr>
          <w:p w14:paraId="7477AC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2E2E43E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6127EE21" w14:textId="77777777" w:rsidTr="00E830F0">
        <w:trPr>
          <w:trHeight w:val="230"/>
        </w:trPr>
        <w:tc>
          <w:tcPr>
            <w:tcW w:w="3330" w:type="dxa"/>
            <w:gridSpan w:val="2"/>
            <w:tcBorders>
              <w:top w:val="nil"/>
              <w:left w:val="nil"/>
              <w:bottom w:val="nil"/>
              <w:right w:val="nil"/>
            </w:tcBorders>
          </w:tcPr>
          <w:p w14:paraId="02B889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C8DA6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57DE7F" w14:textId="77777777" w:rsidTr="00E830F0">
        <w:trPr>
          <w:trHeight w:val="215"/>
        </w:trPr>
        <w:tc>
          <w:tcPr>
            <w:tcW w:w="3330" w:type="dxa"/>
            <w:gridSpan w:val="2"/>
            <w:tcBorders>
              <w:top w:val="nil"/>
              <w:left w:val="nil"/>
              <w:bottom w:val="nil"/>
              <w:right w:val="nil"/>
            </w:tcBorders>
          </w:tcPr>
          <w:p w14:paraId="53E75B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DB7C6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9606DCA" w14:textId="77777777" w:rsidTr="00E830F0">
        <w:trPr>
          <w:trHeight w:val="230"/>
        </w:trPr>
        <w:tc>
          <w:tcPr>
            <w:tcW w:w="3330" w:type="dxa"/>
            <w:gridSpan w:val="2"/>
            <w:tcBorders>
              <w:top w:val="nil"/>
              <w:left w:val="nil"/>
              <w:bottom w:val="nil"/>
              <w:right w:val="nil"/>
            </w:tcBorders>
          </w:tcPr>
          <w:p w14:paraId="4BFF8A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5834E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6AEE3B6" w14:textId="77777777" w:rsidTr="00E830F0">
        <w:trPr>
          <w:trHeight w:val="230"/>
        </w:trPr>
        <w:tc>
          <w:tcPr>
            <w:tcW w:w="3330" w:type="dxa"/>
            <w:gridSpan w:val="2"/>
            <w:tcBorders>
              <w:top w:val="nil"/>
              <w:left w:val="nil"/>
              <w:bottom w:val="nil"/>
              <w:right w:val="nil"/>
            </w:tcBorders>
          </w:tcPr>
          <w:p w14:paraId="4360BB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1098E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B74F459" w14:textId="77777777" w:rsidTr="00E830F0">
        <w:trPr>
          <w:trHeight w:val="230"/>
        </w:trPr>
        <w:tc>
          <w:tcPr>
            <w:tcW w:w="3330" w:type="dxa"/>
            <w:gridSpan w:val="2"/>
            <w:tcBorders>
              <w:top w:val="nil"/>
              <w:left w:val="nil"/>
              <w:bottom w:val="nil"/>
              <w:right w:val="nil"/>
            </w:tcBorders>
          </w:tcPr>
          <w:p w14:paraId="4E627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2553F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40A2FD" w14:textId="77777777" w:rsidTr="00E830F0">
        <w:trPr>
          <w:trHeight w:val="230"/>
        </w:trPr>
        <w:tc>
          <w:tcPr>
            <w:tcW w:w="3330" w:type="dxa"/>
            <w:gridSpan w:val="2"/>
            <w:tcBorders>
              <w:top w:val="nil"/>
              <w:left w:val="nil"/>
              <w:bottom w:val="nil"/>
              <w:right w:val="nil"/>
            </w:tcBorders>
          </w:tcPr>
          <w:p w14:paraId="20CEBD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63BF5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FEC7577" w14:textId="77777777" w:rsidTr="00E830F0">
        <w:tc>
          <w:tcPr>
            <w:tcW w:w="3330" w:type="dxa"/>
            <w:gridSpan w:val="2"/>
            <w:tcBorders>
              <w:top w:val="nil"/>
              <w:left w:val="nil"/>
              <w:bottom w:val="nil"/>
              <w:right w:val="nil"/>
            </w:tcBorders>
          </w:tcPr>
          <w:p w14:paraId="0BB992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92AF4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07C029" w14:textId="77777777" w:rsidTr="00E830F0">
        <w:trPr>
          <w:trHeight w:val="230"/>
        </w:trPr>
        <w:tc>
          <w:tcPr>
            <w:tcW w:w="3330" w:type="dxa"/>
            <w:gridSpan w:val="2"/>
            <w:tcBorders>
              <w:top w:val="nil"/>
              <w:left w:val="nil"/>
              <w:bottom w:val="nil"/>
              <w:right w:val="nil"/>
            </w:tcBorders>
          </w:tcPr>
          <w:p w14:paraId="1D6311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C94C99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AC19D2E" w14:textId="77777777" w:rsidTr="00E830F0">
        <w:trPr>
          <w:trHeight w:val="230"/>
        </w:trPr>
        <w:tc>
          <w:tcPr>
            <w:tcW w:w="3330" w:type="dxa"/>
            <w:gridSpan w:val="2"/>
            <w:tcBorders>
              <w:top w:val="nil"/>
              <w:left w:val="nil"/>
              <w:bottom w:val="nil"/>
              <w:right w:val="nil"/>
            </w:tcBorders>
          </w:tcPr>
          <w:p w14:paraId="0B63D8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06A58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6FF4C9C" w14:textId="77777777" w:rsidTr="00E830F0">
        <w:trPr>
          <w:trHeight w:val="230"/>
        </w:trPr>
        <w:tc>
          <w:tcPr>
            <w:tcW w:w="3330" w:type="dxa"/>
            <w:gridSpan w:val="2"/>
            <w:tcBorders>
              <w:top w:val="nil"/>
              <w:left w:val="nil"/>
              <w:bottom w:val="nil"/>
              <w:right w:val="nil"/>
            </w:tcBorders>
          </w:tcPr>
          <w:p w14:paraId="50B7C41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4EB03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36E140D7" w14:textId="77777777" w:rsidTr="00E830F0">
        <w:tc>
          <w:tcPr>
            <w:tcW w:w="9360" w:type="dxa"/>
            <w:gridSpan w:val="3"/>
            <w:tcBorders>
              <w:top w:val="nil"/>
              <w:left w:val="nil"/>
              <w:bottom w:val="nil"/>
              <w:right w:val="nil"/>
            </w:tcBorders>
          </w:tcPr>
          <w:p w14:paraId="7B2AE0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C8D6666" w14:textId="77777777" w:rsidTr="00E830F0">
        <w:tc>
          <w:tcPr>
            <w:tcW w:w="450" w:type="dxa"/>
            <w:tcBorders>
              <w:top w:val="nil"/>
              <w:left w:val="nil"/>
              <w:bottom w:val="nil"/>
              <w:right w:val="nil"/>
            </w:tcBorders>
          </w:tcPr>
          <w:p w14:paraId="7A8138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A716D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attribuutsoort heeft vooral een documentatiefunctie en is bedoeld om een toelichting te geven op dit ZAAKTYPE. Hier kan bijvoorbeeld een beschrijving van het procesverloop op hoofdlijnen worden gegeven.</w:t>
            </w:r>
          </w:p>
        </w:tc>
      </w:tr>
    </w:tbl>
    <w:bookmarkStart w:id="1921" w:name="BKM_5B84D27D_19DA_444f_B235_ABCCDEDED18D"/>
    <w:bookmarkEnd w:id="1921"/>
    <w:p w14:paraId="579E419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Indicatie Intern of Extern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73CC938" w14:textId="77777777" w:rsidTr="00E830F0">
        <w:trPr>
          <w:trHeight w:val="230"/>
        </w:trPr>
        <w:tc>
          <w:tcPr>
            <w:tcW w:w="3330" w:type="dxa"/>
            <w:gridSpan w:val="2"/>
            <w:tcBorders>
              <w:top w:val="nil"/>
              <w:left w:val="nil"/>
              <w:bottom w:val="nil"/>
              <w:right w:val="nil"/>
            </w:tcBorders>
          </w:tcPr>
          <w:p w14:paraId="6D4796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E58FF0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Indicatie Intern of Extern</w:t>
            </w:r>
            <w:r w:rsidRPr="00BE10FF">
              <w:rPr>
                <w:rFonts w:ascii="Arial" w:hAnsi="Arial" w:cs="Arial"/>
                <w:szCs w:val="24"/>
                <w:lang w:val="en-AU" w:eastAsia="en-US"/>
              </w:rPr>
              <w:fldChar w:fldCharType="end"/>
            </w:r>
          </w:p>
        </w:tc>
      </w:tr>
      <w:tr w:rsidR="00AB0ADA" w:rsidRPr="00BE10FF" w14:paraId="61B7D129" w14:textId="77777777" w:rsidTr="00E830F0">
        <w:tc>
          <w:tcPr>
            <w:tcW w:w="3330" w:type="dxa"/>
            <w:gridSpan w:val="2"/>
            <w:tcBorders>
              <w:top w:val="nil"/>
              <w:left w:val="nil"/>
              <w:bottom w:val="nil"/>
              <w:right w:val="nil"/>
            </w:tcBorders>
          </w:tcPr>
          <w:p w14:paraId="220058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2430F8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552E519E" w14:textId="77777777" w:rsidTr="00E830F0">
        <w:tc>
          <w:tcPr>
            <w:tcW w:w="3330" w:type="dxa"/>
            <w:gridSpan w:val="2"/>
            <w:tcBorders>
              <w:top w:val="nil"/>
              <w:left w:val="nil"/>
              <w:bottom w:val="nil"/>
              <w:right w:val="nil"/>
            </w:tcBorders>
          </w:tcPr>
          <w:p w14:paraId="63DFFC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2DEB7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DB94ABC" w14:textId="77777777" w:rsidTr="00E830F0">
        <w:tc>
          <w:tcPr>
            <w:tcW w:w="3330" w:type="dxa"/>
            <w:gridSpan w:val="2"/>
            <w:tcBorders>
              <w:top w:val="nil"/>
              <w:left w:val="nil"/>
              <w:bottom w:val="nil"/>
              <w:right w:val="nil"/>
            </w:tcBorders>
          </w:tcPr>
          <w:p w14:paraId="6CFDEF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4DA81F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indicatieInternOfExtern</w:t>
            </w:r>
            <w:r w:rsidRPr="00BE10FF">
              <w:rPr>
                <w:rFonts w:ascii="Arial" w:hAnsi="Arial" w:cs="Arial"/>
                <w:szCs w:val="24"/>
                <w:lang w:val="en-AU" w:eastAsia="en-US"/>
              </w:rPr>
              <w:fldChar w:fldCharType="end"/>
            </w:r>
          </w:p>
        </w:tc>
      </w:tr>
      <w:tr w:rsidR="00AB0ADA" w:rsidRPr="00BE10FF" w14:paraId="746BB692" w14:textId="77777777" w:rsidTr="00E830F0">
        <w:tc>
          <w:tcPr>
            <w:tcW w:w="3330" w:type="dxa"/>
            <w:gridSpan w:val="2"/>
            <w:tcBorders>
              <w:top w:val="nil"/>
              <w:left w:val="nil"/>
              <w:bottom w:val="nil"/>
              <w:right w:val="nil"/>
            </w:tcBorders>
          </w:tcPr>
          <w:p w14:paraId="3874CB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BEA9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Een aanduiding waarmee onderscheid wordt gemaakt tussen ZAAKTYPEn die Intern respectievelijk Extern geïnitieerd worden.</w:t>
            </w:r>
            <w:r w:rsidRPr="00BE10FF">
              <w:rPr>
                <w:rFonts w:ascii="Arial" w:hAnsi="Arial" w:cs="Arial"/>
                <w:szCs w:val="24"/>
                <w:lang w:val="en-AU" w:eastAsia="en-US"/>
              </w:rPr>
              <w:fldChar w:fldCharType="end"/>
            </w:r>
          </w:p>
        </w:tc>
      </w:tr>
      <w:tr w:rsidR="00AB0ADA" w:rsidRPr="00BE10FF" w14:paraId="0844E98E" w14:textId="77777777" w:rsidTr="00E830F0">
        <w:trPr>
          <w:trHeight w:val="230"/>
        </w:trPr>
        <w:tc>
          <w:tcPr>
            <w:tcW w:w="3330" w:type="dxa"/>
            <w:gridSpan w:val="2"/>
            <w:tcBorders>
              <w:top w:val="nil"/>
              <w:left w:val="nil"/>
              <w:bottom w:val="nil"/>
              <w:right w:val="nil"/>
            </w:tcBorders>
          </w:tcPr>
          <w:p w14:paraId="6347FF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C2EBE3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2A6BB806" w14:textId="77777777" w:rsidTr="00E830F0">
        <w:tc>
          <w:tcPr>
            <w:tcW w:w="3330" w:type="dxa"/>
            <w:gridSpan w:val="2"/>
            <w:tcBorders>
              <w:top w:val="nil"/>
              <w:left w:val="nil"/>
              <w:bottom w:val="nil"/>
              <w:right w:val="nil"/>
            </w:tcBorders>
          </w:tcPr>
          <w:p w14:paraId="56C093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4E0AD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A3375B9" w14:textId="77777777" w:rsidTr="00E830F0">
        <w:tc>
          <w:tcPr>
            <w:tcW w:w="3330" w:type="dxa"/>
            <w:gridSpan w:val="2"/>
            <w:tcBorders>
              <w:top w:val="nil"/>
              <w:left w:val="nil"/>
              <w:bottom w:val="nil"/>
              <w:right w:val="nil"/>
            </w:tcBorders>
          </w:tcPr>
          <w:p w14:paraId="017F99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72E670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AN6</w:t>
            </w:r>
            <w:r w:rsidRPr="00BE10FF">
              <w:rPr>
                <w:rFonts w:ascii="Arial" w:hAnsi="Arial" w:cs="Arial"/>
                <w:szCs w:val="24"/>
                <w:lang w:val="en-AU" w:eastAsia="en-US"/>
              </w:rPr>
              <w:fldChar w:fldCharType="end"/>
            </w:r>
          </w:p>
        </w:tc>
      </w:tr>
      <w:tr w:rsidR="00AB0ADA" w:rsidRPr="00BE10FF" w14:paraId="07557FBE" w14:textId="77777777" w:rsidTr="00E830F0">
        <w:trPr>
          <w:trHeight w:val="230"/>
        </w:trPr>
        <w:tc>
          <w:tcPr>
            <w:tcW w:w="3330" w:type="dxa"/>
            <w:gridSpan w:val="2"/>
            <w:tcBorders>
              <w:top w:val="nil"/>
              <w:left w:val="nil"/>
              <w:bottom w:val="nil"/>
              <w:right w:val="nil"/>
            </w:tcBorders>
          </w:tcPr>
          <w:p w14:paraId="53381B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A72A5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‘Intern’ (de aanleiding voor het starten voor de zaak ligt binnen de zaakbehandelende organisatie)</w:t>
            </w:r>
          </w:p>
          <w:p w14:paraId="0B5643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‘Extern’ (de aanleiding voor het starten voor de zaak ligt buiten de zaakbehandelende organisatie)</w:t>
            </w:r>
          </w:p>
        </w:tc>
      </w:tr>
      <w:tr w:rsidR="00AB0ADA" w:rsidRPr="00BE10FF" w14:paraId="6F1A0D76" w14:textId="77777777" w:rsidTr="00E830F0">
        <w:trPr>
          <w:trHeight w:val="215"/>
        </w:trPr>
        <w:tc>
          <w:tcPr>
            <w:tcW w:w="3330" w:type="dxa"/>
            <w:gridSpan w:val="2"/>
            <w:tcBorders>
              <w:top w:val="nil"/>
              <w:left w:val="nil"/>
              <w:bottom w:val="nil"/>
              <w:right w:val="nil"/>
            </w:tcBorders>
          </w:tcPr>
          <w:p w14:paraId="761251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7D12F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97F4009" w14:textId="77777777" w:rsidTr="00E830F0">
        <w:trPr>
          <w:trHeight w:val="230"/>
        </w:trPr>
        <w:tc>
          <w:tcPr>
            <w:tcW w:w="3330" w:type="dxa"/>
            <w:gridSpan w:val="2"/>
            <w:tcBorders>
              <w:top w:val="nil"/>
              <w:left w:val="nil"/>
              <w:bottom w:val="nil"/>
              <w:right w:val="nil"/>
            </w:tcBorders>
          </w:tcPr>
          <w:p w14:paraId="55834E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96818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3B7154F" w14:textId="77777777" w:rsidTr="00E830F0">
        <w:trPr>
          <w:trHeight w:val="230"/>
        </w:trPr>
        <w:tc>
          <w:tcPr>
            <w:tcW w:w="3330" w:type="dxa"/>
            <w:gridSpan w:val="2"/>
            <w:tcBorders>
              <w:top w:val="nil"/>
              <w:left w:val="nil"/>
              <w:bottom w:val="nil"/>
              <w:right w:val="nil"/>
            </w:tcBorders>
          </w:tcPr>
          <w:p w14:paraId="41C852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D154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4276847" w14:textId="77777777" w:rsidTr="00E830F0">
        <w:trPr>
          <w:trHeight w:val="230"/>
        </w:trPr>
        <w:tc>
          <w:tcPr>
            <w:tcW w:w="3330" w:type="dxa"/>
            <w:gridSpan w:val="2"/>
            <w:tcBorders>
              <w:top w:val="nil"/>
              <w:left w:val="nil"/>
              <w:bottom w:val="nil"/>
              <w:right w:val="nil"/>
            </w:tcBorders>
          </w:tcPr>
          <w:p w14:paraId="51B963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01D6E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6BAE384" w14:textId="77777777" w:rsidTr="00E830F0">
        <w:trPr>
          <w:trHeight w:val="230"/>
        </w:trPr>
        <w:tc>
          <w:tcPr>
            <w:tcW w:w="3330" w:type="dxa"/>
            <w:gridSpan w:val="2"/>
            <w:tcBorders>
              <w:top w:val="nil"/>
              <w:left w:val="nil"/>
              <w:bottom w:val="nil"/>
              <w:right w:val="nil"/>
            </w:tcBorders>
          </w:tcPr>
          <w:p w14:paraId="46D816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ECBA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10A3271" w14:textId="77777777" w:rsidTr="00E830F0">
        <w:tc>
          <w:tcPr>
            <w:tcW w:w="3330" w:type="dxa"/>
            <w:gridSpan w:val="2"/>
            <w:tcBorders>
              <w:top w:val="nil"/>
              <w:left w:val="nil"/>
              <w:bottom w:val="nil"/>
              <w:right w:val="nil"/>
            </w:tcBorders>
          </w:tcPr>
          <w:p w14:paraId="1AB708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ADD90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DA3FEA9" w14:textId="77777777" w:rsidTr="00E830F0">
        <w:trPr>
          <w:trHeight w:val="230"/>
        </w:trPr>
        <w:tc>
          <w:tcPr>
            <w:tcW w:w="3330" w:type="dxa"/>
            <w:gridSpan w:val="2"/>
            <w:tcBorders>
              <w:top w:val="nil"/>
              <w:left w:val="nil"/>
              <w:bottom w:val="nil"/>
              <w:right w:val="nil"/>
            </w:tcBorders>
          </w:tcPr>
          <w:p w14:paraId="1F3DE4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479BF1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72D599B" w14:textId="77777777" w:rsidTr="00E830F0">
        <w:trPr>
          <w:trHeight w:val="230"/>
        </w:trPr>
        <w:tc>
          <w:tcPr>
            <w:tcW w:w="3330" w:type="dxa"/>
            <w:gridSpan w:val="2"/>
            <w:tcBorders>
              <w:top w:val="nil"/>
              <w:left w:val="nil"/>
              <w:bottom w:val="nil"/>
              <w:right w:val="nil"/>
            </w:tcBorders>
          </w:tcPr>
          <w:p w14:paraId="476D9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1C17E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5E8406F7" w14:textId="77777777" w:rsidTr="00E830F0">
        <w:trPr>
          <w:trHeight w:val="230"/>
        </w:trPr>
        <w:tc>
          <w:tcPr>
            <w:tcW w:w="3330" w:type="dxa"/>
            <w:gridSpan w:val="2"/>
            <w:tcBorders>
              <w:top w:val="nil"/>
              <w:left w:val="nil"/>
              <w:bottom w:val="nil"/>
              <w:right w:val="nil"/>
            </w:tcBorders>
          </w:tcPr>
          <w:p w14:paraId="71D336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EEFBF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C07C77F" w14:textId="77777777" w:rsidTr="00E830F0">
        <w:tc>
          <w:tcPr>
            <w:tcW w:w="9360" w:type="dxa"/>
            <w:gridSpan w:val="3"/>
            <w:tcBorders>
              <w:top w:val="nil"/>
              <w:left w:val="nil"/>
              <w:bottom w:val="nil"/>
              <w:right w:val="nil"/>
            </w:tcBorders>
          </w:tcPr>
          <w:p w14:paraId="0A0C11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3B3F50C" w14:textId="77777777" w:rsidTr="00E830F0">
        <w:tc>
          <w:tcPr>
            <w:tcW w:w="450" w:type="dxa"/>
            <w:tcBorders>
              <w:top w:val="nil"/>
              <w:left w:val="nil"/>
              <w:bottom w:val="nil"/>
              <w:right w:val="nil"/>
            </w:tcBorders>
          </w:tcPr>
          <w:p w14:paraId="217D19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75645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Middels deze attribuutsoort is het mogelijk onderscheid te maken tussen ZAAKTYPEn met een externe initiatie  - bijvoorbeeld bij het aanvragen van een omgevingsvergunning - en ZAAKTYPEn met een interne initiatie  - bijvoorbeeld bij het aanvragen van bijzonder verlof. Indien van beide sprake kan zijn, dan prevaleert de externe initiatie.</w:t>
            </w:r>
          </w:p>
        </w:tc>
      </w:tr>
    </w:tbl>
    <w:bookmarkStart w:id="1922" w:name="BKM_590387B6_EDBF_490e_9771_BD97DE9B1856"/>
    <w:bookmarkEnd w:id="1922"/>
    <w:p w14:paraId="49CC88C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Handeling initiator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1CE2546" w14:textId="77777777" w:rsidTr="00E830F0">
        <w:trPr>
          <w:trHeight w:val="230"/>
        </w:trPr>
        <w:tc>
          <w:tcPr>
            <w:tcW w:w="3330" w:type="dxa"/>
            <w:gridSpan w:val="2"/>
            <w:tcBorders>
              <w:top w:val="nil"/>
              <w:left w:val="nil"/>
              <w:bottom w:val="nil"/>
              <w:right w:val="nil"/>
            </w:tcBorders>
          </w:tcPr>
          <w:p w14:paraId="46A815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9558B4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 initiator</w:t>
            </w:r>
            <w:r w:rsidRPr="00BE10FF">
              <w:rPr>
                <w:rFonts w:ascii="Arial" w:hAnsi="Arial" w:cs="Arial"/>
                <w:szCs w:val="24"/>
                <w:lang w:val="en-AU" w:eastAsia="en-US"/>
              </w:rPr>
              <w:fldChar w:fldCharType="end"/>
            </w:r>
          </w:p>
        </w:tc>
      </w:tr>
      <w:tr w:rsidR="00AB0ADA" w:rsidRPr="00BE10FF" w14:paraId="773F0D83" w14:textId="77777777" w:rsidTr="00E830F0">
        <w:tc>
          <w:tcPr>
            <w:tcW w:w="3330" w:type="dxa"/>
            <w:gridSpan w:val="2"/>
            <w:tcBorders>
              <w:top w:val="nil"/>
              <w:left w:val="nil"/>
              <w:bottom w:val="nil"/>
              <w:right w:val="nil"/>
            </w:tcBorders>
          </w:tcPr>
          <w:p w14:paraId="7C78C4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01817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4C32B74D" w14:textId="77777777" w:rsidTr="00E830F0">
        <w:tc>
          <w:tcPr>
            <w:tcW w:w="3330" w:type="dxa"/>
            <w:gridSpan w:val="2"/>
            <w:tcBorders>
              <w:top w:val="nil"/>
              <w:left w:val="nil"/>
              <w:bottom w:val="nil"/>
              <w:right w:val="nil"/>
            </w:tcBorders>
          </w:tcPr>
          <w:p w14:paraId="48F662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F3981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514BCAA" w14:textId="77777777" w:rsidTr="00E830F0">
        <w:tc>
          <w:tcPr>
            <w:tcW w:w="3330" w:type="dxa"/>
            <w:gridSpan w:val="2"/>
            <w:tcBorders>
              <w:top w:val="nil"/>
              <w:left w:val="nil"/>
              <w:bottom w:val="nil"/>
              <w:right w:val="nil"/>
            </w:tcBorders>
          </w:tcPr>
          <w:p w14:paraId="50AEF3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2AEC05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handelingInitiator</w:t>
            </w:r>
            <w:r w:rsidRPr="00BE10FF">
              <w:rPr>
                <w:rFonts w:ascii="Arial" w:hAnsi="Arial" w:cs="Arial"/>
                <w:szCs w:val="24"/>
                <w:lang w:val="en-AU" w:eastAsia="en-US"/>
              </w:rPr>
              <w:fldChar w:fldCharType="end"/>
            </w:r>
          </w:p>
        </w:tc>
      </w:tr>
      <w:tr w:rsidR="00AB0ADA" w:rsidRPr="00BE10FF" w14:paraId="181B8C4F" w14:textId="77777777" w:rsidTr="00E830F0">
        <w:tc>
          <w:tcPr>
            <w:tcW w:w="3330" w:type="dxa"/>
            <w:gridSpan w:val="2"/>
            <w:tcBorders>
              <w:top w:val="nil"/>
              <w:left w:val="nil"/>
              <w:bottom w:val="nil"/>
              <w:right w:val="nil"/>
            </w:tcBorders>
          </w:tcPr>
          <w:p w14:paraId="6796AC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A610C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Werkwoord dat hoort bij de handeling die de initiator verricht bij dit zaaktype. Meestal 'aanvragen', 'indienen' of 'melden'.</w:t>
            </w:r>
            <w:r w:rsidRPr="00BE10FF">
              <w:rPr>
                <w:rFonts w:ascii="Arial" w:hAnsi="Arial" w:cs="Arial"/>
                <w:szCs w:val="24"/>
                <w:lang w:val="en-AU" w:eastAsia="en-US"/>
              </w:rPr>
              <w:fldChar w:fldCharType="end"/>
            </w:r>
          </w:p>
        </w:tc>
      </w:tr>
      <w:tr w:rsidR="00AB0ADA" w:rsidRPr="00BE10FF" w14:paraId="104EC2CE" w14:textId="77777777" w:rsidTr="00E830F0">
        <w:trPr>
          <w:trHeight w:val="230"/>
        </w:trPr>
        <w:tc>
          <w:tcPr>
            <w:tcW w:w="3330" w:type="dxa"/>
            <w:gridSpan w:val="2"/>
            <w:tcBorders>
              <w:top w:val="nil"/>
              <w:left w:val="nil"/>
              <w:bottom w:val="nil"/>
              <w:right w:val="nil"/>
            </w:tcBorders>
          </w:tcPr>
          <w:p w14:paraId="73E274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19305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7A455B7A" w14:textId="77777777" w:rsidTr="00E830F0">
        <w:tc>
          <w:tcPr>
            <w:tcW w:w="3330" w:type="dxa"/>
            <w:gridSpan w:val="2"/>
            <w:tcBorders>
              <w:top w:val="nil"/>
              <w:left w:val="nil"/>
              <w:bottom w:val="nil"/>
              <w:right w:val="nil"/>
            </w:tcBorders>
          </w:tcPr>
          <w:p w14:paraId="389408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210D1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8AD20E6" w14:textId="77777777" w:rsidTr="00E830F0">
        <w:tc>
          <w:tcPr>
            <w:tcW w:w="3330" w:type="dxa"/>
            <w:gridSpan w:val="2"/>
            <w:tcBorders>
              <w:top w:val="nil"/>
              <w:left w:val="nil"/>
              <w:bottom w:val="nil"/>
              <w:right w:val="nil"/>
            </w:tcBorders>
          </w:tcPr>
          <w:p w14:paraId="51D35E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4D9F58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60BF46D2" w14:textId="77777777" w:rsidTr="00E830F0">
        <w:trPr>
          <w:trHeight w:val="230"/>
        </w:trPr>
        <w:tc>
          <w:tcPr>
            <w:tcW w:w="3330" w:type="dxa"/>
            <w:gridSpan w:val="2"/>
            <w:tcBorders>
              <w:top w:val="nil"/>
              <w:left w:val="nil"/>
              <w:bottom w:val="nil"/>
              <w:right w:val="nil"/>
            </w:tcBorders>
          </w:tcPr>
          <w:p w14:paraId="14D3DDC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EEF63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69D62205" w14:textId="77777777" w:rsidTr="00E830F0">
        <w:trPr>
          <w:trHeight w:val="215"/>
        </w:trPr>
        <w:tc>
          <w:tcPr>
            <w:tcW w:w="3330" w:type="dxa"/>
            <w:gridSpan w:val="2"/>
            <w:tcBorders>
              <w:top w:val="nil"/>
              <w:left w:val="nil"/>
              <w:bottom w:val="nil"/>
              <w:right w:val="nil"/>
            </w:tcBorders>
          </w:tcPr>
          <w:p w14:paraId="250CC5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5FF9A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30C9DEA" w14:textId="77777777" w:rsidTr="00E830F0">
        <w:trPr>
          <w:trHeight w:val="230"/>
        </w:trPr>
        <w:tc>
          <w:tcPr>
            <w:tcW w:w="3330" w:type="dxa"/>
            <w:gridSpan w:val="2"/>
            <w:tcBorders>
              <w:top w:val="nil"/>
              <w:left w:val="nil"/>
              <w:bottom w:val="nil"/>
              <w:right w:val="nil"/>
            </w:tcBorders>
          </w:tcPr>
          <w:p w14:paraId="56E402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4462B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9682CD4" w14:textId="77777777" w:rsidTr="00E830F0">
        <w:trPr>
          <w:trHeight w:val="230"/>
        </w:trPr>
        <w:tc>
          <w:tcPr>
            <w:tcW w:w="3330" w:type="dxa"/>
            <w:gridSpan w:val="2"/>
            <w:tcBorders>
              <w:top w:val="nil"/>
              <w:left w:val="nil"/>
              <w:bottom w:val="nil"/>
              <w:right w:val="nil"/>
            </w:tcBorders>
          </w:tcPr>
          <w:p w14:paraId="6612E6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E1F14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851C93" w14:textId="77777777" w:rsidTr="00E830F0">
        <w:trPr>
          <w:trHeight w:val="230"/>
        </w:trPr>
        <w:tc>
          <w:tcPr>
            <w:tcW w:w="3330" w:type="dxa"/>
            <w:gridSpan w:val="2"/>
            <w:tcBorders>
              <w:top w:val="nil"/>
              <w:left w:val="nil"/>
              <w:bottom w:val="nil"/>
              <w:right w:val="nil"/>
            </w:tcBorders>
          </w:tcPr>
          <w:p w14:paraId="7C8C72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318DA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996B04E" w14:textId="77777777" w:rsidTr="00E830F0">
        <w:trPr>
          <w:trHeight w:val="230"/>
        </w:trPr>
        <w:tc>
          <w:tcPr>
            <w:tcW w:w="3330" w:type="dxa"/>
            <w:gridSpan w:val="2"/>
            <w:tcBorders>
              <w:top w:val="nil"/>
              <w:left w:val="nil"/>
              <w:bottom w:val="nil"/>
              <w:right w:val="nil"/>
            </w:tcBorders>
          </w:tcPr>
          <w:p w14:paraId="1CA62C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16BE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3EC4CD4" w14:textId="77777777" w:rsidTr="00E830F0">
        <w:tc>
          <w:tcPr>
            <w:tcW w:w="3330" w:type="dxa"/>
            <w:gridSpan w:val="2"/>
            <w:tcBorders>
              <w:top w:val="nil"/>
              <w:left w:val="nil"/>
              <w:bottom w:val="nil"/>
              <w:right w:val="nil"/>
            </w:tcBorders>
          </w:tcPr>
          <w:p w14:paraId="64F673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5DBCED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BB31CE5" w14:textId="77777777" w:rsidTr="00E830F0">
        <w:trPr>
          <w:trHeight w:val="230"/>
        </w:trPr>
        <w:tc>
          <w:tcPr>
            <w:tcW w:w="3330" w:type="dxa"/>
            <w:gridSpan w:val="2"/>
            <w:tcBorders>
              <w:top w:val="nil"/>
              <w:left w:val="nil"/>
              <w:bottom w:val="nil"/>
              <w:right w:val="nil"/>
            </w:tcBorders>
          </w:tcPr>
          <w:p w14:paraId="0B4C3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58C1FF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0DC7462" w14:textId="77777777" w:rsidTr="00E830F0">
        <w:trPr>
          <w:trHeight w:val="230"/>
        </w:trPr>
        <w:tc>
          <w:tcPr>
            <w:tcW w:w="3330" w:type="dxa"/>
            <w:gridSpan w:val="2"/>
            <w:tcBorders>
              <w:top w:val="nil"/>
              <w:left w:val="nil"/>
              <w:bottom w:val="nil"/>
              <w:right w:val="nil"/>
            </w:tcBorders>
          </w:tcPr>
          <w:p w14:paraId="516879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FF8A4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64CC62C" w14:textId="77777777" w:rsidTr="00E830F0">
        <w:trPr>
          <w:trHeight w:val="230"/>
        </w:trPr>
        <w:tc>
          <w:tcPr>
            <w:tcW w:w="3330" w:type="dxa"/>
            <w:gridSpan w:val="2"/>
            <w:tcBorders>
              <w:top w:val="nil"/>
              <w:left w:val="nil"/>
              <w:bottom w:val="nil"/>
              <w:right w:val="nil"/>
            </w:tcBorders>
          </w:tcPr>
          <w:p w14:paraId="5469D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B11D6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228E4454" w14:textId="77777777" w:rsidTr="00E830F0">
        <w:tc>
          <w:tcPr>
            <w:tcW w:w="9360" w:type="dxa"/>
            <w:gridSpan w:val="3"/>
            <w:tcBorders>
              <w:top w:val="nil"/>
              <w:left w:val="nil"/>
              <w:bottom w:val="nil"/>
              <w:right w:val="nil"/>
            </w:tcBorders>
          </w:tcPr>
          <w:p w14:paraId="7A5B7B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6B09282" w14:textId="77777777" w:rsidTr="00E830F0">
        <w:tc>
          <w:tcPr>
            <w:tcW w:w="450" w:type="dxa"/>
            <w:tcBorders>
              <w:top w:val="nil"/>
              <w:left w:val="nil"/>
              <w:bottom w:val="nil"/>
              <w:right w:val="nil"/>
            </w:tcBorders>
          </w:tcPr>
          <w:p w14:paraId="46E000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A8746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14:paraId="52A063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letters IOB staan voor:</w:t>
            </w:r>
          </w:p>
          <w:p w14:paraId="6E10E8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handeling Initiator (van het zaaktype), d.w.z. de interne of externe klant,</w:t>
            </w:r>
          </w:p>
          <w:p w14:paraId="19C226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 Onderwerp (het meest vergelijkbaar met ‘product’ uit de PDC),</w:t>
            </w:r>
          </w:p>
          <w:p w14:paraId="484609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 handeling Behandelaar (van het zaaktype) van de eigen organisatie.</w:t>
            </w:r>
          </w:p>
          <w:p w14:paraId="41F51B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14:paraId="732C20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14:paraId="7EE272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14:paraId="503FC2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Belangrijk:</w:t>
            </w:r>
          </w:p>
          <w:p w14:paraId="390959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wordt geen voorkeur uitgesproken voor de wijze waarop het zaaktype zou moeten worden benoemd. Ook kan de naamgeving naar buiten toe (bijvoorbeeld in een PDC of op het webformulier op een internet site) afwijken omdat dit duidelijker is voor de burger.</w:t>
            </w:r>
          </w:p>
        </w:tc>
      </w:tr>
    </w:tbl>
    <w:bookmarkStart w:id="1923" w:name="BKM_9B0CF252_4397_4c2f_B0DC_7C8741BC7A12"/>
    <w:bookmarkEnd w:id="1923"/>
    <w:p w14:paraId="2EF164E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Onderwerp</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B6CCED2" w14:textId="77777777" w:rsidTr="00E830F0">
        <w:trPr>
          <w:trHeight w:val="230"/>
        </w:trPr>
        <w:tc>
          <w:tcPr>
            <w:tcW w:w="3330" w:type="dxa"/>
            <w:gridSpan w:val="2"/>
            <w:tcBorders>
              <w:top w:val="nil"/>
              <w:left w:val="nil"/>
              <w:bottom w:val="nil"/>
              <w:right w:val="nil"/>
            </w:tcBorders>
          </w:tcPr>
          <w:p w14:paraId="7DB916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40AB01B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Onderwerp</w:t>
            </w:r>
            <w:r w:rsidRPr="00BE10FF">
              <w:rPr>
                <w:rFonts w:ascii="Arial" w:hAnsi="Arial" w:cs="Arial"/>
                <w:szCs w:val="24"/>
                <w:lang w:val="en-AU" w:eastAsia="en-US"/>
              </w:rPr>
              <w:fldChar w:fldCharType="end"/>
            </w:r>
          </w:p>
        </w:tc>
      </w:tr>
      <w:tr w:rsidR="00AB0ADA" w:rsidRPr="00BE10FF" w14:paraId="521CBCE6" w14:textId="77777777" w:rsidTr="00E830F0">
        <w:tc>
          <w:tcPr>
            <w:tcW w:w="3330" w:type="dxa"/>
            <w:gridSpan w:val="2"/>
            <w:tcBorders>
              <w:top w:val="nil"/>
              <w:left w:val="nil"/>
              <w:bottom w:val="nil"/>
              <w:right w:val="nil"/>
            </w:tcBorders>
          </w:tcPr>
          <w:p w14:paraId="184741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9E40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0CED602B" w14:textId="77777777" w:rsidTr="00E830F0">
        <w:tc>
          <w:tcPr>
            <w:tcW w:w="3330" w:type="dxa"/>
            <w:gridSpan w:val="2"/>
            <w:tcBorders>
              <w:top w:val="nil"/>
              <w:left w:val="nil"/>
              <w:bottom w:val="nil"/>
              <w:right w:val="nil"/>
            </w:tcBorders>
          </w:tcPr>
          <w:p w14:paraId="338793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343D9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F0A0C1" w14:textId="77777777" w:rsidTr="00E830F0">
        <w:tc>
          <w:tcPr>
            <w:tcW w:w="3330" w:type="dxa"/>
            <w:gridSpan w:val="2"/>
            <w:tcBorders>
              <w:top w:val="nil"/>
              <w:left w:val="nil"/>
              <w:bottom w:val="nil"/>
              <w:right w:val="nil"/>
            </w:tcBorders>
          </w:tcPr>
          <w:p w14:paraId="098F06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EF15FA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onderwerp</w:t>
            </w:r>
            <w:r w:rsidRPr="00BE10FF">
              <w:rPr>
                <w:rFonts w:ascii="Arial" w:hAnsi="Arial" w:cs="Arial"/>
                <w:szCs w:val="24"/>
                <w:lang w:val="en-AU" w:eastAsia="en-US"/>
              </w:rPr>
              <w:fldChar w:fldCharType="end"/>
            </w:r>
          </w:p>
        </w:tc>
      </w:tr>
      <w:tr w:rsidR="00AB0ADA" w:rsidRPr="00BE10FF" w14:paraId="14E437A8" w14:textId="77777777" w:rsidTr="00E830F0">
        <w:tc>
          <w:tcPr>
            <w:tcW w:w="3330" w:type="dxa"/>
            <w:gridSpan w:val="2"/>
            <w:tcBorders>
              <w:top w:val="nil"/>
              <w:left w:val="nil"/>
              <w:bottom w:val="nil"/>
              <w:right w:val="nil"/>
            </w:tcBorders>
          </w:tcPr>
          <w:p w14:paraId="5653E0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AD1FD0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Het onderwerp van ZAAKen van dit ZAAKTYPE. In veel gevallen nauw gerelateerd aan de product- of dienstnaam uit de Producten- en Dienstencatalogus (PDC). Bijvoorbeeld: 'Evenementenvergunning', 'Geboorte', 'Klacht'.</w:t>
            </w:r>
            <w:r w:rsidRPr="00BE10FF">
              <w:rPr>
                <w:rFonts w:ascii="Arial" w:hAnsi="Arial" w:cs="Arial"/>
                <w:szCs w:val="24"/>
                <w:lang w:val="en-AU" w:eastAsia="en-US"/>
              </w:rPr>
              <w:fldChar w:fldCharType="end"/>
            </w:r>
          </w:p>
        </w:tc>
      </w:tr>
      <w:tr w:rsidR="00AB0ADA" w:rsidRPr="00BE10FF" w14:paraId="4C5641B1" w14:textId="77777777" w:rsidTr="00E830F0">
        <w:trPr>
          <w:trHeight w:val="230"/>
        </w:trPr>
        <w:tc>
          <w:tcPr>
            <w:tcW w:w="3330" w:type="dxa"/>
            <w:gridSpan w:val="2"/>
            <w:tcBorders>
              <w:top w:val="nil"/>
              <w:left w:val="nil"/>
              <w:bottom w:val="nil"/>
              <w:right w:val="nil"/>
            </w:tcBorders>
          </w:tcPr>
          <w:p w14:paraId="1237DA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3BEDD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6E3D75DA" w14:textId="77777777" w:rsidTr="00E830F0">
        <w:tc>
          <w:tcPr>
            <w:tcW w:w="3330" w:type="dxa"/>
            <w:gridSpan w:val="2"/>
            <w:tcBorders>
              <w:top w:val="nil"/>
              <w:left w:val="nil"/>
              <w:bottom w:val="nil"/>
              <w:right w:val="nil"/>
            </w:tcBorders>
          </w:tcPr>
          <w:p w14:paraId="242311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0725B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6954D811" w14:textId="77777777" w:rsidTr="00E830F0">
        <w:tc>
          <w:tcPr>
            <w:tcW w:w="3330" w:type="dxa"/>
            <w:gridSpan w:val="2"/>
            <w:tcBorders>
              <w:top w:val="nil"/>
              <w:left w:val="nil"/>
              <w:bottom w:val="nil"/>
              <w:right w:val="nil"/>
            </w:tcBorders>
          </w:tcPr>
          <w:p w14:paraId="46DF15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74D3E1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5BA52F2D" w14:textId="77777777" w:rsidTr="00E830F0">
        <w:trPr>
          <w:trHeight w:val="230"/>
        </w:trPr>
        <w:tc>
          <w:tcPr>
            <w:tcW w:w="3330" w:type="dxa"/>
            <w:gridSpan w:val="2"/>
            <w:tcBorders>
              <w:top w:val="nil"/>
              <w:left w:val="nil"/>
              <w:bottom w:val="nil"/>
              <w:right w:val="nil"/>
            </w:tcBorders>
          </w:tcPr>
          <w:p w14:paraId="76F1F5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B76E7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0B75B141" w14:textId="77777777" w:rsidTr="00E830F0">
        <w:trPr>
          <w:trHeight w:val="215"/>
        </w:trPr>
        <w:tc>
          <w:tcPr>
            <w:tcW w:w="3330" w:type="dxa"/>
            <w:gridSpan w:val="2"/>
            <w:tcBorders>
              <w:top w:val="nil"/>
              <w:left w:val="nil"/>
              <w:bottom w:val="nil"/>
              <w:right w:val="nil"/>
            </w:tcBorders>
          </w:tcPr>
          <w:p w14:paraId="6B0FB2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43835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873D4C1" w14:textId="77777777" w:rsidTr="00E830F0">
        <w:trPr>
          <w:trHeight w:val="230"/>
        </w:trPr>
        <w:tc>
          <w:tcPr>
            <w:tcW w:w="3330" w:type="dxa"/>
            <w:gridSpan w:val="2"/>
            <w:tcBorders>
              <w:top w:val="nil"/>
              <w:left w:val="nil"/>
              <w:bottom w:val="nil"/>
              <w:right w:val="nil"/>
            </w:tcBorders>
          </w:tcPr>
          <w:p w14:paraId="3D1DB6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7F5B6D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93F48F" w14:textId="77777777" w:rsidTr="00E830F0">
        <w:trPr>
          <w:trHeight w:val="230"/>
        </w:trPr>
        <w:tc>
          <w:tcPr>
            <w:tcW w:w="3330" w:type="dxa"/>
            <w:gridSpan w:val="2"/>
            <w:tcBorders>
              <w:top w:val="nil"/>
              <w:left w:val="nil"/>
              <w:bottom w:val="nil"/>
              <w:right w:val="nil"/>
            </w:tcBorders>
          </w:tcPr>
          <w:p w14:paraId="3EB5E5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634476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934DAE7" w14:textId="77777777" w:rsidTr="00E830F0">
        <w:trPr>
          <w:trHeight w:val="230"/>
        </w:trPr>
        <w:tc>
          <w:tcPr>
            <w:tcW w:w="3330" w:type="dxa"/>
            <w:gridSpan w:val="2"/>
            <w:tcBorders>
              <w:top w:val="nil"/>
              <w:left w:val="nil"/>
              <w:bottom w:val="nil"/>
              <w:right w:val="nil"/>
            </w:tcBorders>
          </w:tcPr>
          <w:p w14:paraId="4B19F9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E79F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A505F45" w14:textId="77777777" w:rsidTr="00E830F0">
        <w:trPr>
          <w:trHeight w:val="230"/>
        </w:trPr>
        <w:tc>
          <w:tcPr>
            <w:tcW w:w="3330" w:type="dxa"/>
            <w:gridSpan w:val="2"/>
            <w:tcBorders>
              <w:top w:val="nil"/>
              <w:left w:val="nil"/>
              <w:bottom w:val="nil"/>
              <w:right w:val="nil"/>
            </w:tcBorders>
          </w:tcPr>
          <w:p w14:paraId="2BBEBA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4F12AB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792C47" w14:textId="77777777" w:rsidTr="00E830F0">
        <w:tc>
          <w:tcPr>
            <w:tcW w:w="3330" w:type="dxa"/>
            <w:gridSpan w:val="2"/>
            <w:tcBorders>
              <w:top w:val="nil"/>
              <w:left w:val="nil"/>
              <w:bottom w:val="nil"/>
              <w:right w:val="nil"/>
            </w:tcBorders>
          </w:tcPr>
          <w:p w14:paraId="18638A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DC9C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5DECCE" w14:textId="77777777" w:rsidTr="00E830F0">
        <w:trPr>
          <w:trHeight w:val="230"/>
        </w:trPr>
        <w:tc>
          <w:tcPr>
            <w:tcW w:w="3330" w:type="dxa"/>
            <w:gridSpan w:val="2"/>
            <w:tcBorders>
              <w:top w:val="nil"/>
              <w:left w:val="nil"/>
              <w:bottom w:val="nil"/>
              <w:right w:val="nil"/>
            </w:tcBorders>
          </w:tcPr>
          <w:p w14:paraId="43A45F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3ECFA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0DBFDE7" w14:textId="77777777" w:rsidTr="00E830F0">
        <w:trPr>
          <w:trHeight w:val="230"/>
        </w:trPr>
        <w:tc>
          <w:tcPr>
            <w:tcW w:w="3330" w:type="dxa"/>
            <w:gridSpan w:val="2"/>
            <w:tcBorders>
              <w:top w:val="nil"/>
              <w:left w:val="nil"/>
              <w:bottom w:val="nil"/>
              <w:right w:val="nil"/>
            </w:tcBorders>
          </w:tcPr>
          <w:p w14:paraId="7F5251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3FAA0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D6B3E1A" w14:textId="77777777" w:rsidTr="00E830F0">
        <w:trPr>
          <w:trHeight w:val="230"/>
        </w:trPr>
        <w:tc>
          <w:tcPr>
            <w:tcW w:w="3330" w:type="dxa"/>
            <w:gridSpan w:val="2"/>
            <w:tcBorders>
              <w:top w:val="nil"/>
              <w:left w:val="nil"/>
              <w:bottom w:val="nil"/>
              <w:right w:val="nil"/>
            </w:tcBorders>
          </w:tcPr>
          <w:p w14:paraId="62A84A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6D338B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8DC2116" w14:textId="77777777" w:rsidTr="00E830F0">
        <w:tc>
          <w:tcPr>
            <w:tcW w:w="9360" w:type="dxa"/>
            <w:gridSpan w:val="3"/>
            <w:tcBorders>
              <w:top w:val="nil"/>
              <w:left w:val="nil"/>
              <w:bottom w:val="nil"/>
              <w:right w:val="nil"/>
            </w:tcBorders>
          </w:tcPr>
          <w:p w14:paraId="463A62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AA5D5C6" w14:textId="77777777" w:rsidTr="00E830F0">
        <w:tc>
          <w:tcPr>
            <w:tcW w:w="450" w:type="dxa"/>
            <w:tcBorders>
              <w:top w:val="nil"/>
              <w:left w:val="nil"/>
              <w:bottom w:val="nil"/>
              <w:right w:val="nil"/>
            </w:tcBorders>
          </w:tcPr>
          <w:p w14:paraId="3FEE35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08C96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14:paraId="1C79F9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letters IOB staan voor:</w:t>
            </w:r>
          </w:p>
          <w:p w14:paraId="0E6BF4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handeling Initiator (van het zaaktype), d.w.z. de interne of externe klant,</w:t>
            </w:r>
          </w:p>
          <w:p w14:paraId="5E959B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 Onderwerp (het meest vergelijkbaar met ‘product’ uit de PDC),</w:t>
            </w:r>
          </w:p>
          <w:p w14:paraId="2C7039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 handeling Behandelaar (van het zaaktype) van de eigen organisatie.</w:t>
            </w:r>
          </w:p>
          <w:p w14:paraId="6862E5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14:paraId="35174F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14:paraId="5A54B3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14:paraId="7E7C4A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Belangrijk:</w:t>
            </w:r>
          </w:p>
          <w:p w14:paraId="013007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wordt geen voorkeur uitgesproken voor de wijze waarop het zaaktype zou moeten worden benoemd. Ook kan de naamgeving naar buiten toe (bijvoorbeeld in een PDC of op het webformulier op een internet site) afwijken omdat dit duidelijker is voor de burger.</w:t>
            </w:r>
          </w:p>
        </w:tc>
      </w:tr>
    </w:tbl>
    <w:bookmarkStart w:id="1924" w:name="BKM_0B730836_A4CD_4ec0_9CD5_804A132E613A"/>
    <w:bookmarkEnd w:id="1924"/>
    <w:p w14:paraId="3706C6E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Handeling behandelaar</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3816D6C" w14:textId="77777777" w:rsidTr="00E830F0">
        <w:trPr>
          <w:trHeight w:val="230"/>
        </w:trPr>
        <w:tc>
          <w:tcPr>
            <w:tcW w:w="3330" w:type="dxa"/>
            <w:gridSpan w:val="2"/>
            <w:tcBorders>
              <w:top w:val="nil"/>
              <w:left w:val="nil"/>
              <w:bottom w:val="nil"/>
              <w:right w:val="nil"/>
            </w:tcBorders>
          </w:tcPr>
          <w:p w14:paraId="1A0A47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76D9F3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 behandelaar</w:t>
            </w:r>
            <w:r w:rsidRPr="00BE10FF">
              <w:rPr>
                <w:rFonts w:ascii="Arial" w:hAnsi="Arial" w:cs="Arial"/>
                <w:szCs w:val="24"/>
                <w:lang w:val="en-AU" w:eastAsia="en-US"/>
              </w:rPr>
              <w:fldChar w:fldCharType="end"/>
            </w:r>
          </w:p>
        </w:tc>
      </w:tr>
      <w:tr w:rsidR="00AB0ADA" w:rsidRPr="00BE10FF" w14:paraId="1E8729BD" w14:textId="77777777" w:rsidTr="00E830F0">
        <w:tc>
          <w:tcPr>
            <w:tcW w:w="3330" w:type="dxa"/>
            <w:gridSpan w:val="2"/>
            <w:tcBorders>
              <w:top w:val="nil"/>
              <w:left w:val="nil"/>
              <w:bottom w:val="nil"/>
              <w:right w:val="nil"/>
            </w:tcBorders>
          </w:tcPr>
          <w:p w14:paraId="774FB8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8707D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7D5A7572" w14:textId="77777777" w:rsidTr="00E830F0">
        <w:tc>
          <w:tcPr>
            <w:tcW w:w="3330" w:type="dxa"/>
            <w:gridSpan w:val="2"/>
            <w:tcBorders>
              <w:top w:val="nil"/>
              <w:left w:val="nil"/>
              <w:bottom w:val="nil"/>
              <w:right w:val="nil"/>
            </w:tcBorders>
          </w:tcPr>
          <w:p w14:paraId="42590B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D1297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B132AEB" w14:textId="77777777" w:rsidTr="00E830F0">
        <w:tc>
          <w:tcPr>
            <w:tcW w:w="3330" w:type="dxa"/>
            <w:gridSpan w:val="2"/>
            <w:tcBorders>
              <w:top w:val="nil"/>
              <w:left w:val="nil"/>
              <w:bottom w:val="nil"/>
              <w:right w:val="nil"/>
            </w:tcBorders>
          </w:tcPr>
          <w:p w14:paraId="125892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AF604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handelingBehandelaar</w:t>
            </w:r>
            <w:r w:rsidRPr="00BE10FF">
              <w:rPr>
                <w:rFonts w:ascii="Arial" w:hAnsi="Arial" w:cs="Arial"/>
                <w:szCs w:val="24"/>
                <w:lang w:val="en-AU" w:eastAsia="en-US"/>
              </w:rPr>
              <w:fldChar w:fldCharType="end"/>
            </w:r>
          </w:p>
        </w:tc>
      </w:tr>
      <w:tr w:rsidR="00AB0ADA" w:rsidRPr="00BE10FF" w14:paraId="72315589" w14:textId="77777777" w:rsidTr="00E830F0">
        <w:tc>
          <w:tcPr>
            <w:tcW w:w="3330" w:type="dxa"/>
            <w:gridSpan w:val="2"/>
            <w:tcBorders>
              <w:top w:val="nil"/>
              <w:left w:val="nil"/>
              <w:bottom w:val="nil"/>
              <w:right w:val="nil"/>
            </w:tcBorders>
          </w:tcPr>
          <w:p w14:paraId="29627B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223CB0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Werkwoord dat hoort bij de handeling die de behandelaar verricht bij het afdoen van ZAAKen van dit ZAAKTYPE. Meestal 'behandelen', 'uitvoeren', 'vaststellen' of 'onderhouden'.</w:t>
            </w:r>
            <w:r w:rsidRPr="00BE10FF">
              <w:rPr>
                <w:rFonts w:ascii="Arial" w:hAnsi="Arial" w:cs="Arial"/>
                <w:szCs w:val="24"/>
                <w:lang w:val="en-AU" w:eastAsia="en-US"/>
              </w:rPr>
              <w:fldChar w:fldCharType="end"/>
            </w:r>
          </w:p>
        </w:tc>
      </w:tr>
      <w:tr w:rsidR="00AB0ADA" w:rsidRPr="00BE10FF" w14:paraId="43F27317" w14:textId="77777777" w:rsidTr="00E830F0">
        <w:trPr>
          <w:trHeight w:val="230"/>
        </w:trPr>
        <w:tc>
          <w:tcPr>
            <w:tcW w:w="3330" w:type="dxa"/>
            <w:gridSpan w:val="2"/>
            <w:tcBorders>
              <w:top w:val="nil"/>
              <w:left w:val="nil"/>
              <w:bottom w:val="nil"/>
              <w:right w:val="nil"/>
            </w:tcBorders>
          </w:tcPr>
          <w:p w14:paraId="69AB62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EE435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o.b.v. ZTC 1.0</w:t>
            </w:r>
          </w:p>
        </w:tc>
      </w:tr>
      <w:tr w:rsidR="00AB0ADA" w:rsidRPr="00BE10FF" w14:paraId="370E5150" w14:textId="77777777" w:rsidTr="00E830F0">
        <w:tc>
          <w:tcPr>
            <w:tcW w:w="3330" w:type="dxa"/>
            <w:gridSpan w:val="2"/>
            <w:tcBorders>
              <w:top w:val="nil"/>
              <w:left w:val="nil"/>
              <w:bottom w:val="nil"/>
              <w:right w:val="nil"/>
            </w:tcBorders>
          </w:tcPr>
          <w:p w14:paraId="47360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EE1C9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1A82E08" w14:textId="77777777" w:rsidTr="00E830F0">
        <w:tc>
          <w:tcPr>
            <w:tcW w:w="3330" w:type="dxa"/>
            <w:gridSpan w:val="2"/>
            <w:tcBorders>
              <w:top w:val="nil"/>
              <w:left w:val="nil"/>
              <w:bottom w:val="nil"/>
              <w:right w:val="nil"/>
            </w:tcBorders>
          </w:tcPr>
          <w:p w14:paraId="3B524D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F7975C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44526FB3" w14:textId="77777777" w:rsidTr="00E830F0">
        <w:trPr>
          <w:trHeight w:val="230"/>
        </w:trPr>
        <w:tc>
          <w:tcPr>
            <w:tcW w:w="3330" w:type="dxa"/>
            <w:gridSpan w:val="2"/>
            <w:tcBorders>
              <w:top w:val="nil"/>
              <w:left w:val="nil"/>
              <w:bottom w:val="nil"/>
              <w:right w:val="nil"/>
            </w:tcBorders>
          </w:tcPr>
          <w:p w14:paraId="3BFAC1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1DDD0D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98E126C" w14:textId="77777777" w:rsidTr="00E830F0">
        <w:trPr>
          <w:trHeight w:val="215"/>
        </w:trPr>
        <w:tc>
          <w:tcPr>
            <w:tcW w:w="3330" w:type="dxa"/>
            <w:gridSpan w:val="2"/>
            <w:tcBorders>
              <w:top w:val="nil"/>
              <w:left w:val="nil"/>
              <w:bottom w:val="nil"/>
              <w:right w:val="nil"/>
            </w:tcBorders>
          </w:tcPr>
          <w:p w14:paraId="2993ED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B19D8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24C240E" w14:textId="77777777" w:rsidTr="00E830F0">
        <w:trPr>
          <w:trHeight w:val="230"/>
        </w:trPr>
        <w:tc>
          <w:tcPr>
            <w:tcW w:w="3330" w:type="dxa"/>
            <w:gridSpan w:val="2"/>
            <w:tcBorders>
              <w:top w:val="nil"/>
              <w:left w:val="nil"/>
              <w:bottom w:val="nil"/>
              <w:right w:val="nil"/>
            </w:tcBorders>
          </w:tcPr>
          <w:p w14:paraId="7A657A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2109C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66A9F94" w14:textId="77777777" w:rsidTr="00E830F0">
        <w:trPr>
          <w:trHeight w:val="230"/>
        </w:trPr>
        <w:tc>
          <w:tcPr>
            <w:tcW w:w="3330" w:type="dxa"/>
            <w:gridSpan w:val="2"/>
            <w:tcBorders>
              <w:top w:val="nil"/>
              <w:left w:val="nil"/>
              <w:bottom w:val="nil"/>
              <w:right w:val="nil"/>
            </w:tcBorders>
          </w:tcPr>
          <w:p w14:paraId="6E101F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B9DF9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46E353A" w14:textId="77777777" w:rsidTr="00E830F0">
        <w:trPr>
          <w:trHeight w:val="230"/>
        </w:trPr>
        <w:tc>
          <w:tcPr>
            <w:tcW w:w="3330" w:type="dxa"/>
            <w:gridSpan w:val="2"/>
            <w:tcBorders>
              <w:top w:val="nil"/>
              <w:left w:val="nil"/>
              <w:bottom w:val="nil"/>
              <w:right w:val="nil"/>
            </w:tcBorders>
          </w:tcPr>
          <w:p w14:paraId="7378ED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12BB2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CB9C933" w14:textId="77777777" w:rsidTr="00E830F0">
        <w:trPr>
          <w:trHeight w:val="230"/>
        </w:trPr>
        <w:tc>
          <w:tcPr>
            <w:tcW w:w="3330" w:type="dxa"/>
            <w:gridSpan w:val="2"/>
            <w:tcBorders>
              <w:top w:val="nil"/>
              <w:left w:val="nil"/>
              <w:bottom w:val="nil"/>
              <w:right w:val="nil"/>
            </w:tcBorders>
          </w:tcPr>
          <w:p w14:paraId="12FCAF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14:paraId="02EBD7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E96EB1E" w14:textId="77777777" w:rsidTr="00E830F0">
        <w:tc>
          <w:tcPr>
            <w:tcW w:w="3330" w:type="dxa"/>
            <w:gridSpan w:val="2"/>
            <w:tcBorders>
              <w:top w:val="nil"/>
              <w:left w:val="nil"/>
              <w:bottom w:val="nil"/>
              <w:right w:val="nil"/>
            </w:tcBorders>
          </w:tcPr>
          <w:p w14:paraId="6E6868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36762C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5EF991" w14:textId="77777777" w:rsidTr="00E830F0">
        <w:trPr>
          <w:trHeight w:val="230"/>
        </w:trPr>
        <w:tc>
          <w:tcPr>
            <w:tcW w:w="3330" w:type="dxa"/>
            <w:gridSpan w:val="2"/>
            <w:tcBorders>
              <w:top w:val="nil"/>
              <w:left w:val="nil"/>
              <w:bottom w:val="nil"/>
              <w:right w:val="nil"/>
            </w:tcBorders>
          </w:tcPr>
          <w:p w14:paraId="2EC6C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9E52F9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01CAF35" w14:textId="77777777" w:rsidTr="00E830F0">
        <w:trPr>
          <w:trHeight w:val="230"/>
        </w:trPr>
        <w:tc>
          <w:tcPr>
            <w:tcW w:w="3330" w:type="dxa"/>
            <w:gridSpan w:val="2"/>
            <w:tcBorders>
              <w:top w:val="nil"/>
              <w:left w:val="nil"/>
              <w:bottom w:val="nil"/>
              <w:right w:val="nil"/>
            </w:tcBorders>
          </w:tcPr>
          <w:p w14:paraId="3E98D7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87D75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2828D58" w14:textId="77777777" w:rsidTr="00E830F0">
        <w:trPr>
          <w:trHeight w:val="230"/>
        </w:trPr>
        <w:tc>
          <w:tcPr>
            <w:tcW w:w="3330" w:type="dxa"/>
            <w:gridSpan w:val="2"/>
            <w:tcBorders>
              <w:top w:val="nil"/>
              <w:left w:val="nil"/>
              <w:bottom w:val="nil"/>
              <w:right w:val="nil"/>
            </w:tcBorders>
          </w:tcPr>
          <w:p w14:paraId="777A62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D2228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B6ED4F3" w14:textId="77777777" w:rsidTr="00E830F0">
        <w:tc>
          <w:tcPr>
            <w:tcW w:w="9360" w:type="dxa"/>
            <w:gridSpan w:val="3"/>
            <w:tcBorders>
              <w:top w:val="nil"/>
              <w:left w:val="nil"/>
              <w:bottom w:val="nil"/>
              <w:right w:val="nil"/>
            </w:tcBorders>
          </w:tcPr>
          <w:p w14:paraId="35752D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3B2027A" w14:textId="77777777" w:rsidTr="00E830F0">
        <w:tc>
          <w:tcPr>
            <w:tcW w:w="450" w:type="dxa"/>
            <w:tcBorders>
              <w:top w:val="nil"/>
              <w:left w:val="nil"/>
              <w:bottom w:val="nil"/>
              <w:right w:val="nil"/>
            </w:tcBorders>
          </w:tcPr>
          <w:p w14:paraId="15EC6C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A1AD93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is een aantal opties mogelijk bij de naamgeving van de zaaktypen. Omdat elke gemeente haar eigen voorkeur hierin zal ontwikkelen en de lijst generiek is bedoeld, wordt onderstaand het IOBmodel gepresenteerd dat gemeenten kan helpen de eigen keuze te maken. Het IOB model is niet alleen bruikbaar voor het definiëren van namen voor zaaktypen, maar tevens voor het definiëren van producten en webformulieren. Daarnaast kan de tabel gebruikt worden voor het onderwerp in communicatie-uitingen zoals ontvangstbevestigingen.</w:t>
            </w:r>
          </w:p>
          <w:p w14:paraId="630C2A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letters IOB staan voor:</w:t>
            </w:r>
          </w:p>
          <w:p w14:paraId="64C6BB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handeling Initiator (van het zaaktype), d.w.z. de interne of externe klant,</w:t>
            </w:r>
          </w:p>
          <w:p w14:paraId="3714F3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 Onderwerp (het meest vergelijkbaar met ‘product’ uit de PDC),</w:t>
            </w:r>
          </w:p>
          <w:p w14:paraId="39D8C2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 handeling Behandelaar (van het zaaktype) van de eigen organisatie.</w:t>
            </w:r>
          </w:p>
          <w:p w14:paraId="4BAD84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 en B worden in de lijst weergegeven als werkwoorden. Een gemeente kan er voor kiezen één of beide werkwoorden te vervangen door het bijbehorende zelfstandig naamwoord. 'Aanvragen vergunning behandelen' kan zo bijvoorbeeld leiden tot het zaaktype met de naam 'Aanvraag vergunning'.</w:t>
            </w:r>
          </w:p>
          <w:p w14:paraId="5ACD83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zijn zaaktypen waarbij er geen duidelijke initiator is of waarbij de initiator impliciet in het zaaktype zit verweven. In zo'n geval is I niet gevuld. Voorbeeld: 'Opstellen bestemmingsplan'. Ook bij zaaktypen die met een vaste regelmaat voorkomen, bijvoorbeeld eenmaal per jaar, is geen I benoemd. Voorbeeld hierbij is 'Onroerend zaakbelasting heffen'.</w:t>
            </w:r>
          </w:p>
          <w:p w14:paraId="193787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Als de gemeente de initiator is van een zaak bij derden, zoals het aanvragen van subsidie bij de provincie, zijn alleen I en O gevuld, B is dan leeg. In feite betreft het hier een zaak bij een andere organisatie, maar het kan voor een gemeente zinvol zijn de aanvraag bij derden als zaak te behandelen.</w:t>
            </w:r>
          </w:p>
          <w:p w14:paraId="026454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Belangrijk:</w:t>
            </w:r>
          </w:p>
          <w:p w14:paraId="5E04A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Er wordt geen voorkeur uitgesproken voor de wijze waarop het zaaktype zou moeten worden benoemd. Ook kan de naamgeving naar buiten toe (bijvoorbeeld in een PDC of op het webformulier op een internet site) afwijken omdat dit duidelijker is voor de burger.</w:t>
            </w:r>
          </w:p>
        </w:tc>
      </w:tr>
    </w:tbl>
    <w:bookmarkStart w:id="1925" w:name="BKM_6ED853CC_0F3D_4e4e_8CFF_525229E459D8"/>
    <w:bookmarkEnd w:id="1925"/>
    <w:p w14:paraId="0F15FE0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Doorlooptijd behandeling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86995F1" w14:textId="77777777" w:rsidTr="00E830F0">
        <w:trPr>
          <w:trHeight w:val="230"/>
        </w:trPr>
        <w:tc>
          <w:tcPr>
            <w:tcW w:w="3330" w:type="dxa"/>
            <w:gridSpan w:val="2"/>
            <w:tcBorders>
              <w:top w:val="nil"/>
              <w:left w:val="nil"/>
              <w:bottom w:val="nil"/>
              <w:right w:val="nil"/>
            </w:tcBorders>
          </w:tcPr>
          <w:p w14:paraId="59BF28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575848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 behandeling</w:t>
            </w:r>
            <w:r w:rsidRPr="00BE10FF">
              <w:rPr>
                <w:rFonts w:ascii="Arial" w:hAnsi="Arial" w:cs="Arial"/>
                <w:szCs w:val="24"/>
                <w:lang w:val="en-AU" w:eastAsia="en-US"/>
              </w:rPr>
              <w:fldChar w:fldCharType="end"/>
            </w:r>
          </w:p>
        </w:tc>
      </w:tr>
      <w:tr w:rsidR="00AB0ADA" w:rsidRPr="00BE10FF" w14:paraId="0E2D60F9" w14:textId="77777777" w:rsidTr="00E830F0">
        <w:tc>
          <w:tcPr>
            <w:tcW w:w="3330" w:type="dxa"/>
            <w:gridSpan w:val="2"/>
            <w:tcBorders>
              <w:top w:val="nil"/>
              <w:left w:val="nil"/>
              <w:bottom w:val="nil"/>
              <w:right w:val="nil"/>
            </w:tcBorders>
          </w:tcPr>
          <w:p w14:paraId="65AA1E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A53DC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4781961" w14:textId="77777777" w:rsidTr="00E830F0">
        <w:tc>
          <w:tcPr>
            <w:tcW w:w="3330" w:type="dxa"/>
            <w:gridSpan w:val="2"/>
            <w:tcBorders>
              <w:top w:val="nil"/>
              <w:left w:val="nil"/>
              <w:bottom w:val="nil"/>
              <w:right w:val="nil"/>
            </w:tcBorders>
          </w:tcPr>
          <w:p w14:paraId="7DEDF5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CE33B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D4D99BF" w14:textId="77777777" w:rsidTr="00E830F0">
        <w:tc>
          <w:tcPr>
            <w:tcW w:w="3330" w:type="dxa"/>
            <w:gridSpan w:val="2"/>
            <w:tcBorders>
              <w:top w:val="nil"/>
              <w:left w:val="nil"/>
              <w:bottom w:val="nil"/>
              <w:right w:val="nil"/>
            </w:tcBorders>
          </w:tcPr>
          <w:p w14:paraId="2E7275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8220CA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doorlooptijd</w:t>
            </w:r>
            <w:r w:rsidRPr="00BE10FF">
              <w:rPr>
                <w:rFonts w:ascii="Arial" w:hAnsi="Arial" w:cs="Arial"/>
                <w:szCs w:val="24"/>
                <w:lang w:val="en-AU" w:eastAsia="en-US"/>
              </w:rPr>
              <w:fldChar w:fldCharType="end"/>
            </w:r>
          </w:p>
        </w:tc>
      </w:tr>
      <w:tr w:rsidR="00AB0ADA" w:rsidRPr="00BE10FF" w14:paraId="6B863B3B" w14:textId="77777777" w:rsidTr="00E830F0">
        <w:tc>
          <w:tcPr>
            <w:tcW w:w="3330" w:type="dxa"/>
            <w:gridSpan w:val="2"/>
            <w:tcBorders>
              <w:top w:val="nil"/>
              <w:left w:val="nil"/>
              <w:bottom w:val="nil"/>
              <w:right w:val="nil"/>
            </w:tcBorders>
          </w:tcPr>
          <w:p w14:paraId="35101E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65FFD5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periode waarbinnen volgens wet- en regelgeving een ZAAK van het ZAAKTYPE afgerond dient te zijn.</w:t>
            </w:r>
            <w:r w:rsidRPr="00BE10FF">
              <w:rPr>
                <w:rFonts w:ascii="Arial" w:hAnsi="Arial" w:cs="Arial"/>
                <w:szCs w:val="24"/>
                <w:lang w:val="en-AU" w:eastAsia="en-US"/>
              </w:rPr>
              <w:fldChar w:fldCharType="end"/>
            </w:r>
          </w:p>
        </w:tc>
      </w:tr>
      <w:tr w:rsidR="00AB0ADA" w:rsidRPr="00BE10FF" w14:paraId="21C720DE" w14:textId="77777777" w:rsidTr="00E830F0">
        <w:trPr>
          <w:trHeight w:val="230"/>
        </w:trPr>
        <w:tc>
          <w:tcPr>
            <w:tcW w:w="3330" w:type="dxa"/>
            <w:gridSpan w:val="2"/>
            <w:tcBorders>
              <w:top w:val="nil"/>
              <w:left w:val="nil"/>
              <w:bottom w:val="nil"/>
              <w:right w:val="nil"/>
            </w:tcBorders>
          </w:tcPr>
          <w:p w14:paraId="179B3DB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99B9C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E3CF409" w14:textId="77777777" w:rsidTr="00E830F0">
        <w:tc>
          <w:tcPr>
            <w:tcW w:w="3330" w:type="dxa"/>
            <w:gridSpan w:val="2"/>
            <w:tcBorders>
              <w:top w:val="nil"/>
              <w:left w:val="nil"/>
              <w:bottom w:val="nil"/>
              <w:right w:val="nil"/>
            </w:tcBorders>
          </w:tcPr>
          <w:p w14:paraId="6F44AC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8A071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2CDA6BC" w14:textId="77777777" w:rsidTr="00E830F0">
        <w:tc>
          <w:tcPr>
            <w:tcW w:w="3330" w:type="dxa"/>
            <w:gridSpan w:val="2"/>
            <w:tcBorders>
              <w:top w:val="nil"/>
              <w:left w:val="nil"/>
              <w:bottom w:val="nil"/>
              <w:right w:val="nil"/>
            </w:tcBorders>
          </w:tcPr>
          <w:p w14:paraId="036B0B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CAFE41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2C5913E5" w14:textId="77777777" w:rsidTr="00E830F0">
        <w:trPr>
          <w:trHeight w:val="230"/>
        </w:trPr>
        <w:tc>
          <w:tcPr>
            <w:tcW w:w="3330" w:type="dxa"/>
            <w:gridSpan w:val="2"/>
            <w:tcBorders>
              <w:top w:val="nil"/>
              <w:left w:val="nil"/>
              <w:bottom w:val="nil"/>
              <w:right w:val="nil"/>
            </w:tcBorders>
          </w:tcPr>
          <w:p w14:paraId="668261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2E23D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1-999 kalenderdagen</w:t>
            </w:r>
          </w:p>
        </w:tc>
      </w:tr>
      <w:tr w:rsidR="00AB0ADA" w:rsidRPr="00BE10FF" w14:paraId="63B212D4" w14:textId="77777777" w:rsidTr="00E830F0">
        <w:trPr>
          <w:trHeight w:val="215"/>
        </w:trPr>
        <w:tc>
          <w:tcPr>
            <w:tcW w:w="3330" w:type="dxa"/>
            <w:gridSpan w:val="2"/>
            <w:tcBorders>
              <w:top w:val="nil"/>
              <w:left w:val="nil"/>
              <w:bottom w:val="nil"/>
              <w:right w:val="nil"/>
            </w:tcBorders>
          </w:tcPr>
          <w:p w14:paraId="705CFC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A4AD3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E0E4EA7" w14:textId="77777777" w:rsidTr="00E830F0">
        <w:trPr>
          <w:trHeight w:val="230"/>
        </w:trPr>
        <w:tc>
          <w:tcPr>
            <w:tcW w:w="3330" w:type="dxa"/>
            <w:gridSpan w:val="2"/>
            <w:tcBorders>
              <w:top w:val="nil"/>
              <w:left w:val="nil"/>
              <w:bottom w:val="nil"/>
              <w:right w:val="nil"/>
            </w:tcBorders>
          </w:tcPr>
          <w:p w14:paraId="41892B0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64487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C73009" w14:textId="77777777" w:rsidTr="00E830F0">
        <w:trPr>
          <w:trHeight w:val="230"/>
        </w:trPr>
        <w:tc>
          <w:tcPr>
            <w:tcW w:w="3330" w:type="dxa"/>
            <w:gridSpan w:val="2"/>
            <w:tcBorders>
              <w:top w:val="nil"/>
              <w:left w:val="nil"/>
              <w:bottom w:val="nil"/>
              <w:right w:val="nil"/>
            </w:tcBorders>
          </w:tcPr>
          <w:p w14:paraId="15EC35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1D72C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6F464A" w14:textId="77777777" w:rsidTr="00E830F0">
        <w:trPr>
          <w:trHeight w:val="230"/>
        </w:trPr>
        <w:tc>
          <w:tcPr>
            <w:tcW w:w="3330" w:type="dxa"/>
            <w:gridSpan w:val="2"/>
            <w:tcBorders>
              <w:top w:val="nil"/>
              <w:left w:val="nil"/>
              <w:bottom w:val="nil"/>
              <w:right w:val="nil"/>
            </w:tcBorders>
          </w:tcPr>
          <w:p w14:paraId="328ABA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F12B3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27C234" w14:textId="77777777" w:rsidTr="00E830F0">
        <w:trPr>
          <w:trHeight w:val="230"/>
        </w:trPr>
        <w:tc>
          <w:tcPr>
            <w:tcW w:w="3330" w:type="dxa"/>
            <w:gridSpan w:val="2"/>
            <w:tcBorders>
              <w:top w:val="nil"/>
              <w:left w:val="nil"/>
              <w:bottom w:val="nil"/>
              <w:right w:val="nil"/>
            </w:tcBorders>
          </w:tcPr>
          <w:p w14:paraId="56E879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F8602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FE8CF9" w14:textId="77777777" w:rsidTr="00E830F0">
        <w:tc>
          <w:tcPr>
            <w:tcW w:w="3330" w:type="dxa"/>
            <w:gridSpan w:val="2"/>
            <w:tcBorders>
              <w:top w:val="nil"/>
              <w:left w:val="nil"/>
              <w:bottom w:val="nil"/>
              <w:right w:val="nil"/>
            </w:tcBorders>
          </w:tcPr>
          <w:p w14:paraId="675225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5571921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9B0A43" w14:textId="77777777" w:rsidTr="00E830F0">
        <w:trPr>
          <w:trHeight w:val="230"/>
        </w:trPr>
        <w:tc>
          <w:tcPr>
            <w:tcW w:w="3330" w:type="dxa"/>
            <w:gridSpan w:val="2"/>
            <w:tcBorders>
              <w:top w:val="nil"/>
              <w:left w:val="nil"/>
              <w:bottom w:val="nil"/>
              <w:right w:val="nil"/>
            </w:tcBorders>
          </w:tcPr>
          <w:p w14:paraId="4072C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F87823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7788B30F" w14:textId="77777777" w:rsidTr="00E830F0">
        <w:trPr>
          <w:trHeight w:val="230"/>
        </w:trPr>
        <w:tc>
          <w:tcPr>
            <w:tcW w:w="3330" w:type="dxa"/>
            <w:gridSpan w:val="2"/>
            <w:tcBorders>
              <w:top w:val="nil"/>
              <w:left w:val="nil"/>
              <w:bottom w:val="nil"/>
              <w:right w:val="nil"/>
            </w:tcBorders>
          </w:tcPr>
          <w:p w14:paraId="42E592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C30CF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B731C03" w14:textId="77777777" w:rsidTr="00E830F0">
        <w:trPr>
          <w:trHeight w:val="230"/>
        </w:trPr>
        <w:tc>
          <w:tcPr>
            <w:tcW w:w="3330" w:type="dxa"/>
            <w:gridSpan w:val="2"/>
            <w:tcBorders>
              <w:top w:val="nil"/>
              <w:left w:val="nil"/>
              <w:bottom w:val="nil"/>
              <w:right w:val="nil"/>
            </w:tcBorders>
          </w:tcPr>
          <w:p w14:paraId="524A2B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28034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0246722" w14:textId="77777777" w:rsidTr="00E830F0">
        <w:tc>
          <w:tcPr>
            <w:tcW w:w="9360" w:type="dxa"/>
            <w:gridSpan w:val="3"/>
            <w:tcBorders>
              <w:top w:val="nil"/>
              <w:left w:val="nil"/>
              <w:bottom w:val="nil"/>
              <w:right w:val="nil"/>
            </w:tcBorders>
          </w:tcPr>
          <w:p w14:paraId="5A0656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63EAC4E" w14:textId="77777777" w:rsidTr="00E830F0">
        <w:tc>
          <w:tcPr>
            <w:tcW w:w="450" w:type="dxa"/>
            <w:tcBorders>
              <w:top w:val="nil"/>
              <w:left w:val="nil"/>
              <w:bottom w:val="nil"/>
              <w:right w:val="nil"/>
            </w:tcBorders>
          </w:tcPr>
          <w:p w14:paraId="4F9564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14745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periode is in kalenderdagen; zie voor een definitie van dit begrip de AWB. De startdatum van de zaak markeert de eerste dag. De uiterlijke einddatum van de zaak markeert de laatste dag.</w:t>
            </w:r>
          </w:p>
        </w:tc>
      </w:tr>
    </w:tbl>
    <w:bookmarkStart w:id="1926" w:name="BKM_FEDE78EF_456A_4fb9_921F_3635440F8F64"/>
    <w:bookmarkEnd w:id="1926"/>
    <w:p w14:paraId="7D64FA0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Servicenorm behandeling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2C5C1A1" w14:textId="77777777" w:rsidTr="00E830F0">
        <w:trPr>
          <w:trHeight w:val="230"/>
        </w:trPr>
        <w:tc>
          <w:tcPr>
            <w:tcW w:w="3330" w:type="dxa"/>
            <w:gridSpan w:val="2"/>
            <w:tcBorders>
              <w:top w:val="nil"/>
              <w:left w:val="nil"/>
              <w:bottom w:val="nil"/>
              <w:right w:val="nil"/>
            </w:tcBorders>
          </w:tcPr>
          <w:p w14:paraId="25D912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3B99CE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Servicenorm behandeling</w:t>
            </w:r>
            <w:r w:rsidRPr="00BE10FF">
              <w:rPr>
                <w:rFonts w:ascii="Arial" w:hAnsi="Arial" w:cs="Arial"/>
                <w:szCs w:val="24"/>
                <w:lang w:val="en-AU" w:eastAsia="en-US"/>
              </w:rPr>
              <w:fldChar w:fldCharType="end"/>
            </w:r>
          </w:p>
        </w:tc>
      </w:tr>
      <w:tr w:rsidR="00AB0ADA" w:rsidRPr="00BE10FF" w14:paraId="2DF4999F" w14:textId="77777777" w:rsidTr="00E830F0">
        <w:tc>
          <w:tcPr>
            <w:tcW w:w="3330" w:type="dxa"/>
            <w:gridSpan w:val="2"/>
            <w:tcBorders>
              <w:top w:val="nil"/>
              <w:left w:val="nil"/>
              <w:bottom w:val="nil"/>
              <w:right w:val="nil"/>
            </w:tcBorders>
          </w:tcPr>
          <w:p w14:paraId="07A22A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34B61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FB1587" w14:textId="77777777" w:rsidTr="00E830F0">
        <w:tc>
          <w:tcPr>
            <w:tcW w:w="3330" w:type="dxa"/>
            <w:gridSpan w:val="2"/>
            <w:tcBorders>
              <w:top w:val="nil"/>
              <w:left w:val="nil"/>
              <w:bottom w:val="nil"/>
              <w:right w:val="nil"/>
            </w:tcBorders>
          </w:tcPr>
          <w:p w14:paraId="1BB624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35A813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CE42B00" w14:textId="77777777" w:rsidTr="00E830F0">
        <w:tc>
          <w:tcPr>
            <w:tcW w:w="3330" w:type="dxa"/>
            <w:gridSpan w:val="2"/>
            <w:tcBorders>
              <w:top w:val="nil"/>
              <w:left w:val="nil"/>
              <w:bottom w:val="nil"/>
              <w:right w:val="nil"/>
            </w:tcBorders>
          </w:tcPr>
          <w:p w14:paraId="3A7587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9DC20D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servicenorm</w:t>
            </w:r>
            <w:r w:rsidRPr="00BE10FF">
              <w:rPr>
                <w:rFonts w:ascii="Arial" w:hAnsi="Arial" w:cs="Arial"/>
                <w:szCs w:val="24"/>
                <w:lang w:val="en-AU" w:eastAsia="en-US"/>
              </w:rPr>
              <w:fldChar w:fldCharType="end"/>
            </w:r>
          </w:p>
        </w:tc>
      </w:tr>
      <w:tr w:rsidR="00AB0ADA" w:rsidRPr="00BE10FF" w14:paraId="603F8825" w14:textId="77777777" w:rsidTr="00E830F0">
        <w:tc>
          <w:tcPr>
            <w:tcW w:w="3330" w:type="dxa"/>
            <w:gridSpan w:val="2"/>
            <w:tcBorders>
              <w:top w:val="nil"/>
              <w:left w:val="nil"/>
              <w:bottom w:val="nil"/>
              <w:right w:val="nil"/>
            </w:tcBorders>
          </w:tcPr>
          <w:p w14:paraId="78526B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CF2F8C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periode waarbinnen verwacht wordt dat een ZAAK van het ZAAKTYPE afgerond wordt conform de geldende servicenormen van de zaakbehandelende organisatie(s).</w:t>
            </w:r>
            <w:r w:rsidRPr="00BE10FF">
              <w:rPr>
                <w:rFonts w:ascii="Arial" w:hAnsi="Arial" w:cs="Arial"/>
                <w:szCs w:val="24"/>
                <w:lang w:val="en-AU" w:eastAsia="en-US"/>
              </w:rPr>
              <w:fldChar w:fldCharType="end"/>
            </w:r>
          </w:p>
        </w:tc>
      </w:tr>
      <w:tr w:rsidR="00AB0ADA" w:rsidRPr="00BE10FF" w14:paraId="347B32B4" w14:textId="77777777" w:rsidTr="00E830F0">
        <w:trPr>
          <w:trHeight w:val="230"/>
        </w:trPr>
        <w:tc>
          <w:tcPr>
            <w:tcW w:w="3330" w:type="dxa"/>
            <w:gridSpan w:val="2"/>
            <w:tcBorders>
              <w:top w:val="nil"/>
              <w:left w:val="nil"/>
              <w:bottom w:val="nil"/>
              <w:right w:val="nil"/>
            </w:tcBorders>
          </w:tcPr>
          <w:p w14:paraId="0056CB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CD1B78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FD4CEC7" w14:textId="77777777" w:rsidTr="00E830F0">
        <w:tc>
          <w:tcPr>
            <w:tcW w:w="3330" w:type="dxa"/>
            <w:gridSpan w:val="2"/>
            <w:tcBorders>
              <w:top w:val="nil"/>
              <w:left w:val="nil"/>
              <w:bottom w:val="nil"/>
              <w:right w:val="nil"/>
            </w:tcBorders>
          </w:tcPr>
          <w:p w14:paraId="7554F8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7C01A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B905322" w14:textId="77777777" w:rsidTr="00E830F0">
        <w:tc>
          <w:tcPr>
            <w:tcW w:w="3330" w:type="dxa"/>
            <w:gridSpan w:val="2"/>
            <w:tcBorders>
              <w:top w:val="nil"/>
              <w:left w:val="nil"/>
              <w:bottom w:val="nil"/>
              <w:right w:val="nil"/>
            </w:tcBorders>
          </w:tcPr>
          <w:p w14:paraId="220DB7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34D67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2ADB6BB3" w14:textId="77777777" w:rsidTr="00E830F0">
        <w:trPr>
          <w:trHeight w:val="230"/>
        </w:trPr>
        <w:tc>
          <w:tcPr>
            <w:tcW w:w="3330" w:type="dxa"/>
            <w:gridSpan w:val="2"/>
            <w:tcBorders>
              <w:top w:val="nil"/>
              <w:left w:val="nil"/>
              <w:bottom w:val="nil"/>
              <w:right w:val="nil"/>
            </w:tcBorders>
          </w:tcPr>
          <w:p w14:paraId="7AD22B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BC976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1-999 kalenderdagen</w:t>
            </w:r>
          </w:p>
        </w:tc>
      </w:tr>
      <w:tr w:rsidR="00AB0ADA" w:rsidRPr="00BE10FF" w14:paraId="2032777A" w14:textId="77777777" w:rsidTr="00E830F0">
        <w:trPr>
          <w:trHeight w:val="215"/>
        </w:trPr>
        <w:tc>
          <w:tcPr>
            <w:tcW w:w="3330" w:type="dxa"/>
            <w:gridSpan w:val="2"/>
            <w:tcBorders>
              <w:top w:val="nil"/>
              <w:left w:val="nil"/>
              <w:bottom w:val="nil"/>
              <w:right w:val="nil"/>
            </w:tcBorders>
          </w:tcPr>
          <w:p w14:paraId="3EBF6E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0F348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01BFA95" w14:textId="77777777" w:rsidTr="00E830F0">
        <w:trPr>
          <w:trHeight w:val="230"/>
        </w:trPr>
        <w:tc>
          <w:tcPr>
            <w:tcW w:w="3330" w:type="dxa"/>
            <w:gridSpan w:val="2"/>
            <w:tcBorders>
              <w:top w:val="nil"/>
              <w:left w:val="nil"/>
              <w:bottom w:val="nil"/>
              <w:right w:val="nil"/>
            </w:tcBorders>
          </w:tcPr>
          <w:p w14:paraId="4B1E56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5EEAA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4FF931A" w14:textId="77777777" w:rsidTr="00E830F0">
        <w:trPr>
          <w:trHeight w:val="230"/>
        </w:trPr>
        <w:tc>
          <w:tcPr>
            <w:tcW w:w="3330" w:type="dxa"/>
            <w:gridSpan w:val="2"/>
            <w:tcBorders>
              <w:top w:val="nil"/>
              <w:left w:val="nil"/>
              <w:bottom w:val="nil"/>
              <w:right w:val="nil"/>
            </w:tcBorders>
          </w:tcPr>
          <w:p w14:paraId="1C68D3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C90AB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BB344D7" w14:textId="77777777" w:rsidTr="00E830F0">
        <w:trPr>
          <w:trHeight w:val="230"/>
        </w:trPr>
        <w:tc>
          <w:tcPr>
            <w:tcW w:w="3330" w:type="dxa"/>
            <w:gridSpan w:val="2"/>
            <w:tcBorders>
              <w:top w:val="nil"/>
              <w:left w:val="nil"/>
              <w:bottom w:val="nil"/>
              <w:right w:val="nil"/>
            </w:tcBorders>
          </w:tcPr>
          <w:p w14:paraId="6BBB23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55C94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2A45FD" w14:textId="77777777" w:rsidTr="00E830F0">
        <w:trPr>
          <w:trHeight w:val="230"/>
        </w:trPr>
        <w:tc>
          <w:tcPr>
            <w:tcW w:w="3330" w:type="dxa"/>
            <w:gridSpan w:val="2"/>
            <w:tcBorders>
              <w:top w:val="nil"/>
              <w:left w:val="nil"/>
              <w:bottom w:val="nil"/>
              <w:right w:val="nil"/>
            </w:tcBorders>
          </w:tcPr>
          <w:p w14:paraId="3764BC4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E97D7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7F93744" w14:textId="77777777" w:rsidTr="00E830F0">
        <w:tc>
          <w:tcPr>
            <w:tcW w:w="3330" w:type="dxa"/>
            <w:gridSpan w:val="2"/>
            <w:tcBorders>
              <w:top w:val="nil"/>
              <w:left w:val="nil"/>
              <w:bottom w:val="nil"/>
              <w:right w:val="nil"/>
            </w:tcBorders>
          </w:tcPr>
          <w:p w14:paraId="7ACBBF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571C0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8A0B000" w14:textId="77777777" w:rsidTr="00E830F0">
        <w:trPr>
          <w:trHeight w:val="230"/>
        </w:trPr>
        <w:tc>
          <w:tcPr>
            <w:tcW w:w="3330" w:type="dxa"/>
            <w:gridSpan w:val="2"/>
            <w:tcBorders>
              <w:top w:val="nil"/>
              <w:left w:val="nil"/>
              <w:bottom w:val="nil"/>
              <w:right w:val="nil"/>
            </w:tcBorders>
          </w:tcPr>
          <w:p w14:paraId="1EC9E8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2F3A8D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08ACE9E" w14:textId="77777777" w:rsidTr="00E830F0">
        <w:trPr>
          <w:trHeight w:val="230"/>
        </w:trPr>
        <w:tc>
          <w:tcPr>
            <w:tcW w:w="3330" w:type="dxa"/>
            <w:gridSpan w:val="2"/>
            <w:tcBorders>
              <w:top w:val="nil"/>
              <w:left w:val="nil"/>
              <w:bottom w:val="nil"/>
              <w:right w:val="nil"/>
            </w:tcBorders>
          </w:tcPr>
          <w:p w14:paraId="678CA1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91AB4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893DAFD" w14:textId="77777777" w:rsidTr="00E830F0">
        <w:trPr>
          <w:trHeight w:val="230"/>
        </w:trPr>
        <w:tc>
          <w:tcPr>
            <w:tcW w:w="3330" w:type="dxa"/>
            <w:gridSpan w:val="2"/>
            <w:tcBorders>
              <w:top w:val="nil"/>
              <w:left w:val="nil"/>
              <w:bottom w:val="nil"/>
              <w:right w:val="nil"/>
            </w:tcBorders>
          </w:tcPr>
          <w:p w14:paraId="582547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935245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Deze periode mag niet langer zijn dan de periode van Doorlooptijd behandeling. </w:t>
            </w:r>
          </w:p>
          <w:p w14:paraId="76BFD6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4110075A" w14:textId="77777777" w:rsidTr="00E830F0">
        <w:tc>
          <w:tcPr>
            <w:tcW w:w="9360" w:type="dxa"/>
            <w:gridSpan w:val="3"/>
            <w:tcBorders>
              <w:top w:val="nil"/>
              <w:left w:val="nil"/>
              <w:bottom w:val="nil"/>
              <w:right w:val="nil"/>
            </w:tcBorders>
          </w:tcPr>
          <w:p w14:paraId="1B44FF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5703D28" w14:textId="77777777" w:rsidTr="00E830F0">
        <w:tc>
          <w:tcPr>
            <w:tcW w:w="450" w:type="dxa"/>
            <w:tcBorders>
              <w:top w:val="nil"/>
              <w:left w:val="nil"/>
              <w:bottom w:val="nil"/>
              <w:right w:val="nil"/>
            </w:tcBorders>
          </w:tcPr>
          <w:p w14:paraId="1EF6DA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F1D63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periode is in kalenderdagen; zie voor een definitie van dit begrip de AWB. De startdatum van de zaak markeert de eerste dag. De geplande einddatum van de zaak markeert de laatste dag.</w:t>
            </w:r>
          </w:p>
        </w:tc>
      </w:tr>
    </w:tbl>
    <w:bookmarkStart w:id="1927" w:name="BKM_489B0EA4_1DAD_4b0b_8327_741B6C2C7810"/>
    <w:bookmarkEnd w:id="1927"/>
    <w:p w14:paraId="5DE6F77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Opschorting/aanhouding mogelijk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6B61FB2" w14:textId="77777777" w:rsidTr="00E830F0">
        <w:trPr>
          <w:trHeight w:val="230"/>
        </w:trPr>
        <w:tc>
          <w:tcPr>
            <w:tcW w:w="3330" w:type="dxa"/>
            <w:gridSpan w:val="2"/>
            <w:tcBorders>
              <w:top w:val="nil"/>
              <w:left w:val="nil"/>
              <w:bottom w:val="nil"/>
              <w:right w:val="nil"/>
            </w:tcBorders>
          </w:tcPr>
          <w:p w14:paraId="00B0FC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0CA29E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Opschorting/aanhouding mogelijk</w:t>
            </w:r>
            <w:r w:rsidRPr="00BE10FF">
              <w:rPr>
                <w:rFonts w:ascii="Arial" w:hAnsi="Arial" w:cs="Arial"/>
                <w:szCs w:val="24"/>
                <w:lang w:val="en-AU" w:eastAsia="en-US"/>
              </w:rPr>
              <w:fldChar w:fldCharType="end"/>
            </w:r>
          </w:p>
        </w:tc>
      </w:tr>
      <w:tr w:rsidR="00AB0ADA" w:rsidRPr="00BE10FF" w14:paraId="1B5FC45B" w14:textId="77777777" w:rsidTr="00E830F0">
        <w:tc>
          <w:tcPr>
            <w:tcW w:w="3330" w:type="dxa"/>
            <w:gridSpan w:val="2"/>
            <w:tcBorders>
              <w:top w:val="nil"/>
              <w:left w:val="nil"/>
              <w:bottom w:val="nil"/>
              <w:right w:val="nil"/>
            </w:tcBorders>
          </w:tcPr>
          <w:p w14:paraId="13EAA5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BCABA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A0B177C" w14:textId="77777777" w:rsidTr="00E830F0">
        <w:tc>
          <w:tcPr>
            <w:tcW w:w="3330" w:type="dxa"/>
            <w:gridSpan w:val="2"/>
            <w:tcBorders>
              <w:top w:val="nil"/>
              <w:left w:val="nil"/>
              <w:bottom w:val="nil"/>
              <w:right w:val="nil"/>
            </w:tcBorders>
          </w:tcPr>
          <w:p w14:paraId="43FC88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A0C6E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0ACCA03" w14:textId="77777777" w:rsidTr="00E830F0">
        <w:tc>
          <w:tcPr>
            <w:tcW w:w="3330" w:type="dxa"/>
            <w:gridSpan w:val="2"/>
            <w:tcBorders>
              <w:top w:val="nil"/>
              <w:left w:val="nil"/>
              <w:bottom w:val="nil"/>
              <w:right w:val="nil"/>
            </w:tcBorders>
          </w:tcPr>
          <w:p w14:paraId="7690CA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BBA99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end"/>
            </w:r>
          </w:p>
        </w:tc>
      </w:tr>
      <w:tr w:rsidR="00AB0ADA" w:rsidRPr="00BE10FF" w14:paraId="24F22D4C" w14:textId="77777777" w:rsidTr="00E830F0">
        <w:tc>
          <w:tcPr>
            <w:tcW w:w="3330" w:type="dxa"/>
            <w:gridSpan w:val="2"/>
            <w:tcBorders>
              <w:top w:val="nil"/>
              <w:left w:val="nil"/>
              <w:bottom w:val="nil"/>
              <w:right w:val="nil"/>
            </w:tcBorders>
          </w:tcPr>
          <w:p w14:paraId="6FCEA7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5EBDFB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ZAAKen van dit ZAAKTYPE kunnen worden opgeschort en/of aangehouden.</w:t>
            </w:r>
            <w:r w:rsidRPr="00BE10FF">
              <w:rPr>
                <w:rFonts w:ascii="Arial" w:hAnsi="Arial" w:cs="Arial"/>
                <w:szCs w:val="24"/>
                <w:lang w:val="en-AU" w:eastAsia="en-US"/>
              </w:rPr>
              <w:fldChar w:fldCharType="end"/>
            </w:r>
          </w:p>
        </w:tc>
      </w:tr>
      <w:tr w:rsidR="00AB0ADA" w:rsidRPr="00BE10FF" w14:paraId="4D498E71" w14:textId="77777777" w:rsidTr="00E830F0">
        <w:trPr>
          <w:trHeight w:val="230"/>
        </w:trPr>
        <w:tc>
          <w:tcPr>
            <w:tcW w:w="3330" w:type="dxa"/>
            <w:gridSpan w:val="2"/>
            <w:tcBorders>
              <w:top w:val="nil"/>
              <w:left w:val="nil"/>
              <w:bottom w:val="nil"/>
              <w:right w:val="nil"/>
            </w:tcBorders>
          </w:tcPr>
          <w:p w14:paraId="79C090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B80F5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3EAD195" w14:textId="77777777" w:rsidTr="00E830F0">
        <w:tc>
          <w:tcPr>
            <w:tcW w:w="3330" w:type="dxa"/>
            <w:gridSpan w:val="2"/>
            <w:tcBorders>
              <w:top w:val="nil"/>
              <w:left w:val="nil"/>
              <w:bottom w:val="nil"/>
              <w:right w:val="nil"/>
            </w:tcBorders>
          </w:tcPr>
          <w:p w14:paraId="19EA6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02198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5A591AF9" w14:textId="77777777" w:rsidTr="00E830F0">
        <w:tc>
          <w:tcPr>
            <w:tcW w:w="3330" w:type="dxa"/>
            <w:gridSpan w:val="2"/>
            <w:tcBorders>
              <w:top w:val="nil"/>
              <w:left w:val="nil"/>
              <w:bottom w:val="nil"/>
              <w:right w:val="nil"/>
            </w:tcBorders>
          </w:tcPr>
          <w:p w14:paraId="527705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B1972E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A1</w:t>
            </w:r>
            <w:r w:rsidRPr="00BE10FF">
              <w:rPr>
                <w:rFonts w:ascii="Arial" w:hAnsi="Arial" w:cs="Arial"/>
                <w:szCs w:val="24"/>
                <w:lang w:val="en-AU" w:eastAsia="en-US"/>
              </w:rPr>
              <w:fldChar w:fldCharType="end"/>
            </w:r>
          </w:p>
        </w:tc>
      </w:tr>
      <w:tr w:rsidR="00AB0ADA" w:rsidRPr="00BE10FF" w14:paraId="4F590A73" w14:textId="77777777" w:rsidTr="00E830F0">
        <w:trPr>
          <w:trHeight w:val="230"/>
        </w:trPr>
        <w:tc>
          <w:tcPr>
            <w:tcW w:w="3330" w:type="dxa"/>
            <w:gridSpan w:val="2"/>
            <w:tcBorders>
              <w:top w:val="nil"/>
              <w:left w:val="nil"/>
              <w:bottom w:val="nil"/>
              <w:right w:val="nil"/>
            </w:tcBorders>
          </w:tcPr>
          <w:p w14:paraId="276C98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C19A8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61C65A6A" w14:textId="77777777" w:rsidTr="00E830F0">
        <w:trPr>
          <w:trHeight w:val="215"/>
        </w:trPr>
        <w:tc>
          <w:tcPr>
            <w:tcW w:w="3330" w:type="dxa"/>
            <w:gridSpan w:val="2"/>
            <w:tcBorders>
              <w:top w:val="nil"/>
              <w:left w:val="nil"/>
              <w:bottom w:val="nil"/>
              <w:right w:val="nil"/>
            </w:tcBorders>
          </w:tcPr>
          <w:p w14:paraId="25F2BE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C750E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40CB723" w14:textId="77777777" w:rsidTr="00E830F0">
        <w:trPr>
          <w:trHeight w:val="230"/>
        </w:trPr>
        <w:tc>
          <w:tcPr>
            <w:tcW w:w="3330" w:type="dxa"/>
            <w:gridSpan w:val="2"/>
            <w:tcBorders>
              <w:top w:val="nil"/>
              <w:left w:val="nil"/>
              <w:bottom w:val="nil"/>
              <w:right w:val="nil"/>
            </w:tcBorders>
          </w:tcPr>
          <w:p w14:paraId="118783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14:paraId="16C5F9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61DA734" w14:textId="77777777" w:rsidTr="00E830F0">
        <w:trPr>
          <w:trHeight w:val="230"/>
        </w:trPr>
        <w:tc>
          <w:tcPr>
            <w:tcW w:w="3330" w:type="dxa"/>
            <w:gridSpan w:val="2"/>
            <w:tcBorders>
              <w:top w:val="nil"/>
              <w:left w:val="nil"/>
              <w:bottom w:val="nil"/>
              <w:right w:val="nil"/>
            </w:tcBorders>
          </w:tcPr>
          <w:p w14:paraId="36DAA4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CD6C3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F6B6D92" w14:textId="77777777" w:rsidTr="00E830F0">
        <w:trPr>
          <w:trHeight w:val="230"/>
        </w:trPr>
        <w:tc>
          <w:tcPr>
            <w:tcW w:w="3330" w:type="dxa"/>
            <w:gridSpan w:val="2"/>
            <w:tcBorders>
              <w:top w:val="nil"/>
              <w:left w:val="nil"/>
              <w:bottom w:val="nil"/>
              <w:right w:val="nil"/>
            </w:tcBorders>
          </w:tcPr>
          <w:p w14:paraId="4AA44A5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BC493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5E47DC" w14:textId="77777777" w:rsidTr="00E830F0">
        <w:trPr>
          <w:trHeight w:val="230"/>
        </w:trPr>
        <w:tc>
          <w:tcPr>
            <w:tcW w:w="3330" w:type="dxa"/>
            <w:gridSpan w:val="2"/>
            <w:tcBorders>
              <w:top w:val="nil"/>
              <w:left w:val="nil"/>
              <w:bottom w:val="nil"/>
              <w:right w:val="nil"/>
            </w:tcBorders>
          </w:tcPr>
          <w:p w14:paraId="375753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C3110C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8BEF76" w14:textId="77777777" w:rsidTr="00E830F0">
        <w:tc>
          <w:tcPr>
            <w:tcW w:w="3330" w:type="dxa"/>
            <w:gridSpan w:val="2"/>
            <w:tcBorders>
              <w:top w:val="nil"/>
              <w:left w:val="nil"/>
              <w:bottom w:val="nil"/>
              <w:right w:val="nil"/>
            </w:tcBorders>
          </w:tcPr>
          <w:p w14:paraId="48F7B6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21CCA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07F82E8" w14:textId="77777777" w:rsidTr="00E830F0">
        <w:trPr>
          <w:trHeight w:val="230"/>
        </w:trPr>
        <w:tc>
          <w:tcPr>
            <w:tcW w:w="3330" w:type="dxa"/>
            <w:gridSpan w:val="2"/>
            <w:tcBorders>
              <w:top w:val="nil"/>
              <w:left w:val="nil"/>
              <w:bottom w:val="nil"/>
              <w:right w:val="nil"/>
            </w:tcBorders>
          </w:tcPr>
          <w:p w14:paraId="646E32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299C74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044F8BC" w14:textId="77777777" w:rsidTr="00E830F0">
        <w:trPr>
          <w:trHeight w:val="230"/>
        </w:trPr>
        <w:tc>
          <w:tcPr>
            <w:tcW w:w="3330" w:type="dxa"/>
            <w:gridSpan w:val="2"/>
            <w:tcBorders>
              <w:top w:val="nil"/>
              <w:left w:val="nil"/>
              <w:bottom w:val="nil"/>
              <w:right w:val="nil"/>
            </w:tcBorders>
          </w:tcPr>
          <w:p w14:paraId="06CDBF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E28DA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34A82F4" w14:textId="77777777" w:rsidTr="00E830F0">
        <w:trPr>
          <w:trHeight w:val="230"/>
        </w:trPr>
        <w:tc>
          <w:tcPr>
            <w:tcW w:w="3330" w:type="dxa"/>
            <w:gridSpan w:val="2"/>
            <w:tcBorders>
              <w:top w:val="nil"/>
              <w:left w:val="nil"/>
              <w:bottom w:val="nil"/>
              <w:right w:val="nil"/>
            </w:tcBorders>
          </w:tcPr>
          <w:p w14:paraId="110708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5DD3B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690DCA3" w14:textId="77777777" w:rsidTr="00E830F0">
        <w:tc>
          <w:tcPr>
            <w:tcW w:w="9360" w:type="dxa"/>
            <w:gridSpan w:val="3"/>
            <w:tcBorders>
              <w:top w:val="nil"/>
              <w:left w:val="nil"/>
              <w:bottom w:val="nil"/>
              <w:right w:val="nil"/>
            </w:tcBorders>
          </w:tcPr>
          <w:p w14:paraId="7C8E9F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E2D106F" w14:textId="77777777" w:rsidTr="00E830F0">
        <w:tc>
          <w:tcPr>
            <w:tcW w:w="450" w:type="dxa"/>
            <w:tcBorders>
              <w:top w:val="nil"/>
              <w:left w:val="nil"/>
              <w:bottom w:val="nil"/>
              <w:right w:val="nil"/>
            </w:tcBorders>
          </w:tcPr>
          <w:p w14:paraId="7E6D07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7C93C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Start w:id="1928" w:name="BKM_AAC3E635_A47C_4dbd_88D8_222EF985B531"/>
    <w:bookmarkEnd w:id="1928"/>
    <w:p w14:paraId="61DC350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Verlenging mogelijk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E7CB9C5" w14:textId="77777777" w:rsidTr="00E830F0">
        <w:trPr>
          <w:trHeight w:val="230"/>
        </w:trPr>
        <w:tc>
          <w:tcPr>
            <w:tcW w:w="3330" w:type="dxa"/>
            <w:gridSpan w:val="2"/>
            <w:tcBorders>
              <w:top w:val="nil"/>
              <w:left w:val="nil"/>
              <w:bottom w:val="nil"/>
              <w:right w:val="nil"/>
            </w:tcBorders>
          </w:tcPr>
          <w:p w14:paraId="57EA80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A5F8BA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 mogelijk</w:t>
            </w:r>
            <w:r w:rsidRPr="00BE10FF">
              <w:rPr>
                <w:rFonts w:ascii="Arial" w:hAnsi="Arial" w:cs="Arial"/>
                <w:szCs w:val="24"/>
                <w:lang w:val="en-AU" w:eastAsia="en-US"/>
              </w:rPr>
              <w:fldChar w:fldCharType="end"/>
            </w:r>
          </w:p>
        </w:tc>
      </w:tr>
      <w:tr w:rsidR="00AB0ADA" w:rsidRPr="00BE10FF" w14:paraId="31FEA89F" w14:textId="77777777" w:rsidTr="00E830F0">
        <w:tc>
          <w:tcPr>
            <w:tcW w:w="3330" w:type="dxa"/>
            <w:gridSpan w:val="2"/>
            <w:tcBorders>
              <w:top w:val="nil"/>
              <w:left w:val="nil"/>
              <w:bottom w:val="nil"/>
              <w:right w:val="nil"/>
            </w:tcBorders>
          </w:tcPr>
          <w:p w14:paraId="31EF6D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95A8D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AE8A648" w14:textId="77777777" w:rsidTr="00E830F0">
        <w:tc>
          <w:tcPr>
            <w:tcW w:w="3330" w:type="dxa"/>
            <w:gridSpan w:val="2"/>
            <w:tcBorders>
              <w:top w:val="nil"/>
              <w:left w:val="nil"/>
              <w:bottom w:val="nil"/>
              <w:right w:val="nil"/>
            </w:tcBorders>
          </w:tcPr>
          <w:p w14:paraId="1197A9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252BB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5C60D3D7" w14:textId="77777777" w:rsidTr="00E830F0">
        <w:tc>
          <w:tcPr>
            <w:tcW w:w="3330" w:type="dxa"/>
            <w:gridSpan w:val="2"/>
            <w:tcBorders>
              <w:top w:val="nil"/>
              <w:left w:val="nil"/>
              <w:bottom w:val="nil"/>
              <w:right w:val="nil"/>
            </w:tcBorders>
          </w:tcPr>
          <w:p w14:paraId="0A3FF7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2FA03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verlengingmogelijk</w:t>
            </w:r>
            <w:r w:rsidRPr="00BE10FF">
              <w:rPr>
                <w:rFonts w:ascii="Arial" w:hAnsi="Arial" w:cs="Arial"/>
                <w:szCs w:val="24"/>
                <w:lang w:val="en-AU" w:eastAsia="en-US"/>
              </w:rPr>
              <w:fldChar w:fldCharType="end"/>
            </w:r>
          </w:p>
        </w:tc>
      </w:tr>
      <w:tr w:rsidR="00AB0ADA" w:rsidRPr="00BE10FF" w14:paraId="010A90E9" w14:textId="77777777" w:rsidTr="00E830F0">
        <w:tc>
          <w:tcPr>
            <w:tcW w:w="3330" w:type="dxa"/>
            <w:gridSpan w:val="2"/>
            <w:tcBorders>
              <w:top w:val="nil"/>
              <w:left w:val="nil"/>
              <w:bottom w:val="nil"/>
              <w:right w:val="nil"/>
            </w:tcBorders>
          </w:tcPr>
          <w:p w14:paraId="09ABC8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E24B3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die aangeeft of de Doorlooptijd behandeling van ZAAKen van dit ZAAKTYPE kan worden verlengd.</w:t>
            </w:r>
            <w:r w:rsidRPr="00BE10FF">
              <w:rPr>
                <w:rFonts w:ascii="Arial" w:hAnsi="Arial" w:cs="Arial"/>
                <w:szCs w:val="24"/>
                <w:lang w:val="en-AU" w:eastAsia="en-US"/>
              </w:rPr>
              <w:fldChar w:fldCharType="end"/>
            </w:r>
          </w:p>
        </w:tc>
      </w:tr>
      <w:tr w:rsidR="00AB0ADA" w:rsidRPr="00BE10FF" w14:paraId="6BEE78BD" w14:textId="77777777" w:rsidTr="00E830F0">
        <w:trPr>
          <w:trHeight w:val="230"/>
        </w:trPr>
        <w:tc>
          <w:tcPr>
            <w:tcW w:w="3330" w:type="dxa"/>
            <w:gridSpan w:val="2"/>
            <w:tcBorders>
              <w:top w:val="nil"/>
              <w:left w:val="nil"/>
              <w:bottom w:val="nil"/>
              <w:right w:val="nil"/>
            </w:tcBorders>
          </w:tcPr>
          <w:p w14:paraId="0D65E1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1878C3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C6C390B" w14:textId="77777777" w:rsidTr="00E830F0">
        <w:tc>
          <w:tcPr>
            <w:tcW w:w="3330" w:type="dxa"/>
            <w:gridSpan w:val="2"/>
            <w:tcBorders>
              <w:top w:val="nil"/>
              <w:left w:val="nil"/>
              <w:bottom w:val="nil"/>
              <w:right w:val="nil"/>
            </w:tcBorders>
          </w:tcPr>
          <w:p w14:paraId="369AD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CA04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380F447" w14:textId="77777777" w:rsidTr="00E830F0">
        <w:tc>
          <w:tcPr>
            <w:tcW w:w="3330" w:type="dxa"/>
            <w:gridSpan w:val="2"/>
            <w:tcBorders>
              <w:top w:val="nil"/>
              <w:left w:val="nil"/>
              <w:bottom w:val="nil"/>
              <w:right w:val="nil"/>
            </w:tcBorders>
          </w:tcPr>
          <w:p w14:paraId="3ED536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49DC45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A1</w:t>
            </w:r>
            <w:r w:rsidRPr="00BE10FF">
              <w:rPr>
                <w:rFonts w:ascii="Arial" w:hAnsi="Arial" w:cs="Arial"/>
                <w:szCs w:val="24"/>
                <w:lang w:val="en-AU" w:eastAsia="en-US"/>
              </w:rPr>
              <w:fldChar w:fldCharType="end"/>
            </w:r>
          </w:p>
        </w:tc>
      </w:tr>
      <w:tr w:rsidR="00AB0ADA" w:rsidRPr="00BE10FF" w14:paraId="24954CE1" w14:textId="77777777" w:rsidTr="00E830F0">
        <w:trPr>
          <w:trHeight w:val="230"/>
        </w:trPr>
        <w:tc>
          <w:tcPr>
            <w:tcW w:w="3330" w:type="dxa"/>
            <w:gridSpan w:val="2"/>
            <w:tcBorders>
              <w:top w:val="nil"/>
              <w:left w:val="nil"/>
              <w:bottom w:val="nil"/>
              <w:right w:val="nil"/>
            </w:tcBorders>
          </w:tcPr>
          <w:p w14:paraId="0527F8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97ABC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67D11A28" w14:textId="77777777" w:rsidTr="00E830F0">
        <w:trPr>
          <w:trHeight w:val="215"/>
        </w:trPr>
        <w:tc>
          <w:tcPr>
            <w:tcW w:w="3330" w:type="dxa"/>
            <w:gridSpan w:val="2"/>
            <w:tcBorders>
              <w:top w:val="nil"/>
              <w:left w:val="nil"/>
              <w:bottom w:val="nil"/>
              <w:right w:val="nil"/>
            </w:tcBorders>
          </w:tcPr>
          <w:p w14:paraId="0EB314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733C3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97B97E5" w14:textId="77777777" w:rsidTr="00E830F0">
        <w:trPr>
          <w:trHeight w:val="230"/>
        </w:trPr>
        <w:tc>
          <w:tcPr>
            <w:tcW w:w="3330" w:type="dxa"/>
            <w:gridSpan w:val="2"/>
            <w:tcBorders>
              <w:top w:val="nil"/>
              <w:left w:val="nil"/>
              <w:bottom w:val="nil"/>
              <w:right w:val="nil"/>
            </w:tcBorders>
          </w:tcPr>
          <w:p w14:paraId="5BE55C9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91D70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7E31538" w14:textId="77777777" w:rsidTr="00E830F0">
        <w:trPr>
          <w:trHeight w:val="230"/>
        </w:trPr>
        <w:tc>
          <w:tcPr>
            <w:tcW w:w="3330" w:type="dxa"/>
            <w:gridSpan w:val="2"/>
            <w:tcBorders>
              <w:top w:val="nil"/>
              <w:left w:val="nil"/>
              <w:bottom w:val="nil"/>
              <w:right w:val="nil"/>
            </w:tcBorders>
          </w:tcPr>
          <w:p w14:paraId="257F08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57EAD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C33D30B" w14:textId="77777777" w:rsidTr="00E830F0">
        <w:trPr>
          <w:trHeight w:val="230"/>
        </w:trPr>
        <w:tc>
          <w:tcPr>
            <w:tcW w:w="3330" w:type="dxa"/>
            <w:gridSpan w:val="2"/>
            <w:tcBorders>
              <w:top w:val="nil"/>
              <w:left w:val="nil"/>
              <w:bottom w:val="nil"/>
              <w:right w:val="nil"/>
            </w:tcBorders>
          </w:tcPr>
          <w:p w14:paraId="1DB1E1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4C13BC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DDCA02E" w14:textId="77777777" w:rsidTr="00E830F0">
        <w:trPr>
          <w:trHeight w:val="230"/>
        </w:trPr>
        <w:tc>
          <w:tcPr>
            <w:tcW w:w="3330" w:type="dxa"/>
            <w:gridSpan w:val="2"/>
            <w:tcBorders>
              <w:top w:val="nil"/>
              <w:left w:val="nil"/>
              <w:bottom w:val="nil"/>
              <w:right w:val="nil"/>
            </w:tcBorders>
          </w:tcPr>
          <w:p w14:paraId="5B342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A6C754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E7A3D2" w14:textId="77777777" w:rsidTr="00E830F0">
        <w:tc>
          <w:tcPr>
            <w:tcW w:w="3330" w:type="dxa"/>
            <w:gridSpan w:val="2"/>
            <w:tcBorders>
              <w:top w:val="nil"/>
              <w:left w:val="nil"/>
              <w:bottom w:val="nil"/>
              <w:right w:val="nil"/>
            </w:tcBorders>
          </w:tcPr>
          <w:p w14:paraId="03F9C7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071C0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8515FC" w14:textId="77777777" w:rsidTr="00E830F0">
        <w:trPr>
          <w:trHeight w:val="230"/>
        </w:trPr>
        <w:tc>
          <w:tcPr>
            <w:tcW w:w="3330" w:type="dxa"/>
            <w:gridSpan w:val="2"/>
            <w:tcBorders>
              <w:top w:val="nil"/>
              <w:left w:val="nil"/>
              <w:bottom w:val="nil"/>
              <w:right w:val="nil"/>
            </w:tcBorders>
          </w:tcPr>
          <w:p w14:paraId="3F847E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8FDFAA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5AAD08F" w14:textId="77777777" w:rsidTr="00E830F0">
        <w:trPr>
          <w:trHeight w:val="230"/>
        </w:trPr>
        <w:tc>
          <w:tcPr>
            <w:tcW w:w="3330" w:type="dxa"/>
            <w:gridSpan w:val="2"/>
            <w:tcBorders>
              <w:top w:val="nil"/>
              <w:left w:val="nil"/>
              <w:bottom w:val="nil"/>
              <w:right w:val="nil"/>
            </w:tcBorders>
          </w:tcPr>
          <w:p w14:paraId="66A9250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1FF99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8938C94" w14:textId="77777777" w:rsidTr="00E830F0">
        <w:trPr>
          <w:trHeight w:val="230"/>
        </w:trPr>
        <w:tc>
          <w:tcPr>
            <w:tcW w:w="3330" w:type="dxa"/>
            <w:gridSpan w:val="2"/>
            <w:tcBorders>
              <w:top w:val="nil"/>
              <w:left w:val="nil"/>
              <w:bottom w:val="nil"/>
              <w:right w:val="nil"/>
            </w:tcBorders>
          </w:tcPr>
          <w:p w14:paraId="450FE70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E1DCE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664B6C4" w14:textId="77777777" w:rsidTr="00E830F0">
        <w:tc>
          <w:tcPr>
            <w:tcW w:w="9360" w:type="dxa"/>
            <w:gridSpan w:val="3"/>
            <w:tcBorders>
              <w:top w:val="nil"/>
              <w:left w:val="nil"/>
              <w:bottom w:val="nil"/>
              <w:right w:val="nil"/>
            </w:tcBorders>
          </w:tcPr>
          <w:p w14:paraId="3F84D8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624C5C9" w14:textId="77777777" w:rsidTr="00E830F0">
        <w:tc>
          <w:tcPr>
            <w:tcW w:w="450" w:type="dxa"/>
            <w:tcBorders>
              <w:top w:val="nil"/>
              <w:left w:val="nil"/>
              <w:bottom w:val="nil"/>
              <w:right w:val="nil"/>
            </w:tcBorders>
          </w:tcPr>
          <w:p w14:paraId="40C467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9BBD69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0BC482D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Verlengingstermijn</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70659D6" w14:textId="77777777" w:rsidTr="001E2DEB">
        <w:trPr>
          <w:trHeight w:val="230"/>
        </w:trPr>
        <w:tc>
          <w:tcPr>
            <w:tcW w:w="3330" w:type="dxa"/>
            <w:gridSpan w:val="2"/>
            <w:tcBorders>
              <w:top w:val="nil"/>
              <w:left w:val="nil"/>
              <w:bottom w:val="nil"/>
              <w:right w:val="nil"/>
            </w:tcBorders>
          </w:tcPr>
          <w:p w14:paraId="0CDB5A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63554E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Verlengingstermijn</w:t>
            </w:r>
            <w:r w:rsidRPr="00BE10FF">
              <w:rPr>
                <w:rFonts w:ascii="Arial" w:hAnsi="Arial" w:cs="Arial"/>
                <w:szCs w:val="24"/>
                <w:lang w:val="en-AU" w:eastAsia="en-US"/>
              </w:rPr>
              <w:fldChar w:fldCharType="end"/>
            </w:r>
          </w:p>
        </w:tc>
      </w:tr>
      <w:tr w:rsidR="00AB0ADA" w:rsidRPr="00BE10FF" w14:paraId="3FB4B036" w14:textId="77777777" w:rsidTr="001E2DEB">
        <w:tc>
          <w:tcPr>
            <w:tcW w:w="3330" w:type="dxa"/>
            <w:gridSpan w:val="2"/>
            <w:tcBorders>
              <w:top w:val="nil"/>
              <w:left w:val="nil"/>
              <w:bottom w:val="nil"/>
              <w:right w:val="nil"/>
            </w:tcBorders>
          </w:tcPr>
          <w:p w14:paraId="29B14A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18894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1AF3069" w14:textId="77777777" w:rsidTr="001E2DEB">
        <w:tc>
          <w:tcPr>
            <w:tcW w:w="3330" w:type="dxa"/>
            <w:gridSpan w:val="2"/>
            <w:tcBorders>
              <w:top w:val="nil"/>
              <w:left w:val="nil"/>
              <w:bottom w:val="nil"/>
              <w:right w:val="nil"/>
            </w:tcBorders>
          </w:tcPr>
          <w:p w14:paraId="11D8E1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856B6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46F6330" w14:textId="77777777" w:rsidTr="001E2DEB">
        <w:tc>
          <w:tcPr>
            <w:tcW w:w="3330" w:type="dxa"/>
            <w:gridSpan w:val="2"/>
            <w:tcBorders>
              <w:top w:val="nil"/>
              <w:left w:val="nil"/>
              <w:bottom w:val="nil"/>
              <w:right w:val="nil"/>
            </w:tcBorders>
          </w:tcPr>
          <w:p w14:paraId="78E0FB7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A1CF85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verlengingstermijn</w:t>
            </w:r>
            <w:r w:rsidRPr="00BE10FF">
              <w:rPr>
                <w:rFonts w:ascii="Arial" w:hAnsi="Arial" w:cs="Arial"/>
                <w:szCs w:val="24"/>
                <w:lang w:val="en-AU" w:eastAsia="en-US"/>
              </w:rPr>
              <w:fldChar w:fldCharType="end"/>
            </w:r>
          </w:p>
        </w:tc>
      </w:tr>
      <w:tr w:rsidR="00AB0ADA" w:rsidRPr="00BE10FF" w14:paraId="020D58A0" w14:textId="77777777" w:rsidTr="001E2DEB">
        <w:tc>
          <w:tcPr>
            <w:tcW w:w="3330" w:type="dxa"/>
            <w:gridSpan w:val="2"/>
            <w:tcBorders>
              <w:top w:val="nil"/>
              <w:left w:val="nil"/>
              <w:bottom w:val="nil"/>
              <w:right w:val="nil"/>
            </w:tcBorders>
          </w:tcPr>
          <w:p w14:paraId="703D1C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89A1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termijn in dagen waarmee de Doorlooptijd behandeling van ZAAKen van dit ZAAKTYPE kan worden verlengd.</w:t>
            </w:r>
            <w:r w:rsidRPr="00BE10FF">
              <w:rPr>
                <w:rFonts w:ascii="Arial" w:hAnsi="Arial" w:cs="Arial"/>
                <w:szCs w:val="24"/>
                <w:lang w:val="en-AU" w:eastAsia="en-US"/>
              </w:rPr>
              <w:fldChar w:fldCharType="end"/>
            </w:r>
          </w:p>
        </w:tc>
      </w:tr>
      <w:tr w:rsidR="00AB0ADA" w:rsidRPr="00BE10FF" w14:paraId="0B687C5C" w14:textId="77777777" w:rsidTr="001E2DEB">
        <w:trPr>
          <w:trHeight w:val="230"/>
        </w:trPr>
        <w:tc>
          <w:tcPr>
            <w:tcW w:w="3330" w:type="dxa"/>
            <w:gridSpan w:val="2"/>
            <w:tcBorders>
              <w:top w:val="nil"/>
              <w:left w:val="nil"/>
              <w:bottom w:val="nil"/>
              <w:right w:val="nil"/>
            </w:tcBorders>
          </w:tcPr>
          <w:p w14:paraId="550DAA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85A4D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8F55076" w14:textId="77777777" w:rsidTr="001E2DEB">
        <w:tc>
          <w:tcPr>
            <w:tcW w:w="3330" w:type="dxa"/>
            <w:gridSpan w:val="2"/>
            <w:tcBorders>
              <w:top w:val="nil"/>
              <w:left w:val="nil"/>
              <w:bottom w:val="nil"/>
              <w:right w:val="nil"/>
            </w:tcBorders>
          </w:tcPr>
          <w:p w14:paraId="42778D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F83A8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8BC9DC9" w14:textId="77777777" w:rsidTr="001E2DEB">
        <w:tc>
          <w:tcPr>
            <w:tcW w:w="3330" w:type="dxa"/>
            <w:gridSpan w:val="2"/>
            <w:tcBorders>
              <w:top w:val="nil"/>
              <w:left w:val="nil"/>
              <w:bottom w:val="nil"/>
              <w:right w:val="nil"/>
            </w:tcBorders>
          </w:tcPr>
          <w:p w14:paraId="761CA52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43F8540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N3</w:t>
            </w:r>
            <w:r w:rsidRPr="00BE10FF">
              <w:rPr>
                <w:rFonts w:ascii="Arial" w:hAnsi="Arial" w:cs="Arial"/>
                <w:szCs w:val="24"/>
                <w:lang w:val="en-AU" w:eastAsia="en-US"/>
              </w:rPr>
              <w:fldChar w:fldCharType="end"/>
            </w:r>
          </w:p>
        </w:tc>
      </w:tr>
      <w:tr w:rsidR="00AB0ADA" w:rsidRPr="00BE10FF" w14:paraId="723CCA9C" w14:textId="77777777" w:rsidTr="001E2DEB">
        <w:trPr>
          <w:trHeight w:val="230"/>
        </w:trPr>
        <w:tc>
          <w:tcPr>
            <w:tcW w:w="3330" w:type="dxa"/>
            <w:gridSpan w:val="2"/>
            <w:tcBorders>
              <w:top w:val="nil"/>
              <w:left w:val="nil"/>
              <w:bottom w:val="nil"/>
              <w:right w:val="nil"/>
            </w:tcBorders>
          </w:tcPr>
          <w:p w14:paraId="66FDE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361C2ED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B30D5A4" w14:textId="77777777" w:rsidTr="001E2DEB">
        <w:trPr>
          <w:trHeight w:val="215"/>
        </w:trPr>
        <w:tc>
          <w:tcPr>
            <w:tcW w:w="3330" w:type="dxa"/>
            <w:gridSpan w:val="2"/>
            <w:tcBorders>
              <w:top w:val="nil"/>
              <w:left w:val="nil"/>
              <w:bottom w:val="nil"/>
              <w:right w:val="nil"/>
            </w:tcBorders>
          </w:tcPr>
          <w:p w14:paraId="2135B5D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48DB3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CA01BE6" w14:textId="77777777" w:rsidTr="001E2DEB">
        <w:trPr>
          <w:trHeight w:val="230"/>
        </w:trPr>
        <w:tc>
          <w:tcPr>
            <w:tcW w:w="3330" w:type="dxa"/>
            <w:gridSpan w:val="2"/>
            <w:tcBorders>
              <w:top w:val="nil"/>
              <w:left w:val="nil"/>
              <w:bottom w:val="nil"/>
              <w:right w:val="nil"/>
            </w:tcBorders>
          </w:tcPr>
          <w:p w14:paraId="4B80F0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2C9A75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FB3A6C5" w14:textId="77777777" w:rsidTr="001E2DEB">
        <w:trPr>
          <w:trHeight w:val="230"/>
        </w:trPr>
        <w:tc>
          <w:tcPr>
            <w:tcW w:w="3330" w:type="dxa"/>
            <w:gridSpan w:val="2"/>
            <w:tcBorders>
              <w:top w:val="nil"/>
              <w:left w:val="nil"/>
              <w:bottom w:val="nil"/>
              <w:right w:val="nil"/>
            </w:tcBorders>
          </w:tcPr>
          <w:p w14:paraId="655B22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Aanduiding gebeurtenis</w:t>
            </w:r>
          </w:p>
        </w:tc>
        <w:tc>
          <w:tcPr>
            <w:tcW w:w="6030" w:type="dxa"/>
            <w:tcBorders>
              <w:top w:val="nil"/>
              <w:left w:val="nil"/>
              <w:bottom w:val="nil"/>
              <w:right w:val="nil"/>
            </w:tcBorders>
          </w:tcPr>
          <w:p w14:paraId="7435D1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F394857" w14:textId="77777777" w:rsidTr="001E2DEB">
        <w:trPr>
          <w:trHeight w:val="230"/>
        </w:trPr>
        <w:tc>
          <w:tcPr>
            <w:tcW w:w="3330" w:type="dxa"/>
            <w:gridSpan w:val="2"/>
            <w:tcBorders>
              <w:top w:val="nil"/>
              <w:left w:val="nil"/>
              <w:bottom w:val="nil"/>
              <w:right w:val="nil"/>
            </w:tcBorders>
          </w:tcPr>
          <w:p w14:paraId="3A11AA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2B7C6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E2E5E66" w14:textId="77777777" w:rsidTr="001E2DEB">
        <w:trPr>
          <w:trHeight w:val="230"/>
        </w:trPr>
        <w:tc>
          <w:tcPr>
            <w:tcW w:w="3330" w:type="dxa"/>
            <w:gridSpan w:val="2"/>
            <w:tcBorders>
              <w:top w:val="nil"/>
              <w:left w:val="nil"/>
              <w:bottom w:val="nil"/>
              <w:right w:val="nil"/>
            </w:tcBorders>
          </w:tcPr>
          <w:p w14:paraId="039915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2E2B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EABF39A" w14:textId="77777777" w:rsidTr="001E2DEB">
        <w:tc>
          <w:tcPr>
            <w:tcW w:w="3330" w:type="dxa"/>
            <w:gridSpan w:val="2"/>
            <w:tcBorders>
              <w:top w:val="nil"/>
              <w:left w:val="nil"/>
              <w:bottom w:val="nil"/>
              <w:right w:val="nil"/>
            </w:tcBorders>
          </w:tcPr>
          <w:p w14:paraId="03E8709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734C6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BECF8F1" w14:textId="77777777" w:rsidTr="001E2DEB">
        <w:trPr>
          <w:trHeight w:val="230"/>
        </w:trPr>
        <w:tc>
          <w:tcPr>
            <w:tcW w:w="3330" w:type="dxa"/>
            <w:gridSpan w:val="2"/>
            <w:tcBorders>
              <w:top w:val="nil"/>
              <w:left w:val="nil"/>
              <w:bottom w:val="nil"/>
              <w:right w:val="nil"/>
            </w:tcBorders>
          </w:tcPr>
          <w:p w14:paraId="75AD05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9B6266E" w14:textId="477A0BA5"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del w:id="1929" w:author="Arjan Kloosterboer" w:date="2018-05-23T14:39:00Z">
              <w:r w:rsidRPr="00BE10FF" w:rsidDel="00013B94">
                <w:rPr>
                  <w:rFonts w:ascii="Arial" w:hAnsi="Arial" w:cs="Arial"/>
                  <w:szCs w:val="24"/>
                  <w:lang w:val="en-AU" w:eastAsia="en-US"/>
                </w:rPr>
                <w:fldChar w:fldCharType="begin" w:fldLock="1"/>
              </w:r>
              <w:r w:rsidR="00AB0ADA" w:rsidRPr="00BE10FF" w:rsidDel="00013B94">
                <w:rPr>
                  <w:rFonts w:ascii="Arial" w:hAnsi="Arial" w:cs="Arial"/>
                  <w:szCs w:val="24"/>
                  <w:lang w:val="en-AU" w:eastAsia="en-US"/>
                </w:rPr>
                <w:delInstrText xml:space="preserve">MERGEFIELD </w:delInstrText>
              </w:r>
              <w:r w:rsidR="00AB0ADA" w:rsidRPr="00BE10FF" w:rsidDel="00013B94">
                <w:rPr>
                  <w:rFonts w:ascii="Calibri" w:hAnsi="Calibri" w:cs="Arial"/>
                  <w:color w:val="0F0F0F"/>
                  <w:sz w:val="22"/>
                  <w:szCs w:val="24"/>
                  <w:lang w:eastAsia="en-US"/>
                </w:rPr>
                <w:delInstrText>Att.LowerBound</w:delInstrText>
              </w:r>
              <w:r w:rsidRPr="00BE10FF" w:rsidDel="00013B94">
                <w:rPr>
                  <w:rFonts w:ascii="Arial" w:hAnsi="Arial" w:cs="Arial"/>
                  <w:szCs w:val="24"/>
                  <w:lang w:val="en-AU" w:eastAsia="en-US"/>
                </w:rPr>
                <w:fldChar w:fldCharType="separate"/>
              </w:r>
              <w:r w:rsidR="00AB0ADA" w:rsidRPr="00BE10FF" w:rsidDel="00013B94">
                <w:rPr>
                  <w:rFonts w:ascii="Calibri" w:hAnsi="Calibri" w:cs="Arial"/>
                  <w:color w:val="0F0F0F"/>
                  <w:sz w:val="22"/>
                  <w:szCs w:val="24"/>
                  <w:lang w:eastAsia="en-US"/>
                </w:rPr>
                <w:delText>1</w:delText>
              </w:r>
              <w:r w:rsidRPr="00BE10FF" w:rsidDel="00013B94">
                <w:rPr>
                  <w:rFonts w:ascii="Arial" w:hAnsi="Arial" w:cs="Arial"/>
                  <w:szCs w:val="24"/>
                  <w:lang w:val="en-AU" w:eastAsia="en-US"/>
                </w:rPr>
                <w:fldChar w:fldCharType="end"/>
              </w:r>
              <w:r w:rsidR="00AB0ADA" w:rsidRPr="00BE10FF" w:rsidDel="00013B94">
                <w:rPr>
                  <w:rFonts w:ascii="Calibri" w:hAnsi="Calibri" w:cs="Arial"/>
                  <w:color w:val="0F0F0F"/>
                  <w:sz w:val="22"/>
                  <w:szCs w:val="24"/>
                  <w:lang w:eastAsia="en-US"/>
                </w:rPr>
                <w:delText xml:space="preserve"> </w:delText>
              </w:r>
            </w:del>
            <w:ins w:id="1930" w:author="Arjan Kloosterboer" w:date="2018-05-23T14:39:00Z">
              <w:r w:rsidR="00013B94">
                <w:rPr>
                  <w:rFonts w:ascii="Arial" w:hAnsi="Arial" w:cs="Arial"/>
                  <w:szCs w:val="24"/>
                  <w:lang w:val="en-AU" w:eastAsia="en-US"/>
                </w:rPr>
                <w:t>0</w:t>
              </w:r>
              <w:r w:rsidR="00013B94" w:rsidRPr="00BE10FF">
                <w:rPr>
                  <w:rFonts w:ascii="Calibri" w:hAnsi="Calibri" w:cs="Arial"/>
                  <w:color w:val="0F0F0F"/>
                  <w:sz w:val="22"/>
                  <w:szCs w:val="24"/>
                  <w:lang w:eastAsia="en-US"/>
                </w:rPr>
                <w:t xml:space="preserve"> </w:t>
              </w:r>
            </w:ins>
            <w:r w:rsidR="00AB0ADA" w:rsidRPr="00BE10FF">
              <w:rPr>
                <w:rFonts w:ascii="Calibri" w:hAnsi="Calibri" w:cs="Arial"/>
                <w:color w:val="0F0F0F"/>
                <w:sz w:val="22"/>
                <w:szCs w:val="24"/>
                <w:lang w:eastAsia="en-US"/>
              </w:rPr>
              <w:t xml:space="preserve">-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53AE29F" w14:textId="77777777" w:rsidTr="001E2DEB">
        <w:trPr>
          <w:trHeight w:val="230"/>
        </w:trPr>
        <w:tc>
          <w:tcPr>
            <w:tcW w:w="3330" w:type="dxa"/>
            <w:gridSpan w:val="2"/>
            <w:tcBorders>
              <w:top w:val="nil"/>
              <w:left w:val="nil"/>
              <w:bottom w:val="nil"/>
              <w:right w:val="nil"/>
            </w:tcBorders>
          </w:tcPr>
          <w:p w14:paraId="3D170B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381268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6EA0036" w14:textId="77777777" w:rsidTr="001E2DEB">
        <w:trPr>
          <w:trHeight w:val="230"/>
        </w:trPr>
        <w:tc>
          <w:tcPr>
            <w:tcW w:w="3330" w:type="dxa"/>
            <w:gridSpan w:val="2"/>
            <w:tcBorders>
              <w:top w:val="nil"/>
              <w:left w:val="nil"/>
              <w:bottom w:val="nil"/>
              <w:right w:val="nil"/>
            </w:tcBorders>
          </w:tcPr>
          <w:p w14:paraId="2F14CC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C09274E" w14:textId="4692A873" w:rsidR="00AB0ADA" w:rsidRPr="00013B94" w:rsidRDefault="00013B94" w:rsidP="00013B94">
            <w:pPr>
              <w:widowControl w:val="0"/>
              <w:autoSpaceDE w:val="0"/>
              <w:autoSpaceDN w:val="0"/>
              <w:adjustRightInd w:val="0"/>
              <w:spacing w:line="240" w:lineRule="auto"/>
              <w:contextualSpacing w:val="0"/>
              <w:rPr>
                <w:lang w:eastAsia="en-US"/>
              </w:rPr>
            </w:pPr>
            <w:ins w:id="1931" w:author="Arjan Kloosterboer" w:date="2018-05-23T14:39:00Z">
              <w:r>
                <w:rPr>
                  <w:lang w:eastAsia="en-US"/>
                </w:rPr>
                <w:t xml:space="preserve">1) </w:t>
              </w:r>
            </w:ins>
            <w:r w:rsidR="00AB0ADA" w:rsidRPr="00013B94">
              <w:rPr>
                <w:lang w:eastAsia="en-US"/>
              </w:rPr>
              <w:t>Mag alleen een waarde bevatten als Verlenging mogelijk de waarde 'J' heeft.</w:t>
            </w:r>
          </w:p>
          <w:p w14:paraId="1635BEEB" w14:textId="6E19668F" w:rsidR="00AB0ADA" w:rsidRPr="00BE10FF" w:rsidRDefault="00013B94"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ins w:id="1932" w:author="Arjan Kloosterboer" w:date="2018-05-23T14:39:00Z">
              <w:r>
                <w:rPr>
                  <w:rFonts w:ascii="Calibri" w:hAnsi="Calibri" w:cs="Arial"/>
                  <w:color w:val="0F0F0F"/>
                  <w:sz w:val="22"/>
                  <w:szCs w:val="24"/>
                  <w:lang w:eastAsia="en-US"/>
                </w:rPr>
                <w:t xml:space="preserve">2) </w:t>
              </w:r>
            </w:ins>
            <w:r w:rsidR="00AB0ADA"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579CA7D6" w14:textId="77777777" w:rsidTr="001E2DEB">
        <w:tc>
          <w:tcPr>
            <w:tcW w:w="9360" w:type="dxa"/>
            <w:gridSpan w:val="3"/>
            <w:tcBorders>
              <w:top w:val="nil"/>
              <w:left w:val="nil"/>
              <w:bottom w:val="nil"/>
              <w:right w:val="nil"/>
            </w:tcBorders>
          </w:tcPr>
          <w:p w14:paraId="7A16CB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53BDB180" w14:textId="77777777" w:rsidTr="001E2DEB">
        <w:tc>
          <w:tcPr>
            <w:tcW w:w="450" w:type="dxa"/>
            <w:tcBorders>
              <w:top w:val="nil"/>
              <w:left w:val="nil"/>
              <w:bottom w:val="nil"/>
              <w:right w:val="nil"/>
            </w:tcBorders>
          </w:tcPr>
          <w:p w14:paraId="2FDFB1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3AB753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is mogelijk dat de verlenging van de behandeltermijn aan wettelijke beperkingen gebonden. Zo kan de behandeling van een reguliere WABO-procedure één maal met 6 weken (42 dagen) worden verlengd.</w:t>
            </w:r>
          </w:p>
        </w:tc>
      </w:tr>
    </w:tbl>
    <w:bookmarkStart w:id="1933" w:name="BKM_C2E64D56_E70C_4e7d_86B9_A6DB513F48E7"/>
    <w:bookmarkStart w:id="1934" w:name="BKM_AFA4CFDD_2058_42FB_BBB6_454B88FA4AA1"/>
    <w:bookmarkEnd w:id="1933"/>
    <w:p w14:paraId="37F12245" w14:textId="77777777" w:rsidR="001E2DEB" w:rsidRPr="00BE10FF" w:rsidRDefault="001E2DEB" w:rsidP="001E2DEB">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Pr="00BE10FF">
        <w:rPr>
          <w:rFonts w:ascii="Arial" w:hAnsi="Arial" w:cs="Arial"/>
          <w:b/>
          <w:color w:val="004080"/>
          <w:sz w:val="24"/>
          <w:szCs w:val="24"/>
          <w:lang w:eastAsia="en-US"/>
        </w:rPr>
        <w:t>Trefwoord</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1E2DEB" w:rsidRPr="00BE10FF" w14:paraId="10E49AA5" w14:textId="77777777" w:rsidTr="001E2DEB">
        <w:trPr>
          <w:trHeight w:val="230"/>
        </w:trPr>
        <w:tc>
          <w:tcPr>
            <w:tcW w:w="3330" w:type="dxa"/>
            <w:gridSpan w:val="2"/>
            <w:tcBorders>
              <w:top w:val="nil"/>
              <w:left w:val="nil"/>
              <w:bottom w:val="nil"/>
              <w:right w:val="nil"/>
            </w:tcBorders>
          </w:tcPr>
          <w:p w14:paraId="38BC7122"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04CE47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Trefwoord</w:t>
            </w:r>
            <w:r w:rsidRPr="00BE10FF">
              <w:rPr>
                <w:rFonts w:ascii="Arial" w:hAnsi="Arial" w:cs="Arial"/>
                <w:szCs w:val="24"/>
                <w:lang w:val="en-AU" w:eastAsia="en-US"/>
              </w:rPr>
              <w:fldChar w:fldCharType="end"/>
            </w:r>
          </w:p>
        </w:tc>
      </w:tr>
      <w:tr w:rsidR="001E2DEB" w:rsidRPr="00BE10FF" w14:paraId="623105F8" w14:textId="77777777" w:rsidTr="001E2DEB">
        <w:tc>
          <w:tcPr>
            <w:tcW w:w="3330" w:type="dxa"/>
            <w:gridSpan w:val="2"/>
            <w:tcBorders>
              <w:top w:val="nil"/>
              <w:left w:val="nil"/>
              <w:bottom w:val="nil"/>
              <w:right w:val="nil"/>
            </w:tcBorders>
          </w:tcPr>
          <w:p w14:paraId="2D0D6C62"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703A72B"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1E2DEB" w:rsidRPr="00BE10FF" w14:paraId="3431E9A9" w14:textId="77777777" w:rsidTr="001E2DEB">
        <w:tc>
          <w:tcPr>
            <w:tcW w:w="3330" w:type="dxa"/>
            <w:gridSpan w:val="2"/>
            <w:tcBorders>
              <w:top w:val="nil"/>
              <w:left w:val="nil"/>
              <w:bottom w:val="nil"/>
              <w:right w:val="nil"/>
            </w:tcBorders>
          </w:tcPr>
          <w:p w14:paraId="0DBEE3EC"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F3A8CA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0006</w:t>
            </w:r>
          </w:p>
        </w:tc>
      </w:tr>
      <w:tr w:rsidR="001E2DEB" w:rsidRPr="00BE10FF" w14:paraId="23034972" w14:textId="77777777" w:rsidTr="001E2DEB">
        <w:tc>
          <w:tcPr>
            <w:tcW w:w="3330" w:type="dxa"/>
            <w:gridSpan w:val="2"/>
            <w:tcBorders>
              <w:top w:val="nil"/>
              <w:left w:val="nil"/>
              <w:bottom w:val="nil"/>
              <w:right w:val="nil"/>
            </w:tcBorders>
          </w:tcPr>
          <w:p w14:paraId="79DDC4E5"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BD7707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trefwoord</w:t>
            </w:r>
            <w:r w:rsidRPr="00BE10FF">
              <w:rPr>
                <w:rFonts w:ascii="Arial" w:hAnsi="Arial" w:cs="Arial"/>
                <w:szCs w:val="24"/>
                <w:lang w:val="en-AU" w:eastAsia="en-US"/>
              </w:rPr>
              <w:fldChar w:fldCharType="end"/>
            </w:r>
          </w:p>
        </w:tc>
      </w:tr>
      <w:tr w:rsidR="001E2DEB" w:rsidRPr="00BE10FF" w14:paraId="5FC92134" w14:textId="77777777" w:rsidTr="001E2DEB">
        <w:tc>
          <w:tcPr>
            <w:tcW w:w="3330" w:type="dxa"/>
            <w:gridSpan w:val="2"/>
            <w:tcBorders>
              <w:top w:val="nil"/>
              <w:left w:val="nil"/>
              <w:bottom w:val="nil"/>
              <w:right w:val="nil"/>
            </w:tcBorders>
          </w:tcPr>
          <w:p w14:paraId="502572AE"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7AD5600"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eastAsia="en-US"/>
              </w:rPr>
              <w:instrText xml:space="preserve">MERGEFIELD </w:instrText>
            </w:r>
            <w:r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Pr="00BE10FF">
              <w:rPr>
                <w:rFonts w:ascii="Calibri" w:hAnsi="Calibri" w:cs="Arial"/>
                <w:color w:val="610E6A"/>
                <w:sz w:val="22"/>
                <w:szCs w:val="24"/>
                <w:lang w:eastAsia="en-US"/>
              </w:rPr>
              <w:t>Een trefwoord waarmee ZAAKen van het ZAAKTYPE kunnen worden gekarakteriseerd.</w:t>
            </w:r>
          </w:p>
        </w:tc>
      </w:tr>
      <w:tr w:rsidR="001E2DEB" w:rsidRPr="00BE10FF" w14:paraId="2632D426" w14:textId="77777777" w:rsidTr="001E2DEB">
        <w:trPr>
          <w:trHeight w:val="230"/>
        </w:trPr>
        <w:tc>
          <w:tcPr>
            <w:tcW w:w="3330" w:type="dxa"/>
            <w:gridSpan w:val="2"/>
            <w:tcBorders>
              <w:top w:val="nil"/>
              <w:left w:val="nil"/>
              <w:bottom w:val="nil"/>
              <w:right w:val="nil"/>
            </w:tcBorders>
          </w:tcPr>
          <w:p w14:paraId="420BB49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61CB404"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GFO Zaken 2004, aangepast door KING</w:t>
            </w:r>
          </w:p>
        </w:tc>
      </w:tr>
      <w:tr w:rsidR="001E2DEB" w:rsidRPr="00BE10FF" w14:paraId="39A9DF8D" w14:textId="77777777" w:rsidTr="001E2DEB">
        <w:tc>
          <w:tcPr>
            <w:tcW w:w="3330" w:type="dxa"/>
            <w:gridSpan w:val="2"/>
            <w:tcBorders>
              <w:top w:val="nil"/>
              <w:left w:val="nil"/>
              <w:bottom w:val="nil"/>
              <w:right w:val="nil"/>
            </w:tcBorders>
          </w:tcPr>
          <w:p w14:paraId="07016F5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D19965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1E2DEB" w:rsidRPr="00BE10FF" w14:paraId="22467816" w14:textId="77777777" w:rsidTr="001E2DEB">
        <w:tc>
          <w:tcPr>
            <w:tcW w:w="3330" w:type="dxa"/>
            <w:gridSpan w:val="2"/>
            <w:tcBorders>
              <w:top w:val="nil"/>
              <w:left w:val="nil"/>
              <w:bottom w:val="nil"/>
              <w:right w:val="nil"/>
            </w:tcBorders>
          </w:tcPr>
          <w:p w14:paraId="44F1EA6E"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FBB5F5F"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AN30</w:t>
            </w:r>
            <w:r w:rsidRPr="00BE10FF">
              <w:rPr>
                <w:rFonts w:ascii="Arial" w:hAnsi="Arial" w:cs="Arial"/>
                <w:szCs w:val="24"/>
                <w:lang w:val="en-AU" w:eastAsia="en-US"/>
              </w:rPr>
              <w:fldChar w:fldCharType="end"/>
            </w:r>
          </w:p>
        </w:tc>
      </w:tr>
      <w:tr w:rsidR="001E2DEB" w:rsidRPr="00BE10FF" w14:paraId="0E2F7055" w14:textId="77777777" w:rsidTr="001E2DEB">
        <w:trPr>
          <w:trHeight w:val="230"/>
        </w:trPr>
        <w:tc>
          <w:tcPr>
            <w:tcW w:w="3330" w:type="dxa"/>
            <w:gridSpan w:val="2"/>
            <w:tcBorders>
              <w:top w:val="nil"/>
              <w:left w:val="nil"/>
              <w:bottom w:val="nil"/>
              <w:right w:val="nil"/>
            </w:tcBorders>
          </w:tcPr>
          <w:p w14:paraId="04799CCB"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880BF15"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1E2DEB" w:rsidRPr="00BE10FF" w14:paraId="4D15DD75" w14:textId="77777777" w:rsidTr="001E2DEB">
        <w:trPr>
          <w:trHeight w:val="215"/>
        </w:trPr>
        <w:tc>
          <w:tcPr>
            <w:tcW w:w="3330" w:type="dxa"/>
            <w:gridSpan w:val="2"/>
            <w:tcBorders>
              <w:top w:val="nil"/>
              <w:left w:val="nil"/>
              <w:bottom w:val="nil"/>
              <w:right w:val="nil"/>
            </w:tcBorders>
          </w:tcPr>
          <w:p w14:paraId="4CF52F5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525FAD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1E2DEB" w:rsidRPr="00BE10FF" w14:paraId="37126C6E" w14:textId="77777777" w:rsidTr="001E2DEB">
        <w:trPr>
          <w:trHeight w:val="230"/>
        </w:trPr>
        <w:tc>
          <w:tcPr>
            <w:tcW w:w="3330" w:type="dxa"/>
            <w:gridSpan w:val="2"/>
            <w:tcBorders>
              <w:top w:val="nil"/>
              <w:left w:val="nil"/>
              <w:bottom w:val="nil"/>
              <w:right w:val="nil"/>
            </w:tcBorders>
          </w:tcPr>
          <w:p w14:paraId="5ADD9E0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30377A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4090286D" w14:textId="77777777" w:rsidTr="001E2DEB">
        <w:trPr>
          <w:trHeight w:val="230"/>
        </w:trPr>
        <w:tc>
          <w:tcPr>
            <w:tcW w:w="3330" w:type="dxa"/>
            <w:gridSpan w:val="2"/>
            <w:tcBorders>
              <w:top w:val="nil"/>
              <w:left w:val="nil"/>
              <w:bottom w:val="nil"/>
              <w:right w:val="nil"/>
            </w:tcBorders>
          </w:tcPr>
          <w:p w14:paraId="58D6903A"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A67F0DD"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57E8451C" w14:textId="77777777" w:rsidTr="001E2DEB">
        <w:trPr>
          <w:trHeight w:val="230"/>
        </w:trPr>
        <w:tc>
          <w:tcPr>
            <w:tcW w:w="3330" w:type="dxa"/>
            <w:gridSpan w:val="2"/>
            <w:tcBorders>
              <w:top w:val="nil"/>
              <w:left w:val="nil"/>
              <w:bottom w:val="nil"/>
              <w:right w:val="nil"/>
            </w:tcBorders>
          </w:tcPr>
          <w:p w14:paraId="756BA4C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D9D5590"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1E2DEB" w:rsidRPr="00BE10FF" w14:paraId="62C04430" w14:textId="77777777" w:rsidTr="001E2DEB">
        <w:trPr>
          <w:trHeight w:val="230"/>
        </w:trPr>
        <w:tc>
          <w:tcPr>
            <w:tcW w:w="3330" w:type="dxa"/>
            <w:gridSpan w:val="2"/>
            <w:tcBorders>
              <w:top w:val="nil"/>
              <w:left w:val="nil"/>
              <w:bottom w:val="nil"/>
              <w:right w:val="nil"/>
            </w:tcBorders>
          </w:tcPr>
          <w:p w14:paraId="04B02E2C"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5E81025"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24C5B224" w14:textId="77777777" w:rsidTr="001E2DEB">
        <w:tc>
          <w:tcPr>
            <w:tcW w:w="3330" w:type="dxa"/>
            <w:gridSpan w:val="2"/>
            <w:tcBorders>
              <w:top w:val="nil"/>
              <w:left w:val="nil"/>
              <w:bottom w:val="nil"/>
              <w:right w:val="nil"/>
            </w:tcBorders>
          </w:tcPr>
          <w:p w14:paraId="0504E33F"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78E9A64"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1E2DEB" w:rsidRPr="00BE10FF" w14:paraId="4838A0D4" w14:textId="77777777" w:rsidTr="001E2DEB">
        <w:trPr>
          <w:trHeight w:val="230"/>
        </w:trPr>
        <w:tc>
          <w:tcPr>
            <w:tcW w:w="3330" w:type="dxa"/>
            <w:gridSpan w:val="2"/>
            <w:tcBorders>
              <w:top w:val="nil"/>
              <w:left w:val="nil"/>
              <w:bottom w:val="nil"/>
              <w:right w:val="nil"/>
            </w:tcBorders>
          </w:tcPr>
          <w:p w14:paraId="4F4FD150"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41DD9C8"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Pr="00BE10FF">
              <w:rPr>
                <w:rFonts w:ascii="Arial" w:hAnsi="Arial" w:cs="Arial"/>
                <w:szCs w:val="24"/>
                <w:lang w:val="en-AU" w:eastAsia="en-US"/>
              </w:rPr>
              <w:instrText xml:space="preserve">MERGEFIELD </w:instrText>
            </w:r>
            <w:r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1E2DEB" w:rsidRPr="00BE10FF" w14:paraId="5E48D708" w14:textId="77777777" w:rsidTr="001E2DEB">
        <w:trPr>
          <w:trHeight w:val="230"/>
        </w:trPr>
        <w:tc>
          <w:tcPr>
            <w:tcW w:w="3330" w:type="dxa"/>
            <w:gridSpan w:val="2"/>
            <w:tcBorders>
              <w:top w:val="nil"/>
              <w:left w:val="nil"/>
              <w:bottom w:val="nil"/>
              <w:right w:val="nil"/>
            </w:tcBorders>
          </w:tcPr>
          <w:p w14:paraId="3F7EB052"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A3F0251"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1E2DEB" w:rsidRPr="00BE10FF" w14:paraId="1E7D2FCB" w14:textId="77777777" w:rsidTr="001E2DEB">
        <w:trPr>
          <w:trHeight w:val="230"/>
        </w:trPr>
        <w:tc>
          <w:tcPr>
            <w:tcW w:w="3330" w:type="dxa"/>
            <w:gridSpan w:val="2"/>
            <w:tcBorders>
              <w:top w:val="nil"/>
              <w:left w:val="nil"/>
              <w:bottom w:val="nil"/>
              <w:right w:val="nil"/>
            </w:tcBorders>
          </w:tcPr>
          <w:p w14:paraId="2B6E469E"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097E6C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1E2DEB" w:rsidRPr="00BE10FF" w14:paraId="517B36A8" w14:textId="77777777" w:rsidTr="001E2DEB">
        <w:tc>
          <w:tcPr>
            <w:tcW w:w="9360" w:type="dxa"/>
            <w:gridSpan w:val="3"/>
            <w:tcBorders>
              <w:top w:val="nil"/>
              <w:left w:val="nil"/>
              <w:bottom w:val="nil"/>
              <w:right w:val="nil"/>
            </w:tcBorders>
          </w:tcPr>
          <w:p w14:paraId="439F4DDF"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1E2DEB" w:rsidRPr="00BE10FF" w14:paraId="2BF7AD78" w14:textId="77777777" w:rsidTr="001E2DEB">
        <w:tc>
          <w:tcPr>
            <w:tcW w:w="450" w:type="dxa"/>
            <w:tcBorders>
              <w:top w:val="nil"/>
              <w:left w:val="nil"/>
              <w:bottom w:val="nil"/>
              <w:right w:val="nil"/>
            </w:tcBorders>
          </w:tcPr>
          <w:p w14:paraId="7EECB247"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9805988" w14:textId="77777777" w:rsidR="001E2DEB" w:rsidRPr="00BE10FF" w:rsidRDefault="001E2DEB" w:rsidP="001E2DE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de gelijknamige attribuutsoort bij Zaak in het GFO Zaken 2004.</w:t>
            </w:r>
          </w:p>
        </w:tc>
      </w:tr>
    </w:tbl>
    <w:p w14:paraId="61FC0EC2"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1935" w:author="Arjan Kloosterboer" w:date="2017-08-14T15:57:00Z"/>
          <w:rFonts w:ascii="Arial" w:hAnsi="Arial" w:cs="Arial"/>
          <w:b/>
          <w:color w:val="004080"/>
          <w:sz w:val="24"/>
          <w:szCs w:val="24"/>
          <w:lang w:eastAsia="en-US"/>
        </w:rPr>
      </w:pPr>
      <w:ins w:id="1936" w:author="Arjan Kloosterboer" w:date="2017-08-14T15:57:00Z">
        <w:r w:rsidRPr="001E2DEB">
          <w:rPr>
            <w:rFonts w:ascii="Arial" w:hAnsi="Arial" w:cs="Arial"/>
            <w:b/>
            <w:color w:val="004080"/>
            <w:sz w:val="24"/>
            <w:szCs w:val="24"/>
            <w:lang w:eastAsia="en-US"/>
          </w:rPr>
          <w:t>«Gegevensgroeptype»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26244887" w14:textId="77777777" w:rsidTr="001E2DEB">
        <w:trPr>
          <w:ins w:id="193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DCF0DEF" w14:textId="77777777" w:rsidR="001E2DEB" w:rsidRDefault="001E2DEB" w:rsidP="001E2DEB">
            <w:pPr>
              <w:rPr>
                <w:ins w:id="1938" w:author="Arjan Kloosterboer" w:date="2017-08-14T15:57:00Z"/>
                <w:rFonts w:ascii="Calibri" w:hAnsi="Calibri" w:cs="Calibri"/>
                <w:color w:val="000000"/>
                <w:sz w:val="22"/>
                <w:szCs w:val="22"/>
              </w:rPr>
            </w:pPr>
            <w:ins w:id="1939"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2B563B0E" w14:textId="77777777" w:rsidR="001E2DEB" w:rsidRDefault="001E2DEB" w:rsidP="001E2DEB">
            <w:pPr>
              <w:rPr>
                <w:ins w:id="1940" w:author="Arjan Kloosterboer" w:date="2017-08-14T15:57:00Z"/>
                <w:rFonts w:ascii="Calibri" w:hAnsi="Calibri" w:cs="Calibri"/>
                <w:color w:val="000000"/>
                <w:sz w:val="22"/>
                <w:szCs w:val="22"/>
              </w:rPr>
            </w:pPr>
            <w:ins w:id="1941" w:author="Arjan Kloosterboer" w:date="2017-08-14T15:57:00Z">
              <w:r>
                <w:rPr>
                  <w:rFonts w:ascii="Calibri" w:hAnsi="Calibri" w:cs="Calibri"/>
                  <w:color w:val="000000"/>
                  <w:sz w:val="22"/>
                  <w:szCs w:val="22"/>
                </w:rPr>
                <w:t>Selectielijst procestype</w:t>
              </w:r>
            </w:ins>
          </w:p>
        </w:tc>
      </w:tr>
      <w:tr w:rsidR="001E2DEB" w14:paraId="75AD187D" w14:textId="77777777" w:rsidTr="001E2DEB">
        <w:trPr>
          <w:ins w:id="194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8FF1E9C" w14:textId="77777777" w:rsidR="001E2DEB" w:rsidRDefault="001E2DEB" w:rsidP="001E2DEB">
            <w:pPr>
              <w:rPr>
                <w:ins w:id="1943" w:author="Arjan Kloosterboer" w:date="2017-08-14T15:57:00Z"/>
                <w:rFonts w:ascii="Calibri" w:hAnsi="Calibri" w:cs="Calibri"/>
                <w:color w:val="000000"/>
                <w:sz w:val="22"/>
                <w:szCs w:val="22"/>
              </w:rPr>
            </w:pPr>
            <w:ins w:id="1944"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E463005" w14:textId="77777777" w:rsidR="001E2DEB" w:rsidRDefault="001E2DEB" w:rsidP="001E2DEB">
            <w:pPr>
              <w:rPr>
                <w:ins w:id="1945" w:author="Arjan Kloosterboer" w:date="2017-08-14T15:57:00Z"/>
                <w:rFonts w:ascii="Calibri" w:hAnsi="Calibri" w:cs="Calibri"/>
                <w:color w:val="000000"/>
                <w:sz w:val="22"/>
                <w:szCs w:val="22"/>
              </w:rPr>
            </w:pPr>
            <w:ins w:id="1946" w:author="Arjan Kloosterboer" w:date="2017-08-14T15:57:00Z">
              <w:r>
                <w:rPr>
                  <w:rFonts w:ascii="Calibri" w:hAnsi="Calibri" w:cs="Calibri"/>
                  <w:color w:val="000000"/>
                  <w:sz w:val="22"/>
                  <w:szCs w:val="22"/>
                </w:rPr>
                <w:t>KING</w:t>
              </w:r>
            </w:ins>
          </w:p>
        </w:tc>
      </w:tr>
      <w:tr w:rsidR="001E2DEB" w14:paraId="3497B408" w14:textId="77777777" w:rsidTr="001E2DEB">
        <w:trPr>
          <w:ins w:id="194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C916A1A" w14:textId="77777777" w:rsidR="001E2DEB" w:rsidRDefault="001E2DEB" w:rsidP="001E2DEB">
            <w:pPr>
              <w:rPr>
                <w:ins w:id="1948" w:author="Arjan Kloosterboer" w:date="2017-08-14T15:57:00Z"/>
                <w:rFonts w:ascii="Calibri" w:hAnsi="Calibri" w:cs="Calibri"/>
                <w:color w:val="000000"/>
                <w:sz w:val="22"/>
                <w:szCs w:val="22"/>
              </w:rPr>
            </w:pPr>
            <w:ins w:id="1949"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1A01022" w14:textId="77777777" w:rsidR="001E2DEB" w:rsidRDefault="001E2DEB" w:rsidP="001E2DEB">
            <w:pPr>
              <w:rPr>
                <w:ins w:id="1950" w:author="Arjan Kloosterboer" w:date="2017-08-14T15:57:00Z"/>
                <w:rFonts w:ascii="Calibri" w:hAnsi="Calibri" w:cs="Calibri"/>
                <w:color w:val="000000"/>
                <w:sz w:val="22"/>
                <w:szCs w:val="22"/>
              </w:rPr>
            </w:pPr>
          </w:p>
        </w:tc>
      </w:tr>
      <w:tr w:rsidR="001E2DEB" w14:paraId="57E6183C" w14:textId="77777777" w:rsidTr="001E2DEB">
        <w:trPr>
          <w:ins w:id="195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AE25BEA" w14:textId="77777777" w:rsidR="001E2DEB" w:rsidRDefault="001E2DEB" w:rsidP="001E2DEB">
            <w:pPr>
              <w:rPr>
                <w:ins w:id="1952" w:author="Arjan Kloosterboer" w:date="2017-08-14T15:57:00Z"/>
                <w:rFonts w:ascii="Calibri" w:hAnsi="Calibri" w:cs="Calibri"/>
                <w:color w:val="000000"/>
                <w:sz w:val="22"/>
                <w:szCs w:val="22"/>
              </w:rPr>
            </w:pPr>
            <w:ins w:id="1953"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8ED0504" w14:textId="670E6152" w:rsidR="001E2DEB" w:rsidRDefault="00D44FD9" w:rsidP="001E2DEB">
            <w:pPr>
              <w:rPr>
                <w:ins w:id="1954" w:author="Arjan Kloosterboer" w:date="2017-08-14T15:57:00Z"/>
                <w:rFonts w:ascii="Calibri" w:hAnsi="Calibri" w:cs="Calibri"/>
                <w:color w:val="000000"/>
                <w:sz w:val="22"/>
                <w:szCs w:val="22"/>
              </w:rPr>
            </w:pPr>
            <w:ins w:id="1955" w:author="Arjan Kloosterboer" w:date="2017-09-18T16:18:00Z">
              <w:r w:rsidRPr="00D44FD9">
                <w:rPr>
                  <w:rFonts w:ascii="Calibri" w:hAnsi="Calibri" w:cs="Calibri"/>
                  <w:color w:val="0F0F0F"/>
                  <w:sz w:val="22"/>
                  <w:szCs w:val="22"/>
                </w:rPr>
                <w:t>Een vanuit archiveringsoptiek onderkende groep processen met dezelfde kenmerken.</w:t>
              </w:r>
            </w:ins>
          </w:p>
        </w:tc>
      </w:tr>
      <w:tr w:rsidR="001E2DEB" w14:paraId="2D8FF1D7" w14:textId="77777777" w:rsidTr="001E2DEB">
        <w:trPr>
          <w:ins w:id="195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13C8EF6" w14:textId="77777777" w:rsidR="001E2DEB" w:rsidRDefault="001E2DEB" w:rsidP="001E2DEB">
            <w:pPr>
              <w:rPr>
                <w:ins w:id="1957" w:author="Arjan Kloosterboer" w:date="2017-08-14T15:57:00Z"/>
                <w:rFonts w:ascii="Calibri" w:hAnsi="Calibri" w:cs="Calibri"/>
                <w:color w:val="000000"/>
                <w:sz w:val="22"/>
                <w:szCs w:val="22"/>
              </w:rPr>
            </w:pPr>
            <w:ins w:id="1958" w:author="Arjan Kloosterboer" w:date="2017-08-14T15:57:00Z">
              <w:r>
                <w:rPr>
                  <w:rFonts w:ascii="Calibri" w:hAnsi="Calibri" w:cs="Calibri"/>
                  <w:b/>
                  <w:bCs/>
                  <w:color w:val="000000"/>
                  <w:sz w:val="22"/>
                  <w:szCs w:val="22"/>
                </w:rPr>
                <w:t>Herkomst definitie</w:t>
              </w:r>
            </w:ins>
          </w:p>
        </w:tc>
        <w:tc>
          <w:tcPr>
            <w:tcW w:w="5670" w:type="dxa"/>
            <w:tcBorders>
              <w:top w:val="nil"/>
              <w:left w:val="nil"/>
              <w:bottom w:val="nil"/>
              <w:right w:val="nil"/>
            </w:tcBorders>
            <w:tcMar>
              <w:top w:w="0" w:type="dxa"/>
              <w:left w:w="60" w:type="dxa"/>
              <w:bottom w:w="0" w:type="dxa"/>
              <w:right w:w="60" w:type="dxa"/>
            </w:tcMar>
          </w:tcPr>
          <w:p w14:paraId="7B45530C" w14:textId="77777777" w:rsidR="001E2DEB" w:rsidRDefault="001E2DEB" w:rsidP="001E2DEB">
            <w:pPr>
              <w:rPr>
                <w:ins w:id="1959" w:author="Arjan Kloosterboer" w:date="2017-08-14T15:57:00Z"/>
                <w:rFonts w:ascii="Calibri" w:hAnsi="Calibri" w:cs="Calibri"/>
                <w:color w:val="000000"/>
                <w:sz w:val="22"/>
                <w:szCs w:val="22"/>
              </w:rPr>
            </w:pPr>
            <w:ins w:id="1960" w:author="Arjan Kloosterboer" w:date="2017-08-14T15:57:00Z">
              <w:r>
                <w:rPr>
                  <w:rFonts w:ascii="Calibri" w:hAnsi="Calibri" w:cs="Calibri"/>
                  <w:color w:val="000000"/>
                  <w:sz w:val="22"/>
                  <w:szCs w:val="22"/>
                </w:rPr>
                <w:t>KING</w:t>
              </w:r>
            </w:ins>
          </w:p>
        </w:tc>
      </w:tr>
      <w:tr w:rsidR="001E2DEB" w14:paraId="641A48BF" w14:textId="77777777" w:rsidTr="001E2DEB">
        <w:trPr>
          <w:ins w:id="196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63D8FF6" w14:textId="77777777" w:rsidR="001E2DEB" w:rsidRDefault="001E2DEB" w:rsidP="001E2DEB">
            <w:pPr>
              <w:rPr>
                <w:ins w:id="1962" w:author="Arjan Kloosterboer" w:date="2017-08-14T15:57:00Z"/>
                <w:rFonts w:ascii="Calibri" w:hAnsi="Calibri" w:cs="Calibri"/>
                <w:color w:val="000000"/>
                <w:sz w:val="22"/>
                <w:szCs w:val="22"/>
              </w:rPr>
            </w:pPr>
            <w:ins w:id="1963"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2C89575" w14:textId="77777777" w:rsidR="001E2DEB" w:rsidRDefault="001E2DEB" w:rsidP="001E2DEB">
            <w:pPr>
              <w:rPr>
                <w:ins w:id="1964" w:author="Arjan Kloosterboer" w:date="2017-08-14T15:57:00Z"/>
                <w:rFonts w:ascii="Calibri" w:hAnsi="Calibri" w:cs="Calibri"/>
                <w:color w:val="000000"/>
                <w:sz w:val="22"/>
                <w:szCs w:val="22"/>
              </w:rPr>
            </w:pPr>
            <w:ins w:id="1965" w:author="Arjan Kloosterboer" w:date="2017-08-14T15:57:00Z">
              <w:r>
                <w:rPr>
                  <w:rFonts w:ascii="Calibri" w:hAnsi="Calibri" w:cs="Calibri"/>
                  <w:color w:val="000000"/>
                  <w:sz w:val="22"/>
                  <w:szCs w:val="22"/>
                </w:rPr>
                <w:t>1-2-2017</w:t>
              </w:r>
            </w:ins>
          </w:p>
        </w:tc>
      </w:tr>
      <w:tr w:rsidR="001E2DEB" w14:paraId="532C060D" w14:textId="77777777" w:rsidTr="001E2DEB">
        <w:trPr>
          <w:ins w:id="196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F65BDC6" w14:textId="77777777" w:rsidR="001E2DEB" w:rsidRDefault="001E2DEB" w:rsidP="001E2DEB">
            <w:pPr>
              <w:rPr>
                <w:ins w:id="1967" w:author="Arjan Kloosterboer" w:date="2017-08-14T15:57:00Z"/>
                <w:rFonts w:ascii="Calibri" w:hAnsi="Calibri" w:cs="Calibri"/>
                <w:color w:val="000000"/>
                <w:sz w:val="22"/>
                <w:szCs w:val="22"/>
              </w:rPr>
            </w:pPr>
            <w:ins w:id="1968" w:author="Arjan Kloosterboer" w:date="2017-08-14T15:57:00Z">
              <w:r>
                <w:rPr>
                  <w:rFonts w:ascii="Calibri" w:hAnsi="Calibri" w:cs="Calibri"/>
                  <w:b/>
                  <w:bCs/>
                  <w:color w:val="000000"/>
                  <w:sz w:val="22"/>
                  <w:szCs w:val="22"/>
                </w:rPr>
                <w:t>Indicatie materiële historie</w:t>
              </w:r>
            </w:ins>
          </w:p>
        </w:tc>
        <w:tc>
          <w:tcPr>
            <w:tcW w:w="5670" w:type="dxa"/>
            <w:tcBorders>
              <w:top w:val="nil"/>
              <w:left w:val="nil"/>
              <w:bottom w:val="nil"/>
              <w:right w:val="nil"/>
            </w:tcBorders>
            <w:tcMar>
              <w:top w:w="0" w:type="dxa"/>
              <w:left w:w="60" w:type="dxa"/>
              <w:bottom w:w="0" w:type="dxa"/>
              <w:right w:w="60" w:type="dxa"/>
            </w:tcMar>
          </w:tcPr>
          <w:p w14:paraId="5D2E4578" w14:textId="77777777" w:rsidR="001E2DEB" w:rsidRDefault="001E2DEB" w:rsidP="001E2DEB">
            <w:pPr>
              <w:rPr>
                <w:ins w:id="1969" w:author="Arjan Kloosterboer" w:date="2017-08-14T15:57:00Z"/>
                <w:rFonts w:ascii="Calibri" w:hAnsi="Calibri" w:cs="Calibri"/>
                <w:color w:val="000000"/>
                <w:sz w:val="22"/>
                <w:szCs w:val="22"/>
              </w:rPr>
            </w:pPr>
            <w:ins w:id="1970" w:author="Arjan Kloosterboer" w:date="2017-08-14T15:57:00Z">
              <w:r>
                <w:rPr>
                  <w:rFonts w:ascii="Calibri" w:hAnsi="Calibri" w:cs="Calibri"/>
                  <w:color w:val="000000"/>
                  <w:sz w:val="22"/>
                  <w:szCs w:val="22"/>
                </w:rPr>
                <w:t>Ja</w:t>
              </w:r>
            </w:ins>
          </w:p>
        </w:tc>
      </w:tr>
      <w:tr w:rsidR="001E2DEB" w14:paraId="5358A956" w14:textId="77777777" w:rsidTr="001E2DEB">
        <w:trPr>
          <w:ins w:id="197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AF10B6B" w14:textId="77777777" w:rsidR="001E2DEB" w:rsidRDefault="001E2DEB" w:rsidP="001E2DEB">
            <w:pPr>
              <w:rPr>
                <w:ins w:id="1972" w:author="Arjan Kloosterboer" w:date="2017-08-14T15:57:00Z"/>
                <w:rFonts w:ascii="Calibri" w:hAnsi="Calibri" w:cs="Calibri"/>
                <w:color w:val="000000"/>
                <w:sz w:val="22"/>
                <w:szCs w:val="22"/>
              </w:rPr>
            </w:pPr>
            <w:ins w:id="1973" w:author="Arjan Kloosterboer" w:date="2017-08-14T15:57:00Z">
              <w:r>
                <w:rPr>
                  <w:rFonts w:ascii="Calibri" w:hAnsi="Calibri" w:cs="Calibri"/>
                  <w:b/>
                  <w:bCs/>
                  <w:color w:val="000000"/>
                  <w:sz w:val="22"/>
                  <w:szCs w:val="22"/>
                </w:rPr>
                <w:lastRenderedPageBreak/>
                <w:t>Indicatie formele historie</w:t>
              </w:r>
            </w:ins>
          </w:p>
        </w:tc>
        <w:tc>
          <w:tcPr>
            <w:tcW w:w="5670" w:type="dxa"/>
            <w:tcBorders>
              <w:top w:val="nil"/>
              <w:left w:val="nil"/>
              <w:bottom w:val="nil"/>
              <w:right w:val="nil"/>
            </w:tcBorders>
            <w:tcMar>
              <w:top w:w="0" w:type="dxa"/>
              <w:left w:w="60" w:type="dxa"/>
              <w:bottom w:w="0" w:type="dxa"/>
              <w:right w:w="60" w:type="dxa"/>
            </w:tcMar>
          </w:tcPr>
          <w:p w14:paraId="6C4FFAE2" w14:textId="77777777" w:rsidR="001E2DEB" w:rsidRDefault="001E2DEB" w:rsidP="001E2DEB">
            <w:pPr>
              <w:rPr>
                <w:ins w:id="1974" w:author="Arjan Kloosterboer" w:date="2017-08-14T15:57:00Z"/>
                <w:rFonts w:ascii="Calibri" w:hAnsi="Calibri" w:cs="Calibri"/>
                <w:color w:val="000000"/>
                <w:sz w:val="22"/>
                <w:szCs w:val="22"/>
              </w:rPr>
            </w:pPr>
            <w:ins w:id="1975" w:author="Arjan Kloosterboer" w:date="2017-08-14T15:57:00Z">
              <w:r>
                <w:rPr>
                  <w:rFonts w:ascii="Calibri" w:hAnsi="Calibri" w:cs="Calibri"/>
                  <w:color w:val="000000"/>
                  <w:sz w:val="22"/>
                  <w:szCs w:val="22"/>
                </w:rPr>
                <w:t>Nee</w:t>
              </w:r>
            </w:ins>
          </w:p>
        </w:tc>
      </w:tr>
      <w:tr w:rsidR="001E2DEB" w14:paraId="62C34E0C" w14:textId="77777777" w:rsidTr="001E2DEB">
        <w:trPr>
          <w:ins w:id="197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B651E30" w14:textId="77777777" w:rsidR="001E2DEB" w:rsidRDefault="001E2DEB" w:rsidP="001E2DEB">
            <w:pPr>
              <w:rPr>
                <w:ins w:id="1977" w:author="Arjan Kloosterboer" w:date="2017-08-14T15:57:00Z"/>
                <w:rFonts w:ascii="Calibri" w:hAnsi="Calibri" w:cs="Calibri"/>
                <w:color w:val="000000"/>
                <w:sz w:val="22"/>
                <w:szCs w:val="22"/>
              </w:rPr>
            </w:pPr>
            <w:ins w:id="1978" w:author="Arjan Kloosterboer" w:date="2017-08-14T15:57:00Z">
              <w:r>
                <w:rPr>
                  <w:rFonts w:ascii="Calibri" w:hAnsi="Calibri" w:cs="Calibri"/>
                  <w:b/>
                  <w:bCs/>
                  <w:color w:val="000000"/>
                  <w:sz w:val="22"/>
                  <w:szCs w:val="22"/>
                </w:rPr>
                <w:t>Indicatie in onderzoek</w:t>
              </w:r>
            </w:ins>
          </w:p>
        </w:tc>
        <w:tc>
          <w:tcPr>
            <w:tcW w:w="5670" w:type="dxa"/>
            <w:tcBorders>
              <w:top w:val="nil"/>
              <w:left w:val="nil"/>
              <w:bottom w:val="nil"/>
              <w:right w:val="nil"/>
            </w:tcBorders>
            <w:tcMar>
              <w:top w:w="0" w:type="dxa"/>
              <w:left w:w="60" w:type="dxa"/>
              <w:bottom w:w="0" w:type="dxa"/>
              <w:right w:w="60" w:type="dxa"/>
            </w:tcMar>
          </w:tcPr>
          <w:p w14:paraId="4143D807" w14:textId="77777777" w:rsidR="001E2DEB" w:rsidRDefault="001E2DEB" w:rsidP="001E2DEB">
            <w:pPr>
              <w:rPr>
                <w:ins w:id="1979" w:author="Arjan Kloosterboer" w:date="2017-08-14T15:57:00Z"/>
                <w:rFonts w:ascii="Calibri" w:hAnsi="Calibri" w:cs="Calibri"/>
                <w:color w:val="000000"/>
                <w:sz w:val="22"/>
                <w:szCs w:val="22"/>
              </w:rPr>
            </w:pPr>
            <w:ins w:id="1980" w:author="Arjan Kloosterboer" w:date="2017-08-14T15:57:00Z">
              <w:r>
                <w:rPr>
                  <w:rFonts w:ascii="Calibri" w:hAnsi="Calibri" w:cs="Calibri"/>
                  <w:color w:val="000000"/>
                  <w:sz w:val="22"/>
                  <w:szCs w:val="22"/>
                </w:rPr>
                <w:t>Nee</w:t>
              </w:r>
            </w:ins>
          </w:p>
        </w:tc>
      </w:tr>
      <w:tr w:rsidR="001E2DEB" w14:paraId="79845762" w14:textId="77777777" w:rsidTr="001E2DEB">
        <w:trPr>
          <w:ins w:id="198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9960377" w14:textId="77777777" w:rsidR="001E2DEB" w:rsidRDefault="001E2DEB" w:rsidP="001E2DEB">
            <w:pPr>
              <w:rPr>
                <w:ins w:id="1982" w:author="Arjan Kloosterboer" w:date="2017-08-14T15:57:00Z"/>
                <w:rFonts w:ascii="Calibri" w:hAnsi="Calibri" w:cs="Calibri"/>
                <w:color w:val="000000"/>
                <w:sz w:val="22"/>
                <w:szCs w:val="22"/>
              </w:rPr>
            </w:pPr>
            <w:ins w:id="1983" w:author="Arjan Kloosterboer" w:date="2017-08-14T15:57:00Z">
              <w:r>
                <w:rPr>
                  <w:rFonts w:ascii="Calibri" w:hAnsi="Calibri" w:cs="Calibri"/>
                  <w:b/>
                  <w:bCs/>
                  <w:color w:val="000000"/>
                  <w:sz w:val="22"/>
                  <w:szCs w:val="22"/>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B0FD5A8" w14:textId="77777777" w:rsidR="001E2DEB" w:rsidRDefault="001E2DEB" w:rsidP="001E2DEB">
            <w:pPr>
              <w:rPr>
                <w:ins w:id="1984" w:author="Arjan Kloosterboer" w:date="2017-08-14T15:57:00Z"/>
                <w:rFonts w:ascii="Calibri" w:hAnsi="Calibri" w:cs="Calibri"/>
                <w:color w:val="000000"/>
                <w:sz w:val="22"/>
                <w:szCs w:val="22"/>
              </w:rPr>
            </w:pPr>
            <w:ins w:id="1985" w:author="Arjan Kloosterboer" w:date="2017-08-14T15:57:00Z">
              <w:r>
                <w:rPr>
                  <w:rFonts w:ascii="Calibri" w:hAnsi="Calibri" w:cs="Calibri"/>
                  <w:color w:val="000000"/>
                  <w:sz w:val="22"/>
                  <w:szCs w:val="22"/>
                </w:rPr>
                <w:t>Nee</w:t>
              </w:r>
            </w:ins>
          </w:p>
        </w:tc>
      </w:tr>
      <w:tr w:rsidR="001E2DEB" w14:paraId="62274E16" w14:textId="77777777" w:rsidTr="001E2DEB">
        <w:trPr>
          <w:ins w:id="198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65194422" w14:textId="77777777" w:rsidR="001E2DEB" w:rsidRDefault="001E2DEB" w:rsidP="001E2DEB">
            <w:pPr>
              <w:rPr>
                <w:ins w:id="1987" w:author="Arjan Kloosterboer" w:date="2017-08-14T15:57:00Z"/>
                <w:rFonts w:ascii="Calibri" w:hAnsi="Calibri" w:cs="Calibri"/>
                <w:color w:val="000000"/>
                <w:sz w:val="22"/>
                <w:szCs w:val="22"/>
              </w:rPr>
            </w:pPr>
            <w:ins w:id="1988"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557BE2C" w14:textId="6C43F01E" w:rsidR="001E2DEB" w:rsidRDefault="00444EF3" w:rsidP="001E2DEB">
            <w:pPr>
              <w:rPr>
                <w:ins w:id="1989" w:author="Arjan Kloosterboer" w:date="2017-08-14T15:57:00Z"/>
                <w:rFonts w:ascii="Calibri" w:hAnsi="Calibri" w:cs="Calibri"/>
                <w:color w:val="000000"/>
                <w:sz w:val="22"/>
                <w:szCs w:val="22"/>
              </w:rPr>
            </w:pPr>
            <w:ins w:id="1990" w:author="Arjan Kloosterboer" w:date="2017-08-14T16:17:00Z">
              <w:r>
                <w:rPr>
                  <w:rFonts w:ascii="Calibri" w:hAnsi="Calibri" w:cs="Calibri"/>
                  <w:color w:val="000000"/>
                  <w:szCs w:val="20"/>
                </w:rPr>
                <w:t xml:space="preserve">0 - </w:t>
              </w:r>
            </w:ins>
            <w:ins w:id="1991" w:author="Arjan Kloosterboer" w:date="2017-09-18T16:08:00Z">
              <w:r w:rsidR="00996214">
                <w:rPr>
                  <w:rFonts w:ascii="Calibri" w:hAnsi="Calibri" w:cs="Calibri"/>
                  <w:color w:val="000000"/>
                  <w:szCs w:val="20"/>
                </w:rPr>
                <w:t>N</w:t>
              </w:r>
            </w:ins>
            <w:ins w:id="1992" w:author="Arjan Kloosterboer" w:date="2017-08-14T15:57:00Z">
              <w:r w:rsidR="001E2DEB">
                <w:rPr>
                  <w:rFonts w:ascii="Calibri" w:hAnsi="Calibri" w:cs="Calibri"/>
                  <w:color w:val="000000"/>
                  <w:szCs w:val="20"/>
                </w:rPr>
                <w:t xml:space="preserve"> </w:t>
              </w:r>
            </w:ins>
          </w:p>
        </w:tc>
      </w:tr>
      <w:tr w:rsidR="001E2DEB" w14:paraId="106DE9C9" w14:textId="77777777" w:rsidTr="001E2DEB">
        <w:trPr>
          <w:ins w:id="199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8EB935D" w14:textId="77777777" w:rsidR="001E2DEB" w:rsidRDefault="001E2DEB" w:rsidP="001E2DEB">
            <w:pPr>
              <w:rPr>
                <w:ins w:id="1994" w:author="Arjan Kloosterboer" w:date="2017-08-14T15:57:00Z"/>
                <w:rFonts w:ascii="Calibri" w:hAnsi="Calibri" w:cs="Calibri"/>
                <w:color w:val="000000"/>
                <w:sz w:val="22"/>
                <w:szCs w:val="22"/>
              </w:rPr>
            </w:pPr>
            <w:ins w:id="1995"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0810372" w14:textId="77777777" w:rsidR="001E2DEB" w:rsidRDefault="001E2DEB" w:rsidP="001E2DEB">
            <w:pPr>
              <w:rPr>
                <w:ins w:id="1996" w:author="Arjan Kloosterboer" w:date="2017-08-14T15:57:00Z"/>
                <w:rFonts w:ascii="Calibri" w:hAnsi="Calibri" w:cs="Calibri"/>
                <w:color w:val="000000"/>
                <w:sz w:val="22"/>
                <w:szCs w:val="22"/>
              </w:rPr>
            </w:pPr>
            <w:ins w:id="1997" w:author="Arjan Kloosterboer" w:date="2017-08-14T15:57:00Z">
              <w:r>
                <w:rPr>
                  <w:rFonts w:ascii="Calibri" w:hAnsi="Calibri" w:cs="Calibri"/>
                  <w:color w:val="000000"/>
                  <w:sz w:val="22"/>
                  <w:szCs w:val="22"/>
                </w:rPr>
                <w:t>Gemeentelijk kerngegeven</w:t>
              </w:r>
            </w:ins>
          </w:p>
        </w:tc>
      </w:tr>
      <w:tr w:rsidR="001E2DEB" w14:paraId="6B8215D1" w14:textId="77777777" w:rsidTr="001E2DEB">
        <w:trPr>
          <w:ins w:id="199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63AE6E6D" w14:textId="77777777" w:rsidR="001E2DEB" w:rsidRDefault="001E2DEB" w:rsidP="001E2DEB">
            <w:pPr>
              <w:rPr>
                <w:ins w:id="1999" w:author="Arjan Kloosterboer" w:date="2017-08-14T15:57:00Z"/>
                <w:rFonts w:ascii="Calibri" w:hAnsi="Calibri" w:cs="Calibri"/>
                <w:color w:val="000000"/>
                <w:sz w:val="22"/>
                <w:szCs w:val="22"/>
              </w:rPr>
            </w:pPr>
            <w:ins w:id="2000"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35CF4475" w14:textId="77777777" w:rsidR="001E2DEB" w:rsidRDefault="001E2DEB" w:rsidP="001E2DEB">
            <w:pPr>
              <w:rPr>
                <w:ins w:id="2001" w:author="Arjan Kloosterboer" w:date="2017-08-14T15:57:00Z"/>
                <w:rFonts w:ascii="Calibri" w:hAnsi="Calibri" w:cs="Calibri"/>
                <w:color w:val="000000"/>
                <w:sz w:val="22"/>
                <w:szCs w:val="22"/>
              </w:rPr>
            </w:pPr>
            <w:ins w:id="2002" w:author="Arjan Kloosterboer" w:date="2017-08-14T15:57:00Z">
              <w:r>
                <w:rPr>
                  <w:rFonts w:ascii="Calibri" w:hAnsi="Calibri" w:cs="Calibri"/>
                  <w:color w:val="000000"/>
                  <w:sz w:val="22"/>
                  <w:szCs w:val="22"/>
                </w:rPr>
                <w:t>1) De attribuutsoort verandert alleen van waarde (materiële historie) op een datum die gelijk is aan een Versiedatum van het zaaktype.</w:t>
              </w:r>
            </w:ins>
          </w:p>
        </w:tc>
      </w:tr>
      <w:tr w:rsidR="001E2DEB" w14:paraId="29322ACF" w14:textId="77777777" w:rsidTr="001E2DEB">
        <w:trPr>
          <w:ins w:id="2003"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788BE08B" w14:textId="77777777" w:rsidR="001E2DEB" w:rsidRDefault="001E2DEB" w:rsidP="001E2DEB">
            <w:pPr>
              <w:rPr>
                <w:ins w:id="2004" w:author="Arjan Kloosterboer" w:date="2017-08-14T15:57:00Z"/>
                <w:rFonts w:ascii="Calibri" w:hAnsi="Calibri" w:cs="Calibri"/>
                <w:color w:val="0F0F0F"/>
                <w:sz w:val="22"/>
                <w:szCs w:val="22"/>
              </w:rPr>
            </w:pPr>
            <w:ins w:id="2005" w:author="Arjan Kloosterboer" w:date="2017-08-14T15:57:00Z">
              <w:r>
                <w:rPr>
                  <w:rFonts w:ascii="Calibri" w:hAnsi="Calibri" w:cs="Calibri"/>
                  <w:b/>
                  <w:bCs/>
                  <w:color w:val="0F0F0F"/>
                  <w:sz w:val="22"/>
                  <w:szCs w:val="22"/>
                </w:rPr>
                <w:t>Toelichting</w:t>
              </w:r>
            </w:ins>
          </w:p>
        </w:tc>
      </w:tr>
      <w:tr w:rsidR="001E2DEB" w14:paraId="45C29D54" w14:textId="77777777" w:rsidTr="001E2DEB">
        <w:trPr>
          <w:ins w:id="2006" w:author="Arjan Kloosterboer" w:date="2017-08-14T15:57:00Z"/>
        </w:trPr>
        <w:tc>
          <w:tcPr>
            <w:tcW w:w="450" w:type="dxa"/>
            <w:tcBorders>
              <w:top w:val="nil"/>
              <w:left w:val="nil"/>
              <w:bottom w:val="nil"/>
              <w:right w:val="nil"/>
            </w:tcBorders>
            <w:tcMar>
              <w:top w:w="0" w:type="dxa"/>
              <w:left w:w="60" w:type="dxa"/>
              <w:bottom w:w="0" w:type="dxa"/>
              <w:right w:w="60" w:type="dxa"/>
            </w:tcMar>
          </w:tcPr>
          <w:p w14:paraId="04A119D9" w14:textId="77777777" w:rsidR="001E2DEB" w:rsidRDefault="001E2DEB" w:rsidP="001E2DEB">
            <w:pPr>
              <w:rPr>
                <w:ins w:id="2007"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3DFA1D4" w14:textId="77777777" w:rsidR="00CC1E3F" w:rsidRPr="00CC1E3F" w:rsidRDefault="00CC1E3F" w:rsidP="00CC1E3F">
            <w:pPr>
              <w:rPr>
                <w:ins w:id="2008" w:author="Arjan Kloosterboer" w:date="2017-09-18T17:15:00Z"/>
                <w:rFonts w:ascii="Calibri" w:hAnsi="Calibri" w:cs="Calibri"/>
                <w:color w:val="0F0F0F"/>
                <w:sz w:val="22"/>
                <w:szCs w:val="22"/>
              </w:rPr>
            </w:pPr>
            <w:ins w:id="2009" w:author="Arjan Kloosterboer" w:date="2017-09-18T17:15:00Z">
              <w:r w:rsidRPr="00CC1E3F">
                <w:rPr>
                  <w:rFonts w:ascii="Calibri" w:hAnsi="Calibri" w:cs="Calibri"/>
                  <w:color w:val="0F0F0F"/>
                  <w:sz w:val="22"/>
                  <w:szCs w:val="22"/>
                </w:rPr>
                <w:t xml:space="preserve">De Selectielijst Archiefbescheiden bepaalt het archiefregime van zaken cq. zaakdossiers. </w:t>
              </w:r>
            </w:ins>
          </w:p>
          <w:p w14:paraId="355005D4" w14:textId="42463324" w:rsidR="00CC1E3F" w:rsidRPr="00CC1E3F" w:rsidRDefault="00CC1E3F" w:rsidP="00CC1E3F">
            <w:pPr>
              <w:rPr>
                <w:ins w:id="2010" w:author="Arjan Kloosterboer" w:date="2017-09-18T17:15:00Z"/>
                <w:rFonts w:ascii="Calibri" w:hAnsi="Calibri" w:cs="Calibri"/>
                <w:color w:val="0F0F0F"/>
                <w:sz w:val="22"/>
                <w:szCs w:val="22"/>
              </w:rPr>
            </w:pPr>
            <w:ins w:id="2011" w:author="Arjan Kloosterboer" w:date="2017-09-18T17:15:00Z">
              <w:r w:rsidRPr="00CC1E3F">
                <w:rPr>
                  <w:rFonts w:ascii="Calibri" w:hAnsi="Calibri" w:cs="Calibri"/>
                  <w:color w:val="0F0F0F"/>
                  <w:sz w:val="22"/>
                  <w:szCs w:val="22"/>
                </w:rPr>
                <w:t>De gemeentelij</w:t>
              </w:r>
            </w:ins>
            <w:ins w:id="2012" w:author="Arjan Kloosterboer" w:date="2017-09-18T17:16:00Z">
              <w:r w:rsidR="00D41463">
                <w:rPr>
                  <w:rFonts w:ascii="Calibri" w:hAnsi="Calibri" w:cs="Calibri"/>
                  <w:color w:val="0F0F0F"/>
                  <w:sz w:val="22"/>
                  <w:szCs w:val="22"/>
                </w:rPr>
                <w:t>k</w:t>
              </w:r>
            </w:ins>
            <w:ins w:id="2013" w:author="Arjan Kloosterboer" w:date="2017-09-18T17:15:00Z">
              <w:r w:rsidRPr="00CC1E3F">
                <w:rPr>
                  <w:rFonts w:ascii="Calibri" w:hAnsi="Calibri" w:cs="Calibri"/>
                  <w:color w:val="0F0F0F"/>
                  <w:sz w:val="22"/>
                  <w:szCs w:val="22"/>
                </w:rPr>
                <w:t xml:space="preserve">e selectielijst is vanaf 2017 zaakgericht opgezet. De hoofdindeling is die naar procestypen zoals die vanuit de optiek van de selectielijst onderscheiden worden, afgeleid van de GEMMA-bedrijfsprocessen. Door van een zaaktype vast te stellen welk(e) selectielijst-procestype(n) van toepassing is, kan 'ingezoomd'  worden op de voor het zaaktype relevante procesresutaten (d.m.v. RESULTAATTYPE) en bijbehorende archiefregime's. </w:t>
              </w:r>
            </w:ins>
          </w:p>
          <w:p w14:paraId="6BCA2A38" w14:textId="59FC5840" w:rsidR="001E2DEB" w:rsidRDefault="00CC1E3F" w:rsidP="00CC1E3F">
            <w:pPr>
              <w:rPr>
                <w:ins w:id="2014" w:author="Arjan Kloosterboer" w:date="2017-08-14T15:57:00Z"/>
                <w:rFonts w:ascii="Calibri" w:hAnsi="Calibri" w:cs="Calibri"/>
                <w:color w:val="0F0F0F"/>
                <w:sz w:val="22"/>
                <w:szCs w:val="22"/>
              </w:rPr>
            </w:pPr>
            <w:ins w:id="2015" w:author="Arjan Kloosterboer" w:date="2017-09-18T17:15:00Z">
              <w:r w:rsidRPr="00CC1E3F">
                <w:rPr>
                  <w:rFonts w:ascii="Calibri" w:hAnsi="Calibri" w:cs="Calibri"/>
                  <w:color w:val="0F0F0F"/>
                  <w:sz w:val="22"/>
                  <w:szCs w:val="22"/>
                </w:rPr>
                <w:t>Met dit groepattribuutsoort kan van een zaaktype ondubbelzinnig vastgelegd worden welk(e) selectielijst-procestype(n) in welke (versie van welke) selectielijst van toepassing is (resp. zijn).</w:t>
              </w:r>
            </w:ins>
          </w:p>
        </w:tc>
      </w:tr>
    </w:tbl>
    <w:p w14:paraId="561A8A70"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016" w:author="Arjan Kloosterboer" w:date="2017-08-14T15:57:00Z"/>
          <w:rFonts w:ascii="Arial" w:hAnsi="Arial" w:cs="Arial"/>
          <w:b/>
          <w:color w:val="004080"/>
          <w:sz w:val="24"/>
          <w:szCs w:val="24"/>
          <w:lang w:eastAsia="en-US"/>
        </w:rPr>
      </w:pPr>
      <w:bookmarkStart w:id="2017" w:name="BKM_CDFC54EC_79F8_447C_8778_FE83F1F94C5E"/>
      <w:ins w:id="2018" w:author="Arjan Kloosterboer" w:date="2017-08-14T15:57:00Z">
        <w:r w:rsidRPr="001E2DEB">
          <w:rPr>
            <w:rFonts w:ascii="Arial" w:hAnsi="Arial" w:cs="Arial"/>
            <w:b/>
            <w:color w:val="004080"/>
            <w:sz w:val="24"/>
            <w:szCs w:val="24"/>
            <w:lang w:eastAsia="en-US"/>
          </w:rPr>
          <w:t>«Attribuutsoort» 'Naam'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6D79209B" w14:textId="77777777" w:rsidTr="001E2DEB">
        <w:trPr>
          <w:ins w:id="201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33DCC3E" w14:textId="77777777" w:rsidR="001E2DEB" w:rsidRDefault="001E2DEB" w:rsidP="001E2DEB">
            <w:pPr>
              <w:rPr>
                <w:ins w:id="2020" w:author="Arjan Kloosterboer" w:date="2017-08-14T15:57:00Z"/>
                <w:rFonts w:ascii="Calibri" w:hAnsi="Calibri" w:cs="Calibri"/>
                <w:color w:val="000000"/>
                <w:sz w:val="22"/>
                <w:szCs w:val="22"/>
              </w:rPr>
            </w:pPr>
            <w:ins w:id="2021"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4D15366" w14:textId="77777777" w:rsidR="001E2DEB" w:rsidRDefault="001E2DEB" w:rsidP="001E2DEB">
            <w:pPr>
              <w:rPr>
                <w:ins w:id="2022" w:author="Arjan Kloosterboer" w:date="2017-08-14T15:57:00Z"/>
                <w:rFonts w:ascii="Calibri" w:hAnsi="Calibri" w:cs="Calibri"/>
                <w:color w:val="000000"/>
                <w:sz w:val="22"/>
                <w:szCs w:val="22"/>
              </w:rPr>
            </w:pPr>
            <w:ins w:id="2023" w:author="Arjan Kloosterboer" w:date="2017-08-14T15:57:00Z">
              <w:r>
                <w:rPr>
                  <w:rFonts w:ascii="Calibri" w:hAnsi="Calibri" w:cs="Calibri"/>
                  <w:color w:val="000000"/>
                  <w:sz w:val="22"/>
                  <w:szCs w:val="22"/>
                </w:rPr>
                <w:t>Naam</w:t>
              </w:r>
            </w:ins>
          </w:p>
        </w:tc>
      </w:tr>
      <w:tr w:rsidR="001E2DEB" w14:paraId="45C7D538" w14:textId="77777777" w:rsidTr="001E2DEB">
        <w:trPr>
          <w:ins w:id="2024"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AE4CF1F" w14:textId="77777777" w:rsidR="001E2DEB" w:rsidRDefault="001E2DEB" w:rsidP="001E2DEB">
            <w:pPr>
              <w:rPr>
                <w:ins w:id="2025" w:author="Arjan Kloosterboer" w:date="2017-08-14T15:57:00Z"/>
                <w:rFonts w:ascii="Calibri" w:hAnsi="Calibri" w:cs="Calibri"/>
                <w:color w:val="000000"/>
                <w:sz w:val="22"/>
                <w:szCs w:val="22"/>
              </w:rPr>
            </w:pPr>
            <w:ins w:id="2026"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16EAB8FF" w14:textId="77777777" w:rsidR="001E2DEB" w:rsidRDefault="001E2DEB" w:rsidP="001E2DEB">
            <w:pPr>
              <w:rPr>
                <w:ins w:id="2027" w:author="Arjan Kloosterboer" w:date="2017-08-14T15:57:00Z"/>
                <w:rFonts w:ascii="Calibri" w:hAnsi="Calibri" w:cs="Calibri"/>
                <w:color w:val="000000"/>
                <w:sz w:val="22"/>
                <w:szCs w:val="22"/>
              </w:rPr>
            </w:pPr>
            <w:ins w:id="2028" w:author="Arjan Kloosterboer" w:date="2017-08-14T15:57:00Z">
              <w:r>
                <w:rPr>
                  <w:rFonts w:ascii="Calibri" w:hAnsi="Calibri" w:cs="Calibri"/>
                  <w:color w:val="000000"/>
                  <w:sz w:val="22"/>
                  <w:szCs w:val="22"/>
                </w:rPr>
                <w:t>KING</w:t>
              </w:r>
            </w:ins>
          </w:p>
        </w:tc>
      </w:tr>
      <w:tr w:rsidR="001E2DEB" w14:paraId="65A591DF" w14:textId="77777777" w:rsidTr="001E2DEB">
        <w:trPr>
          <w:trHeight w:val="268"/>
          <w:ins w:id="2029"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E4BA33B" w14:textId="77777777" w:rsidR="001E2DEB" w:rsidRDefault="001E2DEB" w:rsidP="001E2DEB">
            <w:pPr>
              <w:rPr>
                <w:ins w:id="2030" w:author="Arjan Kloosterboer" w:date="2017-08-14T15:57:00Z"/>
                <w:rFonts w:ascii="Calibri" w:hAnsi="Calibri" w:cs="Calibri"/>
                <w:color w:val="000000"/>
                <w:sz w:val="22"/>
                <w:szCs w:val="22"/>
              </w:rPr>
            </w:pPr>
            <w:ins w:id="2031"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56C1D8C3" w14:textId="77777777" w:rsidR="001E2DEB" w:rsidRDefault="001E2DEB" w:rsidP="001E2DEB">
            <w:pPr>
              <w:rPr>
                <w:ins w:id="2032" w:author="Arjan Kloosterboer" w:date="2017-08-14T15:57:00Z"/>
                <w:rFonts w:ascii="Calibri" w:hAnsi="Calibri" w:cs="Calibri"/>
                <w:color w:val="000000"/>
                <w:sz w:val="22"/>
                <w:szCs w:val="22"/>
              </w:rPr>
            </w:pPr>
          </w:p>
        </w:tc>
      </w:tr>
      <w:tr w:rsidR="001E2DEB" w14:paraId="58C8F477" w14:textId="77777777" w:rsidTr="001E2DEB">
        <w:trPr>
          <w:ins w:id="203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BD9FA78" w14:textId="77777777" w:rsidR="001E2DEB" w:rsidRDefault="001E2DEB" w:rsidP="001E2DEB">
            <w:pPr>
              <w:rPr>
                <w:ins w:id="2034" w:author="Arjan Kloosterboer" w:date="2017-08-14T15:57:00Z"/>
                <w:rFonts w:ascii="Calibri" w:hAnsi="Calibri" w:cs="Calibri"/>
                <w:color w:val="000000"/>
                <w:sz w:val="22"/>
                <w:szCs w:val="22"/>
              </w:rPr>
            </w:pPr>
            <w:ins w:id="2035"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146A9AFF" w14:textId="77777777" w:rsidR="001E2DEB" w:rsidRDefault="001E2DEB" w:rsidP="001E2DEB">
            <w:pPr>
              <w:rPr>
                <w:ins w:id="2036" w:author="Arjan Kloosterboer" w:date="2017-08-14T15:57:00Z"/>
                <w:rFonts w:ascii="Calibri" w:hAnsi="Calibri" w:cs="Calibri"/>
                <w:color w:val="000000"/>
                <w:sz w:val="22"/>
                <w:szCs w:val="22"/>
              </w:rPr>
            </w:pPr>
            <w:ins w:id="2037" w:author="Arjan Kloosterboer" w:date="2017-08-14T15:57:00Z">
              <w:r>
                <w:rPr>
                  <w:rFonts w:ascii="Calibri" w:hAnsi="Calibri" w:cs="Calibri"/>
                  <w:color w:val="0F0F0F"/>
                  <w:sz w:val="22"/>
                  <w:szCs w:val="22"/>
                </w:rPr>
                <w:t>Benaming van het selectielijst-procestype.</w:t>
              </w:r>
            </w:ins>
          </w:p>
        </w:tc>
      </w:tr>
      <w:tr w:rsidR="001E2DEB" w14:paraId="75D90210" w14:textId="77777777" w:rsidTr="001E2DEB">
        <w:trPr>
          <w:ins w:id="203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0574C2D" w14:textId="77777777" w:rsidR="001E2DEB" w:rsidRDefault="001E2DEB" w:rsidP="001E2DEB">
            <w:pPr>
              <w:rPr>
                <w:ins w:id="2039" w:author="Arjan Kloosterboer" w:date="2017-08-14T15:57:00Z"/>
                <w:rFonts w:ascii="Calibri" w:hAnsi="Calibri" w:cs="Calibri"/>
                <w:color w:val="000000"/>
                <w:sz w:val="22"/>
                <w:szCs w:val="22"/>
              </w:rPr>
            </w:pPr>
            <w:ins w:id="2040" w:author="Arjan Kloosterboer" w:date="2017-08-14T15:57: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012371C" w14:textId="77777777" w:rsidR="001E2DEB" w:rsidRDefault="001E2DEB" w:rsidP="001E2DEB">
            <w:pPr>
              <w:rPr>
                <w:ins w:id="2041" w:author="Arjan Kloosterboer" w:date="2017-08-14T15:57:00Z"/>
                <w:rFonts w:ascii="Calibri" w:hAnsi="Calibri" w:cs="Calibri"/>
                <w:color w:val="000000"/>
                <w:sz w:val="22"/>
                <w:szCs w:val="22"/>
              </w:rPr>
            </w:pPr>
            <w:ins w:id="2042" w:author="Arjan Kloosterboer" w:date="2017-08-14T15:57:00Z">
              <w:r>
                <w:rPr>
                  <w:rFonts w:ascii="Calibri" w:hAnsi="Calibri" w:cs="Calibri"/>
                  <w:color w:val="000000"/>
                  <w:sz w:val="22"/>
                  <w:szCs w:val="22"/>
                </w:rPr>
                <w:t>KING</w:t>
              </w:r>
            </w:ins>
          </w:p>
        </w:tc>
      </w:tr>
      <w:tr w:rsidR="001E2DEB" w14:paraId="42B10947" w14:textId="77777777" w:rsidTr="001E2DEB">
        <w:trPr>
          <w:ins w:id="204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131184D" w14:textId="77777777" w:rsidR="001E2DEB" w:rsidRDefault="001E2DEB" w:rsidP="001E2DEB">
            <w:pPr>
              <w:rPr>
                <w:ins w:id="2044" w:author="Arjan Kloosterboer" w:date="2017-08-14T15:57:00Z"/>
                <w:rFonts w:ascii="Calibri" w:hAnsi="Calibri" w:cs="Calibri"/>
                <w:color w:val="000000"/>
                <w:sz w:val="22"/>
                <w:szCs w:val="22"/>
              </w:rPr>
            </w:pPr>
            <w:ins w:id="2045"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37DF871" w14:textId="77777777" w:rsidR="001E2DEB" w:rsidRDefault="001E2DEB" w:rsidP="001E2DEB">
            <w:pPr>
              <w:rPr>
                <w:ins w:id="2046" w:author="Arjan Kloosterboer" w:date="2017-08-14T15:57:00Z"/>
                <w:rFonts w:ascii="Calibri" w:hAnsi="Calibri" w:cs="Calibri"/>
                <w:color w:val="000000"/>
                <w:sz w:val="22"/>
                <w:szCs w:val="22"/>
              </w:rPr>
            </w:pPr>
            <w:ins w:id="2047" w:author="Arjan Kloosterboer" w:date="2017-08-14T15:57:00Z">
              <w:r>
                <w:rPr>
                  <w:rFonts w:ascii="Calibri" w:hAnsi="Calibri" w:cs="Calibri"/>
                  <w:color w:val="000000"/>
                  <w:sz w:val="22"/>
                  <w:szCs w:val="22"/>
                </w:rPr>
                <w:t>1-2-2017</w:t>
              </w:r>
            </w:ins>
          </w:p>
        </w:tc>
      </w:tr>
      <w:tr w:rsidR="001E2DEB" w14:paraId="2D797121" w14:textId="77777777" w:rsidTr="001E2DEB">
        <w:trPr>
          <w:ins w:id="204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CBDB6F2" w14:textId="77777777" w:rsidR="001E2DEB" w:rsidRDefault="001E2DEB" w:rsidP="001E2DEB">
            <w:pPr>
              <w:rPr>
                <w:ins w:id="2049" w:author="Arjan Kloosterboer" w:date="2017-08-14T15:57:00Z"/>
                <w:rFonts w:ascii="Calibri" w:hAnsi="Calibri" w:cs="Calibri"/>
                <w:color w:val="000000"/>
                <w:sz w:val="22"/>
                <w:szCs w:val="22"/>
              </w:rPr>
            </w:pPr>
            <w:ins w:id="2050" w:author="Arjan Kloosterboer" w:date="2017-08-14T15:57: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352026B3" w14:textId="77777777" w:rsidR="001E2DEB" w:rsidRDefault="001E2DEB" w:rsidP="001E2DEB">
            <w:pPr>
              <w:rPr>
                <w:ins w:id="2051" w:author="Arjan Kloosterboer" w:date="2017-08-14T15:57:00Z"/>
                <w:rFonts w:ascii="Calibri" w:hAnsi="Calibri" w:cs="Calibri"/>
                <w:color w:val="000000"/>
                <w:sz w:val="22"/>
                <w:szCs w:val="22"/>
              </w:rPr>
            </w:pPr>
            <w:ins w:id="2052" w:author="Arjan Kloosterboer" w:date="2017-08-14T15:57:00Z">
              <w:r>
                <w:rPr>
                  <w:rFonts w:ascii="Calibri" w:hAnsi="Calibri" w:cs="Calibri"/>
                  <w:color w:val="000000"/>
                  <w:sz w:val="22"/>
                  <w:szCs w:val="22"/>
                </w:rPr>
                <w:t>AN40</w:t>
              </w:r>
            </w:ins>
          </w:p>
        </w:tc>
      </w:tr>
      <w:tr w:rsidR="001E2DEB" w14:paraId="21C35794" w14:textId="77777777" w:rsidTr="001E2DEB">
        <w:trPr>
          <w:ins w:id="205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6F5B922" w14:textId="77777777" w:rsidR="001E2DEB" w:rsidRDefault="001E2DEB" w:rsidP="001E2DEB">
            <w:pPr>
              <w:rPr>
                <w:ins w:id="2054" w:author="Arjan Kloosterboer" w:date="2017-08-14T15:57:00Z"/>
                <w:rFonts w:ascii="Calibri" w:hAnsi="Calibri" w:cs="Calibri"/>
                <w:color w:val="000000"/>
                <w:sz w:val="22"/>
                <w:szCs w:val="22"/>
              </w:rPr>
            </w:pPr>
            <w:ins w:id="2055" w:author="Arjan Kloosterboer" w:date="2017-08-14T15:57: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BCC2565" w14:textId="77777777" w:rsidR="001E2DEB" w:rsidRDefault="001E2DEB" w:rsidP="001E2DEB">
            <w:pPr>
              <w:rPr>
                <w:ins w:id="2056" w:author="Arjan Kloosterboer" w:date="2017-08-14T15:57:00Z"/>
                <w:rFonts w:ascii="Calibri" w:hAnsi="Calibri" w:cs="Calibri"/>
                <w:color w:val="000000"/>
                <w:sz w:val="22"/>
                <w:szCs w:val="22"/>
              </w:rPr>
            </w:pPr>
            <w:ins w:id="2057" w:author="Arjan Kloosterboer" w:date="2017-08-14T15:57:00Z">
              <w:r>
                <w:rPr>
                  <w:rFonts w:ascii="Calibri" w:hAnsi="Calibri" w:cs="Calibri"/>
                  <w:color w:val="000000"/>
                  <w:sz w:val="22"/>
                  <w:szCs w:val="22"/>
                </w:rPr>
                <w:t>De benamingen van procestypen zoals benoemd in de selectielijst archiefbescheiden.</w:t>
              </w:r>
            </w:ins>
          </w:p>
        </w:tc>
      </w:tr>
      <w:tr w:rsidR="001E2DEB" w14:paraId="0D50D3D9" w14:textId="77777777" w:rsidTr="001E2DEB">
        <w:trPr>
          <w:ins w:id="205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E0391F8" w14:textId="77777777" w:rsidR="001E2DEB" w:rsidRDefault="001E2DEB" w:rsidP="001E2DEB">
            <w:pPr>
              <w:rPr>
                <w:ins w:id="2059" w:author="Arjan Kloosterboer" w:date="2017-08-14T15:57:00Z"/>
                <w:rFonts w:ascii="Calibri" w:hAnsi="Calibri" w:cs="Calibri"/>
                <w:b/>
                <w:bCs/>
                <w:color w:val="000000"/>
                <w:sz w:val="22"/>
                <w:szCs w:val="22"/>
              </w:rPr>
            </w:pPr>
            <w:ins w:id="2060" w:author="Arjan Kloosterboer" w:date="2017-08-14T15:57: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4A03C2B1" w14:textId="77777777" w:rsidR="001E2DEB" w:rsidRDefault="001E2DEB" w:rsidP="001E2DEB">
            <w:pPr>
              <w:rPr>
                <w:ins w:id="2061" w:author="Arjan Kloosterboer" w:date="2017-08-14T15:57:00Z"/>
                <w:rFonts w:ascii="Calibri" w:hAnsi="Calibri" w:cs="Calibri"/>
                <w:color w:val="000000"/>
                <w:sz w:val="22"/>
                <w:szCs w:val="22"/>
              </w:rPr>
            </w:pPr>
            <w:ins w:id="2062" w:author="Arjan Kloosterboer" w:date="2017-08-14T15:57:00Z">
              <w:r>
                <w:rPr>
                  <w:rFonts w:ascii="Calibri" w:hAnsi="Calibri" w:cs="Calibri"/>
                  <w:color w:val="000000"/>
                  <w:sz w:val="22"/>
                  <w:szCs w:val="22"/>
                </w:rPr>
                <w:t>Zie groep</w:t>
              </w:r>
            </w:ins>
          </w:p>
        </w:tc>
      </w:tr>
      <w:tr w:rsidR="001E2DEB" w14:paraId="29CF4D59" w14:textId="77777777" w:rsidTr="001E2DEB">
        <w:trPr>
          <w:ins w:id="206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0DBF39C" w14:textId="77777777" w:rsidR="001E2DEB" w:rsidRDefault="001E2DEB" w:rsidP="001E2DEB">
            <w:pPr>
              <w:rPr>
                <w:ins w:id="2064" w:author="Arjan Kloosterboer" w:date="2017-08-14T15:57:00Z"/>
                <w:rFonts w:ascii="Calibri" w:hAnsi="Calibri" w:cs="Calibri"/>
                <w:b/>
                <w:bCs/>
                <w:color w:val="000000"/>
                <w:sz w:val="22"/>
                <w:szCs w:val="22"/>
              </w:rPr>
            </w:pPr>
            <w:ins w:id="2065" w:author="Arjan Kloosterboer" w:date="2017-08-14T15:57: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11DA853" w14:textId="77777777" w:rsidR="001E2DEB" w:rsidRDefault="001E2DEB" w:rsidP="001E2DEB">
            <w:pPr>
              <w:rPr>
                <w:ins w:id="2066" w:author="Arjan Kloosterboer" w:date="2017-08-14T15:57:00Z"/>
                <w:rFonts w:ascii="Calibri" w:hAnsi="Calibri" w:cs="Calibri"/>
                <w:color w:val="000000"/>
                <w:sz w:val="22"/>
                <w:szCs w:val="22"/>
              </w:rPr>
            </w:pPr>
            <w:ins w:id="2067" w:author="Arjan Kloosterboer" w:date="2017-08-14T15:57:00Z">
              <w:r>
                <w:rPr>
                  <w:rFonts w:ascii="Calibri" w:hAnsi="Calibri" w:cs="Calibri"/>
                  <w:color w:val="000000"/>
                  <w:sz w:val="22"/>
                  <w:szCs w:val="22"/>
                </w:rPr>
                <w:t>Zie groep</w:t>
              </w:r>
            </w:ins>
          </w:p>
        </w:tc>
      </w:tr>
      <w:tr w:rsidR="001E2DEB" w14:paraId="4F26D8FD" w14:textId="77777777" w:rsidTr="001E2DEB">
        <w:trPr>
          <w:ins w:id="206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0D716F7" w14:textId="77777777" w:rsidR="001E2DEB" w:rsidRDefault="001E2DEB" w:rsidP="001E2DEB">
            <w:pPr>
              <w:rPr>
                <w:ins w:id="2069" w:author="Arjan Kloosterboer" w:date="2017-08-14T15:57:00Z"/>
                <w:rFonts w:ascii="Calibri" w:hAnsi="Calibri" w:cs="Calibri"/>
                <w:b/>
                <w:bCs/>
                <w:color w:val="000000"/>
                <w:sz w:val="22"/>
                <w:szCs w:val="22"/>
              </w:rPr>
            </w:pPr>
            <w:ins w:id="2070" w:author="Arjan Kloosterboer" w:date="2017-08-14T15:57: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698CE16" w14:textId="77777777" w:rsidR="001E2DEB" w:rsidRDefault="001E2DEB" w:rsidP="001E2DEB">
            <w:pPr>
              <w:rPr>
                <w:ins w:id="2071" w:author="Arjan Kloosterboer" w:date="2017-08-14T15:57:00Z"/>
                <w:rFonts w:ascii="Calibri" w:hAnsi="Calibri" w:cs="Calibri"/>
                <w:color w:val="000000"/>
                <w:sz w:val="22"/>
                <w:szCs w:val="22"/>
              </w:rPr>
            </w:pPr>
            <w:ins w:id="2072" w:author="Arjan Kloosterboer" w:date="2017-08-14T15:57:00Z">
              <w:r>
                <w:rPr>
                  <w:rFonts w:ascii="Calibri" w:hAnsi="Calibri" w:cs="Calibri"/>
                  <w:color w:val="000000"/>
                  <w:sz w:val="22"/>
                  <w:szCs w:val="22"/>
                </w:rPr>
                <w:t>Nee</w:t>
              </w:r>
            </w:ins>
          </w:p>
        </w:tc>
      </w:tr>
      <w:tr w:rsidR="001E2DEB" w14:paraId="659FE079" w14:textId="77777777" w:rsidTr="001E2DEB">
        <w:trPr>
          <w:ins w:id="207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05F4831" w14:textId="77777777" w:rsidR="001E2DEB" w:rsidRDefault="001E2DEB" w:rsidP="001E2DEB">
            <w:pPr>
              <w:rPr>
                <w:ins w:id="2074" w:author="Arjan Kloosterboer" w:date="2017-08-14T15:57:00Z"/>
                <w:rFonts w:ascii="Calibri" w:hAnsi="Calibri" w:cs="Calibri"/>
                <w:b/>
                <w:bCs/>
                <w:color w:val="000000"/>
                <w:sz w:val="22"/>
                <w:szCs w:val="22"/>
              </w:rPr>
            </w:pPr>
            <w:ins w:id="2075" w:author="Arjan Kloosterboer" w:date="2017-08-14T15:57: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26130F5" w14:textId="77777777" w:rsidR="001E2DEB" w:rsidRDefault="001E2DEB" w:rsidP="001E2DEB">
            <w:pPr>
              <w:rPr>
                <w:ins w:id="2076" w:author="Arjan Kloosterboer" w:date="2017-08-14T15:57:00Z"/>
                <w:rFonts w:ascii="Calibri" w:hAnsi="Calibri" w:cs="Calibri"/>
                <w:color w:val="000000"/>
                <w:sz w:val="22"/>
                <w:szCs w:val="22"/>
              </w:rPr>
            </w:pPr>
            <w:ins w:id="2077" w:author="Arjan Kloosterboer" w:date="2017-08-14T15:57:00Z">
              <w:r>
                <w:rPr>
                  <w:rFonts w:ascii="Calibri" w:hAnsi="Calibri" w:cs="Calibri"/>
                  <w:color w:val="000000"/>
                  <w:sz w:val="22"/>
                  <w:szCs w:val="22"/>
                </w:rPr>
                <w:t>Nee</w:t>
              </w:r>
            </w:ins>
          </w:p>
        </w:tc>
      </w:tr>
      <w:tr w:rsidR="001E2DEB" w14:paraId="17A92086" w14:textId="77777777" w:rsidTr="001E2DEB">
        <w:trPr>
          <w:ins w:id="207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1736803" w14:textId="77777777" w:rsidR="001E2DEB" w:rsidRDefault="001E2DEB" w:rsidP="001E2DEB">
            <w:pPr>
              <w:rPr>
                <w:ins w:id="2079" w:author="Arjan Kloosterboer" w:date="2017-08-14T15:57:00Z"/>
                <w:rFonts w:ascii="Calibri" w:hAnsi="Calibri" w:cs="Calibri"/>
                <w:color w:val="000000"/>
                <w:sz w:val="22"/>
                <w:szCs w:val="22"/>
              </w:rPr>
            </w:pPr>
            <w:ins w:id="2080"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036A14B5" w14:textId="77777777" w:rsidR="001E2DEB" w:rsidRDefault="001E2DEB" w:rsidP="001E2DEB">
            <w:pPr>
              <w:rPr>
                <w:ins w:id="2081" w:author="Arjan Kloosterboer" w:date="2017-08-14T15:57:00Z"/>
                <w:rFonts w:ascii="Calibri" w:hAnsi="Calibri" w:cs="Calibri"/>
                <w:color w:val="000000"/>
                <w:sz w:val="22"/>
                <w:szCs w:val="22"/>
              </w:rPr>
            </w:pPr>
            <w:ins w:id="2082" w:author="Arjan Kloosterboer" w:date="2017-08-14T15:57:00Z">
              <w:r>
                <w:rPr>
                  <w:rFonts w:ascii="Calibri" w:hAnsi="Calibri" w:cs="Calibri"/>
                  <w:color w:val="000000"/>
                  <w:sz w:val="22"/>
                  <w:szCs w:val="22"/>
                </w:rPr>
                <w:t>1 - 1</w:t>
              </w:r>
            </w:ins>
          </w:p>
        </w:tc>
      </w:tr>
      <w:tr w:rsidR="001E2DEB" w14:paraId="6938A0E5" w14:textId="77777777" w:rsidTr="001E2DEB">
        <w:trPr>
          <w:ins w:id="208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E517412" w14:textId="77777777" w:rsidR="001E2DEB" w:rsidRDefault="001E2DEB" w:rsidP="001E2DEB">
            <w:pPr>
              <w:rPr>
                <w:ins w:id="2084" w:author="Arjan Kloosterboer" w:date="2017-08-14T15:57:00Z"/>
                <w:rFonts w:ascii="Calibri" w:hAnsi="Calibri" w:cs="Calibri"/>
                <w:color w:val="000000"/>
                <w:sz w:val="22"/>
                <w:szCs w:val="22"/>
              </w:rPr>
            </w:pPr>
            <w:ins w:id="2085"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5DEA3A4" w14:textId="77777777" w:rsidR="001E2DEB" w:rsidRDefault="001E2DEB" w:rsidP="001E2DEB">
            <w:pPr>
              <w:rPr>
                <w:ins w:id="2086" w:author="Arjan Kloosterboer" w:date="2017-08-14T15:57:00Z"/>
                <w:rFonts w:ascii="Calibri" w:hAnsi="Calibri" w:cs="Calibri"/>
                <w:color w:val="000000"/>
                <w:sz w:val="22"/>
                <w:szCs w:val="22"/>
              </w:rPr>
            </w:pPr>
            <w:ins w:id="2087" w:author="Arjan Kloosterboer" w:date="2017-08-14T15:57:00Z">
              <w:r>
                <w:rPr>
                  <w:rFonts w:ascii="Calibri" w:hAnsi="Calibri" w:cs="Calibri"/>
                  <w:color w:val="000000"/>
                  <w:sz w:val="22"/>
                  <w:szCs w:val="22"/>
                </w:rPr>
                <w:t>Gemeentelijk kerngegeven</w:t>
              </w:r>
            </w:ins>
          </w:p>
        </w:tc>
      </w:tr>
      <w:tr w:rsidR="001E2DEB" w14:paraId="11EA502A" w14:textId="77777777" w:rsidTr="001E2DEB">
        <w:trPr>
          <w:ins w:id="208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C81549F" w14:textId="77777777" w:rsidR="001E2DEB" w:rsidRDefault="001E2DEB" w:rsidP="001E2DEB">
            <w:pPr>
              <w:rPr>
                <w:ins w:id="2089" w:author="Arjan Kloosterboer" w:date="2017-08-14T15:57:00Z"/>
                <w:rFonts w:ascii="Calibri" w:hAnsi="Calibri" w:cs="Calibri"/>
                <w:color w:val="000000"/>
                <w:sz w:val="22"/>
                <w:szCs w:val="22"/>
              </w:rPr>
            </w:pPr>
            <w:ins w:id="2090"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48983306" w14:textId="77777777" w:rsidR="001E2DEB" w:rsidRDefault="001E2DEB" w:rsidP="001E2DEB">
            <w:pPr>
              <w:rPr>
                <w:ins w:id="2091" w:author="Arjan Kloosterboer" w:date="2017-08-14T15:57:00Z"/>
                <w:rFonts w:ascii="Calibri" w:hAnsi="Calibri" w:cs="Calibri"/>
                <w:color w:val="000000"/>
                <w:sz w:val="22"/>
                <w:szCs w:val="22"/>
              </w:rPr>
            </w:pPr>
            <w:ins w:id="2092" w:author="Arjan Kloosterboer" w:date="2017-08-14T15:57:00Z">
              <w:r>
                <w:rPr>
                  <w:rFonts w:ascii="Calibri" w:hAnsi="Calibri" w:cs="Calibri"/>
                  <w:color w:val="000000"/>
                  <w:sz w:val="22"/>
                  <w:szCs w:val="22"/>
                </w:rPr>
                <w:t>-</w:t>
              </w:r>
            </w:ins>
          </w:p>
        </w:tc>
      </w:tr>
      <w:tr w:rsidR="001E2DEB" w14:paraId="007E7777" w14:textId="77777777" w:rsidTr="001E2DEB">
        <w:trPr>
          <w:ins w:id="2093"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65120CB5" w14:textId="77777777" w:rsidR="001E2DEB" w:rsidRDefault="001E2DEB" w:rsidP="001E2DEB">
            <w:pPr>
              <w:rPr>
                <w:ins w:id="2094" w:author="Arjan Kloosterboer" w:date="2017-08-14T15:57:00Z"/>
                <w:rFonts w:ascii="Calibri" w:hAnsi="Calibri" w:cs="Calibri"/>
                <w:color w:val="0F0F0F"/>
                <w:sz w:val="22"/>
                <w:szCs w:val="22"/>
              </w:rPr>
            </w:pPr>
            <w:ins w:id="2095" w:author="Arjan Kloosterboer" w:date="2017-08-14T15:57:00Z">
              <w:r>
                <w:rPr>
                  <w:rFonts w:ascii="Calibri" w:hAnsi="Calibri" w:cs="Calibri"/>
                  <w:b/>
                  <w:bCs/>
                  <w:color w:val="0F0F0F"/>
                  <w:sz w:val="22"/>
                  <w:szCs w:val="22"/>
                </w:rPr>
                <w:t>Toelichting</w:t>
              </w:r>
            </w:ins>
          </w:p>
        </w:tc>
      </w:tr>
      <w:tr w:rsidR="001E2DEB" w14:paraId="0A894EB9" w14:textId="77777777" w:rsidTr="001E2DEB">
        <w:trPr>
          <w:ins w:id="2096" w:author="Arjan Kloosterboer" w:date="2017-08-14T15:57:00Z"/>
        </w:trPr>
        <w:tc>
          <w:tcPr>
            <w:tcW w:w="450" w:type="dxa"/>
            <w:tcBorders>
              <w:top w:val="nil"/>
              <w:left w:val="nil"/>
              <w:bottom w:val="nil"/>
              <w:right w:val="nil"/>
            </w:tcBorders>
            <w:tcMar>
              <w:top w:w="0" w:type="dxa"/>
              <w:left w:w="60" w:type="dxa"/>
              <w:bottom w:w="0" w:type="dxa"/>
              <w:right w:w="60" w:type="dxa"/>
            </w:tcMar>
          </w:tcPr>
          <w:p w14:paraId="0EB9BF70" w14:textId="77777777" w:rsidR="001E2DEB" w:rsidRDefault="001E2DEB" w:rsidP="001E2DEB">
            <w:pPr>
              <w:rPr>
                <w:ins w:id="2097"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6F1EFCD" w14:textId="77777777" w:rsidR="001E2DEB" w:rsidRDefault="001E2DEB" w:rsidP="001E2DEB">
            <w:pPr>
              <w:rPr>
                <w:ins w:id="2098" w:author="Arjan Kloosterboer" w:date="2017-08-14T15:57:00Z"/>
                <w:rFonts w:ascii="Calibri" w:hAnsi="Calibri" w:cs="Calibri"/>
                <w:color w:val="0F0F0F"/>
                <w:sz w:val="22"/>
                <w:szCs w:val="22"/>
              </w:rPr>
            </w:pPr>
            <w:ins w:id="2099" w:author="Arjan Kloosterboer" w:date="2017-08-14T15:57:00Z">
              <w:r>
                <w:rPr>
                  <w:rFonts w:ascii="Calibri" w:hAnsi="Calibri" w:cs="Calibri"/>
                  <w:color w:val="0F0F0F"/>
                  <w:sz w:val="22"/>
                  <w:szCs w:val="22"/>
                </w:rPr>
                <w:t>Het betreft de naam van het selectielijst-procestype (kolom Procestypenaam in de Gemeentelijke Selectielijst Archiefbescheiden), zoals bijvoorbeeld: " Producten en diensten leveren".</w:t>
              </w:r>
            </w:ins>
          </w:p>
        </w:tc>
        <w:bookmarkEnd w:id="2017"/>
      </w:tr>
    </w:tbl>
    <w:p w14:paraId="509DD6BA"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100" w:author="Arjan Kloosterboer" w:date="2017-08-14T15:57:00Z"/>
          <w:rFonts w:ascii="Arial" w:hAnsi="Arial" w:cs="Arial"/>
          <w:b/>
          <w:color w:val="004080"/>
          <w:sz w:val="24"/>
          <w:szCs w:val="24"/>
          <w:lang w:eastAsia="en-US"/>
        </w:rPr>
      </w:pPr>
      <w:bookmarkStart w:id="2101" w:name="BKM_9A74E493_513D_467A_AEE9_2E4AA54321AC"/>
      <w:ins w:id="2102" w:author="Arjan Kloosterboer" w:date="2017-08-14T15:57:00Z">
        <w:r w:rsidRPr="001E2DEB">
          <w:rPr>
            <w:rFonts w:ascii="Arial" w:hAnsi="Arial" w:cs="Arial"/>
            <w:b/>
            <w:color w:val="004080"/>
            <w:sz w:val="24"/>
            <w:szCs w:val="24"/>
            <w:lang w:eastAsia="en-US"/>
          </w:rPr>
          <w:t>«Attribuutsoort» 'Nummer'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05D41F54" w14:textId="77777777" w:rsidTr="001E2DEB">
        <w:trPr>
          <w:ins w:id="210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24372A7" w14:textId="77777777" w:rsidR="001E2DEB" w:rsidRDefault="001E2DEB" w:rsidP="001E2DEB">
            <w:pPr>
              <w:rPr>
                <w:ins w:id="2104" w:author="Arjan Kloosterboer" w:date="2017-08-14T15:57:00Z"/>
                <w:rFonts w:ascii="Calibri" w:hAnsi="Calibri" w:cs="Calibri"/>
                <w:color w:val="000000"/>
                <w:sz w:val="22"/>
                <w:szCs w:val="22"/>
              </w:rPr>
            </w:pPr>
            <w:ins w:id="2105"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09240FF" w14:textId="77777777" w:rsidR="001E2DEB" w:rsidRDefault="001E2DEB" w:rsidP="001E2DEB">
            <w:pPr>
              <w:rPr>
                <w:ins w:id="2106" w:author="Arjan Kloosterboer" w:date="2017-08-14T15:57:00Z"/>
                <w:rFonts w:ascii="Calibri" w:hAnsi="Calibri" w:cs="Calibri"/>
                <w:color w:val="000000"/>
                <w:sz w:val="22"/>
                <w:szCs w:val="22"/>
              </w:rPr>
            </w:pPr>
            <w:ins w:id="2107" w:author="Arjan Kloosterboer" w:date="2017-08-14T15:57:00Z">
              <w:r>
                <w:rPr>
                  <w:rFonts w:ascii="Calibri" w:hAnsi="Calibri" w:cs="Calibri"/>
                  <w:color w:val="000000"/>
                  <w:sz w:val="22"/>
                  <w:szCs w:val="22"/>
                </w:rPr>
                <w:t>Nummer</w:t>
              </w:r>
            </w:ins>
          </w:p>
        </w:tc>
      </w:tr>
      <w:tr w:rsidR="001E2DEB" w14:paraId="6CEBA725" w14:textId="77777777" w:rsidTr="001E2DEB">
        <w:trPr>
          <w:ins w:id="2108"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5C27ED5" w14:textId="77777777" w:rsidR="001E2DEB" w:rsidRDefault="001E2DEB" w:rsidP="001E2DEB">
            <w:pPr>
              <w:rPr>
                <w:ins w:id="2109" w:author="Arjan Kloosterboer" w:date="2017-08-14T15:57:00Z"/>
                <w:rFonts w:ascii="Calibri" w:hAnsi="Calibri" w:cs="Calibri"/>
                <w:color w:val="000000"/>
                <w:sz w:val="22"/>
                <w:szCs w:val="22"/>
              </w:rPr>
            </w:pPr>
            <w:ins w:id="2110"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18881E4" w14:textId="77777777" w:rsidR="001E2DEB" w:rsidRDefault="001E2DEB" w:rsidP="001E2DEB">
            <w:pPr>
              <w:rPr>
                <w:ins w:id="2111" w:author="Arjan Kloosterboer" w:date="2017-08-14T15:57:00Z"/>
                <w:rFonts w:ascii="Calibri" w:hAnsi="Calibri" w:cs="Calibri"/>
                <w:color w:val="000000"/>
                <w:sz w:val="22"/>
                <w:szCs w:val="22"/>
              </w:rPr>
            </w:pPr>
            <w:ins w:id="2112" w:author="Arjan Kloosterboer" w:date="2017-08-14T15:57:00Z">
              <w:r>
                <w:rPr>
                  <w:rFonts w:ascii="Calibri" w:hAnsi="Calibri" w:cs="Calibri"/>
                  <w:color w:val="000000"/>
                  <w:sz w:val="22"/>
                  <w:szCs w:val="22"/>
                </w:rPr>
                <w:t>KING</w:t>
              </w:r>
            </w:ins>
          </w:p>
        </w:tc>
      </w:tr>
      <w:tr w:rsidR="001E2DEB" w14:paraId="34F41989" w14:textId="77777777" w:rsidTr="001E2DEB">
        <w:trPr>
          <w:trHeight w:val="268"/>
          <w:ins w:id="2113"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77833CD" w14:textId="77777777" w:rsidR="001E2DEB" w:rsidRDefault="001E2DEB" w:rsidP="001E2DEB">
            <w:pPr>
              <w:rPr>
                <w:ins w:id="2114" w:author="Arjan Kloosterboer" w:date="2017-08-14T15:57:00Z"/>
                <w:rFonts w:ascii="Calibri" w:hAnsi="Calibri" w:cs="Calibri"/>
                <w:color w:val="000000"/>
                <w:sz w:val="22"/>
                <w:szCs w:val="22"/>
              </w:rPr>
            </w:pPr>
            <w:ins w:id="2115"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4967FA24" w14:textId="77777777" w:rsidR="001E2DEB" w:rsidRDefault="001E2DEB" w:rsidP="001E2DEB">
            <w:pPr>
              <w:rPr>
                <w:ins w:id="2116" w:author="Arjan Kloosterboer" w:date="2017-08-14T15:57:00Z"/>
                <w:rFonts w:ascii="Calibri" w:hAnsi="Calibri" w:cs="Calibri"/>
                <w:color w:val="000000"/>
                <w:sz w:val="22"/>
                <w:szCs w:val="22"/>
              </w:rPr>
            </w:pPr>
          </w:p>
        </w:tc>
      </w:tr>
      <w:tr w:rsidR="001E2DEB" w14:paraId="7D222F81" w14:textId="77777777" w:rsidTr="001E2DEB">
        <w:trPr>
          <w:ins w:id="211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3846A2C" w14:textId="77777777" w:rsidR="001E2DEB" w:rsidRDefault="001E2DEB" w:rsidP="001E2DEB">
            <w:pPr>
              <w:rPr>
                <w:ins w:id="2118" w:author="Arjan Kloosterboer" w:date="2017-08-14T15:57:00Z"/>
                <w:rFonts w:ascii="Calibri" w:hAnsi="Calibri" w:cs="Calibri"/>
                <w:color w:val="000000"/>
                <w:sz w:val="22"/>
                <w:szCs w:val="22"/>
              </w:rPr>
            </w:pPr>
            <w:ins w:id="2119"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59E9E5D0" w14:textId="77777777" w:rsidR="001E2DEB" w:rsidRDefault="001E2DEB" w:rsidP="001E2DEB">
            <w:pPr>
              <w:rPr>
                <w:ins w:id="2120" w:author="Arjan Kloosterboer" w:date="2017-08-14T15:57:00Z"/>
                <w:rFonts w:ascii="Calibri" w:hAnsi="Calibri" w:cs="Calibri"/>
                <w:color w:val="000000"/>
                <w:sz w:val="22"/>
                <w:szCs w:val="22"/>
              </w:rPr>
            </w:pPr>
            <w:ins w:id="2121" w:author="Arjan Kloosterboer" w:date="2017-08-14T15:57:00Z">
              <w:r>
                <w:rPr>
                  <w:rFonts w:ascii="Calibri" w:hAnsi="Calibri" w:cs="Calibri"/>
                  <w:color w:val="0F0F0F"/>
                  <w:sz w:val="22"/>
                  <w:szCs w:val="22"/>
                </w:rPr>
                <w:t>Nummer van het selectielijst-procestype.</w:t>
              </w:r>
            </w:ins>
          </w:p>
        </w:tc>
      </w:tr>
      <w:tr w:rsidR="001E2DEB" w14:paraId="7DD6B0B2" w14:textId="77777777" w:rsidTr="001E2DEB">
        <w:trPr>
          <w:ins w:id="212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3856AFD" w14:textId="77777777" w:rsidR="001E2DEB" w:rsidRDefault="001E2DEB" w:rsidP="001E2DEB">
            <w:pPr>
              <w:rPr>
                <w:ins w:id="2123" w:author="Arjan Kloosterboer" w:date="2017-08-14T15:57:00Z"/>
                <w:rFonts w:ascii="Calibri" w:hAnsi="Calibri" w:cs="Calibri"/>
                <w:color w:val="000000"/>
                <w:sz w:val="22"/>
                <w:szCs w:val="22"/>
              </w:rPr>
            </w:pPr>
            <w:ins w:id="2124" w:author="Arjan Kloosterboer" w:date="2017-08-14T15:57: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06640F4" w14:textId="77777777" w:rsidR="001E2DEB" w:rsidRDefault="001E2DEB" w:rsidP="001E2DEB">
            <w:pPr>
              <w:rPr>
                <w:ins w:id="2125" w:author="Arjan Kloosterboer" w:date="2017-08-14T15:57:00Z"/>
                <w:rFonts w:ascii="Calibri" w:hAnsi="Calibri" w:cs="Calibri"/>
                <w:color w:val="000000"/>
                <w:sz w:val="22"/>
                <w:szCs w:val="22"/>
              </w:rPr>
            </w:pPr>
            <w:ins w:id="2126" w:author="Arjan Kloosterboer" w:date="2017-08-14T15:57:00Z">
              <w:r>
                <w:rPr>
                  <w:rFonts w:ascii="Calibri" w:hAnsi="Calibri" w:cs="Calibri"/>
                  <w:color w:val="000000"/>
                  <w:sz w:val="22"/>
                  <w:szCs w:val="22"/>
                </w:rPr>
                <w:t>KING</w:t>
              </w:r>
            </w:ins>
          </w:p>
        </w:tc>
      </w:tr>
      <w:tr w:rsidR="001E2DEB" w14:paraId="59B088B4" w14:textId="77777777" w:rsidTr="001E2DEB">
        <w:trPr>
          <w:ins w:id="212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045979F" w14:textId="77777777" w:rsidR="001E2DEB" w:rsidRDefault="001E2DEB" w:rsidP="001E2DEB">
            <w:pPr>
              <w:rPr>
                <w:ins w:id="2128" w:author="Arjan Kloosterboer" w:date="2017-08-14T15:57:00Z"/>
                <w:rFonts w:ascii="Calibri" w:hAnsi="Calibri" w:cs="Calibri"/>
                <w:color w:val="000000"/>
                <w:sz w:val="22"/>
                <w:szCs w:val="22"/>
              </w:rPr>
            </w:pPr>
            <w:ins w:id="2129"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78D68B72" w14:textId="77777777" w:rsidR="001E2DEB" w:rsidRDefault="001E2DEB" w:rsidP="001E2DEB">
            <w:pPr>
              <w:rPr>
                <w:ins w:id="2130" w:author="Arjan Kloosterboer" w:date="2017-08-14T15:57:00Z"/>
                <w:rFonts w:ascii="Calibri" w:hAnsi="Calibri" w:cs="Calibri"/>
                <w:color w:val="000000"/>
                <w:sz w:val="22"/>
                <w:szCs w:val="22"/>
              </w:rPr>
            </w:pPr>
            <w:ins w:id="2131" w:author="Arjan Kloosterboer" w:date="2017-08-14T15:57:00Z">
              <w:r>
                <w:rPr>
                  <w:rFonts w:ascii="Calibri" w:hAnsi="Calibri" w:cs="Calibri"/>
                  <w:color w:val="000000"/>
                  <w:sz w:val="22"/>
                  <w:szCs w:val="22"/>
                </w:rPr>
                <w:t>1-2-2017</w:t>
              </w:r>
            </w:ins>
          </w:p>
        </w:tc>
      </w:tr>
      <w:tr w:rsidR="001E2DEB" w14:paraId="648FC272" w14:textId="77777777" w:rsidTr="001E2DEB">
        <w:trPr>
          <w:ins w:id="213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647937A2" w14:textId="77777777" w:rsidR="001E2DEB" w:rsidRDefault="001E2DEB" w:rsidP="001E2DEB">
            <w:pPr>
              <w:rPr>
                <w:ins w:id="2133" w:author="Arjan Kloosterboer" w:date="2017-08-14T15:57:00Z"/>
                <w:rFonts w:ascii="Calibri" w:hAnsi="Calibri" w:cs="Calibri"/>
                <w:color w:val="000000"/>
                <w:sz w:val="22"/>
                <w:szCs w:val="22"/>
              </w:rPr>
            </w:pPr>
            <w:ins w:id="2134" w:author="Arjan Kloosterboer" w:date="2017-08-14T15:57: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19581E51" w14:textId="77777777" w:rsidR="001E2DEB" w:rsidRDefault="001E2DEB" w:rsidP="001E2DEB">
            <w:pPr>
              <w:rPr>
                <w:ins w:id="2135" w:author="Arjan Kloosterboer" w:date="2017-08-14T15:57:00Z"/>
                <w:rFonts w:ascii="Calibri" w:hAnsi="Calibri" w:cs="Calibri"/>
                <w:color w:val="000000"/>
                <w:sz w:val="22"/>
                <w:szCs w:val="22"/>
              </w:rPr>
            </w:pPr>
            <w:ins w:id="2136" w:author="Arjan Kloosterboer" w:date="2017-08-14T15:57:00Z">
              <w:r>
                <w:rPr>
                  <w:rFonts w:ascii="Calibri" w:hAnsi="Calibri" w:cs="Calibri"/>
                  <w:color w:val="000000"/>
                  <w:sz w:val="22"/>
                  <w:szCs w:val="22"/>
                </w:rPr>
                <w:t>N2</w:t>
              </w:r>
            </w:ins>
          </w:p>
        </w:tc>
      </w:tr>
      <w:tr w:rsidR="001E2DEB" w14:paraId="13049332" w14:textId="77777777" w:rsidTr="001E2DEB">
        <w:trPr>
          <w:ins w:id="213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A237204" w14:textId="77777777" w:rsidR="001E2DEB" w:rsidRDefault="001E2DEB" w:rsidP="001E2DEB">
            <w:pPr>
              <w:rPr>
                <w:ins w:id="2138" w:author="Arjan Kloosterboer" w:date="2017-08-14T15:57:00Z"/>
                <w:rFonts w:ascii="Calibri" w:hAnsi="Calibri" w:cs="Calibri"/>
                <w:color w:val="000000"/>
                <w:sz w:val="22"/>
                <w:szCs w:val="22"/>
              </w:rPr>
            </w:pPr>
            <w:ins w:id="2139" w:author="Arjan Kloosterboer" w:date="2017-08-14T15:57: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CDA0528" w14:textId="77777777" w:rsidR="001E2DEB" w:rsidRDefault="001E2DEB" w:rsidP="001E2DEB">
            <w:pPr>
              <w:rPr>
                <w:ins w:id="2140" w:author="Arjan Kloosterboer" w:date="2017-08-14T15:57:00Z"/>
                <w:rFonts w:ascii="Calibri" w:hAnsi="Calibri" w:cs="Calibri"/>
                <w:color w:val="000000"/>
                <w:sz w:val="22"/>
                <w:szCs w:val="22"/>
              </w:rPr>
            </w:pPr>
            <w:ins w:id="2141" w:author="Arjan Kloosterboer" w:date="2017-08-14T15:57:00Z">
              <w:r>
                <w:rPr>
                  <w:rFonts w:ascii="Calibri" w:hAnsi="Calibri" w:cs="Calibri"/>
                  <w:color w:val="000000"/>
                  <w:sz w:val="22"/>
                  <w:szCs w:val="22"/>
                </w:rPr>
                <w:t>De nummers van procestypen zoals benoemd in de selectielijst archiefbescheiden.</w:t>
              </w:r>
            </w:ins>
          </w:p>
        </w:tc>
      </w:tr>
      <w:tr w:rsidR="001E2DEB" w14:paraId="16A70671" w14:textId="77777777" w:rsidTr="001E2DEB">
        <w:trPr>
          <w:ins w:id="214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18F9977" w14:textId="77777777" w:rsidR="001E2DEB" w:rsidRDefault="001E2DEB" w:rsidP="001E2DEB">
            <w:pPr>
              <w:rPr>
                <w:ins w:id="2143" w:author="Arjan Kloosterboer" w:date="2017-08-14T15:57:00Z"/>
                <w:rFonts w:ascii="Calibri" w:hAnsi="Calibri" w:cs="Calibri"/>
                <w:b/>
                <w:bCs/>
                <w:color w:val="000000"/>
                <w:sz w:val="22"/>
                <w:szCs w:val="22"/>
              </w:rPr>
            </w:pPr>
            <w:ins w:id="2144" w:author="Arjan Kloosterboer" w:date="2017-08-14T15:57:00Z">
              <w:r>
                <w:rPr>
                  <w:rFonts w:ascii="Calibri" w:hAnsi="Calibri" w:cs="Calibri"/>
                  <w:b/>
                  <w:bCs/>
                  <w:color w:val="000000"/>
                  <w:sz w:val="22"/>
                  <w:szCs w:val="22"/>
                </w:rPr>
                <w:lastRenderedPageBreak/>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CFF3BD3" w14:textId="77777777" w:rsidR="001E2DEB" w:rsidRDefault="001E2DEB" w:rsidP="001E2DEB">
            <w:pPr>
              <w:rPr>
                <w:ins w:id="2145" w:author="Arjan Kloosterboer" w:date="2017-08-14T15:57:00Z"/>
                <w:rFonts w:ascii="Calibri" w:hAnsi="Calibri" w:cs="Calibri"/>
                <w:color w:val="000000"/>
                <w:sz w:val="22"/>
                <w:szCs w:val="22"/>
              </w:rPr>
            </w:pPr>
            <w:ins w:id="2146" w:author="Arjan Kloosterboer" w:date="2017-08-14T15:57:00Z">
              <w:r>
                <w:rPr>
                  <w:rFonts w:ascii="Calibri" w:hAnsi="Calibri" w:cs="Calibri"/>
                  <w:color w:val="000000"/>
                  <w:sz w:val="22"/>
                  <w:szCs w:val="22"/>
                </w:rPr>
                <w:t>Zie groep</w:t>
              </w:r>
            </w:ins>
          </w:p>
        </w:tc>
      </w:tr>
      <w:tr w:rsidR="001E2DEB" w14:paraId="334194CE" w14:textId="77777777" w:rsidTr="001E2DEB">
        <w:trPr>
          <w:ins w:id="214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0AEC909" w14:textId="77777777" w:rsidR="001E2DEB" w:rsidRDefault="001E2DEB" w:rsidP="001E2DEB">
            <w:pPr>
              <w:rPr>
                <w:ins w:id="2148" w:author="Arjan Kloosterboer" w:date="2017-08-14T15:57:00Z"/>
                <w:rFonts w:ascii="Calibri" w:hAnsi="Calibri" w:cs="Calibri"/>
                <w:b/>
                <w:bCs/>
                <w:color w:val="000000"/>
                <w:sz w:val="22"/>
                <w:szCs w:val="22"/>
              </w:rPr>
            </w:pPr>
            <w:ins w:id="2149" w:author="Arjan Kloosterboer" w:date="2017-08-14T15:57: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6C6329A5" w14:textId="77777777" w:rsidR="001E2DEB" w:rsidRDefault="001E2DEB" w:rsidP="001E2DEB">
            <w:pPr>
              <w:rPr>
                <w:ins w:id="2150" w:author="Arjan Kloosterboer" w:date="2017-08-14T15:57:00Z"/>
                <w:rFonts w:ascii="Calibri" w:hAnsi="Calibri" w:cs="Calibri"/>
                <w:color w:val="000000"/>
                <w:sz w:val="22"/>
                <w:szCs w:val="22"/>
              </w:rPr>
            </w:pPr>
            <w:ins w:id="2151" w:author="Arjan Kloosterboer" w:date="2017-08-14T15:57:00Z">
              <w:r>
                <w:rPr>
                  <w:rFonts w:ascii="Calibri" w:hAnsi="Calibri" w:cs="Calibri"/>
                  <w:color w:val="000000"/>
                  <w:sz w:val="22"/>
                  <w:szCs w:val="22"/>
                </w:rPr>
                <w:t>Zie groep</w:t>
              </w:r>
            </w:ins>
          </w:p>
        </w:tc>
      </w:tr>
      <w:tr w:rsidR="001E2DEB" w14:paraId="296C6D3C" w14:textId="77777777" w:rsidTr="001E2DEB">
        <w:trPr>
          <w:ins w:id="215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5F67208" w14:textId="77777777" w:rsidR="001E2DEB" w:rsidRDefault="001E2DEB" w:rsidP="001E2DEB">
            <w:pPr>
              <w:rPr>
                <w:ins w:id="2153" w:author="Arjan Kloosterboer" w:date="2017-08-14T15:57:00Z"/>
                <w:rFonts w:ascii="Calibri" w:hAnsi="Calibri" w:cs="Calibri"/>
                <w:b/>
                <w:bCs/>
                <w:color w:val="000000"/>
                <w:sz w:val="22"/>
                <w:szCs w:val="22"/>
              </w:rPr>
            </w:pPr>
            <w:ins w:id="2154" w:author="Arjan Kloosterboer" w:date="2017-08-14T15:57: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A819CE3" w14:textId="77777777" w:rsidR="001E2DEB" w:rsidRDefault="001E2DEB" w:rsidP="001E2DEB">
            <w:pPr>
              <w:rPr>
                <w:ins w:id="2155" w:author="Arjan Kloosterboer" w:date="2017-08-14T15:57:00Z"/>
                <w:rFonts w:ascii="Calibri" w:hAnsi="Calibri" w:cs="Calibri"/>
                <w:color w:val="000000"/>
                <w:sz w:val="22"/>
                <w:szCs w:val="22"/>
              </w:rPr>
            </w:pPr>
            <w:ins w:id="2156" w:author="Arjan Kloosterboer" w:date="2017-08-14T15:57:00Z">
              <w:r>
                <w:rPr>
                  <w:rFonts w:ascii="Calibri" w:hAnsi="Calibri" w:cs="Calibri"/>
                  <w:color w:val="000000"/>
                  <w:sz w:val="22"/>
                  <w:szCs w:val="22"/>
                </w:rPr>
                <w:t>Nee</w:t>
              </w:r>
            </w:ins>
          </w:p>
        </w:tc>
      </w:tr>
      <w:tr w:rsidR="001E2DEB" w14:paraId="17F95074" w14:textId="77777777" w:rsidTr="001E2DEB">
        <w:trPr>
          <w:ins w:id="215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FA75630" w14:textId="77777777" w:rsidR="001E2DEB" w:rsidRDefault="001E2DEB" w:rsidP="001E2DEB">
            <w:pPr>
              <w:rPr>
                <w:ins w:id="2158" w:author="Arjan Kloosterboer" w:date="2017-08-14T15:57:00Z"/>
                <w:rFonts w:ascii="Calibri" w:hAnsi="Calibri" w:cs="Calibri"/>
                <w:b/>
                <w:bCs/>
                <w:color w:val="000000"/>
                <w:sz w:val="22"/>
                <w:szCs w:val="22"/>
              </w:rPr>
            </w:pPr>
            <w:ins w:id="2159" w:author="Arjan Kloosterboer" w:date="2017-08-14T15:57: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1A23C8B" w14:textId="77777777" w:rsidR="001E2DEB" w:rsidRDefault="001E2DEB" w:rsidP="001E2DEB">
            <w:pPr>
              <w:rPr>
                <w:ins w:id="2160" w:author="Arjan Kloosterboer" w:date="2017-08-14T15:57:00Z"/>
                <w:rFonts w:ascii="Calibri" w:hAnsi="Calibri" w:cs="Calibri"/>
                <w:color w:val="000000"/>
                <w:sz w:val="22"/>
                <w:szCs w:val="22"/>
              </w:rPr>
            </w:pPr>
            <w:ins w:id="2161" w:author="Arjan Kloosterboer" w:date="2017-08-14T15:57:00Z">
              <w:r>
                <w:rPr>
                  <w:rFonts w:ascii="Calibri" w:hAnsi="Calibri" w:cs="Calibri"/>
                  <w:color w:val="000000"/>
                  <w:sz w:val="22"/>
                  <w:szCs w:val="22"/>
                </w:rPr>
                <w:t>Nee</w:t>
              </w:r>
            </w:ins>
          </w:p>
        </w:tc>
      </w:tr>
      <w:tr w:rsidR="001E2DEB" w14:paraId="5EDEADEF" w14:textId="77777777" w:rsidTr="001E2DEB">
        <w:trPr>
          <w:ins w:id="216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2902F35" w14:textId="77777777" w:rsidR="001E2DEB" w:rsidRDefault="001E2DEB" w:rsidP="001E2DEB">
            <w:pPr>
              <w:rPr>
                <w:ins w:id="2163" w:author="Arjan Kloosterboer" w:date="2017-08-14T15:57:00Z"/>
                <w:rFonts w:ascii="Calibri" w:hAnsi="Calibri" w:cs="Calibri"/>
                <w:color w:val="000000"/>
                <w:sz w:val="22"/>
                <w:szCs w:val="22"/>
              </w:rPr>
            </w:pPr>
            <w:ins w:id="2164"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006FDF85" w14:textId="77777777" w:rsidR="001E2DEB" w:rsidRDefault="001E2DEB" w:rsidP="001E2DEB">
            <w:pPr>
              <w:rPr>
                <w:ins w:id="2165" w:author="Arjan Kloosterboer" w:date="2017-08-14T15:57:00Z"/>
                <w:rFonts w:ascii="Calibri" w:hAnsi="Calibri" w:cs="Calibri"/>
                <w:color w:val="000000"/>
                <w:sz w:val="22"/>
                <w:szCs w:val="22"/>
              </w:rPr>
            </w:pPr>
            <w:ins w:id="2166" w:author="Arjan Kloosterboer" w:date="2017-08-14T15:57:00Z">
              <w:r>
                <w:rPr>
                  <w:rFonts w:ascii="Calibri" w:hAnsi="Calibri" w:cs="Calibri"/>
                  <w:color w:val="000000"/>
                  <w:sz w:val="22"/>
                  <w:szCs w:val="22"/>
                </w:rPr>
                <w:t>1 - 1</w:t>
              </w:r>
            </w:ins>
          </w:p>
        </w:tc>
      </w:tr>
      <w:tr w:rsidR="001E2DEB" w14:paraId="0CAC1085" w14:textId="77777777" w:rsidTr="001E2DEB">
        <w:trPr>
          <w:ins w:id="216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FC381A5" w14:textId="77777777" w:rsidR="001E2DEB" w:rsidRDefault="001E2DEB" w:rsidP="001E2DEB">
            <w:pPr>
              <w:rPr>
                <w:ins w:id="2168" w:author="Arjan Kloosterboer" w:date="2017-08-14T15:57:00Z"/>
                <w:rFonts w:ascii="Calibri" w:hAnsi="Calibri" w:cs="Calibri"/>
                <w:color w:val="000000"/>
                <w:sz w:val="22"/>
                <w:szCs w:val="22"/>
              </w:rPr>
            </w:pPr>
            <w:ins w:id="2169"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A515163" w14:textId="77777777" w:rsidR="001E2DEB" w:rsidRDefault="001E2DEB" w:rsidP="001E2DEB">
            <w:pPr>
              <w:rPr>
                <w:ins w:id="2170" w:author="Arjan Kloosterboer" w:date="2017-08-14T15:57:00Z"/>
                <w:rFonts w:ascii="Calibri" w:hAnsi="Calibri" w:cs="Calibri"/>
                <w:color w:val="000000"/>
                <w:sz w:val="22"/>
                <w:szCs w:val="22"/>
              </w:rPr>
            </w:pPr>
            <w:ins w:id="2171" w:author="Arjan Kloosterboer" w:date="2017-08-14T15:57:00Z">
              <w:r>
                <w:rPr>
                  <w:rFonts w:ascii="Calibri" w:hAnsi="Calibri" w:cs="Calibri"/>
                  <w:color w:val="000000"/>
                  <w:sz w:val="22"/>
                  <w:szCs w:val="22"/>
                </w:rPr>
                <w:t>Gemeentelijk kerngegeven</w:t>
              </w:r>
            </w:ins>
          </w:p>
        </w:tc>
      </w:tr>
      <w:tr w:rsidR="001E2DEB" w14:paraId="54F15A5E" w14:textId="77777777" w:rsidTr="001E2DEB">
        <w:trPr>
          <w:ins w:id="217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00271B8" w14:textId="77777777" w:rsidR="001E2DEB" w:rsidRDefault="001E2DEB" w:rsidP="001E2DEB">
            <w:pPr>
              <w:rPr>
                <w:ins w:id="2173" w:author="Arjan Kloosterboer" w:date="2017-08-14T15:57:00Z"/>
                <w:rFonts w:ascii="Calibri" w:hAnsi="Calibri" w:cs="Calibri"/>
                <w:color w:val="000000"/>
                <w:sz w:val="22"/>
                <w:szCs w:val="22"/>
              </w:rPr>
            </w:pPr>
            <w:ins w:id="2174"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38D16A8C" w14:textId="77777777" w:rsidR="001E2DEB" w:rsidRDefault="001E2DEB" w:rsidP="001E2DEB">
            <w:pPr>
              <w:rPr>
                <w:ins w:id="2175" w:author="Arjan Kloosterboer" w:date="2017-08-14T15:57:00Z"/>
                <w:rFonts w:ascii="Calibri" w:hAnsi="Calibri" w:cs="Calibri"/>
                <w:color w:val="000000"/>
                <w:sz w:val="22"/>
                <w:szCs w:val="22"/>
              </w:rPr>
            </w:pPr>
            <w:ins w:id="2176" w:author="Arjan Kloosterboer" w:date="2017-08-14T15:57:00Z">
              <w:r>
                <w:rPr>
                  <w:rFonts w:ascii="Calibri" w:hAnsi="Calibri" w:cs="Calibri"/>
                  <w:color w:val="000000"/>
                  <w:sz w:val="22"/>
                  <w:szCs w:val="22"/>
                </w:rPr>
                <w:t>-</w:t>
              </w:r>
            </w:ins>
          </w:p>
        </w:tc>
      </w:tr>
      <w:tr w:rsidR="001E2DEB" w14:paraId="7E5B0B0E" w14:textId="77777777" w:rsidTr="001E2DEB">
        <w:trPr>
          <w:ins w:id="2177"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4A24BC5D" w14:textId="77777777" w:rsidR="001E2DEB" w:rsidRDefault="001E2DEB" w:rsidP="001E2DEB">
            <w:pPr>
              <w:rPr>
                <w:ins w:id="2178" w:author="Arjan Kloosterboer" w:date="2017-08-14T15:57:00Z"/>
                <w:rFonts w:ascii="Calibri" w:hAnsi="Calibri" w:cs="Calibri"/>
                <w:color w:val="0F0F0F"/>
                <w:sz w:val="22"/>
                <w:szCs w:val="22"/>
              </w:rPr>
            </w:pPr>
            <w:ins w:id="2179" w:author="Arjan Kloosterboer" w:date="2017-08-14T15:57:00Z">
              <w:r>
                <w:rPr>
                  <w:rFonts w:ascii="Calibri" w:hAnsi="Calibri" w:cs="Calibri"/>
                  <w:b/>
                  <w:bCs/>
                  <w:color w:val="0F0F0F"/>
                  <w:sz w:val="22"/>
                  <w:szCs w:val="22"/>
                </w:rPr>
                <w:t>Toelichting</w:t>
              </w:r>
            </w:ins>
          </w:p>
        </w:tc>
      </w:tr>
      <w:tr w:rsidR="001E2DEB" w14:paraId="78B45B01" w14:textId="77777777" w:rsidTr="001E2DEB">
        <w:trPr>
          <w:ins w:id="2180" w:author="Arjan Kloosterboer" w:date="2017-08-14T15:57:00Z"/>
        </w:trPr>
        <w:tc>
          <w:tcPr>
            <w:tcW w:w="450" w:type="dxa"/>
            <w:tcBorders>
              <w:top w:val="nil"/>
              <w:left w:val="nil"/>
              <w:bottom w:val="nil"/>
              <w:right w:val="nil"/>
            </w:tcBorders>
            <w:tcMar>
              <w:top w:w="0" w:type="dxa"/>
              <w:left w:w="60" w:type="dxa"/>
              <w:bottom w:w="0" w:type="dxa"/>
              <w:right w:w="60" w:type="dxa"/>
            </w:tcMar>
          </w:tcPr>
          <w:p w14:paraId="05C41F09" w14:textId="77777777" w:rsidR="001E2DEB" w:rsidRDefault="001E2DEB" w:rsidP="001E2DEB">
            <w:pPr>
              <w:rPr>
                <w:ins w:id="2181"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4FE754FD" w14:textId="77777777" w:rsidR="001E2DEB" w:rsidRDefault="001E2DEB" w:rsidP="001E2DEB">
            <w:pPr>
              <w:rPr>
                <w:ins w:id="2182" w:author="Arjan Kloosterboer" w:date="2017-08-14T15:57:00Z"/>
                <w:rFonts w:ascii="Calibri" w:hAnsi="Calibri" w:cs="Calibri"/>
                <w:color w:val="0F0F0F"/>
                <w:sz w:val="22"/>
                <w:szCs w:val="22"/>
              </w:rPr>
            </w:pPr>
            <w:ins w:id="2183" w:author="Arjan Kloosterboer" w:date="2017-08-14T15:57:00Z">
              <w:r>
                <w:rPr>
                  <w:rFonts w:ascii="Calibri" w:hAnsi="Calibri" w:cs="Calibri"/>
                  <w:color w:val="0F0F0F"/>
                  <w:sz w:val="22"/>
                  <w:szCs w:val="22"/>
                </w:rPr>
                <w:t>Het betreft het nummer van het selectielijst-procestype (kolom Procestypenummer in de Gemeentelijke Selectielijst Archiefbescheiden), zoals bijvoorbeeld: 5.</w:t>
              </w:r>
            </w:ins>
          </w:p>
        </w:tc>
        <w:bookmarkEnd w:id="2101"/>
      </w:tr>
    </w:tbl>
    <w:p w14:paraId="3A142130"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184" w:author="Arjan Kloosterboer" w:date="2017-08-14T15:57:00Z"/>
          <w:rFonts w:ascii="Arial" w:hAnsi="Arial" w:cs="Arial"/>
          <w:b/>
          <w:color w:val="004080"/>
          <w:sz w:val="24"/>
          <w:szCs w:val="24"/>
          <w:lang w:eastAsia="en-US"/>
        </w:rPr>
      </w:pPr>
      <w:bookmarkStart w:id="2185" w:name="BKM_88298F70_BFA8_4487_BC85_C1AE31B0F058"/>
      <w:ins w:id="2186" w:author="Arjan Kloosterboer" w:date="2017-08-14T15:57:00Z">
        <w:r w:rsidRPr="001E2DEB">
          <w:rPr>
            <w:rFonts w:ascii="Arial" w:hAnsi="Arial" w:cs="Arial"/>
            <w:b/>
            <w:color w:val="004080"/>
            <w:sz w:val="24"/>
            <w:szCs w:val="24"/>
            <w:lang w:eastAsia="en-US"/>
          </w:rPr>
          <w:t>«Attribuutsoort» 'Procesobjecttype'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221FC22C" w14:textId="77777777" w:rsidTr="001E2DEB">
        <w:trPr>
          <w:ins w:id="218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149F09A" w14:textId="77777777" w:rsidR="001E2DEB" w:rsidRDefault="001E2DEB" w:rsidP="001E2DEB">
            <w:pPr>
              <w:rPr>
                <w:ins w:id="2188" w:author="Arjan Kloosterboer" w:date="2017-08-14T15:57:00Z"/>
                <w:rFonts w:ascii="Calibri" w:hAnsi="Calibri" w:cs="Calibri"/>
                <w:color w:val="000000"/>
                <w:sz w:val="22"/>
                <w:szCs w:val="22"/>
              </w:rPr>
            </w:pPr>
            <w:ins w:id="2189" w:author="Arjan Kloosterboer" w:date="2017-08-14T15:57: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7CA00654" w14:textId="77777777" w:rsidR="001E2DEB" w:rsidRDefault="001E2DEB" w:rsidP="001E2DEB">
            <w:pPr>
              <w:rPr>
                <w:ins w:id="2190" w:author="Arjan Kloosterboer" w:date="2017-08-14T15:57:00Z"/>
                <w:rFonts w:ascii="Calibri" w:hAnsi="Calibri" w:cs="Calibri"/>
                <w:color w:val="000000"/>
                <w:sz w:val="22"/>
                <w:szCs w:val="22"/>
              </w:rPr>
            </w:pPr>
            <w:ins w:id="2191" w:author="Arjan Kloosterboer" w:date="2017-08-14T15:57:00Z">
              <w:r>
                <w:rPr>
                  <w:rFonts w:ascii="Calibri" w:hAnsi="Calibri" w:cs="Calibri"/>
                  <w:color w:val="000000"/>
                  <w:sz w:val="22"/>
                  <w:szCs w:val="22"/>
                </w:rPr>
                <w:t>Procesobjecttype</w:t>
              </w:r>
            </w:ins>
          </w:p>
        </w:tc>
      </w:tr>
      <w:tr w:rsidR="001E2DEB" w14:paraId="14479632" w14:textId="77777777" w:rsidTr="001E2DEB">
        <w:trPr>
          <w:ins w:id="2192"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3768DCFD" w14:textId="77777777" w:rsidR="001E2DEB" w:rsidRDefault="001E2DEB" w:rsidP="001E2DEB">
            <w:pPr>
              <w:rPr>
                <w:ins w:id="2193" w:author="Arjan Kloosterboer" w:date="2017-08-14T15:57:00Z"/>
                <w:rFonts w:ascii="Calibri" w:hAnsi="Calibri" w:cs="Calibri"/>
                <w:color w:val="000000"/>
                <w:sz w:val="22"/>
                <w:szCs w:val="22"/>
              </w:rPr>
            </w:pPr>
            <w:ins w:id="2194" w:author="Arjan Kloosterboer" w:date="2017-08-14T15:57: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4CF2A8EE" w14:textId="77777777" w:rsidR="001E2DEB" w:rsidRDefault="001E2DEB" w:rsidP="001E2DEB">
            <w:pPr>
              <w:rPr>
                <w:ins w:id="2195" w:author="Arjan Kloosterboer" w:date="2017-08-14T15:57:00Z"/>
                <w:rFonts w:ascii="Calibri" w:hAnsi="Calibri" w:cs="Calibri"/>
                <w:color w:val="000000"/>
                <w:sz w:val="22"/>
                <w:szCs w:val="22"/>
              </w:rPr>
            </w:pPr>
            <w:ins w:id="2196" w:author="Arjan Kloosterboer" w:date="2017-08-14T15:57:00Z">
              <w:r>
                <w:rPr>
                  <w:rFonts w:ascii="Calibri" w:hAnsi="Calibri" w:cs="Calibri"/>
                  <w:color w:val="000000"/>
                  <w:sz w:val="22"/>
                  <w:szCs w:val="22"/>
                </w:rPr>
                <w:t>KING</w:t>
              </w:r>
            </w:ins>
          </w:p>
        </w:tc>
      </w:tr>
      <w:tr w:rsidR="001E2DEB" w14:paraId="13FF7BDF" w14:textId="77777777" w:rsidTr="001E2DEB">
        <w:trPr>
          <w:trHeight w:val="268"/>
          <w:ins w:id="2197"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959A693" w14:textId="77777777" w:rsidR="001E2DEB" w:rsidRDefault="001E2DEB" w:rsidP="001E2DEB">
            <w:pPr>
              <w:rPr>
                <w:ins w:id="2198" w:author="Arjan Kloosterboer" w:date="2017-08-14T15:57:00Z"/>
                <w:rFonts w:ascii="Calibri" w:hAnsi="Calibri" w:cs="Calibri"/>
                <w:color w:val="000000"/>
                <w:sz w:val="22"/>
                <w:szCs w:val="22"/>
              </w:rPr>
            </w:pPr>
            <w:ins w:id="2199" w:author="Arjan Kloosterboer" w:date="2017-08-14T15:57: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1F5827E7" w14:textId="77777777" w:rsidR="001E2DEB" w:rsidRDefault="001E2DEB" w:rsidP="001E2DEB">
            <w:pPr>
              <w:rPr>
                <w:ins w:id="2200" w:author="Arjan Kloosterboer" w:date="2017-08-14T15:57:00Z"/>
                <w:rFonts w:ascii="Calibri" w:hAnsi="Calibri" w:cs="Calibri"/>
                <w:color w:val="000000"/>
                <w:sz w:val="22"/>
                <w:szCs w:val="22"/>
              </w:rPr>
            </w:pPr>
          </w:p>
        </w:tc>
      </w:tr>
      <w:tr w:rsidR="001E2DEB" w14:paraId="7F826026" w14:textId="77777777" w:rsidTr="001E2DEB">
        <w:trPr>
          <w:ins w:id="220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B3FE145" w14:textId="77777777" w:rsidR="001E2DEB" w:rsidRDefault="001E2DEB" w:rsidP="001E2DEB">
            <w:pPr>
              <w:rPr>
                <w:ins w:id="2202" w:author="Arjan Kloosterboer" w:date="2017-08-14T15:57:00Z"/>
                <w:rFonts w:ascii="Calibri" w:hAnsi="Calibri" w:cs="Calibri"/>
                <w:color w:val="000000"/>
                <w:sz w:val="22"/>
                <w:szCs w:val="22"/>
              </w:rPr>
            </w:pPr>
            <w:ins w:id="2203" w:author="Arjan Kloosterboer" w:date="2017-08-14T15:57: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CB1E3F0" w14:textId="77777777" w:rsidR="001E2DEB" w:rsidRDefault="001E2DEB" w:rsidP="001E2DEB">
            <w:pPr>
              <w:rPr>
                <w:ins w:id="2204" w:author="Arjan Kloosterboer" w:date="2017-08-14T15:57:00Z"/>
                <w:rFonts w:ascii="Calibri" w:hAnsi="Calibri" w:cs="Calibri"/>
                <w:color w:val="000000"/>
                <w:sz w:val="22"/>
                <w:szCs w:val="22"/>
              </w:rPr>
            </w:pPr>
            <w:ins w:id="2205" w:author="Arjan Kloosterboer" w:date="2017-08-14T15:57:00Z">
              <w:r>
                <w:rPr>
                  <w:rFonts w:ascii="Calibri" w:hAnsi="Calibri" w:cs="Calibri"/>
                  <w:color w:val="0F0F0F"/>
                  <w:sz w:val="22"/>
                  <w:szCs w:val="22"/>
                </w:rPr>
                <w:t>Het onderwerp waarop het selectielijst-procestype betrekking heeft.</w:t>
              </w:r>
            </w:ins>
          </w:p>
        </w:tc>
      </w:tr>
      <w:tr w:rsidR="001E2DEB" w14:paraId="620946CA" w14:textId="77777777" w:rsidTr="001E2DEB">
        <w:trPr>
          <w:ins w:id="220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7AF9CA6" w14:textId="77777777" w:rsidR="001E2DEB" w:rsidRDefault="001E2DEB" w:rsidP="001E2DEB">
            <w:pPr>
              <w:rPr>
                <w:ins w:id="2207" w:author="Arjan Kloosterboer" w:date="2017-08-14T15:57:00Z"/>
                <w:rFonts w:ascii="Calibri" w:hAnsi="Calibri" w:cs="Calibri"/>
                <w:color w:val="000000"/>
                <w:sz w:val="22"/>
                <w:szCs w:val="22"/>
              </w:rPr>
            </w:pPr>
            <w:ins w:id="2208" w:author="Arjan Kloosterboer" w:date="2017-08-14T15:57: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719561C" w14:textId="77777777" w:rsidR="001E2DEB" w:rsidRDefault="001E2DEB" w:rsidP="001E2DEB">
            <w:pPr>
              <w:rPr>
                <w:ins w:id="2209" w:author="Arjan Kloosterboer" w:date="2017-08-14T15:57:00Z"/>
                <w:rFonts w:ascii="Calibri" w:hAnsi="Calibri" w:cs="Calibri"/>
                <w:color w:val="000000"/>
                <w:sz w:val="22"/>
                <w:szCs w:val="22"/>
              </w:rPr>
            </w:pPr>
            <w:ins w:id="2210" w:author="Arjan Kloosterboer" w:date="2017-08-14T15:57:00Z">
              <w:r>
                <w:rPr>
                  <w:rFonts w:ascii="Calibri" w:hAnsi="Calibri" w:cs="Calibri"/>
                  <w:color w:val="000000"/>
                  <w:sz w:val="22"/>
                  <w:szCs w:val="22"/>
                </w:rPr>
                <w:t>KING</w:t>
              </w:r>
            </w:ins>
          </w:p>
        </w:tc>
      </w:tr>
      <w:tr w:rsidR="001E2DEB" w14:paraId="18D58CF1" w14:textId="77777777" w:rsidTr="001E2DEB">
        <w:trPr>
          <w:ins w:id="221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18ED8C53" w14:textId="77777777" w:rsidR="001E2DEB" w:rsidRDefault="001E2DEB" w:rsidP="001E2DEB">
            <w:pPr>
              <w:rPr>
                <w:ins w:id="2212" w:author="Arjan Kloosterboer" w:date="2017-08-14T15:57:00Z"/>
                <w:rFonts w:ascii="Calibri" w:hAnsi="Calibri" w:cs="Calibri"/>
                <w:color w:val="000000"/>
                <w:sz w:val="22"/>
                <w:szCs w:val="22"/>
              </w:rPr>
            </w:pPr>
            <w:ins w:id="2213" w:author="Arjan Kloosterboer" w:date="2017-08-14T15:57: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C2D16EE" w14:textId="77777777" w:rsidR="001E2DEB" w:rsidRDefault="001E2DEB" w:rsidP="001E2DEB">
            <w:pPr>
              <w:rPr>
                <w:ins w:id="2214" w:author="Arjan Kloosterboer" w:date="2017-08-14T15:57:00Z"/>
                <w:rFonts w:ascii="Calibri" w:hAnsi="Calibri" w:cs="Calibri"/>
                <w:color w:val="000000"/>
                <w:sz w:val="22"/>
                <w:szCs w:val="22"/>
              </w:rPr>
            </w:pPr>
            <w:ins w:id="2215" w:author="Arjan Kloosterboer" w:date="2017-08-14T15:57:00Z">
              <w:r>
                <w:rPr>
                  <w:rFonts w:ascii="Calibri" w:hAnsi="Calibri" w:cs="Calibri"/>
                  <w:color w:val="000000"/>
                  <w:sz w:val="22"/>
                  <w:szCs w:val="22"/>
                </w:rPr>
                <w:t>1-2-2017</w:t>
              </w:r>
            </w:ins>
          </w:p>
        </w:tc>
      </w:tr>
      <w:tr w:rsidR="001E2DEB" w14:paraId="6436D5C9" w14:textId="77777777" w:rsidTr="001E2DEB">
        <w:trPr>
          <w:ins w:id="221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38CC35B" w14:textId="77777777" w:rsidR="001E2DEB" w:rsidRDefault="001E2DEB" w:rsidP="001E2DEB">
            <w:pPr>
              <w:rPr>
                <w:ins w:id="2217" w:author="Arjan Kloosterboer" w:date="2017-08-14T15:57:00Z"/>
                <w:rFonts w:ascii="Calibri" w:hAnsi="Calibri" w:cs="Calibri"/>
                <w:color w:val="000000"/>
                <w:sz w:val="22"/>
                <w:szCs w:val="22"/>
              </w:rPr>
            </w:pPr>
            <w:ins w:id="2218" w:author="Arjan Kloosterboer" w:date="2017-08-14T15:57: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5A2F50AD" w14:textId="77777777" w:rsidR="001E2DEB" w:rsidRDefault="001E2DEB" w:rsidP="001E2DEB">
            <w:pPr>
              <w:rPr>
                <w:ins w:id="2219" w:author="Arjan Kloosterboer" w:date="2017-08-14T15:57:00Z"/>
                <w:rFonts w:ascii="Calibri" w:hAnsi="Calibri" w:cs="Calibri"/>
                <w:color w:val="000000"/>
                <w:sz w:val="22"/>
                <w:szCs w:val="22"/>
              </w:rPr>
            </w:pPr>
            <w:ins w:id="2220" w:author="Arjan Kloosterboer" w:date="2017-08-14T15:57:00Z">
              <w:r>
                <w:rPr>
                  <w:rFonts w:ascii="Calibri" w:hAnsi="Calibri" w:cs="Calibri"/>
                  <w:color w:val="000000"/>
                  <w:sz w:val="22"/>
                  <w:szCs w:val="22"/>
                </w:rPr>
                <w:t>AN80</w:t>
              </w:r>
            </w:ins>
          </w:p>
        </w:tc>
      </w:tr>
      <w:tr w:rsidR="001E2DEB" w14:paraId="2E752A9B" w14:textId="77777777" w:rsidTr="001E2DEB">
        <w:trPr>
          <w:ins w:id="222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6B4712A" w14:textId="77777777" w:rsidR="001E2DEB" w:rsidRDefault="001E2DEB" w:rsidP="001E2DEB">
            <w:pPr>
              <w:rPr>
                <w:ins w:id="2222" w:author="Arjan Kloosterboer" w:date="2017-08-14T15:57:00Z"/>
                <w:rFonts w:ascii="Calibri" w:hAnsi="Calibri" w:cs="Calibri"/>
                <w:color w:val="000000"/>
                <w:sz w:val="22"/>
                <w:szCs w:val="22"/>
              </w:rPr>
            </w:pPr>
            <w:ins w:id="2223" w:author="Arjan Kloosterboer" w:date="2017-08-14T15:57: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7366165F" w14:textId="77777777" w:rsidR="001E2DEB" w:rsidRDefault="001E2DEB" w:rsidP="001E2DEB">
            <w:pPr>
              <w:rPr>
                <w:ins w:id="2224" w:author="Arjan Kloosterboer" w:date="2017-08-14T15:57:00Z"/>
                <w:rFonts w:ascii="Calibri" w:hAnsi="Calibri" w:cs="Calibri"/>
                <w:color w:val="000000"/>
                <w:sz w:val="22"/>
                <w:szCs w:val="22"/>
              </w:rPr>
            </w:pPr>
            <w:ins w:id="2225" w:author="Arjan Kloosterboer" w:date="2017-08-14T15:57:00Z">
              <w:r>
                <w:rPr>
                  <w:rFonts w:ascii="Calibri" w:hAnsi="Calibri" w:cs="Calibri"/>
                  <w:color w:val="000000"/>
                  <w:sz w:val="22"/>
                  <w:szCs w:val="22"/>
                </w:rPr>
                <w:t>De benamingen van procesobjecttypen zoals benoemd in de selectielijst archiefbescheiden.</w:t>
              </w:r>
            </w:ins>
          </w:p>
        </w:tc>
      </w:tr>
      <w:tr w:rsidR="001E2DEB" w14:paraId="0813FD95" w14:textId="77777777" w:rsidTr="001E2DEB">
        <w:trPr>
          <w:ins w:id="222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5FF04BF5" w14:textId="77777777" w:rsidR="001E2DEB" w:rsidRDefault="001E2DEB" w:rsidP="001E2DEB">
            <w:pPr>
              <w:rPr>
                <w:ins w:id="2227" w:author="Arjan Kloosterboer" w:date="2017-08-14T15:57:00Z"/>
                <w:rFonts w:ascii="Calibri" w:hAnsi="Calibri" w:cs="Calibri"/>
                <w:b/>
                <w:bCs/>
                <w:color w:val="000000"/>
                <w:sz w:val="22"/>
                <w:szCs w:val="22"/>
              </w:rPr>
            </w:pPr>
            <w:ins w:id="2228" w:author="Arjan Kloosterboer" w:date="2017-08-14T15:57: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09ED311" w14:textId="77777777" w:rsidR="001E2DEB" w:rsidRDefault="001E2DEB" w:rsidP="001E2DEB">
            <w:pPr>
              <w:rPr>
                <w:ins w:id="2229" w:author="Arjan Kloosterboer" w:date="2017-08-14T15:57:00Z"/>
                <w:rFonts w:ascii="Calibri" w:hAnsi="Calibri" w:cs="Calibri"/>
                <w:color w:val="000000"/>
                <w:sz w:val="22"/>
                <w:szCs w:val="22"/>
              </w:rPr>
            </w:pPr>
            <w:ins w:id="2230" w:author="Arjan Kloosterboer" w:date="2017-08-14T15:57:00Z">
              <w:r>
                <w:rPr>
                  <w:rFonts w:ascii="Calibri" w:hAnsi="Calibri" w:cs="Calibri"/>
                  <w:color w:val="000000"/>
                  <w:sz w:val="22"/>
                  <w:szCs w:val="22"/>
                </w:rPr>
                <w:t>Zie groep</w:t>
              </w:r>
            </w:ins>
          </w:p>
        </w:tc>
      </w:tr>
      <w:tr w:rsidR="001E2DEB" w14:paraId="6BA012E9" w14:textId="77777777" w:rsidTr="001E2DEB">
        <w:trPr>
          <w:ins w:id="223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01F3FEC5" w14:textId="77777777" w:rsidR="001E2DEB" w:rsidRDefault="001E2DEB" w:rsidP="001E2DEB">
            <w:pPr>
              <w:rPr>
                <w:ins w:id="2232" w:author="Arjan Kloosterboer" w:date="2017-08-14T15:57:00Z"/>
                <w:rFonts w:ascii="Calibri" w:hAnsi="Calibri" w:cs="Calibri"/>
                <w:b/>
                <w:bCs/>
                <w:color w:val="000000"/>
                <w:sz w:val="22"/>
                <w:szCs w:val="22"/>
              </w:rPr>
            </w:pPr>
            <w:ins w:id="2233" w:author="Arjan Kloosterboer" w:date="2017-08-14T15:57: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881838B" w14:textId="77777777" w:rsidR="001E2DEB" w:rsidRDefault="001E2DEB" w:rsidP="001E2DEB">
            <w:pPr>
              <w:rPr>
                <w:ins w:id="2234" w:author="Arjan Kloosterboer" w:date="2017-08-14T15:57:00Z"/>
                <w:rFonts w:ascii="Calibri" w:hAnsi="Calibri" w:cs="Calibri"/>
                <w:color w:val="000000"/>
                <w:sz w:val="22"/>
                <w:szCs w:val="22"/>
              </w:rPr>
            </w:pPr>
            <w:ins w:id="2235" w:author="Arjan Kloosterboer" w:date="2017-08-14T15:57:00Z">
              <w:r>
                <w:rPr>
                  <w:rFonts w:ascii="Calibri" w:hAnsi="Calibri" w:cs="Calibri"/>
                  <w:color w:val="000000"/>
                  <w:sz w:val="22"/>
                  <w:szCs w:val="22"/>
                </w:rPr>
                <w:t>Zie groep</w:t>
              </w:r>
            </w:ins>
          </w:p>
        </w:tc>
      </w:tr>
      <w:tr w:rsidR="001E2DEB" w14:paraId="5969C8E1" w14:textId="77777777" w:rsidTr="001E2DEB">
        <w:trPr>
          <w:ins w:id="223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70253F1" w14:textId="77777777" w:rsidR="001E2DEB" w:rsidRDefault="001E2DEB" w:rsidP="001E2DEB">
            <w:pPr>
              <w:rPr>
                <w:ins w:id="2237" w:author="Arjan Kloosterboer" w:date="2017-08-14T15:57:00Z"/>
                <w:rFonts w:ascii="Calibri" w:hAnsi="Calibri" w:cs="Calibri"/>
                <w:b/>
                <w:bCs/>
                <w:color w:val="000000"/>
                <w:sz w:val="22"/>
                <w:szCs w:val="22"/>
              </w:rPr>
            </w:pPr>
            <w:ins w:id="2238" w:author="Arjan Kloosterboer" w:date="2017-08-14T15:57: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2F5B376B" w14:textId="77777777" w:rsidR="001E2DEB" w:rsidRDefault="001E2DEB" w:rsidP="001E2DEB">
            <w:pPr>
              <w:rPr>
                <w:ins w:id="2239" w:author="Arjan Kloosterboer" w:date="2017-08-14T15:57:00Z"/>
                <w:rFonts w:ascii="Calibri" w:hAnsi="Calibri" w:cs="Calibri"/>
                <w:color w:val="000000"/>
                <w:sz w:val="22"/>
                <w:szCs w:val="22"/>
              </w:rPr>
            </w:pPr>
            <w:ins w:id="2240" w:author="Arjan Kloosterboer" w:date="2017-08-14T15:57:00Z">
              <w:r>
                <w:rPr>
                  <w:rFonts w:ascii="Calibri" w:hAnsi="Calibri" w:cs="Calibri"/>
                  <w:color w:val="000000"/>
                  <w:sz w:val="22"/>
                  <w:szCs w:val="22"/>
                </w:rPr>
                <w:t>Nee</w:t>
              </w:r>
            </w:ins>
          </w:p>
        </w:tc>
      </w:tr>
      <w:tr w:rsidR="001E2DEB" w14:paraId="7A97A7C8" w14:textId="77777777" w:rsidTr="001E2DEB">
        <w:trPr>
          <w:ins w:id="224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A4C44BE" w14:textId="77777777" w:rsidR="001E2DEB" w:rsidRDefault="001E2DEB" w:rsidP="001E2DEB">
            <w:pPr>
              <w:rPr>
                <w:ins w:id="2242" w:author="Arjan Kloosterboer" w:date="2017-08-14T15:57:00Z"/>
                <w:rFonts w:ascii="Calibri" w:hAnsi="Calibri" w:cs="Calibri"/>
                <w:b/>
                <w:bCs/>
                <w:color w:val="000000"/>
                <w:sz w:val="22"/>
                <w:szCs w:val="22"/>
              </w:rPr>
            </w:pPr>
            <w:ins w:id="2243" w:author="Arjan Kloosterboer" w:date="2017-08-14T15:57: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AF6012A" w14:textId="77777777" w:rsidR="001E2DEB" w:rsidRDefault="001E2DEB" w:rsidP="001E2DEB">
            <w:pPr>
              <w:rPr>
                <w:ins w:id="2244" w:author="Arjan Kloosterboer" w:date="2017-08-14T15:57:00Z"/>
                <w:rFonts w:ascii="Calibri" w:hAnsi="Calibri" w:cs="Calibri"/>
                <w:color w:val="000000"/>
                <w:sz w:val="22"/>
                <w:szCs w:val="22"/>
              </w:rPr>
            </w:pPr>
            <w:ins w:id="2245" w:author="Arjan Kloosterboer" w:date="2017-08-14T15:57:00Z">
              <w:r>
                <w:rPr>
                  <w:rFonts w:ascii="Calibri" w:hAnsi="Calibri" w:cs="Calibri"/>
                  <w:color w:val="000000"/>
                  <w:sz w:val="22"/>
                  <w:szCs w:val="22"/>
                </w:rPr>
                <w:t>Nee</w:t>
              </w:r>
            </w:ins>
          </w:p>
        </w:tc>
      </w:tr>
      <w:tr w:rsidR="001E2DEB" w14:paraId="56E297BB" w14:textId="77777777" w:rsidTr="001E2DEB">
        <w:trPr>
          <w:ins w:id="224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270CA9DB" w14:textId="77777777" w:rsidR="001E2DEB" w:rsidRDefault="001E2DEB" w:rsidP="001E2DEB">
            <w:pPr>
              <w:rPr>
                <w:ins w:id="2247" w:author="Arjan Kloosterboer" w:date="2017-08-14T15:57:00Z"/>
                <w:rFonts w:ascii="Calibri" w:hAnsi="Calibri" w:cs="Calibri"/>
                <w:color w:val="000000"/>
                <w:sz w:val="22"/>
                <w:szCs w:val="22"/>
              </w:rPr>
            </w:pPr>
            <w:ins w:id="2248" w:author="Arjan Kloosterboer" w:date="2017-08-14T15:57: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2BDCF653" w14:textId="77777777" w:rsidR="001E2DEB" w:rsidRDefault="001E2DEB" w:rsidP="001E2DEB">
            <w:pPr>
              <w:rPr>
                <w:ins w:id="2249" w:author="Arjan Kloosterboer" w:date="2017-08-14T15:57:00Z"/>
                <w:rFonts w:ascii="Calibri" w:hAnsi="Calibri" w:cs="Calibri"/>
                <w:color w:val="000000"/>
                <w:sz w:val="22"/>
                <w:szCs w:val="22"/>
              </w:rPr>
            </w:pPr>
            <w:ins w:id="2250" w:author="Arjan Kloosterboer" w:date="2017-08-14T15:57:00Z">
              <w:r>
                <w:rPr>
                  <w:rFonts w:ascii="Calibri" w:hAnsi="Calibri" w:cs="Calibri"/>
                  <w:color w:val="000000"/>
                  <w:sz w:val="22"/>
                  <w:szCs w:val="22"/>
                </w:rPr>
                <w:t>1 - 1</w:t>
              </w:r>
            </w:ins>
          </w:p>
        </w:tc>
      </w:tr>
      <w:tr w:rsidR="001E2DEB" w14:paraId="2E82F790" w14:textId="77777777" w:rsidTr="001E2DEB">
        <w:trPr>
          <w:ins w:id="2251"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4DE3C902" w14:textId="77777777" w:rsidR="001E2DEB" w:rsidRDefault="001E2DEB" w:rsidP="001E2DEB">
            <w:pPr>
              <w:rPr>
                <w:ins w:id="2252" w:author="Arjan Kloosterboer" w:date="2017-08-14T15:57:00Z"/>
                <w:rFonts w:ascii="Calibri" w:hAnsi="Calibri" w:cs="Calibri"/>
                <w:color w:val="000000"/>
                <w:sz w:val="22"/>
                <w:szCs w:val="22"/>
              </w:rPr>
            </w:pPr>
            <w:ins w:id="2253" w:author="Arjan Kloosterboer" w:date="2017-08-14T15:57: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36A33708" w14:textId="77777777" w:rsidR="001E2DEB" w:rsidRDefault="001E2DEB" w:rsidP="001E2DEB">
            <w:pPr>
              <w:rPr>
                <w:ins w:id="2254" w:author="Arjan Kloosterboer" w:date="2017-08-14T15:57:00Z"/>
                <w:rFonts w:ascii="Calibri" w:hAnsi="Calibri" w:cs="Calibri"/>
                <w:color w:val="000000"/>
                <w:sz w:val="22"/>
                <w:szCs w:val="22"/>
              </w:rPr>
            </w:pPr>
            <w:ins w:id="2255" w:author="Arjan Kloosterboer" w:date="2017-08-14T15:57:00Z">
              <w:r>
                <w:rPr>
                  <w:rFonts w:ascii="Calibri" w:hAnsi="Calibri" w:cs="Calibri"/>
                  <w:color w:val="000000"/>
                  <w:sz w:val="22"/>
                  <w:szCs w:val="22"/>
                </w:rPr>
                <w:t>Gemeentelijk kerngegeven</w:t>
              </w:r>
            </w:ins>
          </w:p>
        </w:tc>
      </w:tr>
      <w:tr w:rsidR="001E2DEB" w14:paraId="2AD2EE9C" w14:textId="77777777" w:rsidTr="001E2DEB">
        <w:trPr>
          <w:ins w:id="2256" w:author="Arjan Kloosterboer" w:date="2017-08-14T15:57:00Z"/>
        </w:trPr>
        <w:tc>
          <w:tcPr>
            <w:tcW w:w="3690" w:type="dxa"/>
            <w:gridSpan w:val="2"/>
            <w:tcBorders>
              <w:top w:val="nil"/>
              <w:left w:val="nil"/>
              <w:bottom w:val="nil"/>
              <w:right w:val="nil"/>
            </w:tcBorders>
            <w:tcMar>
              <w:top w:w="0" w:type="dxa"/>
              <w:left w:w="60" w:type="dxa"/>
              <w:bottom w:w="0" w:type="dxa"/>
              <w:right w:w="60" w:type="dxa"/>
            </w:tcMar>
          </w:tcPr>
          <w:p w14:paraId="716017FE" w14:textId="77777777" w:rsidR="001E2DEB" w:rsidRDefault="001E2DEB" w:rsidP="001E2DEB">
            <w:pPr>
              <w:rPr>
                <w:ins w:id="2257" w:author="Arjan Kloosterboer" w:date="2017-08-14T15:57:00Z"/>
                <w:rFonts w:ascii="Calibri" w:hAnsi="Calibri" w:cs="Calibri"/>
                <w:color w:val="000000"/>
                <w:sz w:val="22"/>
                <w:szCs w:val="22"/>
              </w:rPr>
            </w:pPr>
            <w:ins w:id="2258" w:author="Arjan Kloosterboer" w:date="2017-08-14T15:57: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0E854C75" w14:textId="77777777" w:rsidR="001E2DEB" w:rsidRDefault="001E2DEB" w:rsidP="001E2DEB">
            <w:pPr>
              <w:rPr>
                <w:ins w:id="2259" w:author="Arjan Kloosterboer" w:date="2017-08-14T15:57:00Z"/>
                <w:rFonts w:ascii="Calibri" w:hAnsi="Calibri" w:cs="Calibri"/>
                <w:color w:val="000000"/>
                <w:sz w:val="22"/>
                <w:szCs w:val="22"/>
              </w:rPr>
            </w:pPr>
            <w:ins w:id="2260" w:author="Arjan Kloosterboer" w:date="2017-08-14T15:57:00Z">
              <w:r>
                <w:rPr>
                  <w:rFonts w:ascii="Calibri" w:hAnsi="Calibri" w:cs="Calibri"/>
                  <w:color w:val="000000"/>
                  <w:sz w:val="22"/>
                  <w:szCs w:val="22"/>
                </w:rPr>
                <w:t>-</w:t>
              </w:r>
            </w:ins>
          </w:p>
        </w:tc>
      </w:tr>
      <w:tr w:rsidR="001E2DEB" w14:paraId="412A5AEE" w14:textId="77777777" w:rsidTr="001E2DEB">
        <w:trPr>
          <w:ins w:id="2261" w:author="Arjan Kloosterboer" w:date="2017-08-14T15:57:00Z"/>
        </w:trPr>
        <w:tc>
          <w:tcPr>
            <w:tcW w:w="9360" w:type="dxa"/>
            <w:gridSpan w:val="3"/>
            <w:tcBorders>
              <w:top w:val="nil"/>
              <w:left w:val="nil"/>
              <w:bottom w:val="nil"/>
              <w:right w:val="nil"/>
            </w:tcBorders>
            <w:tcMar>
              <w:top w:w="0" w:type="dxa"/>
              <w:left w:w="60" w:type="dxa"/>
              <w:bottom w:w="0" w:type="dxa"/>
              <w:right w:w="60" w:type="dxa"/>
            </w:tcMar>
          </w:tcPr>
          <w:p w14:paraId="7918A2CC" w14:textId="77777777" w:rsidR="001E2DEB" w:rsidRDefault="001E2DEB" w:rsidP="001E2DEB">
            <w:pPr>
              <w:rPr>
                <w:ins w:id="2262" w:author="Arjan Kloosterboer" w:date="2017-08-14T15:57:00Z"/>
                <w:rFonts w:ascii="Calibri" w:hAnsi="Calibri" w:cs="Calibri"/>
                <w:color w:val="0F0F0F"/>
                <w:sz w:val="22"/>
                <w:szCs w:val="22"/>
              </w:rPr>
            </w:pPr>
            <w:ins w:id="2263" w:author="Arjan Kloosterboer" w:date="2017-08-14T15:57:00Z">
              <w:r>
                <w:rPr>
                  <w:rFonts w:ascii="Calibri" w:hAnsi="Calibri" w:cs="Calibri"/>
                  <w:b/>
                  <w:bCs/>
                  <w:color w:val="0F0F0F"/>
                  <w:sz w:val="22"/>
                  <w:szCs w:val="22"/>
                </w:rPr>
                <w:t>Toelichting</w:t>
              </w:r>
            </w:ins>
          </w:p>
        </w:tc>
      </w:tr>
      <w:tr w:rsidR="001E2DEB" w14:paraId="19140E9C" w14:textId="77777777" w:rsidTr="001E2DEB">
        <w:trPr>
          <w:ins w:id="2264" w:author="Arjan Kloosterboer" w:date="2017-08-14T15:57:00Z"/>
        </w:trPr>
        <w:tc>
          <w:tcPr>
            <w:tcW w:w="450" w:type="dxa"/>
            <w:tcBorders>
              <w:top w:val="nil"/>
              <w:left w:val="nil"/>
              <w:bottom w:val="nil"/>
              <w:right w:val="nil"/>
            </w:tcBorders>
            <w:tcMar>
              <w:top w:w="0" w:type="dxa"/>
              <w:left w:w="60" w:type="dxa"/>
              <w:bottom w:w="0" w:type="dxa"/>
              <w:right w:w="60" w:type="dxa"/>
            </w:tcMar>
          </w:tcPr>
          <w:p w14:paraId="10EF28D1" w14:textId="77777777" w:rsidR="001E2DEB" w:rsidRDefault="001E2DEB" w:rsidP="001E2DEB">
            <w:pPr>
              <w:rPr>
                <w:ins w:id="2265" w:author="Arjan Kloosterboer" w:date="2017-08-14T15:57: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7AD9403" w14:textId="33146AA6" w:rsidR="001E2DEB" w:rsidRDefault="001E2DEB" w:rsidP="00863E44">
            <w:pPr>
              <w:rPr>
                <w:ins w:id="2266" w:author="Arjan Kloosterboer" w:date="2017-08-14T15:57:00Z"/>
                <w:rFonts w:ascii="Calibri" w:hAnsi="Calibri" w:cs="Calibri"/>
                <w:color w:val="0F0F0F"/>
                <w:sz w:val="22"/>
                <w:szCs w:val="22"/>
              </w:rPr>
            </w:pPr>
            <w:ins w:id="2267" w:author="Arjan Kloosterboer" w:date="2017-08-14T15:57:00Z">
              <w:r>
                <w:rPr>
                  <w:rFonts w:ascii="Calibri" w:hAnsi="Calibri" w:cs="Calibri"/>
                  <w:color w:val="0F0F0F"/>
                  <w:sz w:val="22"/>
                  <w:szCs w:val="22"/>
                </w:rPr>
                <w:t>Het betreft de naam van het procesobject waarop het selectielijst-procestype betrekking heeft (kolom Procesobject in de Gemeentelijke Selectielijst Archiefbescheiden), zoals bijvoorbeeld: "Het geleverde product of</w:t>
              </w:r>
            </w:ins>
            <w:ins w:id="2268" w:author="Arjan Kloosterboer" w:date="2017-09-18T16:54:00Z">
              <w:r w:rsidR="00863E44">
                <w:rPr>
                  <w:rFonts w:ascii="Calibri" w:hAnsi="Calibri" w:cs="Calibri"/>
                  <w:color w:val="0F0F0F"/>
                  <w:sz w:val="22"/>
                  <w:szCs w:val="22"/>
                </w:rPr>
                <w:t xml:space="preserve"> </w:t>
              </w:r>
            </w:ins>
            <w:ins w:id="2269" w:author="Arjan Kloosterboer" w:date="2017-08-14T15:57:00Z">
              <w:r>
                <w:rPr>
                  <w:rFonts w:ascii="Calibri" w:hAnsi="Calibri" w:cs="Calibri"/>
                  <w:color w:val="0F0F0F"/>
                  <w:sz w:val="22"/>
                  <w:szCs w:val="22"/>
                </w:rPr>
                <w:t>de geleverde dienst".</w:t>
              </w:r>
            </w:ins>
          </w:p>
        </w:tc>
        <w:bookmarkEnd w:id="2185"/>
      </w:tr>
      <w:bookmarkEnd w:id="1934"/>
    </w:tbl>
    <w:p w14:paraId="31813025" w14:textId="7913F130" w:rsidR="001E2DEB" w:rsidRDefault="001E2DEB" w:rsidP="001E2DEB">
      <w:pPr>
        <w:rPr>
          <w:ins w:id="2270" w:author="Arjan Kloosterboer" w:date="2017-09-18T16:46:00Z"/>
          <w:rFonts w:ascii="Calibri" w:hAnsi="Calibri" w:cs="Calibri"/>
          <w:color w:val="000000"/>
          <w:szCs w:val="20"/>
        </w:rPr>
      </w:pPr>
    </w:p>
    <w:p w14:paraId="72CE885E" w14:textId="77777777" w:rsidR="00CB38EE" w:rsidRPr="00CB38EE" w:rsidRDefault="00CB38EE" w:rsidP="00CB38EE">
      <w:pPr>
        <w:widowControl w:val="0"/>
        <w:autoSpaceDE w:val="0"/>
        <w:autoSpaceDN w:val="0"/>
        <w:adjustRightInd w:val="0"/>
        <w:spacing w:before="240" w:after="60" w:line="240" w:lineRule="auto"/>
        <w:contextualSpacing w:val="0"/>
        <w:outlineLvl w:val="3"/>
        <w:rPr>
          <w:ins w:id="2271" w:author="Arjan Kloosterboer" w:date="2017-09-18T16:46:00Z"/>
          <w:rFonts w:ascii="Arial" w:hAnsi="Arial" w:cs="Arial"/>
          <w:b/>
          <w:color w:val="004080"/>
          <w:sz w:val="24"/>
          <w:szCs w:val="24"/>
          <w:lang w:eastAsia="en-US"/>
        </w:rPr>
      </w:pPr>
      <w:bookmarkStart w:id="2272" w:name="BKM_6278370F_391D_40D5_93AF_A35FA37EF611"/>
      <w:ins w:id="2273" w:author="Arjan Kloosterboer" w:date="2017-09-18T16:46:00Z">
        <w:r w:rsidRPr="00CB38EE">
          <w:rPr>
            <w:rFonts w:ascii="Arial" w:hAnsi="Arial" w:cs="Arial"/>
            <w:b/>
            <w:color w:val="004080"/>
            <w:sz w:val="24"/>
            <w:szCs w:val="24"/>
            <w:lang w:eastAsia="en-US"/>
          </w:rPr>
          <w:t>«Attribuutsoort» 'Selectielijst-omschrijving' van gegevensgroeptype 'Selectielijst procestype'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CB38EE" w14:paraId="2780D561" w14:textId="77777777" w:rsidTr="00990384">
        <w:trPr>
          <w:ins w:id="2274"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8527907" w14:textId="77777777" w:rsidR="00CB38EE" w:rsidRDefault="00CB38EE" w:rsidP="00990384">
            <w:pPr>
              <w:rPr>
                <w:ins w:id="2275" w:author="Arjan Kloosterboer" w:date="2017-09-18T16:46:00Z"/>
                <w:rFonts w:ascii="Calibri" w:hAnsi="Calibri" w:cs="Calibri"/>
                <w:color w:val="000000"/>
                <w:sz w:val="22"/>
                <w:szCs w:val="22"/>
              </w:rPr>
            </w:pPr>
            <w:ins w:id="2276" w:author="Arjan Kloosterboer" w:date="2017-09-18T16:46: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EF9FD8D" w14:textId="77777777" w:rsidR="00CB38EE" w:rsidRDefault="00CB38EE" w:rsidP="00990384">
            <w:pPr>
              <w:rPr>
                <w:ins w:id="2277" w:author="Arjan Kloosterboer" w:date="2017-09-18T16:46:00Z"/>
                <w:rFonts w:ascii="Calibri" w:hAnsi="Calibri" w:cs="Calibri"/>
                <w:color w:val="000000"/>
                <w:sz w:val="22"/>
                <w:szCs w:val="22"/>
              </w:rPr>
            </w:pPr>
            <w:ins w:id="2278" w:author="Arjan Kloosterboer" w:date="2017-09-18T16:46:00Z">
              <w:r>
                <w:rPr>
                  <w:rFonts w:ascii="Calibri" w:hAnsi="Calibri" w:cs="Calibri"/>
                  <w:color w:val="000000"/>
                  <w:sz w:val="22"/>
                  <w:szCs w:val="22"/>
                </w:rPr>
                <w:t>Selectielijst-omschrijving</w:t>
              </w:r>
            </w:ins>
          </w:p>
        </w:tc>
      </w:tr>
      <w:tr w:rsidR="00CB38EE" w14:paraId="00A0C82D" w14:textId="77777777" w:rsidTr="00990384">
        <w:trPr>
          <w:ins w:id="2279"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1486A4D6" w14:textId="77777777" w:rsidR="00CB38EE" w:rsidRDefault="00CB38EE" w:rsidP="00990384">
            <w:pPr>
              <w:rPr>
                <w:ins w:id="2280" w:author="Arjan Kloosterboer" w:date="2017-09-18T16:46:00Z"/>
                <w:rFonts w:ascii="Calibri" w:hAnsi="Calibri" w:cs="Calibri"/>
                <w:color w:val="000000"/>
                <w:sz w:val="22"/>
                <w:szCs w:val="22"/>
              </w:rPr>
            </w:pPr>
            <w:ins w:id="2281" w:author="Arjan Kloosterboer" w:date="2017-09-18T16:46: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0C6E5ADF" w14:textId="77777777" w:rsidR="00CB38EE" w:rsidRDefault="00CB38EE" w:rsidP="00990384">
            <w:pPr>
              <w:rPr>
                <w:ins w:id="2282" w:author="Arjan Kloosterboer" w:date="2017-09-18T16:46:00Z"/>
                <w:rFonts w:ascii="Calibri" w:hAnsi="Calibri" w:cs="Calibri"/>
                <w:color w:val="000000"/>
                <w:sz w:val="22"/>
                <w:szCs w:val="22"/>
              </w:rPr>
            </w:pPr>
            <w:ins w:id="2283" w:author="Arjan Kloosterboer" w:date="2017-09-18T16:46:00Z">
              <w:r>
                <w:rPr>
                  <w:rFonts w:ascii="Calibri" w:hAnsi="Calibri" w:cs="Calibri"/>
                  <w:color w:val="000000"/>
                  <w:sz w:val="22"/>
                  <w:szCs w:val="22"/>
                </w:rPr>
                <w:t>KING</w:t>
              </w:r>
            </w:ins>
          </w:p>
        </w:tc>
      </w:tr>
      <w:tr w:rsidR="00CB38EE" w14:paraId="41233B09" w14:textId="77777777" w:rsidTr="00990384">
        <w:trPr>
          <w:trHeight w:val="268"/>
          <w:ins w:id="2284"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332C0B70" w14:textId="77777777" w:rsidR="00CB38EE" w:rsidRDefault="00CB38EE" w:rsidP="00990384">
            <w:pPr>
              <w:rPr>
                <w:ins w:id="2285" w:author="Arjan Kloosterboer" w:date="2017-09-18T16:46:00Z"/>
                <w:rFonts w:ascii="Calibri" w:hAnsi="Calibri" w:cs="Calibri"/>
                <w:color w:val="000000"/>
                <w:sz w:val="22"/>
                <w:szCs w:val="22"/>
              </w:rPr>
            </w:pPr>
            <w:ins w:id="2286" w:author="Arjan Kloosterboer" w:date="2017-09-18T16:46: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3BBF9E28" w14:textId="77777777" w:rsidR="00CB38EE" w:rsidRDefault="00CB38EE" w:rsidP="00990384">
            <w:pPr>
              <w:rPr>
                <w:ins w:id="2287" w:author="Arjan Kloosterboer" w:date="2017-09-18T16:46:00Z"/>
                <w:rFonts w:ascii="Calibri" w:hAnsi="Calibri" w:cs="Calibri"/>
                <w:color w:val="000000"/>
                <w:sz w:val="22"/>
                <w:szCs w:val="22"/>
              </w:rPr>
            </w:pPr>
          </w:p>
        </w:tc>
      </w:tr>
      <w:tr w:rsidR="00CB38EE" w14:paraId="6543EF73" w14:textId="77777777" w:rsidTr="00990384">
        <w:trPr>
          <w:ins w:id="2288"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F9CA9F9" w14:textId="77777777" w:rsidR="00CB38EE" w:rsidRDefault="00CB38EE" w:rsidP="00990384">
            <w:pPr>
              <w:rPr>
                <w:ins w:id="2289" w:author="Arjan Kloosterboer" w:date="2017-09-18T16:46:00Z"/>
                <w:rFonts w:ascii="Calibri" w:hAnsi="Calibri" w:cs="Calibri"/>
                <w:color w:val="000000"/>
                <w:sz w:val="22"/>
                <w:szCs w:val="22"/>
              </w:rPr>
            </w:pPr>
            <w:ins w:id="2290" w:author="Arjan Kloosterboer" w:date="2017-09-18T16:46: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3831B044" w14:textId="0D5AA97B" w:rsidR="00CB38EE" w:rsidRDefault="00CB38EE" w:rsidP="00990384">
            <w:pPr>
              <w:rPr>
                <w:ins w:id="2291" w:author="Arjan Kloosterboer" w:date="2017-09-18T16:46:00Z"/>
                <w:rFonts w:ascii="Calibri" w:hAnsi="Calibri" w:cs="Calibri"/>
                <w:color w:val="000000"/>
                <w:sz w:val="22"/>
                <w:szCs w:val="22"/>
              </w:rPr>
            </w:pPr>
            <w:ins w:id="2292" w:author="Arjan Kloosterboer" w:date="2017-09-18T16:50:00Z">
              <w:r w:rsidRPr="00CB38EE">
                <w:rPr>
                  <w:rFonts w:ascii="Calibri" w:hAnsi="Calibri" w:cs="Calibri"/>
                  <w:color w:val="000000"/>
                  <w:sz w:val="22"/>
                  <w:szCs w:val="22"/>
                </w:rPr>
                <w:t xml:space="preserve">Benaming en versie-aanduiding van de selectielijst </w:t>
              </w:r>
            </w:ins>
            <w:ins w:id="2293" w:author="Arjan Kloosterboer" w:date="2017-09-18T16:59:00Z">
              <w:r w:rsidR="00863E44">
                <w:rPr>
                  <w:rFonts w:ascii="Calibri" w:hAnsi="Calibri" w:cs="Calibri"/>
                  <w:color w:val="000000"/>
                  <w:sz w:val="22"/>
                  <w:szCs w:val="22"/>
                </w:rPr>
                <w:t xml:space="preserve">archiefbescheiden </w:t>
              </w:r>
            </w:ins>
            <w:ins w:id="2294" w:author="Arjan Kloosterboer" w:date="2017-09-18T16:50:00Z">
              <w:r w:rsidRPr="00CB38EE">
                <w:rPr>
                  <w:rFonts w:ascii="Calibri" w:hAnsi="Calibri" w:cs="Calibri"/>
                  <w:color w:val="000000"/>
                  <w:sz w:val="22"/>
                  <w:szCs w:val="22"/>
                </w:rPr>
                <w:t>waaraan het procestype is ontleend.</w:t>
              </w:r>
            </w:ins>
          </w:p>
        </w:tc>
      </w:tr>
      <w:tr w:rsidR="00CB38EE" w14:paraId="08B05A62" w14:textId="77777777" w:rsidTr="00990384">
        <w:trPr>
          <w:ins w:id="2295"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A460B4E" w14:textId="77777777" w:rsidR="00CB38EE" w:rsidRDefault="00CB38EE" w:rsidP="00990384">
            <w:pPr>
              <w:rPr>
                <w:ins w:id="2296" w:author="Arjan Kloosterboer" w:date="2017-09-18T16:46:00Z"/>
                <w:rFonts w:ascii="Calibri" w:hAnsi="Calibri" w:cs="Calibri"/>
                <w:color w:val="000000"/>
                <w:sz w:val="22"/>
                <w:szCs w:val="22"/>
              </w:rPr>
            </w:pPr>
            <w:ins w:id="2297" w:author="Arjan Kloosterboer" w:date="2017-09-18T16:46: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6C2CAB31" w14:textId="77777777" w:rsidR="00CB38EE" w:rsidRDefault="00CB38EE" w:rsidP="00990384">
            <w:pPr>
              <w:rPr>
                <w:ins w:id="2298" w:author="Arjan Kloosterboer" w:date="2017-09-18T16:46:00Z"/>
                <w:rFonts w:ascii="Calibri" w:hAnsi="Calibri" w:cs="Calibri"/>
                <w:color w:val="000000"/>
                <w:sz w:val="22"/>
                <w:szCs w:val="22"/>
              </w:rPr>
            </w:pPr>
            <w:ins w:id="2299" w:author="Arjan Kloosterboer" w:date="2017-09-18T16:46:00Z">
              <w:r>
                <w:rPr>
                  <w:rFonts w:ascii="Calibri" w:hAnsi="Calibri" w:cs="Calibri"/>
                  <w:color w:val="000000"/>
                  <w:sz w:val="22"/>
                  <w:szCs w:val="22"/>
                </w:rPr>
                <w:t>KING</w:t>
              </w:r>
            </w:ins>
          </w:p>
        </w:tc>
      </w:tr>
      <w:tr w:rsidR="00CB38EE" w14:paraId="02D2130F" w14:textId="77777777" w:rsidTr="00990384">
        <w:trPr>
          <w:ins w:id="2300"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0882483" w14:textId="77777777" w:rsidR="00CB38EE" w:rsidRDefault="00CB38EE" w:rsidP="00990384">
            <w:pPr>
              <w:rPr>
                <w:ins w:id="2301" w:author="Arjan Kloosterboer" w:date="2017-09-18T16:46:00Z"/>
                <w:rFonts w:ascii="Calibri" w:hAnsi="Calibri" w:cs="Calibri"/>
                <w:color w:val="000000"/>
                <w:sz w:val="22"/>
                <w:szCs w:val="22"/>
              </w:rPr>
            </w:pPr>
            <w:ins w:id="2302" w:author="Arjan Kloosterboer" w:date="2017-09-18T16:46: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1ED974C" w14:textId="77777777" w:rsidR="00CB38EE" w:rsidRDefault="00CB38EE" w:rsidP="00990384">
            <w:pPr>
              <w:rPr>
                <w:ins w:id="2303" w:author="Arjan Kloosterboer" w:date="2017-09-18T16:46:00Z"/>
                <w:rFonts w:ascii="Calibri" w:hAnsi="Calibri" w:cs="Calibri"/>
                <w:color w:val="000000"/>
                <w:sz w:val="22"/>
                <w:szCs w:val="22"/>
              </w:rPr>
            </w:pPr>
            <w:ins w:id="2304" w:author="Arjan Kloosterboer" w:date="2017-09-18T16:46:00Z">
              <w:r>
                <w:rPr>
                  <w:rFonts w:ascii="Calibri" w:hAnsi="Calibri" w:cs="Calibri"/>
                  <w:color w:val="000000"/>
                  <w:sz w:val="22"/>
                  <w:szCs w:val="22"/>
                </w:rPr>
                <w:t>1-9-2017</w:t>
              </w:r>
            </w:ins>
          </w:p>
        </w:tc>
      </w:tr>
      <w:tr w:rsidR="00CB38EE" w14:paraId="24B41641" w14:textId="77777777" w:rsidTr="00990384">
        <w:trPr>
          <w:ins w:id="2305"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5031CEC3" w14:textId="77777777" w:rsidR="00CB38EE" w:rsidRDefault="00CB38EE" w:rsidP="00990384">
            <w:pPr>
              <w:rPr>
                <w:ins w:id="2306" w:author="Arjan Kloosterboer" w:date="2017-09-18T16:46:00Z"/>
                <w:rFonts w:ascii="Calibri" w:hAnsi="Calibri" w:cs="Calibri"/>
                <w:color w:val="000000"/>
                <w:sz w:val="22"/>
                <w:szCs w:val="22"/>
              </w:rPr>
            </w:pPr>
            <w:ins w:id="2307" w:author="Arjan Kloosterboer" w:date="2017-09-18T16:46: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21D5DE0B" w14:textId="77777777" w:rsidR="00CB38EE" w:rsidRDefault="00CB38EE" w:rsidP="00990384">
            <w:pPr>
              <w:rPr>
                <w:ins w:id="2308" w:author="Arjan Kloosterboer" w:date="2017-09-18T16:46:00Z"/>
                <w:rFonts w:ascii="Calibri" w:hAnsi="Calibri" w:cs="Calibri"/>
                <w:color w:val="000000"/>
                <w:sz w:val="22"/>
                <w:szCs w:val="22"/>
              </w:rPr>
            </w:pPr>
            <w:ins w:id="2309" w:author="Arjan Kloosterboer" w:date="2017-09-18T16:46:00Z">
              <w:r>
                <w:rPr>
                  <w:rFonts w:ascii="Calibri" w:hAnsi="Calibri" w:cs="Calibri"/>
                  <w:color w:val="000000"/>
                  <w:sz w:val="22"/>
                  <w:szCs w:val="22"/>
                </w:rPr>
                <w:t>AN80</w:t>
              </w:r>
            </w:ins>
          </w:p>
        </w:tc>
      </w:tr>
      <w:tr w:rsidR="00CB38EE" w14:paraId="54A1FE9A" w14:textId="77777777" w:rsidTr="00990384">
        <w:trPr>
          <w:ins w:id="2310"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2BC66F51" w14:textId="77777777" w:rsidR="00CB38EE" w:rsidRDefault="00CB38EE" w:rsidP="00990384">
            <w:pPr>
              <w:rPr>
                <w:ins w:id="2311" w:author="Arjan Kloosterboer" w:date="2017-09-18T16:46:00Z"/>
                <w:rFonts w:ascii="Calibri" w:hAnsi="Calibri" w:cs="Calibri"/>
                <w:color w:val="000000"/>
                <w:sz w:val="22"/>
                <w:szCs w:val="22"/>
              </w:rPr>
            </w:pPr>
            <w:ins w:id="2312" w:author="Arjan Kloosterboer" w:date="2017-09-18T16:46: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76A936A3" w14:textId="77777777" w:rsidR="00CB38EE" w:rsidRDefault="00CB38EE" w:rsidP="00990384">
            <w:pPr>
              <w:rPr>
                <w:ins w:id="2313" w:author="Arjan Kloosterboer" w:date="2017-09-18T16:46:00Z"/>
                <w:rFonts w:ascii="Calibri" w:hAnsi="Calibri" w:cs="Calibri"/>
                <w:color w:val="000000"/>
                <w:sz w:val="22"/>
                <w:szCs w:val="22"/>
              </w:rPr>
            </w:pPr>
          </w:p>
        </w:tc>
      </w:tr>
      <w:tr w:rsidR="00CB38EE" w14:paraId="4F7A7A04" w14:textId="77777777" w:rsidTr="00990384">
        <w:trPr>
          <w:ins w:id="2314"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65B14FA8" w14:textId="77777777" w:rsidR="00CB38EE" w:rsidRDefault="00CB38EE" w:rsidP="00990384">
            <w:pPr>
              <w:rPr>
                <w:ins w:id="2315" w:author="Arjan Kloosterboer" w:date="2017-09-18T16:46:00Z"/>
                <w:rFonts w:ascii="Calibri" w:hAnsi="Calibri" w:cs="Calibri"/>
                <w:b/>
                <w:bCs/>
                <w:color w:val="000000"/>
                <w:sz w:val="22"/>
                <w:szCs w:val="22"/>
              </w:rPr>
            </w:pPr>
            <w:ins w:id="2316" w:author="Arjan Kloosterboer" w:date="2017-09-18T16:46: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E49C795" w14:textId="77777777" w:rsidR="00CB38EE" w:rsidRDefault="00CB38EE" w:rsidP="00990384">
            <w:pPr>
              <w:rPr>
                <w:ins w:id="2317" w:author="Arjan Kloosterboer" w:date="2017-09-18T16:46:00Z"/>
                <w:rFonts w:ascii="Calibri" w:hAnsi="Calibri" w:cs="Calibri"/>
                <w:color w:val="000000"/>
                <w:sz w:val="22"/>
                <w:szCs w:val="22"/>
              </w:rPr>
            </w:pPr>
            <w:ins w:id="2318" w:author="Arjan Kloosterboer" w:date="2017-09-18T16:46:00Z">
              <w:r>
                <w:rPr>
                  <w:rFonts w:ascii="Calibri" w:hAnsi="Calibri" w:cs="Calibri"/>
                  <w:color w:val="000000"/>
                  <w:sz w:val="22"/>
                  <w:szCs w:val="22"/>
                </w:rPr>
                <w:t>Zie groep</w:t>
              </w:r>
            </w:ins>
          </w:p>
        </w:tc>
      </w:tr>
      <w:tr w:rsidR="00CB38EE" w14:paraId="14A7BB49" w14:textId="77777777" w:rsidTr="00990384">
        <w:trPr>
          <w:ins w:id="2319"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28A7D1F5" w14:textId="77777777" w:rsidR="00CB38EE" w:rsidRDefault="00CB38EE" w:rsidP="00990384">
            <w:pPr>
              <w:rPr>
                <w:ins w:id="2320" w:author="Arjan Kloosterboer" w:date="2017-09-18T16:46:00Z"/>
                <w:rFonts w:ascii="Calibri" w:hAnsi="Calibri" w:cs="Calibri"/>
                <w:b/>
                <w:bCs/>
                <w:color w:val="000000"/>
                <w:sz w:val="22"/>
                <w:szCs w:val="22"/>
              </w:rPr>
            </w:pPr>
            <w:ins w:id="2321" w:author="Arjan Kloosterboer" w:date="2017-09-18T16:46: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92E6A10" w14:textId="77777777" w:rsidR="00CB38EE" w:rsidRDefault="00CB38EE" w:rsidP="00990384">
            <w:pPr>
              <w:rPr>
                <w:ins w:id="2322" w:author="Arjan Kloosterboer" w:date="2017-09-18T16:46:00Z"/>
                <w:rFonts w:ascii="Calibri" w:hAnsi="Calibri" w:cs="Calibri"/>
                <w:color w:val="000000"/>
                <w:sz w:val="22"/>
                <w:szCs w:val="22"/>
              </w:rPr>
            </w:pPr>
            <w:ins w:id="2323" w:author="Arjan Kloosterboer" w:date="2017-09-18T16:46:00Z">
              <w:r>
                <w:rPr>
                  <w:rFonts w:ascii="Calibri" w:hAnsi="Calibri" w:cs="Calibri"/>
                  <w:color w:val="000000"/>
                  <w:sz w:val="22"/>
                  <w:szCs w:val="22"/>
                </w:rPr>
                <w:t>Zie groep</w:t>
              </w:r>
            </w:ins>
          </w:p>
        </w:tc>
      </w:tr>
      <w:tr w:rsidR="00CB38EE" w14:paraId="250CDAA2" w14:textId="77777777" w:rsidTr="00990384">
        <w:trPr>
          <w:ins w:id="2324"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01C8A056" w14:textId="77777777" w:rsidR="00CB38EE" w:rsidRDefault="00CB38EE" w:rsidP="00990384">
            <w:pPr>
              <w:rPr>
                <w:ins w:id="2325" w:author="Arjan Kloosterboer" w:date="2017-09-18T16:46:00Z"/>
                <w:rFonts w:ascii="Calibri" w:hAnsi="Calibri" w:cs="Calibri"/>
                <w:b/>
                <w:bCs/>
                <w:color w:val="000000"/>
                <w:sz w:val="22"/>
                <w:szCs w:val="22"/>
              </w:rPr>
            </w:pPr>
            <w:ins w:id="2326" w:author="Arjan Kloosterboer" w:date="2017-09-18T16:46:00Z">
              <w:r>
                <w:rPr>
                  <w:rFonts w:ascii="Calibri" w:hAnsi="Calibri" w:cs="Calibri"/>
                  <w:b/>
                  <w:bCs/>
                  <w:color w:val="000000"/>
                  <w:sz w:val="22"/>
                  <w:szCs w:val="22"/>
                  <w:lang w:val="en-AU"/>
                </w:rPr>
                <w:lastRenderedPageBreak/>
                <w:t>Indicatie in onderzoek</w:t>
              </w:r>
            </w:ins>
          </w:p>
        </w:tc>
        <w:tc>
          <w:tcPr>
            <w:tcW w:w="5670" w:type="dxa"/>
            <w:tcBorders>
              <w:top w:val="nil"/>
              <w:left w:val="nil"/>
              <w:bottom w:val="nil"/>
              <w:right w:val="nil"/>
            </w:tcBorders>
            <w:tcMar>
              <w:top w:w="0" w:type="dxa"/>
              <w:left w:w="60" w:type="dxa"/>
              <w:bottom w:w="0" w:type="dxa"/>
              <w:right w:w="60" w:type="dxa"/>
            </w:tcMar>
          </w:tcPr>
          <w:p w14:paraId="08BBBB4B" w14:textId="77777777" w:rsidR="00CB38EE" w:rsidRDefault="00CB38EE" w:rsidP="00990384">
            <w:pPr>
              <w:rPr>
                <w:ins w:id="2327" w:author="Arjan Kloosterboer" w:date="2017-09-18T16:46:00Z"/>
                <w:rFonts w:ascii="Calibri" w:hAnsi="Calibri" w:cs="Calibri"/>
                <w:color w:val="000000"/>
                <w:sz w:val="22"/>
                <w:szCs w:val="22"/>
              </w:rPr>
            </w:pPr>
            <w:ins w:id="2328" w:author="Arjan Kloosterboer" w:date="2017-09-18T16:46:00Z">
              <w:r>
                <w:rPr>
                  <w:rFonts w:ascii="Calibri" w:hAnsi="Calibri" w:cs="Calibri"/>
                  <w:color w:val="000000"/>
                  <w:sz w:val="22"/>
                  <w:szCs w:val="22"/>
                </w:rPr>
                <w:t>Nee</w:t>
              </w:r>
            </w:ins>
          </w:p>
        </w:tc>
      </w:tr>
      <w:tr w:rsidR="00CB38EE" w14:paraId="00145FB9" w14:textId="77777777" w:rsidTr="00990384">
        <w:trPr>
          <w:ins w:id="2329"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792C2DAA" w14:textId="77777777" w:rsidR="00CB38EE" w:rsidRDefault="00CB38EE" w:rsidP="00990384">
            <w:pPr>
              <w:rPr>
                <w:ins w:id="2330" w:author="Arjan Kloosterboer" w:date="2017-09-18T16:46:00Z"/>
                <w:rFonts w:ascii="Calibri" w:hAnsi="Calibri" w:cs="Calibri"/>
                <w:b/>
                <w:bCs/>
                <w:color w:val="000000"/>
                <w:sz w:val="22"/>
                <w:szCs w:val="22"/>
              </w:rPr>
            </w:pPr>
            <w:ins w:id="2331" w:author="Arjan Kloosterboer" w:date="2017-09-18T16:46: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E0C5E3" w14:textId="77777777" w:rsidR="00CB38EE" w:rsidRDefault="00CB38EE" w:rsidP="00990384">
            <w:pPr>
              <w:rPr>
                <w:ins w:id="2332" w:author="Arjan Kloosterboer" w:date="2017-09-18T16:46:00Z"/>
                <w:rFonts w:ascii="Calibri" w:hAnsi="Calibri" w:cs="Calibri"/>
                <w:color w:val="000000"/>
                <w:sz w:val="22"/>
                <w:szCs w:val="22"/>
              </w:rPr>
            </w:pPr>
            <w:ins w:id="2333" w:author="Arjan Kloosterboer" w:date="2017-09-18T16:46:00Z">
              <w:r>
                <w:rPr>
                  <w:rFonts w:ascii="Calibri" w:hAnsi="Calibri" w:cs="Calibri"/>
                  <w:color w:val="000000"/>
                  <w:sz w:val="22"/>
                  <w:szCs w:val="22"/>
                </w:rPr>
                <w:t>Nee</w:t>
              </w:r>
            </w:ins>
          </w:p>
        </w:tc>
      </w:tr>
      <w:tr w:rsidR="00CB38EE" w14:paraId="04D13B97" w14:textId="77777777" w:rsidTr="00990384">
        <w:trPr>
          <w:ins w:id="2334"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28A8EFE9" w14:textId="77777777" w:rsidR="00CB38EE" w:rsidRDefault="00CB38EE" w:rsidP="00990384">
            <w:pPr>
              <w:rPr>
                <w:ins w:id="2335" w:author="Arjan Kloosterboer" w:date="2017-09-18T16:46:00Z"/>
                <w:rFonts w:ascii="Calibri" w:hAnsi="Calibri" w:cs="Calibri"/>
                <w:color w:val="000000"/>
                <w:sz w:val="22"/>
                <w:szCs w:val="22"/>
              </w:rPr>
            </w:pPr>
            <w:ins w:id="2336" w:author="Arjan Kloosterboer" w:date="2017-09-18T16:46: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74087DDB" w14:textId="77777777" w:rsidR="00CB38EE" w:rsidRDefault="00CB38EE" w:rsidP="00990384">
            <w:pPr>
              <w:rPr>
                <w:ins w:id="2337" w:author="Arjan Kloosterboer" w:date="2017-09-18T16:46:00Z"/>
                <w:rFonts w:ascii="Calibri" w:hAnsi="Calibri" w:cs="Calibri"/>
                <w:color w:val="000000"/>
                <w:sz w:val="22"/>
                <w:szCs w:val="22"/>
              </w:rPr>
            </w:pPr>
            <w:ins w:id="2338" w:author="Arjan Kloosterboer" w:date="2017-09-18T16:46:00Z">
              <w:r>
                <w:rPr>
                  <w:rFonts w:ascii="Calibri" w:hAnsi="Calibri" w:cs="Calibri"/>
                  <w:color w:val="000000"/>
                  <w:sz w:val="22"/>
                  <w:szCs w:val="22"/>
                </w:rPr>
                <w:t>1 - 1</w:t>
              </w:r>
            </w:ins>
          </w:p>
        </w:tc>
      </w:tr>
      <w:tr w:rsidR="00CB38EE" w14:paraId="77B8FF6B" w14:textId="77777777" w:rsidTr="00990384">
        <w:trPr>
          <w:ins w:id="2339"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69E7BB3D" w14:textId="77777777" w:rsidR="00CB38EE" w:rsidRDefault="00CB38EE" w:rsidP="00990384">
            <w:pPr>
              <w:rPr>
                <w:ins w:id="2340" w:author="Arjan Kloosterboer" w:date="2017-09-18T16:46:00Z"/>
                <w:rFonts w:ascii="Calibri" w:hAnsi="Calibri" w:cs="Calibri"/>
                <w:color w:val="000000"/>
                <w:sz w:val="22"/>
                <w:szCs w:val="22"/>
              </w:rPr>
            </w:pPr>
            <w:ins w:id="2341" w:author="Arjan Kloosterboer" w:date="2017-09-18T16:46: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7A06F384" w14:textId="77777777" w:rsidR="00CB38EE" w:rsidRDefault="00CB38EE" w:rsidP="00990384">
            <w:pPr>
              <w:rPr>
                <w:ins w:id="2342" w:author="Arjan Kloosterboer" w:date="2017-09-18T16:46:00Z"/>
                <w:rFonts w:ascii="Calibri" w:hAnsi="Calibri" w:cs="Calibri"/>
                <w:color w:val="000000"/>
                <w:sz w:val="22"/>
                <w:szCs w:val="22"/>
              </w:rPr>
            </w:pPr>
            <w:ins w:id="2343" w:author="Arjan Kloosterboer" w:date="2017-09-18T16:46:00Z">
              <w:r>
                <w:rPr>
                  <w:rFonts w:ascii="Calibri" w:hAnsi="Calibri" w:cs="Calibri"/>
                  <w:color w:val="000000"/>
                  <w:sz w:val="22"/>
                  <w:szCs w:val="22"/>
                </w:rPr>
                <w:t>Gemeentelijk kerngegeven</w:t>
              </w:r>
            </w:ins>
          </w:p>
        </w:tc>
      </w:tr>
      <w:tr w:rsidR="00CB38EE" w14:paraId="58494690" w14:textId="77777777" w:rsidTr="00990384">
        <w:trPr>
          <w:ins w:id="2344" w:author="Arjan Kloosterboer" w:date="2017-09-18T16:46:00Z"/>
        </w:trPr>
        <w:tc>
          <w:tcPr>
            <w:tcW w:w="3690" w:type="dxa"/>
            <w:gridSpan w:val="2"/>
            <w:tcBorders>
              <w:top w:val="nil"/>
              <w:left w:val="nil"/>
              <w:bottom w:val="nil"/>
              <w:right w:val="nil"/>
            </w:tcBorders>
            <w:tcMar>
              <w:top w:w="0" w:type="dxa"/>
              <w:left w:w="60" w:type="dxa"/>
              <w:bottom w:w="0" w:type="dxa"/>
              <w:right w:w="60" w:type="dxa"/>
            </w:tcMar>
          </w:tcPr>
          <w:p w14:paraId="0F2B9E71" w14:textId="77777777" w:rsidR="00CB38EE" w:rsidRDefault="00CB38EE" w:rsidP="00990384">
            <w:pPr>
              <w:rPr>
                <w:ins w:id="2345" w:author="Arjan Kloosterboer" w:date="2017-09-18T16:46:00Z"/>
                <w:rFonts w:ascii="Calibri" w:hAnsi="Calibri" w:cs="Calibri"/>
                <w:color w:val="000000"/>
                <w:sz w:val="22"/>
                <w:szCs w:val="22"/>
              </w:rPr>
            </w:pPr>
            <w:ins w:id="2346" w:author="Arjan Kloosterboer" w:date="2017-09-18T16:46: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1769FE30" w14:textId="77777777" w:rsidR="00CB38EE" w:rsidRDefault="00CB38EE" w:rsidP="00990384">
            <w:pPr>
              <w:rPr>
                <w:ins w:id="2347" w:author="Arjan Kloosterboer" w:date="2017-09-18T16:46:00Z"/>
                <w:rFonts w:ascii="Calibri" w:hAnsi="Calibri" w:cs="Calibri"/>
                <w:color w:val="000000"/>
                <w:sz w:val="22"/>
                <w:szCs w:val="22"/>
              </w:rPr>
            </w:pPr>
            <w:ins w:id="2348" w:author="Arjan Kloosterboer" w:date="2017-09-18T16:46:00Z">
              <w:r>
                <w:rPr>
                  <w:rFonts w:ascii="Calibri" w:hAnsi="Calibri" w:cs="Calibri"/>
                  <w:color w:val="000000"/>
                  <w:sz w:val="22"/>
                  <w:szCs w:val="22"/>
                </w:rPr>
                <w:t>-</w:t>
              </w:r>
            </w:ins>
          </w:p>
        </w:tc>
      </w:tr>
      <w:tr w:rsidR="00CB38EE" w14:paraId="360AA242" w14:textId="77777777" w:rsidTr="00990384">
        <w:trPr>
          <w:ins w:id="2349" w:author="Arjan Kloosterboer" w:date="2017-09-18T16:46:00Z"/>
        </w:trPr>
        <w:tc>
          <w:tcPr>
            <w:tcW w:w="9360" w:type="dxa"/>
            <w:gridSpan w:val="3"/>
            <w:tcBorders>
              <w:top w:val="nil"/>
              <w:left w:val="nil"/>
              <w:bottom w:val="nil"/>
              <w:right w:val="nil"/>
            </w:tcBorders>
            <w:tcMar>
              <w:top w:w="0" w:type="dxa"/>
              <w:left w:w="60" w:type="dxa"/>
              <w:bottom w:w="0" w:type="dxa"/>
              <w:right w:w="60" w:type="dxa"/>
            </w:tcMar>
          </w:tcPr>
          <w:p w14:paraId="0E24D4F6" w14:textId="77777777" w:rsidR="00CB38EE" w:rsidRDefault="00CB38EE" w:rsidP="00990384">
            <w:pPr>
              <w:rPr>
                <w:ins w:id="2350" w:author="Arjan Kloosterboer" w:date="2017-09-18T16:46:00Z"/>
                <w:rFonts w:ascii="Calibri" w:hAnsi="Calibri" w:cs="Calibri"/>
                <w:color w:val="0F0F0F"/>
                <w:sz w:val="22"/>
                <w:szCs w:val="22"/>
              </w:rPr>
            </w:pPr>
            <w:ins w:id="2351" w:author="Arjan Kloosterboer" w:date="2017-09-18T16:46:00Z">
              <w:r>
                <w:rPr>
                  <w:rFonts w:ascii="Calibri" w:hAnsi="Calibri" w:cs="Calibri"/>
                  <w:b/>
                  <w:bCs/>
                  <w:color w:val="0F0F0F"/>
                  <w:sz w:val="22"/>
                  <w:szCs w:val="22"/>
                </w:rPr>
                <w:t>Toelichting</w:t>
              </w:r>
            </w:ins>
          </w:p>
        </w:tc>
      </w:tr>
      <w:tr w:rsidR="00CB38EE" w14:paraId="450EF81D" w14:textId="77777777" w:rsidTr="00990384">
        <w:trPr>
          <w:ins w:id="2352" w:author="Arjan Kloosterboer" w:date="2017-09-18T16:46:00Z"/>
        </w:trPr>
        <w:tc>
          <w:tcPr>
            <w:tcW w:w="450" w:type="dxa"/>
            <w:tcBorders>
              <w:top w:val="nil"/>
              <w:left w:val="nil"/>
              <w:bottom w:val="nil"/>
              <w:right w:val="nil"/>
            </w:tcBorders>
            <w:tcMar>
              <w:top w:w="0" w:type="dxa"/>
              <w:left w:w="60" w:type="dxa"/>
              <w:bottom w:w="0" w:type="dxa"/>
              <w:right w:w="60" w:type="dxa"/>
            </w:tcMar>
          </w:tcPr>
          <w:p w14:paraId="50FF7CFE" w14:textId="77777777" w:rsidR="00CB38EE" w:rsidRDefault="00CB38EE" w:rsidP="00990384">
            <w:pPr>
              <w:rPr>
                <w:ins w:id="2353" w:author="Arjan Kloosterboer" w:date="2017-09-18T16:46: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46AECE5" w14:textId="687339EE" w:rsidR="00CB38EE" w:rsidRDefault="002D5369" w:rsidP="00990384">
            <w:pPr>
              <w:rPr>
                <w:ins w:id="2354" w:author="Arjan Kloosterboer" w:date="2017-09-18T16:46:00Z"/>
                <w:rFonts w:ascii="Calibri" w:hAnsi="Calibri" w:cs="Calibri"/>
                <w:color w:val="0F0F0F"/>
                <w:sz w:val="22"/>
                <w:szCs w:val="22"/>
              </w:rPr>
            </w:pPr>
            <w:ins w:id="2355" w:author="Arjan Kloosterboer" w:date="2017-09-18T16:52:00Z">
              <w:r>
                <w:rPr>
                  <w:rFonts w:ascii="Calibri" w:hAnsi="Calibri" w:cs="Calibri"/>
                  <w:color w:val="0F0F0F"/>
                  <w:sz w:val="22"/>
                  <w:szCs w:val="22"/>
                </w:rPr>
                <w:t>Een voorbeeld hiervan is “</w:t>
              </w:r>
              <w:r w:rsidRPr="002D5369">
                <w:rPr>
                  <w:rFonts w:ascii="Calibri" w:hAnsi="Calibri" w:cs="Calibri"/>
                  <w:color w:val="0F0F0F"/>
                  <w:sz w:val="22"/>
                  <w:szCs w:val="22"/>
                </w:rPr>
                <w:t>Selectielijst gemeenten en intergemeentelijke organen 2017</w:t>
              </w:r>
              <w:r>
                <w:rPr>
                  <w:rFonts w:ascii="Calibri" w:hAnsi="Calibri" w:cs="Calibri"/>
                  <w:color w:val="0F0F0F"/>
                  <w:sz w:val="22"/>
                  <w:szCs w:val="22"/>
                </w:rPr>
                <w:t xml:space="preserve"> dd. </w:t>
              </w:r>
            </w:ins>
            <w:ins w:id="2356" w:author="Arjan Kloosterboer" w:date="2017-09-18T16:53:00Z">
              <w:r>
                <w:rPr>
                  <w:rFonts w:ascii="Calibri" w:hAnsi="Calibri" w:cs="Calibri"/>
                  <w:color w:val="0F0F0F"/>
                  <w:sz w:val="22"/>
                  <w:szCs w:val="22"/>
                </w:rPr>
                <w:t xml:space="preserve">6 juli 2017”. </w:t>
              </w:r>
            </w:ins>
          </w:p>
        </w:tc>
        <w:bookmarkEnd w:id="2272"/>
      </w:tr>
    </w:tbl>
    <w:p w14:paraId="0D18A983" w14:textId="77777777" w:rsidR="00CB38EE" w:rsidRDefault="00CB38EE" w:rsidP="001E2DEB">
      <w:pPr>
        <w:rPr>
          <w:ins w:id="2357" w:author="Arjan Kloosterboer" w:date="2017-08-14T15:57:00Z"/>
          <w:rFonts w:ascii="Calibri" w:hAnsi="Calibri" w:cs="Calibri"/>
          <w:color w:val="000000"/>
          <w:szCs w:val="20"/>
        </w:rPr>
      </w:pPr>
    </w:p>
    <w:p w14:paraId="02762C0E" w14:textId="5ED8B296"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2D5369">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ins w:id="2358" w:author="Arjan Kloosterboer" w:date="2017-08-14T16:00:00Z">
        <w:r w:rsidR="00E23F36">
          <w:rPr>
            <w:rFonts w:ascii="Arial" w:hAnsi="Arial" w:cs="Arial"/>
            <w:b/>
            <w:color w:val="004080"/>
            <w:sz w:val="24"/>
            <w:szCs w:val="24"/>
            <w:lang w:eastAsia="en-US"/>
          </w:rPr>
          <w:t>Groepa</w:t>
        </w:r>
      </w:ins>
      <w:r w:rsidR="00AB0ADA">
        <w:rPr>
          <w:rFonts w:ascii="Arial" w:hAnsi="Arial" w:cs="Arial"/>
          <w:b/>
          <w:color w:val="004080"/>
          <w:sz w:val="24"/>
          <w:szCs w:val="24"/>
          <w:lang w:eastAsia="en-US"/>
        </w:rPr>
        <w:t>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Archiefclassificatie</w:t>
      </w:r>
      <w:del w:id="2359" w:author="Arjan Kloosterboer" w:date="2017-08-14T16:00:00Z">
        <w:r w:rsidR="00AB0ADA" w:rsidRPr="00BE10FF" w:rsidDel="00E23F36">
          <w:rPr>
            <w:rFonts w:ascii="Arial" w:hAnsi="Arial" w:cs="Arial"/>
            <w:b/>
            <w:color w:val="004080"/>
            <w:sz w:val="24"/>
            <w:szCs w:val="24"/>
            <w:lang w:eastAsia="en-US"/>
          </w:rPr>
          <w:delText>code</w:delText>
        </w:r>
      </w:del>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1B915482" w14:textId="77777777" w:rsidTr="001E2DEB">
        <w:trPr>
          <w:trHeight w:val="230"/>
        </w:trPr>
        <w:tc>
          <w:tcPr>
            <w:tcW w:w="3330" w:type="dxa"/>
            <w:gridSpan w:val="2"/>
            <w:tcBorders>
              <w:top w:val="nil"/>
              <w:left w:val="nil"/>
              <w:bottom w:val="nil"/>
              <w:right w:val="nil"/>
            </w:tcBorders>
          </w:tcPr>
          <w:p w14:paraId="0A84C4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27C749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2D5369">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Archiefclassificatiecode</w:t>
            </w:r>
            <w:r w:rsidRPr="00BE10FF">
              <w:rPr>
                <w:rFonts w:ascii="Arial" w:hAnsi="Arial" w:cs="Arial"/>
                <w:szCs w:val="24"/>
                <w:lang w:val="en-AU" w:eastAsia="en-US"/>
              </w:rPr>
              <w:fldChar w:fldCharType="end"/>
            </w:r>
          </w:p>
        </w:tc>
      </w:tr>
      <w:tr w:rsidR="00AB0ADA" w:rsidRPr="00BE10FF" w14:paraId="44F77F8D" w14:textId="77777777" w:rsidTr="001E2DEB">
        <w:tc>
          <w:tcPr>
            <w:tcW w:w="3330" w:type="dxa"/>
            <w:gridSpan w:val="2"/>
            <w:tcBorders>
              <w:top w:val="nil"/>
              <w:left w:val="nil"/>
              <w:bottom w:val="nil"/>
              <w:right w:val="nil"/>
            </w:tcBorders>
          </w:tcPr>
          <w:p w14:paraId="3163C8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5C0B9F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NEN 2082</w:t>
            </w:r>
          </w:p>
        </w:tc>
      </w:tr>
      <w:tr w:rsidR="00AB0ADA" w:rsidRPr="00BE10FF" w14:paraId="0F047402" w14:textId="77777777" w:rsidTr="001E2DEB">
        <w:tc>
          <w:tcPr>
            <w:tcW w:w="3330" w:type="dxa"/>
            <w:gridSpan w:val="2"/>
            <w:tcBorders>
              <w:top w:val="nil"/>
              <w:left w:val="nil"/>
              <w:bottom w:val="nil"/>
              <w:right w:val="nil"/>
            </w:tcBorders>
          </w:tcPr>
          <w:p w14:paraId="65E50BD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F049C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6287582" w14:textId="77777777" w:rsidTr="001E2DEB">
        <w:tc>
          <w:tcPr>
            <w:tcW w:w="3330" w:type="dxa"/>
            <w:gridSpan w:val="2"/>
            <w:tcBorders>
              <w:top w:val="nil"/>
              <w:left w:val="nil"/>
              <w:bottom w:val="nil"/>
              <w:right w:val="nil"/>
            </w:tcBorders>
          </w:tcPr>
          <w:p w14:paraId="513D92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224504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systematische identificatie van zaakdossiers van dit ZAAKTYPE overeenkomstig logisch gestructureerde conventies, methoden en procedureregels.</w:t>
            </w:r>
            <w:r w:rsidRPr="00BE10FF">
              <w:rPr>
                <w:rFonts w:ascii="Arial" w:hAnsi="Arial" w:cs="Arial"/>
                <w:szCs w:val="24"/>
                <w:lang w:val="en-AU" w:eastAsia="en-US"/>
              </w:rPr>
              <w:fldChar w:fldCharType="end"/>
            </w:r>
          </w:p>
        </w:tc>
      </w:tr>
      <w:tr w:rsidR="00AB0ADA" w:rsidRPr="00BE10FF" w14:paraId="5227AE79" w14:textId="77777777" w:rsidTr="001E2DEB">
        <w:trPr>
          <w:trHeight w:val="230"/>
        </w:trPr>
        <w:tc>
          <w:tcPr>
            <w:tcW w:w="3330" w:type="dxa"/>
            <w:gridSpan w:val="2"/>
            <w:tcBorders>
              <w:top w:val="nil"/>
              <w:left w:val="nil"/>
              <w:bottom w:val="nil"/>
              <w:right w:val="nil"/>
            </w:tcBorders>
          </w:tcPr>
          <w:p w14:paraId="5930BB2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D892A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 op basis van NEN 2082</w:t>
            </w:r>
          </w:p>
        </w:tc>
      </w:tr>
      <w:tr w:rsidR="00AB0ADA" w:rsidRPr="00BE10FF" w14:paraId="15ECCB55" w14:textId="77777777" w:rsidTr="001E2DEB">
        <w:tc>
          <w:tcPr>
            <w:tcW w:w="3330" w:type="dxa"/>
            <w:gridSpan w:val="2"/>
            <w:tcBorders>
              <w:top w:val="nil"/>
              <w:left w:val="nil"/>
              <w:bottom w:val="nil"/>
              <w:right w:val="nil"/>
            </w:tcBorders>
          </w:tcPr>
          <w:p w14:paraId="575D39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E65E41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rsidDel="00E23F36" w14:paraId="0B027BB3" w14:textId="06A238D2" w:rsidTr="001E2DEB">
        <w:trPr>
          <w:del w:id="2360" w:author="Arjan Kloosterboer" w:date="2017-08-14T16:03:00Z"/>
        </w:trPr>
        <w:tc>
          <w:tcPr>
            <w:tcW w:w="3330" w:type="dxa"/>
            <w:gridSpan w:val="2"/>
            <w:tcBorders>
              <w:top w:val="nil"/>
              <w:left w:val="nil"/>
              <w:bottom w:val="nil"/>
              <w:right w:val="nil"/>
            </w:tcBorders>
          </w:tcPr>
          <w:p w14:paraId="38414875" w14:textId="6463AD85" w:rsidR="00AB0ADA" w:rsidRPr="00BE10FF" w:rsidDel="00E23F36" w:rsidRDefault="00AB0ADA" w:rsidP="00E830F0">
            <w:pPr>
              <w:widowControl w:val="0"/>
              <w:autoSpaceDE w:val="0"/>
              <w:autoSpaceDN w:val="0"/>
              <w:adjustRightInd w:val="0"/>
              <w:spacing w:line="240" w:lineRule="auto"/>
              <w:contextualSpacing w:val="0"/>
              <w:rPr>
                <w:del w:id="2361" w:author="Arjan Kloosterboer" w:date="2017-08-14T16:03:00Z"/>
                <w:rFonts w:ascii="Calibri" w:hAnsi="Calibri" w:cs="Arial"/>
                <w:color w:val="000000"/>
                <w:sz w:val="22"/>
                <w:szCs w:val="24"/>
                <w:lang w:eastAsia="en-US"/>
              </w:rPr>
            </w:pPr>
            <w:del w:id="2362" w:author="Arjan Kloosterboer" w:date="2017-08-14T16:03:00Z">
              <w:r w:rsidRPr="00BE10FF" w:rsidDel="00E23F36">
                <w:rPr>
                  <w:rFonts w:ascii="Calibri" w:hAnsi="Calibri" w:cs="Arial"/>
                  <w:b/>
                  <w:color w:val="000000"/>
                  <w:sz w:val="22"/>
                  <w:szCs w:val="24"/>
                  <w:lang w:eastAsia="en-US"/>
                </w:rPr>
                <w:delText xml:space="preserve">Formaat </w:delText>
              </w:r>
            </w:del>
          </w:p>
        </w:tc>
        <w:tc>
          <w:tcPr>
            <w:tcW w:w="6030" w:type="dxa"/>
            <w:tcBorders>
              <w:top w:val="nil"/>
              <w:left w:val="nil"/>
              <w:bottom w:val="nil"/>
              <w:right w:val="nil"/>
            </w:tcBorders>
          </w:tcPr>
          <w:p w14:paraId="3B857C68" w14:textId="20375AC7" w:rsidR="00AB0ADA" w:rsidRPr="00BE10FF" w:rsidDel="00E23F36" w:rsidRDefault="006945D7" w:rsidP="00E830F0">
            <w:pPr>
              <w:widowControl w:val="0"/>
              <w:autoSpaceDE w:val="0"/>
              <w:autoSpaceDN w:val="0"/>
              <w:adjustRightInd w:val="0"/>
              <w:spacing w:line="240" w:lineRule="auto"/>
              <w:contextualSpacing w:val="0"/>
              <w:rPr>
                <w:del w:id="2363" w:author="Arjan Kloosterboer" w:date="2017-08-14T16:03:00Z"/>
                <w:rFonts w:ascii="Calibri" w:hAnsi="Calibri" w:cs="Arial"/>
                <w:color w:val="0F0F0F"/>
                <w:sz w:val="22"/>
                <w:szCs w:val="24"/>
                <w:lang w:eastAsia="en-US"/>
              </w:rPr>
            </w:pPr>
            <w:del w:id="2364" w:author="Arjan Kloosterboer" w:date="2017-08-14T16:03:00Z">
              <w:r w:rsidRPr="00BE10FF" w:rsidDel="00E23F36">
                <w:rPr>
                  <w:rFonts w:ascii="Arial" w:hAnsi="Arial" w:cs="Arial"/>
                  <w:szCs w:val="24"/>
                  <w:lang w:val="en-AU" w:eastAsia="en-US"/>
                </w:rPr>
                <w:fldChar w:fldCharType="begin" w:fldLock="1"/>
              </w:r>
              <w:r w:rsidR="00AB0ADA" w:rsidRPr="00BE10FF" w:rsidDel="00E23F36">
                <w:rPr>
                  <w:rFonts w:ascii="Arial" w:hAnsi="Arial" w:cs="Arial"/>
                  <w:szCs w:val="24"/>
                  <w:lang w:val="en-AU" w:eastAsia="en-US"/>
                </w:rPr>
                <w:delInstrText xml:space="preserve">MERGEFIELD </w:delInstrText>
              </w:r>
              <w:r w:rsidR="00AB0ADA" w:rsidRPr="00BE10FF" w:rsidDel="00E23F36">
                <w:rPr>
                  <w:rFonts w:ascii="Calibri" w:hAnsi="Calibri" w:cs="Arial"/>
                  <w:color w:val="0F0F0F"/>
                  <w:sz w:val="22"/>
                  <w:szCs w:val="24"/>
                  <w:lang w:eastAsia="en-US"/>
                </w:rPr>
                <w:delInstrText>Att.Type</w:delInstrText>
              </w:r>
              <w:r w:rsidRPr="00BE10FF" w:rsidDel="00E23F36">
                <w:rPr>
                  <w:rFonts w:ascii="Arial" w:hAnsi="Arial" w:cs="Arial"/>
                  <w:szCs w:val="24"/>
                  <w:lang w:val="en-AU" w:eastAsia="en-US"/>
                </w:rPr>
                <w:fldChar w:fldCharType="separate"/>
              </w:r>
              <w:r w:rsidR="00AB0ADA" w:rsidRPr="00BE10FF" w:rsidDel="00E23F36">
                <w:rPr>
                  <w:rFonts w:ascii="Calibri" w:hAnsi="Calibri" w:cs="Arial"/>
                  <w:color w:val="0F0F0F"/>
                  <w:sz w:val="22"/>
                  <w:szCs w:val="24"/>
                  <w:lang w:eastAsia="en-US"/>
                </w:rPr>
                <w:delText>AN20</w:delText>
              </w:r>
              <w:r w:rsidRPr="00BE10FF" w:rsidDel="00E23F36">
                <w:rPr>
                  <w:rFonts w:ascii="Arial" w:hAnsi="Arial" w:cs="Arial"/>
                  <w:szCs w:val="24"/>
                  <w:lang w:val="en-AU" w:eastAsia="en-US"/>
                </w:rPr>
                <w:fldChar w:fldCharType="end"/>
              </w:r>
            </w:del>
          </w:p>
        </w:tc>
      </w:tr>
      <w:tr w:rsidR="00AB0ADA" w:rsidRPr="00BE10FF" w:rsidDel="00E23F36" w14:paraId="59272E0F" w14:textId="04FBEB14" w:rsidTr="001E2DEB">
        <w:trPr>
          <w:trHeight w:val="230"/>
          <w:del w:id="2365" w:author="Arjan Kloosterboer" w:date="2017-08-14T16:03:00Z"/>
        </w:trPr>
        <w:tc>
          <w:tcPr>
            <w:tcW w:w="3330" w:type="dxa"/>
            <w:gridSpan w:val="2"/>
            <w:tcBorders>
              <w:top w:val="nil"/>
              <w:left w:val="nil"/>
              <w:bottom w:val="nil"/>
              <w:right w:val="nil"/>
            </w:tcBorders>
          </w:tcPr>
          <w:p w14:paraId="7950344D" w14:textId="4B339205" w:rsidR="00AB0ADA" w:rsidRPr="00BE10FF" w:rsidDel="00E23F36" w:rsidRDefault="00AB0ADA" w:rsidP="00E830F0">
            <w:pPr>
              <w:widowControl w:val="0"/>
              <w:autoSpaceDE w:val="0"/>
              <w:autoSpaceDN w:val="0"/>
              <w:adjustRightInd w:val="0"/>
              <w:spacing w:line="240" w:lineRule="auto"/>
              <w:contextualSpacing w:val="0"/>
              <w:rPr>
                <w:del w:id="2366" w:author="Arjan Kloosterboer" w:date="2017-08-14T16:03:00Z"/>
                <w:rFonts w:ascii="Calibri" w:hAnsi="Calibri" w:cs="Arial"/>
                <w:color w:val="000000"/>
                <w:sz w:val="22"/>
                <w:szCs w:val="24"/>
                <w:lang w:eastAsia="en-US"/>
              </w:rPr>
            </w:pPr>
            <w:del w:id="2367" w:author="Arjan Kloosterboer" w:date="2017-08-14T16:03:00Z">
              <w:r w:rsidRPr="00BE10FF" w:rsidDel="00E23F36">
                <w:rPr>
                  <w:rFonts w:ascii="Calibri" w:hAnsi="Calibri" w:cs="Arial"/>
                  <w:b/>
                  <w:color w:val="000000"/>
                  <w:sz w:val="22"/>
                  <w:szCs w:val="24"/>
                  <w:lang w:eastAsia="en-US"/>
                </w:rPr>
                <w:delText>Waardenverzameling</w:delText>
              </w:r>
            </w:del>
          </w:p>
        </w:tc>
        <w:tc>
          <w:tcPr>
            <w:tcW w:w="6030" w:type="dxa"/>
            <w:tcBorders>
              <w:top w:val="nil"/>
              <w:left w:val="nil"/>
              <w:bottom w:val="nil"/>
              <w:right w:val="nil"/>
            </w:tcBorders>
          </w:tcPr>
          <w:p w14:paraId="14F3699B" w14:textId="7F1FE0B1" w:rsidR="00AB0ADA" w:rsidRPr="00BE10FF" w:rsidDel="00E23F36" w:rsidRDefault="00AB0ADA" w:rsidP="00E830F0">
            <w:pPr>
              <w:widowControl w:val="0"/>
              <w:autoSpaceDE w:val="0"/>
              <w:autoSpaceDN w:val="0"/>
              <w:adjustRightInd w:val="0"/>
              <w:spacing w:line="240" w:lineRule="auto"/>
              <w:contextualSpacing w:val="0"/>
              <w:rPr>
                <w:del w:id="2368" w:author="Arjan Kloosterboer" w:date="2017-08-14T16:03:00Z"/>
                <w:rFonts w:ascii="Calibri" w:hAnsi="Calibri" w:cs="Arial"/>
                <w:color w:val="0F0F0F"/>
                <w:sz w:val="22"/>
                <w:szCs w:val="24"/>
                <w:lang w:eastAsia="en-US"/>
              </w:rPr>
            </w:pPr>
            <w:del w:id="2369" w:author="Arjan Kloosterboer" w:date="2017-08-14T16:03:00Z">
              <w:r w:rsidRPr="00BE10FF" w:rsidDel="00E23F36">
                <w:rPr>
                  <w:rFonts w:ascii="Calibri" w:hAnsi="Calibri" w:cs="Arial"/>
                  <w:color w:val="0F0F0F"/>
                  <w:sz w:val="22"/>
                  <w:szCs w:val="24"/>
                  <w:lang w:eastAsia="en-US"/>
                </w:rPr>
                <w:delText>De classificatiecode in het gehanteerde archiveringsclassificatiestelsel, gevolgd door een spatie en – tussen haakjes  - de gebruikelijke afkorting van de naam van het gehanteerde classificatiestelsel.</w:delText>
              </w:r>
            </w:del>
          </w:p>
        </w:tc>
      </w:tr>
      <w:tr w:rsidR="00AB0ADA" w:rsidRPr="00BE10FF" w14:paraId="32CAAB56" w14:textId="77777777" w:rsidTr="001E2DEB">
        <w:trPr>
          <w:trHeight w:val="215"/>
        </w:trPr>
        <w:tc>
          <w:tcPr>
            <w:tcW w:w="3330" w:type="dxa"/>
            <w:gridSpan w:val="2"/>
            <w:tcBorders>
              <w:top w:val="nil"/>
              <w:left w:val="nil"/>
              <w:bottom w:val="nil"/>
              <w:right w:val="nil"/>
            </w:tcBorders>
          </w:tcPr>
          <w:p w14:paraId="4F1ECB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B7641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0FD5661A" w14:textId="77777777" w:rsidTr="001E2DEB">
        <w:trPr>
          <w:trHeight w:val="230"/>
        </w:trPr>
        <w:tc>
          <w:tcPr>
            <w:tcW w:w="3330" w:type="dxa"/>
            <w:gridSpan w:val="2"/>
            <w:tcBorders>
              <w:top w:val="nil"/>
              <w:left w:val="nil"/>
              <w:bottom w:val="nil"/>
              <w:right w:val="nil"/>
            </w:tcBorders>
          </w:tcPr>
          <w:p w14:paraId="241BBE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75917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C4395E0" w14:textId="77777777" w:rsidTr="001E2DEB">
        <w:trPr>
          <w:trHeight w:val="230"/>
        </w:trPr>
        <w:tc>
          <w:tcPr>
            <w:tcW w:w="3330" w:type="dxa"/>
            <w:gridSpan w:val="2"/>
            <w:tcBorders>
              <w:top w:val="nil"/>
              <w:left w:val="nil"/>
              <w:bottom w:val="nil"/>
              <w:right w:val="nil"/>
            </w:tcBorders>
          </w:tcPr>
          <w:p w14:paraId="08BA9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A6EEB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EF4AA47" w14:textId="77777777" w:rsidTr="001E2DEB">
        <w:trPr>
          <w:trHeight w:val="230"/>
        </w:trPr>
        <w:tc>
          <w:tcPr>
            <w:tcW w:w="3330" w:type="dxa"/>
            <w:gridSpan w:val="2"/>
            <w:tcBorders>
              <w:top w:val="nil"/>
              <w:left w:val="nil"/>
              <w:bottom w:val="nil"/>
              <w:right w:val="nil"/>
            </w:tcBorders>
          </w:tcPr>
          <w:p w14:paraId="17D958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82B44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649584A" w14:textId="77777777" w:rsidTr="001E2DEB">
        <w:trPr>
          <w:trHeight w:val="230"/>
        </w:trPr>
        <w:tc>
          <w:tcPr>
            <w:tcW w:w="3330" w:type="dxa"/>
            <w:gridSpan w:val="2"/>
            <w:tcBorders>
              <w:top w:val="nil"/>
              <w:left w:val="nil"/>
              <w:bottom w:val="nil"/>
              <w:right w:val="nil"/>
            </w:tcBorders>
          </w:tcPr>
          <w:p w14:paraId="0B3565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A771AB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9FC61B" w14:textId="77777777" w:rsidTr="001E2DEB">
        <w:tc>
          <w:tcPr>
            <w:tcW w:w="3330" w:type="dxa"/>
            <w:gridSpan w:val="2"/>
            <w:tcBorders>
              <w:top w:val="nil"/>
              <w:left w:val="nil"/>
              <w:bottom w:val="nil"/>
              <w:right w:val="nil"/>
            </w:tcBorders>
          </w:tcPr>
          <w:p w14:paraId="26CCFF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216CEB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3583205" w14:textId="77777777" w:rsidTr="001E2DEB">
        <w:trPr>
          <w:trHeight w:val="230"/>
        </w:trPr>
        <w:tc>
          <w:tcPr>
            <w:tcW w:w="3330" w:type="dxa"/>
            <w:gridSpan w:val="2"/>
            <w:tcBorders>
              <w:top w:val="nil"/>
              <w:left w:val="nil"/>
              <w:bottom w:val="nil"/>
              <w:right w:val="nil"/>
            </w:tcBorders>
          </w:tcPr>
          <w:p w14:paraId="0E7FEC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C9ECE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62D4FDE" w14:textId="77777777" w:rsidTr="001E2DEB">
        <w:trPr>
          <w:trHeight w:val="230"/>
        </w:trPr>
        <w:tc>
          <w:tcPr>
            <w:tcW w:w="3330" w:type="dxa"/>
            <w:gridSpan w:val="2"/>
            <w:tcBorders>
              <w:top w:val="nil"/>
              <w:left w:val="nil"/>
              <w:bottom w:val="nil"/>
              <w:right w:val="nil"/>
            </w:tcBorders>
          </w:tcPr>
          <w:p w14:paraId="7983C0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E8E5A5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C6EAF50" w14:textId="77777777" w:rsidTr="001E2DEB">
        <w:trPr>
          <w:trHeight w:val="230"/>
        </w:trPr>
        <w:tc>
          <w:tcPr>
            <w:tcW w:w="3330" w:type="dxa"/>
            <w:gridSpan w:val="2"/>
            <w:tcBorders>
              <w:top w:val="nil"/>
              <w:left w:val="nil"/>
              <w:bottom w:val="nil"/>
              <w:right w:val="nil"/>
            </w:tcBorders>
          </w:tcPr>
          <w:p w14:paraId="535DC6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F8E2D5A" w14:textId="0331D28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 </w:t>
            </w:r>
            <w:ins w:id="2370" w:author="Arjan Kloosterboer" w:date="2017-08-14T16:04:00Z">
              <w:r w:rsidR="00E23F36">
                <w:rPr>
                  <w:rFonts w:ascii="Calibri" w:hAnsi="Calibri" w:cs="Arial"/>
                  <w:color w:val="0F0F0F"/>
                  <w:sz w:val="22"/>
                  <w:szCs w:val="24"/>
                  <w:lang w:eastAsia="en-US"/>
                </w:rPr>
                <w:t>groep</w:t>
              </w:r>
            </w:ins>
            <w:r w:rsidRPr="00BE10FF">
              <w:rPr>
                <w:rFonts w:ascii="Calibri" w:hAnsi="Calibri" w:cs="Arial"/>
                <w:color w:val="0F0F0F"/>
                <w:sz w:val="22"/>
                <w:szCs w:val="24"/>
                <w:lang w:eastAsia="en-US"/>
              </w:rPr>
              <w:t xml:space="preserve">attribuutsoort verandert alleen van waarde (materiële historie) </w:t>
            </w:r>
            <w:ins w:id="2371" w:author="Arjan Kloosterboer" w:date="2017-08-14T16:04:00Z">
              <w:r w:rsidR="00E23F36">
                <w:rPr>
                  <w:rFonts w:ascii="Calibri" w:hAnsi="Calibri" w:cs="Calibri"/>
                  <w:color w:val="000000"/>
                  <w:sz w:val="22"/>
                  <w:szCs w:val="22"/>
                </w:rPr>
                <w:t xml:space="preserve">cq. één of meer van de subattributen veranderen van waarde </w:t>
              </w:r>
            </w:ins>
            <w:r w:rsidRPr="00BE10FF">
              <w:rPr>
                <w:rFonts w:ascii="Calibri" w:hAnsi="Calibri" w:cs="Arial"/>
                <w:color w:val="0F0F0F"/>
                <w:sz w:val="22"/>
                <w:szCs w:val="24"/>
                <w:lang w:eastAsia="en-US"/>
              </w:rPr>
              <w:t>op een datum die gelijk is aan een Versiedatum van het zaaktype.</w:t>
            </w:r>
          </w:p>
        </w:tc>
      </w:tr>
      <w:tr w:rsidR="00AB0ADA" w:rsidRPr="00BE10FF" w14:paraId="39B846C5" w14:textId="77777777" w:rsidTr="001E2DEB">
        <w:tc>
          <w:tcPr>
            <w:tcW w:w="9360" w:type="dxa"/>
            <w:gridSpan w:val="3"/>
            <w:tcBorders>
              <w:top w:val="nil"/>
              <w:left w:val="nil"/>
              <w:bottom w:val="nil"/>
              <w:right w:val="nil"/>
            </w:tcBorders>
          </w:tcPr>
          <w:p w14:paraId="5D484C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7A84A1E" w14:textId="77777777" w:rsidTr="001E2DEB">
        <w:tc>
          <w:tcPr>
            <w:tcW w:w="450" w:type="dxa"/>
            <w:tcBorders>
              <w:top w:val="nil"/>
              <w:left w:val="nil"/>
              <w:bottom w:val="nil"/>
              <w:right w:val="nil"/>
            </w:tcBorders>
          </w:tcPr>
          <w:p w14:paraId="6D7FC0A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90F3670" w14:textId="5FE80F7F"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Een zaakdossier </w:t>
            </w:r>
            <w:ins w:id="2372" w:author="Arjan Kloosterboer" w:date="2017-08-14T16:16:00Z">
              <w:r w:rsidR="00444EF3">
                <w:rPr>
                  <w:rFonts w:ascii="Calibri" w:hAnsi="Calibri" w:cs="Calibri"/>
                  <w:color w:val="0F0F0F"/>
                  <w:sz w:val="22"/>
                  <w:szCs w:val="22"/>
                </w:rPr>
                <w:t xml:space="preserve">(van een zaak van een bepaald zaaktype) </w:t>
              </w:r>
            </w:ins>
            <w:r w:rsidRPr="00BE10FF">
              <w:rPr>
                <w:rFonts w:ascii="Calibri" w:hAnsi="Calibri" w:cs="Arial"/>
                <w:color w:val="0F0F0F"/>
                <w:sz w:val="22"/>
                <w:szCs w:val="24"/>
                <w:lang w:eastAsia="en-US"/>
              </w:rPr>
              <w:t xml:space="preserve">betreft alle informatie over een zaak </w:t>
            </w:r>
            <w:del w:id="2373" w:author="Arjan Kloosterboer" w:date="2017-08-14T16:16:00Z">
              <w:r w:rsidRPr="00BE10FF" w:rsidDel="00444EF3">
                <w:rPr>
                  <w:rFonts w:ascii="Calibri" w:hAnsi="Calibri" w:cs="Arial"/>
                  <w:color w:val="0F0F0F"/>
                  <w:sz w:val="22"/>
                  <w:szCs w:val="24"/>
                  <w:lang w:eastAsia="en-US"/>
                </w:rPr>
                <w:delText xml:space="preserve">(en daarvan deel uit makende deelzaken) </w:delText>
              </w:r>
            </w:del>
            <w:r w:rsidRPr="00BE10FF">
              <w:rPr>
                <w:rFonts w:ascii="Calibri" w:hAnsi="Calibri" w:cs="Arial"/>
                <w:color w:val="0F0F0F"/>
                <w:sz w:val="22"/>
                <w:szCs w:val="24"/>
                <w:lang w:eastAsia="en-US"/>
              </w:rPr>
              <w:t>inclusief alle daarbij geregistreerde documenten. Met de archiefclassificatiecode wordt de relatie gelegd naar de plaats van het zaakdossier in het gehanteerde archiveringsclassificatiestelsel.</w:t>
            </w:r>
            <w:ins w:id="2374" w:author="Arjan Kloosterboer" w:date="2017-08-14T16:16:00Z">
              <w:r w:rsidR="00444EF3">
                <w:rPr>
                  <w:rFonts w:ascii="Calibri" w:hAnsi="Calibri" w:cs="Arial"/>
                  <w:color w:val="0F0F0F"/>
                  <w:sz w:val="22"/>
                  <w:szCs w:val="24"/>
                  <w:lang w:eastAsia="en-US"/>
                </w:rPr>
                <w:t xml:space="preserve"> </w:t>
              </w:r>
              <w:r w:rsidR="00444EF3">
                <w:rPr>
                  <w:rFonts w:ascii="Calibri" w:hAnsi="Calibri" w:cs="Calibri"/>
                  <w:color w:val="0F0F0F"/>
                  <w:sz w:val="22"/>
                  <w:szCs w:val="22"/>
                </w:rPr>
                <w:t>Dit kan de zaaktypecatalogus zijn waarvan het zaaktype deel uit maakt.</w:t>
              </w:r>
            </w:ins>
          </w:p>
        </w:tc>
      </w:tr>
    </w:tbl>
    <w:p w14:paraId="4FDBC2A7"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375" w:author="Arjan Kloosterboer" w:date="2017-08-14T15:59:00Z"/>
          <w:rFonts w:ascii="Arial" w:hAnsi="Arial" w:cs="Arial"/>
          <w:b/>
          <w:color w:val="004080"/>
          <w:sz w:val="24"/>
          <w:szCs w:val="24"/>
          <w:lang w:eastAsia="en-US"/>
        </w:rPr>
      </w:pPr>
      <w:bookmarkStart w:id="2376" w:name="BKM_7F33ADD2_3778_430b_9A88_6B8AB625F53A"/>
      <w:bookmarkStart w:id="2377" w:name="BKM_AC365590_F33D_4AE1_BF02_DC29796B92D5"/>
      <w:bookmarkStart w:id="2378" w:name="BKM_D408F60C_F6FE_496F_8C08_7FDAF193DAE1"/>
      <w:bookmarkEnd w:id="2376"/>
      <w:ins w:id="2379" w:author="Arjan Kloosterboer" w:date="2017-08-14T15:59:00Z">
        <w:r w:rsidRPr="001E2DEB">
          <w:rPr>
            <w:rFonts w:ascii="Arial" w:hAnsi="Arial" w:cs="Arial"/>
            <w:b/>
            <w:color w:val="004080"/>
            <w:sz w:val="24"/>
            <w:szCs w:val="24"/>
            <w:lang w:eastAsia="en-US"/>
          </w:rPr>
          <w:t>«Attribuutsoort» 'Indicatie ZTC' van gegevensgroeptype 'Archiefclassificatie'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27924C73" w14:textId="77777777" w:rsidTr="001E2DEB">
        <w:trPr>
          <w:ins w:id="238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CC761B3" w14:textId="77777777" w:rsidR="001E2DEB" w:rsidRDefault="001E2DEB" w:rsidP="001E2DEB">
            <w:pPr>
              <w:rPr>
                <w:ins w:id="2381" w:author="Arjan Kloosterboer" w:date="2017-08-14T15:59:00Z"/>
                <w:rFonts w:ascii="Calibri" w:hAnsi="Calibri" w:cs="Calibri"/>
                <w:color w:val="000000"/>
                <w:sz w:val="22"/>
                <w:szCs w:val="22"/>
              </w:rPr>
            </w:pPr>
            <w:ins w:id="2382" w:author="Arjan Kloosterboer" w:date="2017-08-14T15:59: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7FBF27C" w14:textId="77777777" w:rsidR="001E2DEB" w:rsidRDefault="001E2DEB" w:rsidP="001E2DEB">
            <w:pPr>
              <w:rPr>
                <w:ins w:id="2383" w:author="Arjan Kloosterboer" w:date="2017-08-14T15:59:00Z"/>
                <w:rFonts w:ascii="Calibri" w:hAnsi="Calibri" w:cs="Calibri"/>
                <w:color w:val="000000"/>
                <w:sz w:val="22"/>
                <w:szCs w:val="22"/>
              </w:rPr>
            </w:pPr>
            <w:ins w:id="2384" w:author="Arjan Kloosterboer" w:date="2017-08-14T15:59:00Z">
              <w:r>
                <w:rPr>
                  <w:rFonts w:ascii="Calibri" w:hAnsi="Calibri" w:cs="Calibri"/>
                  <w:color w:val="000000"/>
                  <w:sz w:val="22"/>
                  <w:szCs w:val="22"/>
                </w:rPr>
                <w:t>Indicatie ZTC</w:t>
              </w:r>
            </w:ins>
          </w:p>
        </w:tc>
      </w:tr>
      <w:tr w:rsidR="001E2DEB" w14:paraId="35174E60" w14:textId="77777777" w:rsidTr="001E2DEB">
        <w:trPr>
          <w:ins w:id="238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28BA39B" w14:textId="77777777" w:rsidR="001E2DEB" w:rsidRDefault="001E2DEB" w:rsidP="001E2DEB">
            <w:pPr>
              <w:rPr>
                <w:ins w:id="2386" w:author="Arjan Kloosterboer" w:date="2017-08-14T15:59:00Z"/>
                <w:rFonts w:ascii="Calibri" w:hAnsi="Calibri" w:cs="Calibri"/>
                <w:color w:val="000000"/>
                <w:sz w:val="22"/>
                <w:szCs w:val="22"/>
              </w:rPr>
            </w:pPr>
            <w:ins w:id="2387" w:author="Arjan Kloosterboer" w:date="2017-08-14T15:59: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32104441" w14:textId="77777777" w:rsidR="001E2DEB" w:rsidRDefault="001E2DEB" w:rsidP="001E2DEB">
            <w:pPr>
              <w:rPr>
                <w:ins w:id="2388" w:author="Arjan Kloosterboer" w:date="2017-08-14T15:59:00Z"/>
                <w:rFonts w:ascii="Calibri" w:hAnsi="Calibri" w:cs="Calibri"/>
                <w:color w:val="000000"/>
                <w:sz w:val="22"/>
                <w:szCs w:val="22"/>
              </w:rPr>
            </w:pPr>
            <w:ins w:id="2389" w:author="Arjan Kloosterboer" w:date="2017-08-14T15:59:00Z">
              <w:r>
                <w:rPr>
                  <w:rFonts w:ascii="Calibri" w:hAnsi="Calibri" w:cs="Calibri"/>
                  <w:color w:val="000000"/>
                  <w:sz w:val="22"/>
                  <w:szCs w:val="22"/>
                </w:rPr>
                <w:t>KING</w:t>
              </w:r>
            </w:ins>
          </w:p>
        </w:tc>
      </w:tr>
      <w:tr w:rsidR="001E2DEB" w14:paraId="33D08CC6" w14:textId="77777777" w:rsidTr="001E2DEB">
        <w:trPr>
          <w:trHeight w:val="268"/>
          <w:ins w:id="239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A268DC4" w14:textId="77777777" w:rsidR="001E2DEB" w:rsidRDefault="001E2DEB" w:rsidP="001E2DEB">
            <w:pPr>
              <w:rPr>
                <w:ins w:id="2391" w:author="Arjan Kloosterboer" w:date="2017-08-14T15:59:00Z"/>
                <w:rFonts w:ascii="Calibri" w:hAnsi="Calibri" w:cs="Calibri"/>
                <w:color w:val="000000"/>
                <w:sz w:val="22"/>
                <w:szCs w:val="22"/>
              </w:rPr>
            </w:pPr>
            <w:ins w:id="2392" w:author="Arjan Kloosterboer" w:date="2017-08-14T15:59: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141990B1" w14:textId="77777777" w:rsidR="001E2DEB" w:rsidRDefault="001E2DEB" w:rsidP="001E2DEB">
            <w:pPr>
              <w:rPr>
                <w:ins w:id="2393" w:author="Arjan Kloosterboer" w:date="2017-08-14T15:59:00Z"/>
                <w:rFonts w:ascii="Calibri" w:hAnsi="Calibri" w:cs="Calibri"/>
                <w:color w:val="000000"/>
                <w:sz w:val="22"/>
                <w:szCs w:val="22"/>
              </w:rPr>
            </w:pPr>
          </w:p>
        </w:tc>
      </w:tr>
      <w:tr w:rsidR="001E2DEB" w14:paraId="2BD4EC99" w14:textId="77777777" w:rsidTr="001E2DEB">
        <w:trPr>
          <w:ins w:id="2394"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2B563CA" w14:textId="77777777" w:rsidR="001E2DEB" w:rsidRDefault="001E2DEB" w:rsidP="001E2DEB">
            <w:pPr>
              <w:rPr>
                <w:ins w:id="2395" w:author="Arjan Kloosterboer" w:date="2017-08-14T15:59:00Z"/>
                <w:rFonts w:ascii="Calibri" w:hAnsi="Calibri" w:cs="Calibri"/>
                <w:color w:val="000000"/>
                <w:sz w:val="22"/>
                <w:szCs w:val="22"/>
              </w:rPr>
            </w:pPr>
            <w:ins w:id="2396" w:author="Arjan Kloosterboer" w:date="2017-08-14T15:59: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3C230BF" w14:textId="77777777" w:rsidR="001E2DEB" w:rsidRDefault="001E2DEB" w:rsidP="001E2DEB">
            <w:pPr>
              <w:rPr>
                <w:ins w:id="2397" w:author="Arjan Kloosterboer" w:date="2017-08-14T15:59:00Z"/>
                <w:rFonts w:ascii="Calibri" w:hAnsi="Calibri" w:cs="Calibri"/>
                <w:color w:val="000000"/>
                <w:sz w:val="22"/>
                <w:szCs w:val="22"/>
              </w:rPr>
            </w:pPr>
            <w:ins w:id="2398" w:author="Arjan Kloosterboer" w:date="2017-08-14T15:59:00Z">
              <w:r>
                <w:rPr>
                  <w:rFonts w:ascii="Calibri" w:hAnsi="Calibri" w:cs="Calibri"/>
                  <w:color w:val="000000"/>
                  <w:sz w:val="22"/>
                  <w:szCs w:val="22"/>
                </w:rPr>
                <w:t>Aanduiding of de zaaktypecatalogus waarvan het zaaktype deel uit maakt, gehanteerd wordt als archiefclassificatiestelsel.</w:t>
              </w:r>
            </w:ins>
          </w:p>
        </w:tc>
      </w:tr>
      <w:tr w:rsidR="001E2DEB" w14:paraId="0EC332DC" w14:textId="77777777" w:rsidTr="001E2DEB">
        <w:trPr>
          <w:ins w:id="2399"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228581ED" w14:textId="77777777" w:rsidR="001E2DEB" w:rsidRDefault="001E2DEB" w:rsidP="001E2DEB">
            <w:pPr>
              <w:rPr>
                <w:ins w:id="2400" w:author="Arjan Kloosterboer" w:date="2017-08-14T15:59:00Z"/>
                <w:rFonts w:ascii="Calibri" w:hAnsi="Calibri" w:cs="Calibri"/>
                <w:color w:val="000000"/>
                <w:sz w:val="22"/>
                <w:szCs w:val="22"/>
              </w:rPr>
            </w:pPr>
            <w:ins w:id="2401" w:author="Arjan Kloosterboer" w:date="2017-08-14T15:59:00Z">
              <w:r>
                <w:rPr>
                  <w:rFonts w:ascii="Calibri" w:hAnsi="Calibri" w:cs="Calibri"/>
                  <w:b/>
                  <w:bCs/>
                  <w:color w:val="000000"/>
                  <w:sz w:val="22"/>
                  <w:szCs w:val="22"/>
                </w:rPr>
                <w:lastRenderedPageBreak/>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6D61A7D" w14:textId="77777777" w:rsidR="001E2DEB" w:rsidRDefault="001E2DEB" w:rsidP="001E2DEB">
            <w:pPr>
              <w:rPr>
                <w:ins w:id="2402" w:author="Arjan Kloosterboer" w:date="2017-08-14T15:59:00Z"/>
                <w:rFonts w:ascii="Calibri" w:hAnsi="Calibri" w:cs="Calibri"/>
                <w:color w:val="000000"/>
                <w:sz w:val="22"/>
                <w:szCs w:val="22"/>
              </w:rPr>
            </w:pPr>
            <w:ins w:id="2403" w:author="Arjan Kloosterboer" w:date="2017-08-14T15:59:00Z">
              <w:r>
                <w:rPr>
                  <w:rFonts w:ascii="Calibri" w:hAnsi="Calibri" w:cs="Calibri"/>
                  <w:color w:val="000000"/>
                  <w:sz w:val="22"/>
                  <w:szCs w:val="22"/>
                </w:rPr>
                <w:t>KING</w:t>
              </w:r>
            </w:ins>
          </w:p>
        </w:tc>
      </w:tr>
      <w:tr w:rsidR="001E2DEB" w14:paraId="652B1FC0" w14:textId="77777777" w:rsidTr="001E2DEB">
        <w:trPr>
          <w:ins w:id="2404"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182E8BA" w14:textId="77777777" w:rsidR="001E2DEB" w:rsidRDefault="001E2DEB" w:rsidP="001E2DEB">
            <w:pPr>
              <w:rPr>
                <w:ins w:id="2405" w:author="Arjan Kloosterboer" w:date="2017-08-14T15:59:00Z"/>
                <w:rFonts w:ascii="Calibri" w:hAnsi="Calibri" w:cs="Calibri"/>
                <w:color w:val="000000"/>
                <w:sz w:val="22"/>
                <w:szCs w:val="22"/>
              </w:rPr>
            </w:pPr>
            <w:ins w:id="2406" w:author="Arjan Kloosterboer" w:date="2017-08-14T15:59: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6271A5C" w14:textId="77777777" w:rsidR="001E2DEB" w:rsidRDefault="001E2DEB" w:rsidP="001E2DEB">
            <w:pPr>
              <w:rPr>
                <w:ins w:id="2407" w:author="Arjan Kloosterboer" w:date="2017-08-14T15:59:00Z"/>
                <w:rFonts w:ascii="Calibri" w:hAnsi="Calibri" w:cs="Calibri"/>
                <w:color w:val="000000"/>
                <w:sz w:val="22"/>
                <w:szCs w:val="22"/>
              </w:rPr>
            </w:pPr>
            <w:ins w:id="2408" w:author="Arjan Kloosterboer" w:date="2017-08-14T15:59:00Z">
              <w:r>
                <w:rPr>
                  <w:rFonts w:ascii="Calibri" w:hAnsi="Calibri" w:cs="Calibri"/>
                  <w:color w:val="000000"/>
                  <w:sz w:val="22"/>
                  <w:szCs w:val="22"/>
                </w:rPr>
                <w:t>9 januari 2017</w:t>
              </w:r>
            </w:ins>
          </w:p>
        </w:tc>
      </w:tr>
      <w:tr w:rsidR="001E2DEB" w14:paraId="7095DA4B" w14:textId="77777777" w:rsidTr="001E2DEB">
        <w:trPr>
          <w:ins w:id="2409"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26DEAE8" w14:textId="77777777" w:rsidR="001E2DEB" w:rsidRDefault="001E2DEB" w:rsidP="001E2DEB">
            <w:pPr>
              <w:rPr>
                <w:ins w:id="2410" w:author="Arjan Kloosterboer" w:date="2017-08-14T15:59:00Z"/>
                <w:rFonts w:ascii="Calibri" w:hAnsi="Calibri" w:cs="Calibri"/>
                <w:color w:val="000000"/>
                <w:sz w:val="22"/>
                <w:szCs w:val="22"/>
              </w:rPr>
            </w:pPr>
            <w:ins w:id="2411" w:author="Arjan Kloosterboer" w:date="2017-08-14T15:59: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DD99E2D" w14:textId="77777777" w:rsidR="001E2DEB" w:rsidRDefault="001E2DEB" w:rsidP="001E2DEB">
            <w:pPr>
              <w:rPr>
                <w:ins w:id="2412" w:author="Arjan Kloosterboer" w:date="2017-08-14T15:59:00Z"/>
                <w:rFonts w:ascii="Calibri" w:hAnsi="Calibri" w:cs="Calibri"/>
                <w:color w:val="000000"/>
                <w:sz w:val="22"/>
                <w:szCs w:val="22"/>
              </w:rPr>
            </w:pPr>
            <w:ins w:id="2413" w:author="Arjan Kloosterboer" w:date="2017-08-14T15:59:00Z">
              <w:r>
                <w:rPr>
                  <w:rFonts w:ascii="Calibri" w:hAnsi="Calibri" w:cs="Calibri"/>
                  <w:color w:val="000000"/>
                  <w:sz w:val="22"/>
                  <w:szCs w:val="22"/>
                </w:rPr>
                <w:t>INDIC</w:t>
              </w:r>
            </w:ins>
          </w:p>
        </w:tc>
      </w:tr>
      <w:tr w:rsidR="001E2DEB" w14:paraId="4D798148" w14:textId="77777777" w:rsidTr="001E2DEB">
        <w:trPr>
          <w:ins w:id="2414"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FE4670F" w14:textId="77777777" w:rsidR="001E2DEB" w:rsidRDefault="001E2DEB" w:rsidP="001E2DEB">
            <w:pPr>
              <w:rPr>
                <w:ins w:id="2415" w:author="Arjan Kloosterboer" w:date="2017-08-14T15:59:00Z"/>
                <w:rFonts w:ascii="Calibri" w:hAnsi="Calibri" w:cs="Calibri"/>
                <w:color w:val="000000"/>
                <w:sz w:val="22"/>
                <w:szCs w:val="22"/>
              </w:rPr>
            </w:pPr>
            <w:ins w:id="2416" w:author="Arjan Kloosterboer" w:date="2017-08-14T15:59: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8526F02" w14:textId="77777777" w:rsidR="001E2DEB" w:rsidRDefault="001E2DEB" w:rsidP="001E2DEB">
            <w:pPr>
              <w:rPr>
                <w:ins w:id="2417" w:author="Arjan Kloosterboer" w:date="2017-08-14T15:59:00Z"/>
                <w:rFonts w:ascii="Calibri" w:hAnsi="Calibri" w:cs="Calibri"/>
                <w:color w:val="000000"/>
                <w:sz w:val="22"/>
                <w:szCs w:val="22"/>
              </w:rPr>
            </w:pPr>
          </w:p>
        </w:tc>
      </w:tr>
      <w:tr w:rsidR="001E2DEB" w14:paraId="12BD2852" w14:textId="77777777" w:rsidTr="001E2DEB">
        <w:trPr>
          <w:ins w:id="241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9619407" w14:textId="77777777" w:rsidR="001E2DEB" w:rsidRDefault="001E2DEB" w:rsidP="001E2DEB">
            <w:pPr>
              <w:rPr>
                <w:ins w:id="2419" w:author="Arjan Kloosterboer" w:date="2017-08-14T15:59:00Z"/>
                <w:rFonts w:ascii="Calibri" w:hAnsi="Calibri" w:cs="Calibri"/>
                <w:b/>
                <w:bCs/>
                <w:color w:val="000000"/>
                <w:sz w:val="22"/>
                <w:szCs w:val="22"/>
              </w:rPr>
            </w:pPr>
            <w:ins w:id="2420" w:author="Arjan Kloosterboer" w:date="2017-08-14T15:59: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3F78A776" w14:textId="77777777" w:rsidR="001E2DEB" w:rsidRDefault="001E2DEB" w:rsidP="001E2DEB">
            <w:pPr>
              <w:rPr>
                <w:ins w:id="2421" w:author="Arjan Kloosterboer" w:date="2017-08-14T15:59:00Z"/>
                <w:rFonts w:ascii="Calibri" w:hAnsi="Calibri" w:cs="Calibri"/>
                <w:color w:val="000000"/>
                <w:sz w:val="22"/>
                <w:szCs w:val="22"/>
              </w:rPr>
            </w:pPr>
            <w:ins w:id="2422" w:author="Arjan Kloosterboer" w:date="2017-08-14T15:59:00Z">
              <w:r>
                <w:rPr>
                  <w:rFonts w:ascii="Calibri" w:hAnsi="Calibri" w:cs="Calibri"/>
                  <w:color w:val="000000"/>
                  <w:sz w:val="22"/>
                  <w:szCs w:val="22"/>
                </w:rPr>
                <w:t>Zie groep</w:t>
              </w:r>
            </w:ins>
          </w:p>
        </w:tc>
      </w:tr>
      <w:tr w:rsidR="001E2DEB" w14:paraId="29240764" w14:textId="77777777" w:rsidTr="001E2DEB">
        <w:trPr>
          <w:ins w:id="242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DC08C14" w14:textId="77777777" w:rsidR="001E2DEB" w:rsidRDefault="001E2DEB" w:rsidP="001E2DEB">
            <w:pPr>
              <w:rPr>
                <w:ins w:id="2424" w:author="Arjan Kloosterboer" w:date="2017-08-14T15:59:00Z"/>
                <w:rFonts w:ascii="Calibri" w:hAnsi="Calibri" w:cs="Calibri"/>
                <w:b/>
                <w:bCs/>
                <w:color w:val="000000"/>
                <w:sz w:val="22"/>
                <w:szCs w:val="22"/>
              </w:rPr>
            </w:pPr>
            <w:ins w:id="2425" w:author="Arjan Kloosterboer" w:date="2017-08-14T15:59: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ECAE79B" w14:textId="77777777" w:rsidR="001E2DEB" w:rsidRDefault="001E2DEB" w:rsidP="001E2DEB">
            <w:pPr>
              <w:rPr>
                <w:ins w:id="2426" w:author="Arjan Kloosterboer" w:date="2017-08-14T15:59:00Z"/>
                <w:rFonts w:ascii="Calibri" w:hAnsi="Calibri" w:cs="Calibri"/>
                <w:color w:val="000000"/>
                <w:sz w:val="22"/>
                <w:szCs w:val="22"/>
              </w:rPr>
            </w:pPr>
            <w:ins w:id="2427" w:author="Arjan Kloosterboer" w:date="2017-08-14T15:59:00Z">
              <w:r>
                <w:rPr>
                  <w:rFonts w:ascii="Calibri" w:hAnsi="Calibri" w:cs="Calibri"/>
                  <w:color w:val="000000"/>
                  <w:sz w:val="22"/>
                  <w:szCs w:val="22"/>
                </w:rPr>
                <w:t>Zie groep</w:t>
              </w:r>
            </w:ins>
          </w:p>
        </w:tc>
      </w:tr>
      <w:tr w:rsidR="001E2DEB" w14:paraId="42535DA6" w14:textId="77777777" w:rsidTr="001E2DEB">
        <w:trPr>
          <w:ins w:id="242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63C5840" w14:textId="77777777" w:rsidR="001E2DEB" w:rsidRDefault="001E2DEB" w:rsidP="001E2DEB">
            <w:pPr>
              <w:rPr>
                <w:ins w:id="2429" w:author="Arjan Kloosterboer" w:date="2017-08-14T15:59:00Z"/>
                <w:rFonts w:ascii="Calibri" w:hAnsi="Calibri" w:cs="Calibri"/>
                <w:b/>
                <w:bCs/>
                <w:color w:val="000000"/>
                <w:sz w:val="22"/>
                <w:szCs w:val="22"/>
              </w:rPr>
            </w:pPr>
            <w:ins w:id="2430" w:author="Arjan Kloosterboer" w:date="2017-08-14T15:59: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34126FAF" w14:textId="77777777" w:rsidR="001E2DEB" w:rsidRDefault="001E2DEB" w:rsidP="001E2DEB">
            <w:pPr>
              <w:rPr>
                <w:ins w:id="2431" w:author="Arjan Kloosterboer" w:date="2017-08-14T15:59:00Z"/>
                <w:rFonts w:ascii="Calibri" w:hAnsi="Calibri" w:cs="Calibri"/>
                <w:color w:val="000000"/>
                <w:sz w:val="22"/>
                <w:szCs w:val="22"/>
              </w:rPr>
            </w:pPr>
            <w:ins w:id="2432" w:author="Arjan Kloosterboer" w:date="2017-08-14T15:59:00Z">
              <w:r>
                <w:rPr>
                  <w:rFonts w:ascii="Calibri" w:hAnsi="Calibri" w:cs="Calibri"/>
                  <w:color w:val="000000"/>
                  <w:sz w:val="22"/>
                  <w:szCs w:val="22"/>
                </w:rPr>
                <w:t>Zie groep</w:t>
              </w:r>
            </w:ins>
          </w:p>
        </w:tc>
      </w:tr>
      <w:tr w:rsidR="001E2DEB" w14:paraId="294E63F3" w14:textId="77777777" w:rsidTr="001E2DEB">
        <w:trPr>
          <w:ins w:id="243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33C7150" w14:textId="77777777" w:rsidR="001E2DEB" w:rsidRDefault="001E2DEB" w:rsidP="001E2DEB">
            <w:pPr>
              <w:rPr>
                <w:ins w:id="2434" w:author="Arjan Kloosterboer" w:date="2017-08-14T15:59:00Z"/>
                <w:rFonts w:ascii="Calibri" w:hAnsi="Calibri" w:cs="Calibri"/>
                <w:b/>
                <w:bCs/>
                <w:color w:val="000000"/>
                <w:sz w:val="22"/>
                <w:szCs w:val="22"/>
              </w:rPr>
            </w:pPr>
            <w:ins w:id="2435" w:author="Arjan Kloosterboer" w:date="2017-08-14T15:59: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10D3D2E5" w14:textId="77777777" w:rsidR="001E2DEB" w:rsidRDefault="001E2DEB" w:rsidP="001E2DEB">
            <w:pPr>
              <w:rPr>
                <w:ins w:id="2436" w:author="Arjan Kloosterboer" w:date="2017-08-14T15:59:00Z"/>
                <w:rFonts w:ascii="Calibri" w:hAnsi="Calibri" w:cs="Calibri"/>
                <w:color w:val="000000"/>
                <w:sz w:val="22"/>
                <w:szCs w:val="22"/>
              </w:rPr>
            </w:pPr>
            <w:ins w:id="2437" w:author="Arjan Kloosterboer" w:date="2017-08-14T15:59:00Z">
              <w:r>
                <w:rPr>
                  <w:rFonts w:ascii="Calibri" w:hAnsi="Calibri" w:cs="Calibri"/>
                  <w:color w:val="000000"/>
                  <w:sz w:val="22"/>
                  <w:szCs w:val="22"/>
                </w:rPr>
                <w:t>Zie groep</w:t>
              </w:r>
            </w:ins>
          </w:p>
        </w:tc>
      </w:tr>
      <w:tr w:rsidR="001E2DEB" w14:paraId="55C45686" w14:textId="77777777" w:rsidTr="001E2DEB">
        <w:trPr>
          <w:ins w:id="243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F5D2311" w14:textId="77777777" w:rsidR="001E2DEB" w:rsidRDefault="001E2DEB" w:rsidP="001E2DEB">
            <w:pPr>
              <w:rPr>
                <w:ins w:id="2439" w:author="Arjan Kloosterboer" w:date="2017-08-14T15:59:00Z"/>
                <w:rFonts w:ascii="Calibri" w:hAnsi="Calibri" w:cs="Calibri"/>
                <w:color w:val="000000"/>
                <w:sz w:val="22"/>
                <w:szCs w:val="22"/>
              </w:rPr>
            </w:pPr>
            <w:ins w:id="2440" w:author="Arjan Kloosterboer" w:date="2017-08-14T15:59: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73170915" w14:textId="77777777" w:rsidR="001E2DEB" w:rsidRDefault="001E2DEB" w:rsidP="001E2DEB">
            <w:pPr>
              <w:rPr>
                <w:ins w:id="2441" w:author="Arjan Kloosterboer" w:date="2017-08-14T15:59:00Z"/>
                <w:rFonts w:ascii="Calibri" w:hAnsi="Calibri" w:cs="Calibri"/>
                <w:color w:val="000000"/>
                <w:sz w:val="22"/>
                <w:szCs w:val="22"/>
              </w:rPr>
            </w:pPr>
            <w:ins w:id="2442" w:author="Arjan Kloosterboer" w:date="2017-08-14T15:59:00Z">
              <w:r>
                <w:rPr>
                  <w:rFonts w:ascii="Calibri" w:hAnsi="Calibri" w:cs="Calibri"/>
                  <w:color w:val="000000"/>
                  <w:sz w:val="22"/>
                  <w:szCs w:val="22"/>
                </w:rPr>
                <w:t>1 - 1</w:t>
              </w:r>
            </w:ins>
          </w:p>
        </w:tc>
      </w:tr>
      <w:tr w:rsidR="001E2DEB" w14:paraId="023FD2D1" w14:textId="77777777" w:rsidTr="001E2DEB">
        <w:trPr>
          <w:ins w:id="244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8384219" w14:textId="77777777" w:rsidR="001E2DEB" w:rsidRDefault="001E2DEB" w:rsidP="001E2DEB">
            <w:pPr>
              <w:rPr>
                <w:ins w:id="2444" w:author="Arjan Kloosterboer" w:date="2017-08-14T15:59:00Z"/>
                <w:rFonts w:ascii="Calibri" w:hAnsi="Calibri" w:cs="Calibri"/>
                <w:color w:val="000000"/>
                <w:sz w:val="22"/>
                <w:szCs w:val="22"/>
              </w:rPr>
            </w:pPr>
            <w:ins w:id="2445" w:author="Arjan Kloosterboer" w:date="2017-08-14T15:59: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514C96BE" w14:textId="77777777" w:rsidR="001E2DEB" w:rsidRDefault="001E2DEB" w:rsidP="001E2DEB">
            <w:pPr>
              <w:rPr>
                <w:ins w:id="2446" w:author="Arjan Kloosterboer" w:date="2017-08-14T15:59:00Z"/>
                <w:rFonts w:ascii="Calibri" w:hAnsi="Calibri" w:cs="Calibri"/>
                <w:color w:val="000000"/>
                <w:sz w:val="22"/>
                <w:szCs w:val="22"/>
              </w:rPr>
            </w:pPr>
            <w:ins w:id="2447" w:author="Arjan Kloosterboer" w:date="2017-08-14T15:59:00Z">
              <w:r>
                <w:rPr>
                  <w:rFonts w:ascii="Calibri" w:hAnsi="Calibri" w:cs="Calibri"/>
                  <w:color w:val="000000"/>
                  <w:sz w:val="22"/>
                  <w:szCs w:val="22"/>
                </w:rPr>
                <w:t>Gemeentelijk kerngegeven</w:t>
              </w:r>
            </w:ins>
          </w:p>
        </w:tc>
      </w:tr>
      <w:tr w:rsidR="001E2DEB" w14:paraId="14803432" w14:textId="77777777" w:rsidTr="001E2DEB">
        <w:trPr>
          <w:ins w:id="244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5873C98" w14:textId="77777777" w:rsidR="001E2DEB" w:rsidRDefault="001E2DEB" w:rsidP="001E2DEB">
            <w:pPr>
              <w:rPr>
                <w:ins w:id="2449" w:author="Arjan Kloosterboer" w:date="2017-08-14T15:59:00Z"/>
                <w:rFonts w:ascii="Calibri" w:hAnsi="Calibri" w:cs="Calibri"/>
                <w:color w:val="000000"/>
                <w:sz w:val="22"/>
                <w:szCs w:val="22"/>
              </w:rPr>
            </w:pPr>
            <w:ins w:id="2450" w:author="Arjan Kloosterboer" w:date="2017-08-14T15:59: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102C748E" w14:textId="77777777" w:rsidR="001E2DEB" w:rsidRDefault="001E2DEB" w:rsidP="001E2DEB">
            <w:pPr>
              <w:rPr>
                <w:ins w:id="2451" w:author="Arjan Kloosterboer" w:date="2017-08-14T15:59:00Z"/>
                <w:rFonts w:ascii="Calibri" w:hAnsi="Calibri" w:cs="Calibri"/>
                <w:color w:val="000000"/>
                <w:sz w:val="22"/>
                <w:szCs w:val="22"/>
              </w:rPr>
            </w:pPr>
            <w:ins w:id="2452" w:author="Arjan Kloosterboer" w:date="2017-08-14T15:59:00Z">
              <w:r>
                <w:rPr>
                  <w:rFonts w:ascii="Calibri" w:hAnsi="Calibri" w:cs="Calibri"/>
                  <w:color w:val="000000"/>
                  <w:sz w:val="22"/>
                  <w:szCs w:val="22"/>
                </w:rPr>
                <w:t>-</w:t>
              </w:r>
            </w:ins>
          </w:p>
        </w:tc>
      </w:tr>
      <w:tr w:rsidR="001E2DEB" w14:paraId="7BDC659A" w14:textId="77777777" w:rsidTr="001E2DEB">
        <w:trPr>
          <w:ins w:id="2453" w:author="Arjan Kloosterboer" w:date="2017-08-14T15:59:00Z"/>
        </w:trPr>
        <w:tc>
          <w:tcPr>
            <w:tcW w:w="9360" w:type="dxa"/>
            <w:gridSpan w:val="3"/>
            <w:tcBorders>
              <w:top w:val="nil"/>
              <w:left w:val="nil"/>
              <w:bottom w:val="nil"/>
              <w:right w:val="nil"/>
            </w:tcBorders>
            <w:tcMar>
              <w:top w:w="0" w:type="dxa"/>
              <w:left w:w="60" w:type="dxa"/>
              <w:bottom w:w="0" w:type="dxa"/>
              <w:right w:w="60" w:type="dxa"/>
            </w:tcMar>
          </w:tcPr>
          <w:p w14:paraId="155F1604" w14:textId="77777777" w:rsidR="001E2DEB" w:rsidRDefault="001E2DEB" w:rsidP="001E2DEB">
            <w:pPr>
              <w:rPr>
                <w:ins w:id="2454" w:author="Arjan Kloosterboer" w:date="2017-08-14T15:59:00Z"/>
                <w:rFonts w:ascii="Calibri" w:hAnsi="Calibri" w:cs="Calibri"/>
                <w:color w:val="0F0F0F"/>
                <w:sz w:val="22"/>
                <w:szCs w:val="22"/>
              </w:rPr>
            </w:pPr>
            <w:ins w:id="2455" w:author="Arjan Kloosterboer" w:date="2017-08-14T15:59:00Z">
              <w:r>
                <w:rPr>
                  <w:rFonts w:ascii="Calibri" w:hAnsi="Calibri" w:cs="Calibri"/>
                  <w:b/>
                  <w:bCs/>
                  <w:color w:val="0F0F0F"/>
                  <w:sz w:val="22"/>
                  <w:szCs w:val="22"/>
                </w:rPr>
                <w:t>Toelichting</w:t>
              </w:r>
            </w:ins>
          </w:p>
        </w:tc>
      </w:tr>
      <w:tr w:rsidR="001E2DEB" w14:paraId="5C53EA2C" w14:textId="77777777" w:rsidTr="001E2DEB">
        <w:trPr>
          <w:ins w:id="2456" w:author="Arjan Kloosterboer" w:date="2017-08-14T15:59:00Z"/>
        </w:trPr>
        <w:tc>
          <w:tcPr>
            <w:tcW w:w="450" w:type="dxa"/>
            <w:tcBorders>
              <w:top w:val="nil"/>
              <w:left w:val="nil"/>
              <w:bottom w:val="nil"/>
              <w:right w:val="nil"/>
            </w:tcBorders>
            <w:tcMar>
              <w:top w:w="0" w:type="dxa"/>
              <w:left w:w="60" w:type="dxa"/>
              <w:bottom w:w="0" w:type="dxa"/>
              <w:right w:w="60" w:type="dxa"/>
            </w:tcMar>
          </w:tcPr>
          <w:p w14:paraId="5132B018" w14:textId="77777777" w:rsidR="001E2DEB" w:rsidRDefault="001E2DEB" w:rsidP="001E2DEB">
            <w:pPr>
              <w:rPr>
                <w:ins w:id="2457" w:author="Arjan Kloosterboer" w:date="2017-08-14T15:59: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209A58F8" w14:textId="77777777" w:rsidR="001E2DEB" w:rsidRDefault="001E2DEB" w:rsidP="001E2DEB">
            <w:pPr>
              <w:rPr>
                <w:ins w:id="2458" w:author="Arjan Kloosterboer" w:date="2017-08-14T15:59:00Z"/>
                <w:rFonts w:ascii="Calibri" w:hAnsi="Calibri" w:cs="Calibri"/>
                <w:color w:val="0F0F0F"/>
                <w:sz w:val="22"/>
                <w:szCs w:val="22"/>
              </w:rPr>
            </w:pPr>
            <w:ins w:id="2459" w:author="Arjan Kloosterboer" w:date="2017-08-14T15:59:00Z">
              <w:r>
                <w:rPr>
                  <w:rFonts w:ascii="Calibri" w:hAnsi="Calibri" w:cs="Calibri"/>
                  <w:color w:val="0F0F0F"/>
                  <w:sz w:val="22"/>
                  <w:szCs w:val="22"/>
                </w:rPr>
                <w:t>Indien de zaaktypecatalogus, waarvan het zaaktype deel uit maakt, gehanteerd wordt als archiefclassificatiestelsel, dan heeft de attribuutsoort de waarde "ja". De andere attribuutsoorten van de groepattribuutsoort hebben dan geen waarde. De waarden van 'Bron'  en ' Code'  kunnen dan ontleend worden aan ' Naam'  en ' Versie'  van CATALOGUS respectievelijk Zaaktype-identificatie van ZAAKTYPE.</w:t>
              </w:r>
            </w:ins>
          </w:p>
        </w:tc>
        <w:bookmarkEnd w:id="2377"/>
      </w:tr>
    </w:tbl>
    <w:p w14:paraId="1A4B9026"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460" w:author="Arjan Kloosterboer" w:date="2017-08-14T15:59:00Z"/>
          <w:rFonts w:ascii="Arial" w:hAnsi="Arial" w:cs="Arial"/>
          <w:b/>
          <w:color w:val="004080"/>
          <w:sz w:val="24"/>
          <w:szCs w:val="24"/>
          <w:lang w:eastAsia="en-US"/>
        </w:rPr>
      </w:pPr>
      <w:bookmarkStart w:id="2461" w:name="BKM_D2C8E06D_F2E6_4635_82FC_FFA8458062B1"/>
      <w:ins w:id="2462" w:author="Arjan Kloosterboer" w:date="2017-08-14T15:59:00Z">
        <w:r w:rsidRPr="001E2DEB">
          <w:rPr>
            <w:rFonts w:ascii="Arial" w:hAnsi="Arial" w:cs="Arial"/>
            <w:b/>
            <w:color w:val="004080"/>
            <w:sz w:val="24"/>
            <w:szCs w:val="24"/>
            <w:lang w:eastAsia="en-US"/>
          </w:rPr>
          <w:t>«Attribuutsoort» 'Bron' van gegevensgroeptype 'Archiefclassificatie'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05BAC35F" w14:textId="77777777" w:rsidTr="001E2DEB">
        <w:trPr>
          <w:ins w:id="246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FE5C670" w14:textId="77777777" w:rsidR="001E2DEB" w:rsidRDefault="001E2DEB" w:rsidP="001E2DEB">
            <w:pPr>
              <w:rPr>
                <w:ins w:id="2464" w:author="Arjan Kloosterboer" w:date="2017-08-14T15:59:00Z"/>
                <w:rFonts w:ascii="Calibri" w:hAnsi="Calibri" w:cs="Calibri"/>
                <w:color w:val="000000"/>
                <w:sz w:val="22"/>
                <w:szCs w:val="22"/>
              </w:rPr>
            </w:pPr>
            <w:ins w:id="2465" w:author="Arjan Kloosterboer" w:date="2017-08-14T15:59: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0CFA9F37" w14:textId="77777777" w:rsidR="001E2DEB" w:rsidRDefault="001E2DEB" w:rsidP="001E2DEB">
            <w:pPr>
              <w:rPr>
                <w:ins w:id="2466" w:author="Arjan Kloosterboer" w:date="2017-08-14T15:59:00Z"/>
                <w:rFonts w:ascii="Calibri" w:hAnsi="Calibri" w:cs="Calibri"/>
                <w:color w:val="000000"/>
                <w:sz w:val="22"/>
                <w:szCs w:val="22"/>
              </w:rPr>
            </w:pPr>
            <w:ins w:id="2467" w:author="Arjan Kloosterboer" w:date="2017-08-14T15:59:00Z">
              <w:r>
                <w:rPr>
                  <w:rFonts w:ascii="Calibri" w:hAnsi="Calibri" w:cs="Calibri"/>
                  <w:color w:val="000000"/>
                  <w:sz w:val="22"/>
                  <w:szCs w:val="22"/>
                </w:rPr>
                <w:t>Bron</w:t>
              </w:r>
            </w:ins>
          </w:p>
        </w:tc>
      </w:tr>
      <w:tr w:rsidR="001E2DEB" w14:paraId="188F823D" w14:textId="77777777" w:rsidTr="001E2DEB">
        <w:trPr>
          <w:ins w:id="2468"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8E5C470" w14:textId="77777777" w:rsidR="001E2DEB" w:rsidRDefault="001E2DEB" w:rsidP="001E2DEB">
            <w:pPr>
              <w:rPr>
                <w:ins w:id="2469" w:author="Arjan Kloosterboer" w:date="2017-08-14T15:59:00Z"/>
                <w:rFonts w:ascii="Calibri" w:hAnsi="Calibri" w:cs="Calibri"/>
                <w:color w:val="000000"/>
                <w:sz w:val="22"/>
                <w:szCs w:val="22"/>
              </w:rPr>
            </w:pPr>
            <w:ins w:id="2470" w:author="Arjan Kloosterboer" w:date="2017-08-14T15:59: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51ADEDFA" w14:textId="77777777" w:rsidR="001E2DEB" w:rsidRDefault="001E2DEB" w:rsidP="001E2DEB">
            <w:pPr>
              <w:rPr>
                <w:ins w:id="2471" w:author="Arjan Kloosterboer" w:date="2017-08-14T15:59:00Z"/>
                <w:rFonts w:ascii="Calibri" w:hAnsi="Calibri" w:cs="Calibri"/>
                <w:color w:val="000000"/>
                <w:sz w:val="22"/>
                <w:szCs w:val="22"/>
              </w:rPr>
            </w:pPr>
            <w:ins w:id="2472" w:author="Arjan Kloosterboer" w:date="2017-08-14T15:59:00Z">
              <w:r>
                <w:rPr>
                  <w:rFonts w:ascii="Calibri" w:hAnsi="Calibri" w:cs="Calibri"/>
                  <w:color w:val="000000"/>
                  <w:sz w:val="22"/>
                  <w:szCs w:val="22"/>
                </w:rPr>
                <w:t>Richtlijn Metagegevens Overheid</w:t>
              </w:r>
            </w:ins>
          </w:p>
        </w:tc>
      </w:tr>
      <w:tr w:rsidR="001E2DEB" w14:paraId="17981669" w14:textId="77777777" w:rsidTr="001E2DEB">
        <w:trPr>
          <w:trHeight w:val="268"/>
          <w:ins w:id="2473"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4841FA6" w14:textId="77777777" w:rsidR="001E2DEB" w:rsidRDefault="001E2DEB" w:rsidP="001E2DEB">
            <w:pPr>
              <w:rPr>
                <w:ins w:id="2474" w:author="Arjan Kloosterboer" w:date="2017-08-14T15:59:00Z"/>
                <w:rFonts w:ascii="Calibri" w:hAnsi="Calibri" w:cs="Calibri"/>
                <w:color w:val="000000"/>
                <w:sz w:val="22"/>
                <w:szCs w:val="22"/>
              </w:rPr>
            </w:pPr>
            <w:ins w:id="2475" w:author="Arjan Kloosterboer" w:date="2017-08-14T15:59: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6BBEF3B3" w14:textId="77777777" w:rsidR="001E2DEB" w:rsidRDefault="001E2DEB" w:rsidP="001E2DEB">
            <w:pPr>
              <w:rPr>
                <w:ins w:id="2476" w:author="Arjan Kloosterboer" w:date="2017-08-14T15:59:00Z"/>
                <w:rFonts w:ascii="Calibri" w:hAnsi="Calibri" w:cs="Calibri"/>
                <w:color w:val="000000"/>
                <w:sz w:val="22"/>
                <w:szCs w:val="22"/>
              </w:rPr>
            </w:pPr>
          </w:p>
        </w:tc>
      </w:tr>
      <w:tr w:rsidR="001E2DEB" w14:paraId="5B10DC69" w14:textId="77777777" w:rsidTr="001E2DEB">
        <w:trPr>
          <w:ins w:id="247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0A081B4" w14:textId="77777777" w:rsidR="001E2DEB" w:rsidRDefault="001E2DEB" w:rsidP="001E2DEB">
            <w:pPr>
              <w:rPr>
                <w:ins w:id="2478" w:author="Arjan Kloosterboer" w:date="2017-08-14T15:59:00Z"/>
                <w:rFonts w:ascii="Calibri" w:hAnsi="Calibri" w:cs="Calibri"/>
                <w:color w:val="000000"/>
                <w:sz w:val="22"/>
                <w:szCs w:val="22"/>
              </w:rPr>
            </w:pPr>
            <w:ins w:id="2479" w:author="Arjan Kloosterboer" w:date="2017-08-14T15:59: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689C9BC6" w14:textId="77777777" w:rsidR="001E2DEB" w:rsidRDefault="001E2DEB" w:rsidP="001E2DEB">
            <w:pPr>
              <w:rPr>
                <w:ins w:id="2480" w:author="Arjan Kloosterboer" w:date="2017-08-14T15:59:00Z"/>
                <w:rFonts w:ascii="Calibri" w:hAnsi="Calibri" w:cs="Calibri"/>
                <w:color w:val="000000"/>
                <w:sz w:val="22"/>
                <w:szCs w:val="22"/>
              </w:rPr>
            </w:pPr>
            <w:ins w:id="2481" w:author="Arjan Kloosterboer" w:date="2017-08-14T15:59:00Z">
              <w:r>
                <w:rPr>
                  <w:rFonts w:ascii="Calibri" w:hAnsi="Calibri" w:cs="Calibri"/>
                  <w:color w:val="0F0F0F"/>
                  <w:sz w:val="22"/>
                  <w:szCs w:val="22"/>
                </w:rPr>
                <w:t>Naam en versie van het gehanteerde classificatieschema.</w:t>
              </w:r>
            </w:ins>
          </w:p>
        </w:tc>
      </w:tr>
      <w:tr w:rsidR="001E2DEB" w14:paraId="2E824022" w14:textId="77777777" w:rsidTr="001E2DEB">
        <w:trPr>
          <w:ins w:id="248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0E48E0C" w14:textId="77777777" w:rsidR="001E2DEB" w:rsidRDefault="001E2DEB" w:rsidP="001E2DEB">
            <w:pPr>
              <w:rPr>
                <w:ins w:id="2483" w:author="Arjan Kloosterboer" w:date="2017-08-14T15:59:00Z"/>
                <w:rFonts w:ascii="Calibri" w:hAnsi="Calibri" w:cs="Calibri"/>
                <w:color w:val="000000"/>
                <w:sz w:val="22"/>
                <w:szCs w:val="22"/>
              </w:rPr>
            </w:pPr>
            <w:ins w:id="2484" w:author="Arjan Kloosterboer" w:date="2017-08-14T15:59: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B2A3D66" w14:textId="77777777" w:rsidR="001E2DEB" w:rsidRDefault="001E2DEB" w:rsidP="001E2DEB">
            <w:pPr>
              <w:rPr>
                <w:ins w:id="2485" w:author="Arjan Kloosterboer" w:date="2017-08-14T15:59:00Z"/>
                <w:rFonts w:ascii="Calibri" w:hAnsi="Calibri" w:cs="Calibri"/>
                <w:color w:val="000000"/>
                <w:sz w:val="22"/>
                <w:szCs w:val="22"/>
              </w:rPr>
            </w:pPr>
            <w:ins w:id="2486" w:author="Arjan Kloosterboer" w:date="2017-08-14T15:59:00Z">
              <w:r>
                <w:rPr>
                  <w:rFonts w:ascii="Calibri" w:hAnsi="Calibri" w:cs="Calibri"/>
                  <w:color w:val="000000"/>
                  <w:sz w:val="22"/>
                  <w:szCs w:val="22"/>
                </w:rPr>
                <w:t>KING o.b.v. Richtlijn Metagegevens Overheid</w:t>
              </w:r>
            </w:ins>
          </w:p>
        </w:tc>
      </w:tr>
      <w:tr w:rsidR="001E2DEB" w14:paraId="4DF56F3D" w14:textId="77777777" w:rsidTr="001E2DEB">
        <w:trPr>
          <w:ins w:id="248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5E3162B" w14:textId="77777777" w:rsidR="001E2DEB" w:rsidRDefault="001E2DEB" w:rsidP="001E2DEB">
            <w:pPr>
              <w:rPr>
                <w:ins w:id="2488" w:author="Arjan Kloosterboer" w:date="2017-08-14T15:59:00Z"/>
                <w:rFonts w:ascii="Calibri" w:hAnsi="Calibri" w:cs="Calibri"/>
                <w:color w:val="000000"/>
                <w:sz w:val="22"/>
                <w:szCs w:val="22"/>
              </w:rPr>
            </w:pPr>
            <w:ins w:id="2489" w:author="Arjan Kloosterboer" w:date="2017-08-14T15:59: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3D643D8" w14:textId="77777777" w:rsidR="001E2DEB" w:rsidRDefault="001E2DEB" w:rsidP="001E2DEB">
            <w:pPr>
              <w:rPr>
                <w:ins w:id="2490" w:author="Arjan Kloosterboer" w:date="2017-08-14T15:59:00Z"/>
                <w:rFonts w:ascii="Calibri" w:hAnsi="Calibri" w:cs="Calibri"/>
                <w:color w:val="000000"/>
                <w:sz w:val="22"/>
                <w:szCs w:val="22"/>
              </w:rPr>
            </w:pPr>
            <w:ins w:id="2491" w:author="Arjan Kloosterboer" w:date="2017-08-14T15:59:00Z">
              <w:r>
                <w:rPr>
                  <w:rFonts w:ascii="Calibri" w:hAnsi="Calibri" w:cs="Calibri"/>
                  <w:color w:val="000000"/>
                  <w:sz w:val="22"/>
                  <w:szCs w:val="22"/>
                </w:rPr>
                <w:t>9 januari 2017</w:t>
              </w:r>
            </w:ins>
          </w:p>
        </w:tc>
      </w:tr>
      <w:tr w:rsidR="001E2DEB" w14:paraId="0275A95D" w14:textId="77777777" w:rsidTr="001E2DEB">
        <w:trPr>
          <w:ins w:id="249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BB952B9" w14:textId="77777777" w:rsidR="001E2DEB" w:rsidRDefault="001E2DEB" w:rsidP="001E2DEB">
            <w:pPr>
              <w:rPr>
                <w:ins w:id="2493" w:author="Arjan Kloosterboer" w:date="2017-08-14T15:59:00Z"/>
                <w:rFonts w:ascii="Calibri" w:hAnsi="Calibri" w:cs="Calibri"/>
                <w:color w:val="000000"/>
                <w:sz w:val="22"/>
                <w:szCs w:val="22"/>
              </w:rPr>
            </w:pPr>
            <w:ins w:id="2494" w:author="Arjan Kloosterboer" w:date="2017-08-14T15:59: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6FA75BB2" w14:textId="77777777" w:rsidR="001E2DEB" w:rsidRDefault="001E2DEB" w:rsidP="001E2DEB">
            <w:pPr>
              <w:rPr>
                <w:ins w:id="2495" w:author="Arjan Kloosterboer" w:date="2017-08-14T15:59:00Z"/>
                <w:rFonts w:ascii="Calibri" w:hAnsi="Calibri" w:cs="Calibri"/>
                <w:color w:val="000000"/>
                <w:sz w:val="22"/>
                <w:szCs w:val="22"/>
              </w:rPr>
            </w:pPr>
            <w:ins w:id="2496" w:author="Arjan Kloosterboer" w:date="2017-08-14T15:59:00Z">
              <w:r>
                <w:rPr>
                  <w:rFonts w:ascii="Calibri" w:hAnsi="Calibri" w:cs="Calibri"/>
                  <w:color w:val="000000"/>
                  <w:sz w:val="22"/>
                  <w:szCs w:val="22"/>
                </w:rPr>
                <w:t>AN200</w:t>
              </w:r>
            </w:ins>
          </w:p>
        </w:tc>
      </w:tr>
      <w:tr w:rsidR="001E2DEB" w14:paraId="6E980BEE" w14:textId="77777777" w:rsidTr="001E2DEB">
        <w:trPr>
          <w:ins w:id="249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6EF0543" w14:textId="77777777" w:rsidR="001E2DEB" w:rsidRDefault="001E2DEB" w:rsidP="001E2DEB">
            <w:pPr>
              <w:rPr>
                <w:ins w:id="2498" w:author="Arjan Kloosterboer" w:date="2017-08-14T15:59:00Z"/>
                <w:rFonts w:ascii="Calibri" w:hAnsi="Calibri" w:cs="Calibri"/>
                <w:color w:val="000000"/>
                <w:sz w:val="22"/>
                <w:szCs w:val="22"/>
              </w:rPr>
            </w:pPr>
            <w:ins w:id="2499" w:author="Arjan Kloosterboer" w:date="2017-08-14T15:59: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4AA9C930" w14:textId="77777777" w:rsidR="001E2DEB" w:rsidRDefault="001E2DEB" w:rsidP="001E2DEB">
            <w:pPr>
              <w:rPr>
                <w:ins w:id="2500" w:author="Arjan Kloosterboer" w:date="2017-08-14T15:59:00Z"/>
                <w:rFonts w:ascii="Calibri" w:hAnsi="Calibri" w:cs="Calibri"/>
                <w:color w:val="000000"/>
                <w:sz w:val="22"/>
                <w:szCs w:val="22"/>
              </w:rPr>
            </w:pPr>
            <w:ins w:id="2501" w:author="Arjan Kloosterboer" w:date="2017-08-14T15:59:00Z">
              <w:r>
                <w:rPr>
                  <w:rFonts w:ascii="Calibri" w:hAnsi="Calibri" w:cs="Calibri"/>
                  <w:color w:val="000000"/>
                  <w:sz w:val="22"/>
                  <w:szCs w:val="22"/>
                </w:rPr>
                <w:t>Alle alfanumerieke tekens.</w:t>
              </w:r>
            </w:ins>
          </w:p>
        </w:tc>
      </w:tr>
      <w:tr w:rsidR="001E2DEB" w14:paraId="4B17D93A" w14:textId="77777777" w:rsidTr="001E2DEB">
        <w:trPr>
          <w:ins w:id="250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A0E8CF7" w14:textId="77777777" w:rsidR="001E2DEB" w:rsidRDefault="001E2DEB" w:rsidP="001E2DEB">
            <w:pPr>
              <w:rPr>
                <w:ins w:id="2503" w:author="Arjan Kloosterboer" w:date="2017-08-14T15:59:00Z"/>
                <w:rFonts w:ascii="Calibri" w:hAnsi="Calibri" w:cs="Calibri"/>
                <w:b/>
                <w:bCs/>
                <w:color w:val="000000"/>
                <w:sz w:val="22"/>
                <w:szCs w:val="22"/>
              </w:rPr>
            </w:pPr>
            <w:ins w:id="2504" w:author="Arjan Kloosterboer" w:date="2017-08-14T15:59: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7B42C1F5" w14:textId="77777777" w:rsidR="001E2DEB" w:rsidRDefault="001E2DEB" w:rsidP="001E2DEB">
            <w:pPr>
              <w:rPr>
                <w:ins w:id="2505" w:author="Arjan Kloosterboer" w:date="2017-08-14T15:59:00Z"/>
                <w:rFonts w:ascii="Calibri" w:hAnsi="Calibri" w:cs="Calibri"/>
                <w:color w:val="000000"/>
                <w:sz w:val="22"/>
                <w:szCs w:val="22"/>
              </w:rPr>
            </w:pPr>
            <w:ins w:id="2506" w:author="Arjan Kloosterboer" w:date="2017-08-14T15:59:00Z">
              <w:r>
                <w:rPr>
                  <w:rFonts w:ascii="Calibri" w:hAnsi="Calibri" w:cs="Calibri"/>
                  <w:color w:val="000000"/>
                  <w:sz w:val="22"/>
                  <w:szCs w:val="22"/>
                </w:rPr>
                <w:t>Zie groep</w:t>
              </w:r>
            </w:ins>
          </w:p>
        </w:tc>
      </w:tr>
      <w:tr w:rsidR="001E2DEB" w14:paraId="08A29A28" w14:textId="77777777" w:rsidTr="001E2DEB">
        <w:trPr>
          <w:ins w:id="250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CF55E69" w14:textId="77777777" w:rsidR="001E2DEB" w:rsidRDefault="001E2DEB" w:rsidP="001E2DEB">
            <w:pPr>
              <w:rPr>
                <w:ins w:id="2508" w:author="Arjan Kloosterboer" w:date="2017-08-14T15:59:00Z"/>
                <w:rFonts w:ascii="Calibri" w:hAnsi="Calibri" w:cs="Calibri"/>
                <w:b/>
                <w:bCs/>
                <w:color w:val="000000"/>
                <w:sz w:val="22"/>
                <w:szCs w:val="22"/>
              </w:rPr>
            </w:pPr>
            <w:ins w:id="2509" w:author="Arjan Kloosterboer" w:date="2017-08-14T15:59: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C33C1E8" w14:textId="77777777" w:rsidR="001E2DEB" w:rsidRDefault="001E2DEB" w:rsidP="001E2DEB">
            <w:pPr>
              <w:rPr>
                <w:ins w:id="2510" w:author="Arjan Kloosterboer" w:date="2017-08-14T15:59:00Z"/>
                <w:rFonts w:ascii="Calibri" w:hAnsi="Calibri" w:cs="Calibri"/>
                <w:color w:val="000000"/>
                <w:sz w:val="22"/>
                <w:szCs w:val="22"/>
              </w:rPr>
            </w:pPr>
            <w:ins w:id="2511" w:author="Arjan Kloosterboer" w:date="2017-08-14T15:59:00Z">
              <w:r>
                <w:rPr>
                  <w:rFonts w:ascii="Calibri" w:hAnsi="Calibri" w:cs="Calibri"/>
                  <w:color w:val="000000"/>
                  <w:sz w:val="22"/>
                  <w:szCs w:val="22"/>
                </w:rPr>
                <w:t>Zie groep</w:t>
              </w:r>
            </w:ins>
          </w:p>
        </w:tc>
      </w:tr>
      <w:tr w:rsidR="001E2DEB" w14:paraId="26EE41FE" w14:textId="77777777" w:rsidTr="001E2DEB">
        <w:trPr>
          <w:ins w:id="251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1009ED6" w14:textId="77777777" w:rsidR="001E2DEB" w:rsidRDefault="001E2DEB" w:rsidP="001E2DEB">
            <w:pPr>
              <w:rPr>
                <w:ins w:id="2513" w:author="Arjan Kloosterboer" w:date="2017-08-14T15:59:00Z"/>
                <w:rFonts w:ascii="Calibri" w:hAnsi="Calibri" w:cs="Calibri"/>
                <w:b/>
                <w:bCs/>
                <w:color w:val="000000"/>
                <w:sz w:val="22"/>
                <w:szCs w:val="22"/>
              </w:rPr>
            </w:pPr>
            <w:ins w:id="2514" w:author="Arjan Kloosterboer" w:date="2017-08-14T15:59: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6FDA5B52" w14:textId="77777777" w:rsidR="001E2DEB" w:rsidRDefault="001E2DEB" w:rsidP="001E2DEB">
            <w:pPr>
              <w:rPr>
                <w:ins w:id="2515" w:author="Arjan Kloosterboer" w:date="2017-08-14T15:59:00Z"/>
                <w:rFonts w:ascii="Calibri" w:hAnsi="Calibri" w:cs="Calibri"/>
                <w:color w:val="000000"/>
                <w:sz w:val="22"/>
                <w:szCs w:val="22"/>
              </w:rPr>
            </w:pPr>
            <w:ins w:id="2516" w:author="Arjan Kloosterboer" w:date="2017-08-14T15:59:00Z">
              <w:r>
                <w:rPr>
                  <w:rFonts w:ascii="Calibri" w:hAnsi="Calibri" w:cs="Calibri"/>
                  <w:color w:val="000000"/>
                  <w:sz w:val="22"/>
                  <w:szCs w:val="22"/>
                </w:rPr>
                <w:t>Zie groep</w:t>
              </w:r>
            </w:ins>
          </w:p>
        </w:tc>
      </w:tr>
      <w:tr w:rsidR="001E2DEB" w14:paraId="1B313A50" w14:textId="77777777" w:rsidTr="001E2DEB">
        <w:trPr>
          <w:ins w:id="251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D6661A7" w14:textId="77777777" w:rsidR="001E2DEB" w:rsidRDefault="001E2DEB" w:rsidP="001E2DEB">
            <w:pPr>
              <w:rPr>
                <w:ins w:id="2518" w:author="Arjan Kloosterboer" w:date="2017-08-14T15:59:00Z"/>
                <w:rFonts w:ascii="Calibri" w:hAnsi="Calibri" w:cs="Calibri"/>
                <w:b/>
                <w:bCs/>
                <w:color w:val="000000"/>
                <w:sz w:val="22"/>
                <w:szCs w:val="22"/>
              </w:rPr>
            </w:pPr>
            <w:ins w:id="2519" w:author="Arjan Kloosterboer" w:date="2017-08-14T15:59: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7BBCF5DE" w14:textId="77777777" w:rsidR="001E2DEB" w:rsidRDefault="001E2DEB" w:rsidP="001E2DEB">
            <w:pPr>
              <w:rPr>
                <w:ins w:id="2520" w:author="Arjan Kloosterboer" w:date="2017-08-14T15:59:00Z"/>
                <w:rFonts w:ascii="Calibri" w:hAnsi="Calibri" w:cs="Calibri"/>
                <w:color w:val="000000"/>
                <w:sz w:val="22"/>
                <w:szCs w:val="22"/>
              </w:rPr>
            </w:pPr>
            <w:ins w:id="2521" w:author="Arjan Kloosterboer" w:date="2017-08-14T15:59:00Z">
              <w:r>
                <w:rPr>
                  <w:rFonts w:ascii="Calibri" w:hAnsi="Calibri" w:cs="Calibri"/>
                  <w:color w:val="000000"/>
                  <w:sz w:val="22"/>
                  <w:szCs w:val="22"/>
                </w:rPr>
                <w:t>Zie groep</w:t>
              </w:r>
            </w:ins>
          </w:p>
        </w:tc>
      </w:tr>
      <w:tr w:rsidR="001E2DEB" w14:paraId="19C21386" w14:textId="77777777" w:rsidTr="001E2DEB">
        <w:trPr>
          <w:ins w:id="252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A96E1DC" w14:textId="77777777" w:rsidR="001E2DEB" w:rsidRDefault="001E2DEB" w:rsidP="001E2DEB">
            <w:pPr>
              <w:rPr>
                <w:ins w:id="2523" w:author="Arjan Kloosterboer" w:date="2017-08-14T15:59:00Z"/>
                <w:rFonts w:ascii="Calibri" w:hAnsi="Calibri" w:cs="Calibri"/>
                <w:color w:val="000000"/>
                <w:sz w:val="22"/>
                <w:szCs w:val="22"/>
              </w:rPr>
            </w:pPr>
            <w:ins w:id="2524" w:author="Arjan Kloosterboer" w:date="2017-08-14T15:59: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196383C0" w14:textId="77777777" w:rsidR="001E2DEB" w:rsidRDefault="001E2DEB" w:rsidP="001E2DEB">
            <w:pPr>
              <w:rPr>
                <w:ins w:id="2525" w:author="Arjan Kloosterboer" w:date="2017-08-14T15:59:00Z"/>
                <w:rFonts w:ascii="Calibri" w:hAnsi="Calibri" w:cs="Calibri"/>
                <w:color w:val="000000"/>
                <w:sz w:val="22"/>
                <w:szCs w:val="22"/>
              </w:rPr>
            </w:pPr>
            <w:ins w:id="2526" w:author="Arjan Kloosterboer" w:date="2017-08-14T15:59:00Z">
              <w:r>
                <w:rPr>
                  <w:rFonts w:ascii="Calibri" w:hAnsi="Calibri" w:cs="Calibri"/>
                  <w:color w:val="000000"/>
                  <w:sz w:val="22"/>
                  <w:szCs w:val="22"/>
                </w:rPr>
                <w:t>0 - 1</w:t>
              </w:r>
            </w:ins>
          </w:p>
        </w:tc>
      </w:tr>
      <w:tr w:rsidR="001E2DEB" w14:paraId="1C90A5A8" w14:textId="77777777" w:rsidTr="001E2DEB">
        <w:trPr>
          <w:ins w:id="252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573CD0D" w14:textId="77777777" w:rsidR="001E2DEB" w:rsidRDefault="001E2DEB" w:rsidP="001E2DEB">
            <w:pPr>
              <w:rPr>
                <w:ins w:id="2528" w:author="Arjan Kloosterboer" w:date="2017-08-14T15:59:00Z"/>
                <w:rFonts w:ascii="Calibri" w:hAnsi="Calibri" w:cs="Calibri"/>
                <w:color w:val="000000"/>
                <w:sz w:val="22"/>
                <w:szCs w:val="22"/>
              </w:rPr>
            </w:pPr>
            <w:ins w:id="2529" w:author="Arjan Kloosterboer" w:date="2017-08-14T15:59: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068E4F9B" w14:textId="77777777" w:rsidR="001E2DEB" w:rsidRDefault="001E2DEB" w:rsidP="001E2DEB">
            <w:pPr>
              <w:rPr>
                <w:ins w:id="2530" w:author="Arjan Kloosterboer" w:date="2017-08-14T15:59:00Z"/>
                <w:rFonts w:ascii="Calibri" w:hAnsi="Calibri" w:cs="Calibri"/>
                <w:color w:val="000000"/>
                <w:sz w:val="22"/>
                <w:szCs w:val="22"/>
              </w:rPr>
            </w:pPr>
            <w:ins w:id="2531" w:author="Arjan Kloosterboer" w:date="2017-08-14T15:59:00Z">
              <w:r>
                <w:rPr>
                  <w:rFonts w:ascii="Calibri" w:hAnsi="Calibri" w:cs="Calibri"/>
                  <w:color w:val="000000"/>
                  <w:sz w:val="22"/>
                  <w:szCs w:val="22"/>
                </w:rPr>
                <w:t>Gemeentelijk kerngegeven</w:t>
              </w:r>
            </w:ins>
          </w:p>
        </w:tc>
      </w:tr>
      <w:tr w:rsidR="001E2DEB" w14:paraId="2794E099" w14:textId="77777777" w:rsidTr="001E2DEB">
        <w:trPr>
          <w:ins w:id="253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42FE848" w14:textId="77777777" w:rsidR="001E2DEB" w:rsidRDefault="001E2DEB" w:rsidP="001E2DEB">
            <w:pPr>
              <w:rPr>
                <w:ins w:id="2533" w:author="Arjan Kloosterboer" w:date="2017-08-14T15:59:00Z"/>
                <w:rFonts w:ascii="Calibri" w:hAnsi="Calibri" w:cs="Calibri"/>
                <w:color w:val="000000"/>
                <w:sz w:val="22"/>
                <w:szCs w:val="22"/>
              </w:rPr>
            </w:pPr>
            <w:ins w:id="2534" w:author="Arjan Kloosterboer" w:date="2017-08-14T15:59: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6CEF1295" w14:textId="77777777" w:rsidR="001E2DEB" w:rsidRDefault="001E2DEB" w:rsidP="001E2DEB">
            <w:pPr>
              <w:rPr>
                <w:ins w:id="2535" w:author="Arjan Kloosterboer" w:date="2017-08-14T15:59:00Z"/>
                <w:rFonts w:ascii="Calibri" w:hAnsi="Calibri" w:cs="Calibri"/>
                <w:color w:val="000000"/>
                <w:sz w:val="22"/>
                <w:szCs w:val="22"/>
              </w:rPr>
            </w:pPr>
            <w:ins w:id="2536" w:author="Arjan Kloosterboer" w:date="2017-08-14T15:59:00Z">
              <w:r>
                <w:rPr>
                  <w:rFonts w:ascii="Calibri" w:hAnsi="Calibri" w:cs="Calibri"/>
                  <w:color w:val="000000"/>
                  <w:sz w:val="22"/>
                  <w:szCs w:val="22"/>
                </w:rPr>
                <w:t>1) De attribuutsoort moet van een waarde voorzien zijn indien de attribuutsoort 'Indicatie ZTC' de waarde "nee" heeft.</w:t>
              </w:r>
            </w:ins>
          </w:p>
          <w:p w14:paraId="2AA8C4DB" w14:textId="77777777" w:rsidR="001E2DEB" w:rsidRDefault="001E2DEB" w:rsidP="001E2DEB">
            <w:pPr>
              <w:rPr>
                <w:ins w:id="2537" w:author="Arjan Kloosterboer" w:date="2017-08-14T15:59:00Z"/>
                <w:rFonts w:ascii="Calibri" w:hAnsi="Calibri" w:cs="Calibri"/>
                <w:color w:val="000000"/>
                <w:sz w:val="22"/>
                <w:szCs w:val="22"/>
              </w:rPr>
            </w:pPr>
            <w:ins w:id="2538" w:author="Arjan Kloosterboer" w:date="2017-08-14T15:59:00Z">
              <w:r>
                <w:rPr>
                  <w:rFonts w:ascii="Calibri" w:hAnsi="Calibri" w:cs="Calibri"/>
                  <w:color w:val="000000"/>
                  <w:sz w:val="22"/>
                  <w:szCs w:val="22"/>
                </w:rPr>
                <w:t>2) De attribuutsoort mag niet van een waarde voorzien zijn indien de attribuutsoort 'Indicatie ZTC' de waarde "ja" heeft</w:t>
              </w:r>
            </w:ins>
          </w:p>
        </w:tc>
      </w:tr>
      <w:tr w:rsidR="001E2DEB" w14:paraId="6226E035" w14:textId="77777777" w:rsidTr="001E2DEB">
        <w:trPr>
          <w:ins w:id="2539" w:author="Arjan Kloosterboer" w:date="2017-08-14T15:59:00Z"/>
        </w:trPr>
        <w:tc>
          <w:tcPr>
            <w:tcW w:w="9360" w:type="dxa"/>
            <w:gridSpan w:val="3"/>
            <w:tcBorders>
              <w:top w:val="nil"/>
              <w:left w:val="nil"/>
              <w:bottom w:val="nil"/>
              <w:right w:val="nil"/>
            </w:tcBorders>
            <w:tcMar>
              <w:top w:w="0" w:type="dxa"/>
              <w:left w:w="60" w:type="dxa"/>
              <w:bottom w:w="0" w:type="dxa"/>
              <w:right w:w="60" w:type="dxa"/>
            </w:tcMar>
          </w:tcPr>
          <w:p w14:paraId="15791BA9" w14:textId="77777777" w:rsidR="001E2DEB" w:rsidRDefault="001E2DEB" w:rsidP="001E2DEB">
            <w:pPr>
              <w:rPr>
                <w:ins w:id="2540" w:author="Arjan Kloosterboer" w:date="2017-08-14T15:59:00Z"/>
                <w:rFonts w:ascii="Calibri" w:hAnsi="Calibri" w:cs="Calibri"/>
                <w:color w:val="0F0F0F"/>
                <w:sz w:val="22"/>
                <w:szCs w:val="22"/>
              </w:rPr>
            </w:pPr>
            <w:ins w:id="2541" w:author="Arjan Kloosterboer" w:date="2017-08-14T15:59:00Z">
              <w:r>
                <w:rPr>
                  <w:rFonts w:ascii="Calibri" w:hAnsi="Calibri" w:cs="Calibri"/>
                  <w:b/>
                  <w:bCs/>
                  <w:color w:val="0F0F0F"/>
                  <w:sz w:val="22"/>
                  <w:szCs w:val="22"/>
                </w:rPr>
                <w:t>Toelichting</w:t>
              </w:r>
            </w:ins>
          </w:p>
        </w:tc>
      </w:tr>
      <w:tr w:rsidR="001E2DEB" w14:paraId="55FA841E" w14:textId="77777777" w:rsidTr="001E2DEB">
        <w:trPr>
          <w:ins w:id="2542" w:author="Arjan Kloosterboer" w:date="2017-08-14T15:59:00Z"/>
        </w:trPr>
        <w:tc>
          <w:tcPr>
            <w:tcW w:w="450" w:type="dxa"/>
            <w:tcBorders>
              <w:top w:val="nil"/>
              <w:left w:val="nil"/>
              <w:bottom w:val="nil"/>
              <w:right w:val="nil"/>
            </w:tcBorders>
            <w:tcMar>
              <w:top w:w="0" w:type="dxa"/>
              <w:left w:w="60" w:type="dxa"/>
              <w:bottom w:w="0" w:type="dxa"/>
              <w:right w:w="60" w:type="dxa"/>
            </w:tcMar>
          </w:tcPr>
          <w:p w14:paraId="08744BD7" w14:textId="77777777" w:rsidR="001E2DEB" w:rsidRDefault="001E2DEB" w:rsidP="001E2DEB">
            <w:pPr>
              <w:rPr>
                <w:ins w:id="2543" w:author="Arjan Kloosterboer" w:date="2017-08-14T15:59: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08E30DF" w14:textId="77777777" w:rsidR="001E2DEB" w:rsidRDefault="001E2DEB" w:rsidP="001E2DEB">
            <w:pPr>
              <w:rPr>
                <w:ins w:id="2544" w:author="Arjan Kloosterboer" w:date="2017-08-14T15:59:00Z"/>
                <w:rFonts w:ascii="Calibri" w:hAnsi="Calibri" w:cs="Calibri"/>
                <w:color w:val="0F0F0F"/>
                <w:sz w:val="22"/>
                <w:szCs w:val="22"/>
              </w:rPr>
            </w:pPr>
            <w:ins w:id="2545" w:author="Arjan Kloosterboer" w:date="2017-08-14T15:59:00Z">
              <w:r>
                <w:rPr>
                  <w:rFonts w:ascii="Calibri" w:hAnsi="Calibri" w:cs="Calibri"/>
                  <w:color w:val="0F0F0F"/>
                  <w:sz w:val="22"/>
                  <w:szCs w:val="22"/>
                </w:rPr>
                <w:t>Het gaat hier om de naam en versie-aanduiding van het gehanteerde classificatieschema.</w:t>
              </w:r>
            </w:ins>
          </w:p>
          <w:p w14:paraId="19F5DCF1" w14:textId="77777777" w:rsidR="001E2DEB" w:rsidRDefault="001E2DEB" w:rsidP="001E2DEB">
            <w:pPr>
              <w:rPr>
                <w:ins w:id="2546" w:author="Arjan Kloosterboer" w:date="2017-08-14T15:59:00Z"/>
                <w:rFonts w:ascii="Calibri" w:hAnsi="Calibri" w:cs="Calibri"/>
                <w:color w:val="0F0F0F"/>
                <w:sz w:val="22"/>
                <w:szCs w:val="22"/>
              </w:rPr>
            </w:pPr>
            <w:ins w:id="2547" w:author="Arjan Kloosterboer" w:date="2017-08-14T15:59:00Z">
              <w:r>
                <w:rPr>
                  <w:rFonts w:ascii="Calibri" w:hAnsi="Calibri" w:cs="Calibri"/>
                  <w:color w:val="0F0F0F"/>
                  <w:sz w:val="22"/>
                  <w:szCs w:val="22"/>
                </w:rPr>
                <w:t>Voorbeelden van waarden zijn:</w:t>
              </w:r>
            </w:ins>
          </w:p>
          <w:p w14:paraId="0829BBD5" w14:textId="284E2391" w:rsidR="001E2DEB" w:rsidRDefault="001E2DEB" w:rsidP="001E2DEB">
            <w:pPr>
              <w:rPr>
                <w:ins w:id="2548" w:author="Arjan Kloosterboer" w:date="2017-08-14T15:59:00Z"/>
                <w:rFonts w:ascii="Calibri" w:hAnsi="Calibri" w:cs="Calibri"/>
                <w:color w:val="0F0F0F"/>
                <w:sz w:val="22"/>
                <w:szCs w:val="22"/>
              </w:rPr>
            </w:pPr>
            <w:ins w:id="2549" w:author="Arjan Kloosterboer" w:date="2017-08-14T15:59:00Z">
              <w:r>
                <w:rPr>
                  <w:rFonts w:ascii="Calibri" w:hAnsi="Calibri" w:cs="Calibri"/>
                  <w:color w:val="0F0F0F"/>
                  <w:sz w:val="22"/>
                  <w:szCs w:val="22"/>
                </w:rPr>
                <w:t xml:space="preserve">- “Basisarchiefcode </w:t>
              </w:r>
            </w:ins>
            <w:ins w:id="2550" w:author="Arjan Kloosterboer" w:date="2018-05-23T14:32:00Z">
              <w:r w:rsidR="004778B7">
                <w:rPr>
                  <w:rFonts w:ascii="Calibri" w:hAnsi="Calibri" w:cs="Calibri"/>
                  <w:color w:val="0F0F0F"/>
                  <w:sz w:val="22"/>
                  <w:szCs w:val="22"/>
                </w:rPr>
                <w:t xml:space="preserve">(BAC) </w:t>
              </w:r>
            </w:ins>
            <w:ins w:id="2551" w:author="Arjan Kloosterboer" w:date="2017-08-14T15:59:00Z">
              <w:r>
                <w:rPr>
                  <w:rFonts w:ascii="Calibri" w:hAnsi="Calibri" w:cs="Calibri"/>
                  <w:color w:val="0F0F0F"/>
                  <w:sz w:val="22"/>
                  <w:szCs w:val="22"/>
                </w:rPr>
                <w:t>- versie 1997”</w:t>
              </w:r>
            </w:ins>
          </w:p>
          <w:p w14:paraId="44178949" w14:textId="77777777" w:rsidR="001E2DEB" w:rsidRDefault="001E2DEB" w:rsidP="001E2DEB">
            <w:pPr>
              <w:rPr>
                <w:ins w:id="2552" w:author="Arjan Kloosterboer" w:date="2017-08-14T15:59:00Z"/>
                <w:rFonts w:ascii="Calibri" w:hAnsi="Calibri" w:cs="Calibri"/>
                <w:color w:val="0F0F0F"/>
                <w:sz w:val="22"/>
                <w:szCs w:val="22"/>
              </w:rPr>
            </w:pPr>
            <w:ins w:id="2553" w:author="Arjan Kloosterboer" w:date="2017-08-14T15:59:00Z">
              <w:r>
                <w:rPr>
                  <w:rFonts w:ascii="Calibri" w:hAnsi="Calibri" w:cs="Calibri"/>
                  <w:color w:val="0F0F0F"/>
                  <w:sz w:val="22"/>
                  <w:szCs w:val="22"/>
                </w:rPr>
                <w:t>- “Model-Documentair Structuur Plan, versie 2007”</w:t>
              </w:r>
            </w:ins>
          </w:p>
        </w:tc>
        <w:bookmarkEnd w:id="2461"/>
      </w:tr>
    </w:tbl>
    <w:p w14:paraId="06AB617F" w14:textId="77777777" w:rsidR="001E2DEB" w:rsidRPr="001E2DEB" w:rsidRDefault="001E2DEB" w:rsidP="001E2DEB">
      <w:pPr>
        <w:widowControl w:val="0"/>
        <w:autoSpaceDE w:val="0"/>
        <w:autoSpaceDN w:val="0"/>
        <w:adjustRightInd w:val="0"/>
        <w:spacing w:before="240" w:after="60" w:line="240" w:lineRule="auto"/>
        <w:contextualSpacing w:val="0"/>
        <w:outlineLvl w:val="3"/>
        <w:rPr>
          <w:ins w:id="2554" w:author="Arjan Kloosterboer" w:date="2017-08-14T15:59:00Z"/>
          <w:rFonts w:ascii="Arial" w:hAnsi="Arial" w:cs="Arial"/>
          <w:b/>
          <w:color w:val="004080"/>
          <w:sz w:val="24"/>
          <w:szCs w:val="24"/>
          <w:lang w:eastAsia="en-US"/>
        </w:rPr>
      </w:pPr>
      <w:bookmarkStart w:id="2555" w:name="BKM_D651E0F7_77B7_4BA2_97D4_118CB22575C8"/>
      <w:ins w:id="2556" w:author="Arjan Kloosterboer" w:date="2017-08-14T15:59:00Z">
        <w:r w:rsidRPr="001E2DEB">
          <w:rPr>
            <w:rFonts w:ascii="Arial" w:hAnsi="Arial" w:cs="Arial"/>
            <w:b/>
            <w:color w:val="004080"/>
            <w:sz w:val="24"/>
            <w:szCs w:val="24"/>
            <w:lang w:eastAsia="en-US"/>
          </w:rPr>
          <w:t>«Attribuutsoort» 'Code' van gegevensgroeptype 'Archiefclassificatie'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1E2DEB" w14:paraId="78D32B9B" w14:textId="77777777" w:rsidTr="001E2DEB">
        <w:trPr>
          <w:ins w:id="255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7C7FC81" w14:textId="77777777" w:rsidR="001E2DEB" w:rsidRDefault="001E2DEB" w:rsidP="001E2DEB">
            <w:pPr>
              <w:rPr>
                <w:ins w:id="2558" w:author="Arjan Kloosterboer" w:date="2017-08-14T15:59:00Z"/>
                <w:rFonts w:ascii="Calibri" w:hAnsi="Calibri" w:cs="Calibri"/>
                <w:color w:val="000000"/>
                <w:sz w:val="22"/>
                <w:szCs w:val="22"/>
              </w:rPr>
            </w:pPr>
            <w:ins w:id="2559" w:author="Arjan Kloosterboer" w:date="2017-08-14T15:59: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4E2EE9FB" w14:textId="77777777" w:rsidR="001E2DEB" w:rsidRDefault="001E2DEB" w:rsidP="001E2DEB">
            <w:pPr>
              <w:rPr>
                <w:ins w:id="2560" w:author="Arjan Kloosterboer" w:date="2017-08-14T15:59:00Z"/>
                <w:rFonts w:ascii="Calibri" w:hAnsi="Calibri" w:cs="Calibri"/>
                <w:color w:val="000000"/>
                <w:sz w:val="22"/>
                <w:szCs w:val="22"/>
              </w:rPr>
            </w:pPr>
            <w:ins w:id="2561" w:author="Arjan Kloosterboer" w:date="2017-08-14T15:59:00Z">
              <w:r>
                <w:rPr>
                  <w:rFonts w:ascii="Calibri" w:hAnsi="Calibri" w:cs="Calibri"/>
                  <w:color w:val="000000"/>
                  <w:sz w:val="22"/>
                  <w:szCs w:val="22"/>
                </w:rPr>
                <w:t>Code</w:t>
              </w:r>
            </w:ins>
          </w:p>
        </w:tc>
      </w:tr>
      <w:tr w:rsidR="001E2DEB" w14:paraId="2F2A61A3" w14:textId="77777777" w:rsidTr="001E2DEB">
        <w:trPr>
          <w:ins w:id="2562"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583CC8F3" w14:textId="77777777" w:rsidR="001E2DEB" w:rsidRDefault="001E2DEB" w:rsidP="001E2DEB">
            <w:pPr>
              <w:rPr>
                <w:ins w:id="2563" w:author="Arjan Kloosterboer" w:date="2017-08-14T15:59:00Z"/>
                <w:rFonts w:ascii="Calibri" w:hAnsi="Calibri" w:cs="Calibri"/>
                <w:color w:val="000000"/>
                <w:sz w:val="22"/>
                <w:szCs w:val="22"/>
              </w:rPr>
            </w:pPr>
            <w:ins w:id="2564" w:author="Arjan Kloosterboer" w:date="2017-08-14T15:59: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2EF604FE" w14:textId="77777777" w:rsidR="001E2DEB" w:rsidRDefault="001E2DEB" w:rsidP="001E2DEB">
            <w:pPr>
              <w:rPr>
                <w:ins w:id="2565" w:author="Arjan Kloosterboer" w:date="2017-08-14T15:59:00Z"/>
                <w:rFonts w:ascii="Calibri" w:hAnsi="Calibri" w:cs="Calibri"/>
                <w:color w:val="000000"/>
                <w:sz w:val="22"/>
                <w:szCs w:val="22"/>
              </w:rPr>
            </w:pPr>
            <w:ins w:id="2566" w:author="Arjan Kloosterboer" w:date="2017-08-14T15:59:00Z">
              <w:r>
                <w:rPr>
                  <w:rFonts w:ascii="Calibri" w:hAnsi="Calibri" w:cs="Calibri"/>
                  <w:color w:val="000000"/>
                  <w:sz w:val="22"/>
                  <w:szCs w:val="22"/>
                </w:rPr>
                <w:t>Richtlijn Metagegevens Overheid</w:t>
              </w:r>
            </w:ins>
          </w:p>
        </w:tc>
      </w:tr>
      <w:tr w:rsidR="001E2DEB" w14:paraId="647173B2" w14:textId="77777777" w:rsidTr="001E2DEB">
        <w:trPr>
          <w:trHeight w:val="268"/>
          <w:ins w:id="2567"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07F06A22" w14:textId="77777777" w:rsidR="001E2DEB" w:rsidRDefault="001E2DEB" w:rsidP="001E2DEB">
            <w:pPr>
              <w:rPr>
                <w:ins w:id="2568" w:author="Arjan Kloosterboer" w:date="2017-08-14T15:59:00Z"/>
                <w:rFonts w:ascii="Calibri" w:hAnsi="Calibri" w:cs="Calibri"/>
                <w:color w:val="000000"/>
                <w:sz w:val="22"/>
                <w:szCs w:val="22"/>
              </w:rPr>
            </w:pPr>
            <w:ins w:id="2569" w:author="Arjan Kloosterboer" w:date="2017-08-14T15:59: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2D244B82" w14:textId="77777777" w:rsidR="001E2DEB" w:rsidRDefault="001E2DEB" w:rsidP="001E2DEB">
            <w:pPr>
              <w:rPr>
                <w:ins w:id="2570" w:author="Arjan Kloosterboer" w:date="2017-08-14T15:59:00Z"/>
                <w:rFonts w:ascii="Calibri" w:hAnsi="Calibri" w:cs="Calibri"/>
                <w:color w:val="000000"/>
                <w:sz w:val="22"/>
                <w:szCs w:val="22"/>
              </w:rPr>
            </w:pPr>
          </w:p>
        </w:tc>
      </w:tr>
      <w:tr w:rsidR="001E2DEB" w14:paraId="4D4E1069" w14:textId="77777777" w:rsidTr="001E2DEB">
        <w:trPr>
          <w:ins w:id="257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F7059B7" w14:textId="77777777" w:rsidR="001E2DEB" w:rsidRDefault="001E2DEB" w:rsidP="001E2DEB">
            <w:pPr>
              <w:rPr>
                <w:ins w:id="2572" w:author="Arjan Kloosterboer" w:date="2017-08-14T15:59:00Z"/>
                <w:rFonts w:ascii="Calibri" w:hAnsi="Calibri" w:cs="Calibri"/>
                <w:color w:val="000000"/>
                <w:sz w:val="22"/>
                <w:szCs w:val="22"/>
              </w:rPr>
            </w:pPr>
            <w:ins w:id="2573" w:author="Arjan Kloosterboer" w:date="2017-08-14T15:59: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442EAA75" w14:textId="77777777" w:rsidR="001E2DEB" w:rsidRDefault="001E2DEB" w:rsidP="001E2DEB">
            <w:pPr>
              <w:rPr>
                <w:ins w:id="2574" w:author="Arjan Kloosterboer" w:date="2017-08-14T15:59:00Z"/>
                <w:rFonts w:ascii="Calibri" w:hAnsi="Calibri" w:cs="Calibri"/>
                <w:color w:val="000000"/>
                <w:sz w:val="22"/>
                <w:szCs w:val="22"/>
              </w:rPr>
            </w:pPr>
            <w:ins w:id="2575" w:author="Arjan Kloosterboer" w:date="2017-08-14T15:59:00Z">
              <w:r>
                <w:rPr>
                  <w:rFonts w:ascii="Calibri" w:hAnsi="Calibri" w:cs="Calibri"/>
                  <w:color w:val="000000"/>
                  <w:sz w:val="22"/>
                  <w:szCs w:val="22"/>
                </w:rPr>
                <w:t>De c</w:t>
              </w:r>
              <w:r>
                <w:rPr>
                  <w:rFonts w:ascii="Calibri" w:hAnsi="Calibri" w:cs="Calibri"/>
                  <w:color w:val="0F0F0F"/>
                  <w:sz w:val="22"/>
                  <w:szCs w:val="22"/>
                </w:rPr>
                <w:t xml:space="preserve">odering uit het geldende classificatieschema waaronder </w:t>
              </w:r>
              <w:r>
                <w:rPr>
                  <w:rFonts w:ascii="Calibri" w:hAnsi="Calibri" w:cs="Calibri"/>
                  <w:color w:val="0F0F0F"/>
                  <w:sz w:val="22"/>
                  <w:szCs w:val="22"/>
                </w:rPr>
                <w:lastRenderedPageBreak/>
                <w:t>zaakdossiers van het ZAAKTYPE geklasseerd worden.</w:t>
              </w:r>
            </w:ins>
          </w:p>
        </w:tc>
      </w:tr>
      <w:tr w:rsidR="001E2DEB" w14:paraId="0C555B63" w14:textId="77777777" w:rsidTr="001E2DEB">
        <w:trPr>
          <w:ins w:id="257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6D8780B" w14:textId="77777777" w:rsidR="001E2DEB" w:rsidRDefault="001E2DEB" w:rsidP="001E2DEB">
            <w:pPr>
              <w:rPr>
                <w:ins w:id="2577" w:author="Arjan Kloosterboer" w:date="2017-08-14T15:59:00Z"/>
                <w:rFonts w:ascii="Calibri" w:hAnsi="Calibri" w:cs="Calibri"/>
                <w:color w:val="000000"/>
                <w:sz w:val="22"/>
                <w:szCs w:val="22"/>
              </w:rPr>
            </w:pPr>
            <w:ins w:id="2578" w:author="Arjan Kloosterboer" w:date="2017-08-14T15:59: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982070C" w14:textId="77777777" w:rsidR="001E2DEB" w:rsidRDefault="001E2DEB" w:rsidP="001E2DEB">
            <w:pPr>
              <w:rPr>
                <w:ins w:id="2579" w:author="Arjan Kloosterboer" w:date="2017-08-14T15:59:00Z"/>
                <w:rFonts w:ascii="Calibri" w:hAnsi="Calibri" w:cs="Calibri"/>
                <w:color w:val="000000"/>
                <w:sz w:val="22"/>
                <w:szCs w:val="22"/>
              </w:rPr>
            </w:pPr>
            <w:ins w:id="2580" w:author="Arjan Kloosterboer" w:date="2017-08-14T15:59:00Z">
              <w:r>
                <w:rPr>
                  <w:rFonts w:ascii="Calibri" w:hAnsi="Calibri" w:cs="Calibri"/>
                  <w:color w:val="000000"/>
                  <w:sz w:val="22"/>
                  <w:szCs w:val="22"/>
                </w:rPr>
                <w:t>KING o.b.v. Richtlijn Metagegevens Overheid</w:t>
              </w:r>
            </w:ins>
          </w:p>
        </w:tc>
      </w:tr>
      <w:tr w:rsidR="001E2DEB" w14:paraId="30B13F89" w14:textId="77777777" w:rsidTr="001E2DEB">
        <w:trPr>
          <w:ins w:id="258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19F9A8A" w14:textId="77777777" w:rsidR="001E2DEB" w:rsidRDefault="001E2DEB" w:rsidP="001E2DEB">
            <w:pPr>
              <w:rPr>
                <w:ins w:id="2582" w:author="Arjan Kloosterboer" w:date="2017-08-14T15:59:00Z"/>
                <w:rFonts w:ascii="Calibri" w:hAnsi="Calibri" w:cs="Calibri"/>
                <w:color w:val="000000"/>
                <w:sz w:val="22"/>
                <w:szCs w:val="22"/>
              </w:rPr>
            </w:pPr>
            <w:ins w:id="2583" w:author="Arjan Kloosterboer" w:date="2017-08-14T15:59: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2F8751B" w14:textId="77777777" w:rsidR="001E2DEB" w:rsidRDefault="001E2DEB" w:rsidP="001E2DEB">
            <w:pPr>
              <w:rPr>
                <w:ins w:id="2584" w:author="Arjan Kloosterboer" w:date="2017-08-14T15:59:00Z"/>
                <w:rFonts w:ascii="Calibri" w:hAnsi="Calibri" w:cs="Calibri"/>
                <w:color w:val="000000"/>
                <w:sz w:val="22"/>
                <w:szCs w:val="22"/>
              </w:rPr>
            </w:pPr>
            <w:ins w:id="2585" w:author="Arjan Kloosterboer" w:date="2017-08-14T15:59:00Z">
              <w:r>
                <w:rPr>
                  <w:rFonts w:ascii="Calibri" w:hAnsi="Calibri" w:cs="Calibri"/>
                  <w:color w:val="000000"/>
                  <w:sz w:val="22"/>
                  <w:szCs w:val="22"/>
                </w:rPr>
                <w:t>9 januari 2017</w:t>
              </w:r>
            </w:ins>
          </w:p>
        </w:tc>
      </w:tr>
      <w:tr w:rsidR="001E2DEB" w14:paraId="0B0C6300" w14:textId="77777777" w:rsidTr="001E2DEB">
        <w:trPr>
          <w:ins w:id="2586"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ADF437D" w14:textId="77777777" w:rsidR="001E2DEB" w:rsidRDefault="001E2DEB" w:rsidP="001E2DEB">
            <w:pPr>
              <w:rPr>
                <w:ins w:id="2587" w:author="Arjan Kloosterboer" w:date="2017-08-14T15:59:00Z"/>
                <w:rFonts w:ascii="Calibri" w:hAnsi="Calibri" w:cs="Calibri"/>
                <w:color w:val="000000"/>
                <w:sz w:val="22"/>
                <w:szCs w:val="22"/>
              </w:rPr>
            </w:pPr>
            <w:ins w:id="2588" w:author="Arjan Kloosterboer" w:date="2017-08-14T15:59: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022CC84A" w14:textId="77777777" w:rsidR="001E2DEB" w:rsidRDefault="001E2DEB" w:rsidP="001E2DEB">
            <w:pPr>
              <w:rPr>
                <w:ins w:id="2589" w:author="Arjan Kloosterboer" w:date="2017-08-14T15:59:00Z"/>
                <w:rFonts w:ascii="Calibri" w:hAnsi="Calibri" w:cs="Calibri"/>
                <w:color w:val="000000"/>
                <w:sz w:val="22"/>
                <w:szCs w:val="22"/>
              </w:rPr>
            </w:pPr>
            <w:ins w:id="2590" w:author="Arjan Kloosterboer" w:date="2017-08-14T15:59:00Z">
              <w:r>
                <w:rPr>
                  <w:rFonts w:ascii="Calibri" w:hAnsi="Calibri" w:cs="Calibri"/>
                  <w:color w:val="000000"/>
                  <w:sz w:val="22"/>
                  <w:szCs w:val="22"/>
                </w:rPr>
                <w:t>AN20</w:t>
              </w:r>
            </w:ins>
          </w:p>
        </w:tc>
      </w:tr>
      <w:tr w:rsidR="001E2DEB" w14:paraId="37ED3A31" w14:textId="77777777" w:rsidTr="001E2DEB">
        <w:trPr>
          <w:ins w:id="2591"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53EBF9B" w14:textId="77777777" w:rsidR="001E2DEB" w:rsidRDefault="001E2DEB" w:rsidP="001E2DEB">
            <w:pPr>
              <w:rPr>
                <w:ins w:id="2592" w:author="Arjan Kloosterboer" w:date="2017-08-14T15:59:00Z"/>
                <w:rFonts w:ascii="Calibri" w:hAnsi="Calibri" w:cs="Calibri"/>
                <w:color w:val="000000"/>
                <w:sz w:val="22"/>
                <w:szCs w:val="22"/>
              </w:rPr>
            </w:pPr>
            <w:ins w:id="2593" w:author="Arjan Kloosterboer" w:date="2017-08-14T15:59: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03498E85" w14:textId="77777777" w:rsidR="001E2DEB" w:rsidRDefault="001E2DEB" w:rsidP="001E2DEB">
            <w:pPr>
              <w:rPr>
                <w:ins w:id="2594" w:author="Arjan Kloosterboer" w:date="2017-08-14T15:59:00Z"/>
                <w:rFonts w:ascii="Calibri" w:hAnsi="Calibri" w:cs="Calibri"/>
                <w:color w:val="000000"/>
                <w:sz w:val="22"/>
                <w:szCs w:val="22"/>
              </w:rPr>
            </w:pPr>
          </w:p>
        </w:tc>
      </w:tr>
      <w:tr w:rsidR="001E2DEB" w14:paraId="2EB3695A" w14:textId="77777777" w:rsidTr="001E2DEB">
        <w:trPr>
          <w:ins w:id="259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22DE3449" w14:textId="77777777" w:rsidR="001E2DEB" w:rsidRDefault="001E2DEB" w:rsidP="001E2DEB">
            <w:pPr>
              <w:rPr>
                <w:ins w:id="2596" w:author="Arjan Kloosterboer" w:date="2017-08-14T15:59:00Z"/>
                <w:rFonts w:ascii="Calibri" w:hAnsi="Calibri" w:cs="Calibri"/>
                <w:b/>
                <w:bCs/>
                <w:color w:val="000000"/>
                <w:sz w:val="22"/>
                <w:szCs w:val="22"/>
              </w:rPr>
            </w:pPr>
            <w:ins w:id="2597" w:author="Arjan Kloosterboer" w:date="2017-08-14T15:59: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41888DC4" w14:textId="77777777" w:rsidR="001E2DEB" w:rsidRDefault="001E2DEB" w:rsidP="001E2DEB">
            <w:pPr>
              <w:rPr>
                <w:ins w:id="2598" w:author="Arjan Kloosterboer" w:date="2017-08-14T15:59:00Z"/>
                <w:rFonts w:ascii="Calibri" w:hAnsi="Calibri" w:cs="Calibri"/>
                <w:color w:val="000000"/>
                <w:sz w:val="22"/>
                <w:szCs w:val="22"/>
              </w:rPr>
            </w:pPr>
            <w:ins w:id="2599" w:author="Arjan Kloosterboer" w:date="2017-08-14T15:59:00Z">
              <w:r>
                <w:rPr>
                  <w:rFonts w:ascii="Calibri" w:hAnsi="Calibri" w:cs="Calibri"/>
                  <w:color w:val="000000"/>
                  <w:sz w:val="22"/>
                  <w:szCs w:val="22"/>
                </w:rPr>
                <w:t>Zie groep</w:t>
              </w:r>
            </w:ins>
          </w:p>
        </w:tc>
      </w:tr>
      <w:tr w:rsidR="001E2DEB" w14:paraId="7543B64B" w14:textId="77777777" w:rsidTr="001E2DEB">
        <w:trPr>
          <w:ins w:id="260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33DD70AC" w14:textId="77777777" w:rsidR="001E2DEB" w:rsidRDefault="001E2DEB" w:rsidP="001E2DEB">
            <w:pPr>
              <w:rPr>
                <w:ins w:id="2601" w:author="Arjan Kloosterboer" w:date="2017-08-14T15:59:00Z"/>
                <w:rFonts w:ascii="Calibri" w:hAnsi="Calibri" w:cs="Calibri"/>
                <w:b/>
                <w:bCs/>
                <w:color w:val="000000"/>
                <w:sz w:val="22"/>
                <w:szCs w:val="22"/>
              </w:rPr>
            </w:pPr>
            <w:ins w:id="2602" w:author="Arjan Kloosterboer" w:date="2017-08-14T15:59: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1383B31" w14:textId="77777777" w:rsidR="001E2DEB" w:rsidRDefault="001E2DEB" w:rsidP="001E2DEB">
            <w:pPr>
              <w:rPr>
                <w:ins w:id="2603" w:author="Arjan Kloosterboer" w:date="2017-08-14T15:59:00Z"/>
                <w:rFonts w:ascii="Calibri" w:hAnsi="Calibri" w:cs="Calibri"/>
                <w:color w:val="000000"/>
                <w:sz w:val="22"/>
                <w:szCs w:val="22"/>
              </w:rPr>
            </w:pPr>
            <w:ins w:id="2604" w:author="Arjan Kloosterboer" w:date="2017-08-14T15:59:00Z">
              <w:r>
                <w:rPr>
                  <w:rFonts w:ascii="Calibri" w:hAnsi="Calibri" w:cs="Calibri"/>
                  <w:color w:val="000000"/>
                  <w:sz w:val="22"/>
                  <w:szCs w:val="22"/>
                </w:rPr>
                <w:t>Zie groep</w:t>
              </w:r>
            </w:ins>
          </w:p>
        </w:tc>
      </w:tr>
      <w:tr w:rsidR="001E2DEB" w14:paraId="4654E946" w14:textId="77777777" w:rsidTr="001E2DEB">
        <w:trPr>
          <w:ins w:id="260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1B53FE0" w14:textId="77777777" w:rsidR="001E2DEB" w:rsidRDefault="001E2DEB" w:rsidP="001E2DEB">
            <w:pPr>
              <w:rPr>
                <w:ins w:id="2606" w:author="Arjan Kloosterboer" w:date="2017-08-14T15:59:00Z"/>
                <w:rFonts w:ascii="Calibri" w:hAnsi="Calibri" w:cs="Calibri"/>
                <w:b/>
                <w:bCs/>
                <w:color w:val="000000"/>
                <w:sz w:val="22"/>
                <w:szCs w:val="22"/>
              </w:rPr>
            </w:pPr>
            <w:ins w:id="2607" w:author="Arjan Kloosterboer" w:date="2017-08-14T15:59: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61604C1D" w14:textId="77777777" w:rsidR="001E2DEB" w:rsidRDefault="001E2DEB" w:rsidP="001E2DEB">
            <w:pPr>
              <w:rPr>
                <w:ins w:id="2608" w:author="Arjan Kloosterboer" w:date="2017-08-14T15:59:00Z"/>
                <w:rFonts w:ascii="Calibri" w:hAnsi="Calibri" w:cs="Calibri"/>
                <w:color w:val="000000"/>
                <w:sz w:val="22"/>
                <w:szCs w:val="22"/>
              </w:rPr>
            </w:pPr>
            <w:ins w:id="2609" w:author="Arjan Kloosterboer" w:date="2017-08-14T15:59:00Z">
              <w:r>
                <w:rPr>
                  <w:rFonts w:ascii="Calibri" w:hAnsi="Calibri" w:cs="Calibri"/>
                  <w:color w:val="000000"/>
                  <w:sz w:val="22"/>
                  <w:szCs w:val="22"/>
                </w:rPr>
                <w:t>Zie groep</w:t>
              </w:r>
            </w:ins>
          </w:p>
        </w:tc>
      </w:tr>
      <w:tr w:rsidR="001E2DEB" w14:paraId="3034BC45" w14:textId="77777777" w:rsidTr="001E2DEB">
        <w:trPr>
          <w:ins w:id="261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4285FC1E" w14:textId="77777777" w:rsidR="001E2DEB" w:rsidRDefault="001E2DEB" w:rsidP="001E2DEB">
            <w:pPr>
              <w:rPr>
                <w:ins w:id="2611" w:author="Arjan Kloosterboer" w:date="2017-08-14T15:59:00Z"/>
                <w:rFonts w:ascii="Calibri" w:hAnsi="Calibri" w:cs="Calibri"/>
                <w:b/>
                <w:bCs/>
                <w:color w:val="000000"/>
                <w:sz w:val="22"/>
                <w:szCs w:val="22"/>
              </w:rPr>
            </w:pPr>
            <w:ins w:id="2612" w:author="Arjan Kloosterboer" w:date="2017-08-14T15:59: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925F500" w14:textId="77777777" w:rsidR="001E2DEB" w:rsidRDefault="001E2DEB" w:rsidP="001E2DEB">
            <w:pPr>
              <w:rPr>
                <w:ins w:id="2613" w:author="Arjan Kloosterboer" w:date="2017-08-14T15:59:00Z"/>
                <w:rFonts w:ascii="Calibri" w:hAnsi="Calibri" w:cs="Calibri"/>
                <w:color w:val="000000"/>
                <w:sz w:val="22"/>
                <w:szCs w:val="22"/>
              </w:rPr>
            </w:pPr>
            <w:ins w:id="2614" w:author="Arjan Kloosterboer" w:date="2017-08-14T15:59:00Z">
              <w:r>
                <w:rPr>
                  <w:rFonts w:ascii="Calibri" w:hAnsi="Calibri" w:cs="Calibri"/>
                  <w:color w:val="000000"/>
                  <w:sz w:val="22"/>
                  <w:szCs w:val="22"/>
                </w:rPr>
                <w:t>Nee</w:t>
              </w:r>
            </w:ins>
          </w:p>
        </w:tc>
      </w:tr>
      <w:tr w:rsidR="001E2DEB" w14:paraId="43C2A725" w14:textId="77777777" w:rsidTr="001E2DEB">
        <w:trPr>
          <w:ins w:id="261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7227708A" w14:textId="77777777" w:rsidR="001E2DEB" w:rsidRDefault="001E2DEB" w:rsidP="001E2DEB">
            <w:pPr>
              <w:rPr>
                <w:ins w:id="2616" w:author="Arjan Kloosterboer" w:date="2017-08-14T15:59:00Z"/>
                <w:rFonts w:ascii="Calibri" w:hAnsi="Calibri" w:cs="Calibri"/>
                <w:color w:val="000000"/>
                <w:sz w:val="22"/>
                <w:szCs w:val="22"/>
              </w:rPr>
            </w:pPr>
            <w:ins w:id="2617" w:author="Arjan Kloosterboer" w:date="2017-08-14T15:59: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6E15574A" w14:textId="77777777" w:rsidR="001E2DEB" w:rsidRDefault="001E2DEB" w:rsidP="001E2DEB">
            <w:pPr>
              <w:rPr>
                <w:ins w:id="2618" w:author="Arjan Kloosterboer" w:date="2017-08-14T15:59:00Z"/>
                <w:rFonts w:ascii="Calibri" w:hAnsi="Calibri" w:cs="Calibri"/>
                <w:color w:val="000000"/>
                <w:sz w:val="22"/>
                <w:szCs w:val="22"/>
              </w:rPr>
            </w:pPr>
            <w:ins w:id="2619" w:author="Arjan Kloosterboer" w:date="2017-08-14T15:59:00Z">
              <w:r>
                <w:rPr>
                  <w:rFonts w:ascii="Calibri" w:hAnsi="Calibri" w:cs="Calibri"/>
                  <w:color w:val="000000"/>
                  <w:sz w:val="22"/>
                  <w:szCs w:val="22"/>
                </w:rPr>
                <w:t>0 - 1</w:t>
              </w:r>
            </w:ins>
          </w:p>
        </w:tc>
      </w:tr>
      <w:tr w:rsidR="001E2DEB" w14:paraId="20FE9252" w14:textId="77777777" w:rsidTr="001E2DEB">
        <w:trPr>
          <w:ins w:id="2620"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1D931A9F" w14:textId="77777777" w:rsidR="001E2DEB" w:rsidRDefault="001E2DEB" w:rsidP="001E2DEB">
            <w:pPr>
              <w:rPr>
                <w:ins w:id="2621" w:author="Arjan Kloosterboer" w:date="2017-08-14T15:59:00Z"/>
                <w:rFonts w:ascii="Calibri" w:hAnsi="Calibri" w:cs="Calibri"/>
                <w:color w:val="000000"/>
                <w:sz w:val="22"/>
                <w:szCs w:val="22"/>
              </w:rPr>
            </w:pPr>
            <w:ins w:id="2622" w:author="Arjan Kloosterboer" w:date="2017-08-14T15:59: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2F7119FC" w14:textId="77777777" w:rsidR="001E2DEB" w:rsidRDefault="001E2DEB" w:rsidP="001E2DEB">
            <w:pPr>
              <w:rPr>
                <w:ins w:id="2623" w:author="Arjan Kloosterboer" w:date="2017-08-14T15:59:00Z"/>
                <w:rFonts w:ascii="Calibri" w:hAnsi="Calibri" w:cs="Calibri"/>
                <w:color w:val="000000"/>
                <w:sz w:val="22"/>
                <w:szCs w:val="22"/>
              </w:rPr>
            </w:pPr>
            <w:ins w:id="2624" w:author="Arjan Kloosterboer" w:date="2017-08-14T15:59:00Z">
              <w:r>
                <w:rPr>
                  <w:rFonts w:ascii="Calibri" w:hAnsi="Calibri" w:cs="Calibri"/>
                  <w:color w:val="000000"/>
                  <w:sz w:val="22"/>
                  <w:szCs w:val="22"/>
                </w:rPr>
                <w:t>Gemeentelijk kerngegeven</w:t>
              </w:r>
            </w:ins>
          </w:p>
        </w:tc>
      </w:tr>
      <w:tr w:rsidR="001E2DEB" w14:paraId="3B01B498" w14:textId="77777777" w:rsidTr="001E2DEB">
        <w:trPr>
          <w:ins w:id="2625" w:author="Arjan Kloosterboer" w:date="2017-08-14T15:59:00Z"/>
        </w:trPr>
        <w:tc>
          <w:tcPr>
            <w:tcW w:w="3690" w:type="dxa"/>
            <w:gridSpan w:val="2"/>
            <w:tcBorders>
              <w:top w:val="nil"/>
              <w:left w:val="nil"/>
              <w:bottom w:val="nil"/>
              <w:right w:val="nil"/>
            </w:tcBorders>
            <w:tcMar>
              <w:top w:w="0" w:type="dxa"/>
              <w:left w:w="60" w:type="dxa"/>
              <w:bottom w:w="0" w:type="dxa"/>
              <w:right w:w="60" w:type="dxa"/>
            </w:tcMar>
          </w:tcPr>
          <w:p w14:paraId="614008FD" w14:textId="77777777" w:rsidR="001E2DEB" w:rsidRDefault="001E2DEB" w:rsidP="001E2DEB">
            <w:pPr>
              <w:rPr>
                <w:ins w:id="2626" w:author="Arjan Kloosterboer" w:date="2017-08-14T15:59:00Z"/>
                <w:rFonts w:ascii="Calibri" w:hAnsi="Calibri" w:cs="Calibri"/>
                <w:color w:val="000000"/>
                <w:sz w:val="22"/>
                <w:szCs w:val="22"/>
              </w:rPr>
            </w:pPr>
            <w:ins w:id="2627" w:author="Arjan Kloosterboer" w:date="2017-08-14T15:59: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70A5AA66" w14:textId="77777777" w:rsidR="001E2DEB" w:rsidRDefault="001E2DEB" w:rsidP="001E2DEB">
            <w:pPr>
              <w:rPr>
                <w:ins w:id="2628" w:author="Arjan Kloosterboer" w:date="2017-08-14T15:59:00Z"/>
                <w:rFonts w:ascii="Calibri" w:hAnsi="Calibri" w:cs="Calibri"/>
                <w:color w:val="000000"/>
                <w:sz w:val="22"/>
                <w:szCs w:val="22"/>
              </w:rPr>
            </w:pPr>
            <w:ins w:id="2629" w:author="Arjan Kloosterboer" w:date="2017-08-14T15:59:00Z">
              <w:r>
                <w:rPr>
                  <w:rFonts w:ascii="Calibri" w:hAnsi="Calibri" w:cs="Calibri"/>
                  <w:color w:val="000000"/>
                  <w:sz w:val="22"/>
                  <w:szCs w:val="22"/>
                </w:rPr>
                <w:t>1) De attribuutsoort moet van een waarde voorzien zijn indien de attribuutsoort 'Indicatie ZTC' de waarde "nee" heeft.</w:t>
              </w:r>
            </w:ins>
          </w:p>
          <w:p w14:paraId="1E86F8C1" w14:textId="77777777" w:rsidR="001E2DEB" w:rsidRDefault="001E2DEB" w:rsidP="001E2DEB">
            <w:pPr>
              <w:rPr>
                <w:ins w:id="2630" w:author="Arjan Kloosterboer" w:date="2017-08-14T15:59:00Z"/>
                <w:rFonts w:ascii="Calibri" w:hAnsi="Calibri" w:cs="Calibri"/>
                <w:color w:val="000000"/>
                <w:sz w:val="22"/>
                <w:szCs w:val="22"/>
              </w:rPr>
            </w:pPr>
            <w:ins w:id="2631" w:author="Arjan Kloosterboer" w:date="2017-08-14T15:59:00Z">
              <w:r>
                <w:rPr>
                  <w:rFonts w:ascii="Calibri" w:hAnsi="Calibri" w:cs="Calibri"/>
                  <w:color w:val="000000"/>
                  <w:sz w:val="22"/>
                  <w:szCs w:val="22"/>
                </w:rPr>
                <w:t>2) De attribuutsoort mag niet van een waarde voorzien zijn indien de attribuutsoort 'Indicatie ZTC' de waarde "ja" heeft</w:t>
              </w:r>
            </w:ins>
          </w:p>
        </w:tc>
      </w:tr>
      <w:tr w:rsidR="001E2DEB" w14:paraId="2060A1CF" w14:textId="77777777" w:rsidTr="001E2DEB">
        <w:trPr>
          <w:ins w:id="2632" w:author="Arjan Kloosterboer" w:date="2017-08-14T15:59:00Z"/>
        </w:trPr>
        <w:tc>
          <w:tcPr>
            <w:tcW w:w="9360" w:type="dxa"/>
            <w:gridSpan w:val="3"/>
            <w:tcBorders>
              <w:top w:val="nil"/>
              <w:left w:val="nil"/>
              <w:bottom w:val="nil"/>
              <w:right w:val="nil"/>
            </w:tcBorders>
            <w:tcMar>
              <w:top w:w="0" w:type="dxa"/>
              <w:left w:w="60" w:type="dxa"/>
              <w:bottom w:w="0" w:type="dxa"/>
              <w:right w:w="60" w:type="dxa"/>
            </w:tcMar>
          </w:tcPr>
          <w:p w14:paraId="4B79F2B3" w14:textId="77777777" w:rsidR="001E2DEB" w:rsidRDefault="001E2DEB" w:rsidP="001E2DEB">
            <w:pPr>
              <w:rPr>
                <w:ins w:id="2633" w:author="Arjan Kloosterboer" w:date="2017-08-14T15:59:00Z"/>
                <w:rFonts w:ascii="Calibri" w:hAnsi="Calibri" w:cs="Calibri"/>
                <w:color w:val="0F0F0F"/>
                <w:sz w:val="22"/>
                <w:szCs w:val="22"/>
              </w:rPr>
            </w:pPr>
            <w:ins w:id="2634" w:author="Arjan Kloosterboer" w:date="2017-08-14T15:59:00Z">
              <w:r>
                <w:rPr>
                  <w:rFonts w:ascii="Calibri" w:hAnsi="Calibri" w:cs="Calibri"/>
                  <w:b/>
                  <w:bCs/>
                  <w:color w:val="0F0F0F"/>
                  <w:sz w:val="22"/>
                  <w:szCs w:val="22"/>
                </w:rPr>
                <w:t>Toelichting</w:t>
              </w:r>
            </w:ins>
          </w:p>
        </w:tc>
      </w:tr>
      <w:tr w:rsidR="001E2DEB" w14:paraId="4B01BA7A" w14:textId="77777777" w:rsidTr="001E2DEB">
        <w:trPr>
          <w:ins w:id="2635" w:author="Arjan Kloosterboer" w:date="2017-08-14T15:59:00Z"/>
        </w:trPr>
        <w:tc>
          <w:tcPr>
            <w:tcW w:w="450" w:type="dxa"/>
            <w:tcBorders>
              <w:top w:val="nil"/>
              <w:left w:val="nil"/>
              <w:bottom w:val="nil"/>
              <w:right w:val="nil"/>
            </w:tcBorders>
            <w:tcMar>
              <w:top w:w="0" w:type="dxa"/>
              <w:left w:w="60" w:type="dxa"/>
              <w:bottom w:w="0" w:type="dxa"/>
              <w:right w:w="60" w:type="dxa"/>
            </w:tcMar>
          </w:tcPr>
          <w:p w14:paraId="362C4171" w14:textId="77777777" w:rsidR="001E2DEB" w:rsidRDefault="001E2DEB" w:rsidP="001E2DEB">
            <w:pPr>
              <w:rPr>
                <w:ins w:id="2636" w:author="Arjan Kloosterboer" w:date="2017-08-14T15:59: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AD74B37" w14:textId="77777777" w:rsidR="001E2DEB" w:rsidRDefault="001E2DEB" w:rsidP="001E2DEB">
            <w:pPr>
              <w:rPr>
                <w:ins w:id="2637" w:author="Arjan Kloosterboer" w:date="2017-08-14T15:59:00Z"/>
                <w:rFonts w:ascii="Calibri" w:hAnsi="Calibri" w:cs="Calibri"/>
                <w:color w:val="0F0F0F"/>
                <w:sz w:val="22"/>
                <w:szCs w:val="22"/>
              </w:rPr>
            </w:pPr>
            <w:ins w:id="2638" w:author="Arjan Kloosterboer" w:date="2017-08-14T15:59:00Z">
              <w:r>
                <w:rPr>
                  <w:rFonts w:ascii="Calibri" w:hAnsi="Calibri" w:cs="Calibri"/>
                  <w:color w:val="0F0F0F"/>
                  <w:sz w:val="22"/>
                  <w:szCs w:val="22"/>
                </w:rPr>
                <w:t>Het gaat hier om de aanduiding van de van toepassing zijnde classificatie uit het gehanteerde classificatieschema.</w:t>
              </w:r>
            </w:ins>
          </w:p>
          <w:p w14:paraId="106D5B8B" w14:textId="41C8D736" w:rsidR="001E2DEB" w:rsidRDefault="001E2DEB" w:rsidP="001E2DEB">
            <w:pPr>
              <w:rPr>
                <w:ins w:id="2639" w:author="Arjan Kloosterboer" w:date="2017-08-14T15:59:00Z"/>
                <w:rFonts w:ascii="Calibri" w:hAnsi="Calibri" w:cs="Calibri"/>
                <w:color w:val="0F0F0F"/>
                <w:sz w:val="22"/>
                <w:szCs w:val="22"/>
              </w:rPr>
            </w:pPr>
            <w:ins w:id="2640" w:author="Arjan Kloosterboer" w:date="2017-08-14T15:59:00Z">
              <w:r>
                <w:rPr>
                  <w:rFonts w:ascii="Calibri" w:hAnsi="Calibri" w:cs="Calibri"/>
                  <w:color w:val="0F0F0F"/>
                  <w:sz w:val="22"/>
                  <w:szCs w:val="22"/>
                </w:rPr>
                <w:t xml:space="preserve">Voorbeelden van waarden </w:t>
              </w:r>
            </w:ins>
            <w:ins w:id="2641" w:author="Arjan Kloosterboer" w:date="2018-05-23T14:32:00Z">
              <w:r w:rsidR="004778B7">
                <w:rPr>
                  <w:rFonts w:ascii="Calibri" w:hAnsi="Calibri" w:cs="Calibri"/>
                  <w:color w:val="0F0F0F"/>
                  <w:sz w:val="22"/>
                  <w:szCs w:val="22"/>
                </w:rPr>
                <w:t xml:space="preserve">voor de Basisarchiefcode (BAC) </w:t>
              </w:r>
            </w:ins>
            <w:ins w:id="2642" w:author="Arjan Kloosterboer" w:date="2017-08-14T15:59:00Z">
              <w:r>
                <w:rPr>
                  <w:rFonts w:ascii="Calibri" w:hAnsi="Calibri" w:cs="Calibri"/>
                  <w:color w:val="0F0F0F"/>
                  <w:sz w:val="22"/>
                  <w:szCs w:val="22"/>
                </w:rPr>
                <w:t>zijn:</w:t>
              </w:r>
            </w:ins>
          </w:p>
          <w:p w14:paraId="4E5D9FD0" w14:textId="77777777" w:rsidR="001E2DEB" w:rsidRDefault="001E2DEB" w:rsidP="001E2DEB">
            <w:pPr>
              <w:rPr>
                <w:ins w:id="2643" w:author="Arjan Kloosterboer" w:date="2017-08-14T15:59:00Z"/>
                <w:rFonts w:ascii="Calibri" w:hAnsi="Calibri" w:cs="Calibri"/>
                <w:color w:val="0F0F0F"/>
                <w:sz w:val="22"/>
                <w:szCs w:val="22"/>
              </w:rPr>
            </w:pPr>
            <w:ins w:id="2644" w:author="Arjan Kloosterboer" w:date="2017-08-14T15:59:00Z">
              <w:r>
                <w:rPr>
                  <w:rFonts w:ascii="Calibri" w:hAnsi="Calibri" w:cs="Calibri"/>
                  <w:color w:val="0F0F0F"/>
                  <w:sz w:val="22"/>
                  <w:szCs w:val="22"/>
                </w:rPr>
                <w:t>- “1.85” (betreft Onderwijs)</w:t>
              </w:r>
            </w:ins>
          </w:p>
          <w:p w14:paraId="78C8D0DE" w14:textId="77777777" w:rsidR="001E2DEB" w:rsidRDefault="001E2DEB" w:rsidP="001E2DEB">
            <w:pPr>
              <w:rPr>
                <w:ins w:id="2645" w:author="Arjan Kloosterboer" w:date="2017-08-14T15:59:00Z"/>
                <w:rFonts w:ascii="Calibri" w:hAnsi="Calibri" w:cs="Calibri"/>
                <w:color w:val="0F0F0F"/>
                <w:sz w:val="22"/>
                <w:szCs w:val="22"/>
              </w:rPr>
            </w:pPr>
            <w:ins w:id="2646" w:author="Arjan Kloosterboer" w:date="2017-08-14T15:59:00Z">
              <w:r>
                <w:rPr>
                  <w:rFonts w:ascii="Calibri" w:hAnsi="Calibri" w:cs="Calibri"/>
                  <w:color w:val="0F0F0F"/>
                  <w:sz w:val="22"/>
                  <w:szCs w:val="22"/>
                </w:rPr>
                <w:t>- “1.731.212” (betreft Bestemmingsplannen)</w:t>
              </w:r>
            </w:ins>
          </w:p>
        </w:tc>
        <w:bookmarkEnd w:id="2555"/>
      </w:tr>
      <w:bookmarkEnd w:id="2378"/>
    </w:tbl>
    <w:p w14:paraId="1C5BAE78" w14:textId="77777777" w:rsidR="001E2DEB" w:rsidRDefault="001E2DEB" w:rsidP="001E2DEB">
      <w:pPr>
        <w:rPr>
          <w:ins w:id="2647" w:author="Arjan Kloosterboer" w:date="2017-08-14T15:59:00Z"/>
          <w:rFonts w:ascii="Calibri" w:hAnsi="Calibri" w:cs="Calibri"/>
          <w:color w:val="000000"/>
          <w:szCs w:val="20"/>
        </w:rPr>
      </w:pPr>
    </w:p>
    <w:p w14:paraId="4E303C2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Vertrouwelijkheidaanduiding</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F72FD26" w14:textId="77777777" w:rsidTr="00E830F0">
        <w:trPr>
          <w:trHeight w:val="230"/>
        </w:trPr>
        <w:tc>
          <w:tcPr>
            <w:tcW w:w="3330" w:type="dxa"/>
            <w:gridSpan w:val="2"/>
            <w:tcBorders>
              <w:top w:val="nil"/>
              <w:left w:val="nil"/>
              <w:bottom w:val="nil"/>
              <w:right w:val="nil"/>
            </w:tcBorders>
          </w:tcPr>
          <w:p w14:paraId="2B80D3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084D103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Vertrouwelijkheidaanduiding</w:t>
            </w:r>
            <w:r w:rsidRPr="00BE10FF">
              <w:rPr>
                <w:rFonts w:ascii="Arial" w:hAnsi="Arial" w:cs="Arial"/>
                <w:szCs w:val="24"/>
                <w:lang w:val="en-AU" w:eastAsia="en-US"/>
              </w:rPr>
              <w:fldChar w:fldCharType="end"/>
            </w:r>
          </w:p>
        </w:tc>
      </w:tr>
      <w:tr w:rsidR="00AB0ADA" w:rsidRPr="00BE10FF" w14:paraId="40FD97A3" w14:textId="77777777" w:rsidTr="00E830F0">
        <w:tc>
          <w:tcPr>
            <w:tcW w:w="3330" w:type="dxa"/>
            <w:gridSpan w:val="2"/>
            <w:tcBorders>
              <w:top w:val="nil"/>
              <w:left w:val="nil"/>
              <w:bottom w:val="nil"/>
              <w:right w:val="nil"/>
            </w:tcBorders>
          </w:tcPr>
          <w:p w14:paraId="49664A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43219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BA67FE" w14:textId="77777777" w:rsidTr="00E830F0">
        <w:tc>
          <w:tcPr>
            <w:tcW w:w="3330" w:type="dxa"/>
            <w:gridSpan w:val="2"/>
            <w:tcBorders>
              <w:top w:val="nil"/>
              <w:left w:val="nil"/>
              <w:bottom w:val="nil"/>
              <w:right w:val="nil"/>
            </w:tcBorders>
          </w:tcPr>
          <w:p w14:paraId="5BAF27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9893B7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BC7953A" w14:textId="77777777" w:rsidTr="00E830F0">
        <w:tc>
          <w:tcPr>
            <w:tcW w:w="3330" w:type="dxa"/>
            <w:gridSpan w:val="2"/>
            <w:tcBorders>
              <w:top w:val="nil"/>
              <w:left w:val="nil"/>
              <w:bottom w:val="nil"/>
              <w:right w:val="nil"/>
            </w:tcBorders>
          </w:tcPr>
          <w:p w14:paraId="1A3464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6FF50B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vertrouwelijkheidAanduiding</w:t>
            </w:r>
            <w:r w:rsidRPr="00BE10FF">
              <w:rPr>
                <w:rFonts w:ascii="Arial" w:hAnsi="Arial" w:cs="Arial"/>
                <w:szCs w:val="24"/>
                <w:lang w:val="en-AU" w:eastAsia="en-US"/>
              </w:rPr>
              <w:fldChar w:fldCharType="end"/>
            </w:r>
          </w:p>
        </w:tc>
      </w:tr>
      <w:tr w:rsidR="00AB0ADA" w:rsidRPr="00BE10FF" w14:paraId="120C31A3" w14:textId="77777777" w:rsidTr="00E830F0">
        <w:tc>
          <w:tcPr>
            <w:tcW w:w="3330" w:type="dxa"/>
            <w:gridSpan w:val="2"/>
            <w:tcBorders>
              <w:top w:val="nil"/>
              <w:left w:val="nil"/>
              <w:bottom w:val="nil"/>
              <w:right w:val="nil"/>
            </w:tcBorders>
          </w:tcPr>
          <w:p w14:paraId="62B4C6B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C38ED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van de mate waarin zaakdossiers van ZAAKen van dit ZAAKTYPE voor de openbaarheid bestemd zijn.</w:t>
            </w:r>
          </w:p>
          <w:p w14:paraId="3EEC808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end"/>
            </w:r>
          </w:p>
        </w:tc>
      </w:tr>
      <w:tr w:rsidR="00AB0ADA" w:rsidRPr="00BE10FF" w14:paraId="7E9D1C46" w14:textId="77777777" w:rsidTr="00E830F0">
        <w:trPr>
          <w:trHeight w:val="230"/>
        </w:trPr>
        <w:tc>
          <w:tcPr>
            <w:tcW w:w="3330" w:type="dxa"/>
            <w:gridSpan w:val="2"/>
            <w:tcBorders>
              <w:top w:val="nil"/>
              <w:left w:val="nil"/>
              <w:bottom w:val="nil"/>
              <w:right w:val="nil"/>
            </w:tcBorders>
          </w:tcPr>
          <w:p w14:paraId="78D8E5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3DE9F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A34C5B8" w14:textId="77777777" w:rsidTr="00E830F0">
        <w:tc>
          <w:tcPr>
            <w:tcW w:w="3330" w:type="dxa"/>
            <w:gridSpan w:val="2"/>
            <w:tcBorders>
              <w:top w:val="nil"/>
              <w:left w:val="nil"/>
              <w:bottom w:val="nil"/>
              <w:right w:val="nil"/>
            </w:tcBorders>
          </w:tcPr>
          <w:p w14:paraId="6C52A1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8F7EC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45EE3A05" w14:textId="77777777" w:rsidTr="00E830F0">
        <w:tc>
          <w:tcPr>
            <w:tcW w:w="3330" w:type="dxa"/>
            <w:gridSpan w:val="2"/>
            <w:tcBorders>
              <w:top w:val="nil"/>
              <w:left w:val="nil"/>
              <w:bottom w:val="nil"/>
              <w:right w:val="nil"/>
            </w:tcBorders>
          </w:tcPr>
          <w:p w14:paraId="7591F4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B56A4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AN20</w:t>
            </w:r>
            <w:r w:rsidRPr="00BE10FF">
              <w:rPr>
                <w:rFonts w:ascii="Arial" w:hAnsi="Arial" w:cs="Arial"/>
                <w:szCs w:val="24"/>
                <w:lang w:val="en-AU" w:eastAsia="en-US"/>
              </w:rPr>
              <w:fldChar w:fldCharType="end"/>
            </w:r>
          </w:p>
        </w:tc>
      </w:tr>
      <w:tr w:rsidR="00AB0ADA" w:rsidRPr="00BE10FF" w14:paraId="69F49668" w14:textId="77777777" w:rsidTr="00E830F0">
        <w:trPr>
          <w:trHeight w:val="230"/>
        </w:trPr>
        <w:tc>
          <w:tcPr>
            <w:tcW w:w="3330" w:type="dxa"/>
            <w:gridSpan w:val="2"/>
            <w:tcBorders>
              <w:top w:val="nil"/>
              <w:left w:val="nil"/>
              <w:bottom w:val="nil"/>
              <w:right w:val="nil"/>
            </w:tcBorders>
          </w:tcPr>
          <w:p w14:paraId="5F349E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00B5F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ZEER GEHEIM (indien kennisnemen door niet gerechtigden zeer ernstige schade kan toebrengen aan het belang van de Staat of zijn bondgenoten)</w:t>
            </w:r>
          </w:p>
          <w:p w14:paraId="5F6662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GEHEIM (indien kennisnemen door niet gerechtigden ernstige schade kan toebrengen aan het belang van de Staat of zijn bondgenoten)</w:t>
            </w:r>
          </w:p>
          <w:p w14:paraId="75E952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CONFIDENTIEEL (indien kennisnemen door niet gerechtigden schade kan toebrengen aan het belang van de Staat of zijn bondgenoten)</w:t>
            </w:r>
          </w:p>
          <w:p w14:paraId="1312B4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VERTROUWELIJK (indien kennisnemen door niet gerechtigden nadeel kan toebrengen aan het belang van één of meer zaakbehandelende organisaties, betrokkenen bij de zaak en/of andere publliekrechtelijke organisaties)</w:t>
            </w:r>
          </w:p>
          <w:p w14:paraId="4F9492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ZAAKVERTROUWELIJK (indien kennisnemen door anderen dan betrokkenen bij de zaak nadeel kan toebrengen aan het belang </w:t>
            </w:r>
            <w:r w:rsidRPr="00BE10FF">
              <w:rPr>
                <w:rFonts w:ascii="Calibri" w:hAnsi="Calibri" w:cs="Arial"/>
                <w:color w:val="0F0F0F"/>
                <w:sz w:val="22"/>
                <w:szCs w:val="24"/>
                <w:lang w:eastAsia="en-US"/>
              </w:rPr>
              <w:lastRenderedPageBreak/>
              <w:t>van één of meer zaakbehandelende organisaties, betrokkenen bij de zaak en/of andere publliekrechtelijke organisaties)</w:t>
            </w:r>
          </w:p>
          <w:p w14:paraId="11B8B9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14:paraId="76BC54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publiekrechtelijke organisaties)</w:t>
            </w:r>
          </w:p>
          <w:p w14:paraId="31FDA0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OPENBAAR (in alle andere gevallen)</w:t>
            </w:r>
          </w:p>
        </w:tc>
      </w:tr>
      <w:tr w:rsidR="00AB0ADA" w:rsidRPr="00BE10FF" w14:paraId="601A4F96" w14:textId="77777777" w:rsidTr="00E830F0">
        <w:trPr>
          <w:trHeight w:val="215"/>
        </w:trPr>
        <w:tc>
          <w:tcPr>
            <w:tcW w:w="3330" w:type="dxa"/>
            <w:gridSpan w:val="2"/>
            <w:tcBorders>
              <w:top w:val="nil"/>
              <w:left w:val="nil"/>
              <w:bottom w:val="nil"/>
              <w:right w:val="nil"/>
            </w:tcBorders>
          </w:tcPr>
          <w:p w14:paraId="673B09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ED9AEF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6116A004" w14:textId="77777777" w:rsidTr="00E830F0">
        <w:trPr>
          <w:trHeight w:val="230"/>
        </w:trPr>
        <w:tc>
          <w:tcPr>
            <w:tcW w:w="3330" w:type="dxa"/>
            <w:gridSpan w:val="2"/>
            <w:tcBorders>
              <w:top w:val="nil"/>
              <w:left w:val="nil"/>
              <w:bottom w:val="nil"/>
              <w:right w:val="nil"/>
            </w:tcBorders>
          </w:tcPr>
          <w:p w14:paraId="6C6C121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90006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3A56DA1" w14:textId="77777777" w:rsidTr="00E830F0">
        <w:trPr>
          <w:trHeight w:val="230"/>
        </w:trPr>
        <w:tc>
          <w:tcPr>
            <w:tcW w:w="3330" w:type="dxa"/>
            <w:gridSpan w:val="2"/>
            <w:tcBorders>
              <w:top w:val="nil"/>
              <w:left w:val="nil"/>
              <w:bottom w:val="nil"/>
              <w:right w:val="nil"/>
            </w:tcBorders>
          </w:tcPr>
          <w:p w14:paraId="3C05A5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F9F77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22DC14" w14:textId="77777777" w:rsidTr="00E830F0">
        <w:trPr>
          <w:trHeight w:val="230"/>
        </w:trPr>
        <w:tc>
          <w:tcPr>
            <w:tcW w:w="3330" w:type="dxa"/>
            <w:gridSpan w:val="2"/>
            <w:tcBorders>
              <w:top w:val="nil"/>
              <w:left w:val="nil"/>
              <w:bottom w:val="nil"/>
              <w:right w:val="nil"/>
            </w:tcBorders>
          </w:tcPr>
          <w:p w14:paraId="5C6B94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62DCD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AA13845" w14:textId="77777777" w:rsidTr="00E830F0">
        <w:trPr>
          <w:trHeight w:val="230"/>
        </w:trPr>
        <w:tc>
          <w:tcPr>
            <w:tcW w:w="3330" w:type="dxa"/>
            <w:gridSpan w:val="2"/>
            <w:tcBorders>
              <w:top w:val="nil"/>
              <w:left w:val="nil"/>
              <w:bottom w:val="nil"/>
              <w:right w:val="nil"/>
            </w:tcBorders>
          </w:tcPr>
          <w:p w14:paraId="4261BF7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AFBD8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C03A905" w14:textId="77777777" w:rsidTr="00E830F0">
        <w:tc>
          <w:tcPr>
            <w:tcW w:w="3330" w:type="dxa"/>
            <w:gridSpan w:val="2"/>
            <w:tcBorders>
              <w:top w:val="nil"/>
              <w:left w:val="nil"/>
              <w:bottom w:val="nil"/>
              <w:right w:val="nil"/>
            </w:tcBorders>
          </w:tcPr>
          <w:p w14:paraId="45F8AD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034FE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48999C" w14:textId="77777777" w:rsidTr="00E830F0">
        <w:trPr>
          <w:trHeight w:val="230"/>
        </w:trPr>
        <w:tc>
          <w:tcPr>
            <w:tcW w:w="3330" w:type="dxa"/>
            <w:gridSpan w:val="2"/>
            <w:tcBorders>
              <w:top w:val="nil"/>
              <w:left w:val="nil"/>
              <w:bottom w:val="nil"/>
              <w:right w:val="nil"/>
            </w:tcBorders>
          </w:tcPr>
          <w:p w14:paraId="7377EC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AB3E44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5C6F1D9" w14:textId="77777777" w:rsidTr="00E830F0">
        <w:trPr>
          <w:trHeight w:val="230"/>
        </w:trPr>
        <w:tc>
          <w:tcPr>
            <w:tcW w:w="3330" w:type="dxa"/>
            <w:gridSpan w:val="2"/>
            <w:tcBorders>
              <w:top w:val="nil"/>
              <w:left w:val="nil"/>
              <w:bottom w:val="nil"/>
              <w:right w:val="nil"/>
            </w:tcBorders>
          </w:tcPr>
          <w:p w14:paraId="7639C3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1005B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6CB275EB" w14:textId="77777777" w:rsidTr="00E830F0">
        <w:trPr>
          <w:trHeight w:val="230"/>
        </w:trPr>
        <w:tc>
          <w:tcPr>
            <w:tcW w:w="3330" w:type="dxa"/>
            <w:gridSpan w:val="2"/>
            <w:tcBorders>
              <w:top w:val="nil"/>
              <w:left w:val="nil"/>
              <w:bottom w:val="nil"/>
              <w:right w:val="nil"/>
            </w:tcBorders>
          </w:tcPr>
          <w:p w14:paraId="5C38CF9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A8007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7836ED3" w14:textId="77777777" w:rsidTr="00E830F0">
        <w:tc>
          <w:tcPr>
            <w:tcW w:w="9360" w:type="dxa"/>
            <w:gridSpan w:val="3"/>
            <w:tcBorders>
              <w:top w:val="nil"/>
              <w:left w:val="nil"/>
              <w:bottom w:val="nil"/>
              <w:right w:val="nil"/>
            </w:tcBorders>
          </w:tcPr>
          <w:p w14:paraId="1562B9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E0854C8" w14:textId="77777777" w:rsidTr="00E830F0">
        <w:tc>
          <w:tcPr>
            <w:tcW w:w="450" w:type="dxa"/>
            <w:tcBorders>
              <w:top w:val="nil"/>
              <w:left w:val="nil"/>
              <w:bottom w:val="nil"/>
              <w:right w:val="nil"/>
            </w:tcBorders>
          </w:tcPr>
          <w:p w14:paraId="583F51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01ABC0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Een zaakdossier betreft alle informatie over een zaak (en daarvan deel uit makende deelzaken) inclusief alle daarbij geregistreerde documenten.</w:t>
            </w:r>
          </w:p>
          <w:p w14:paraId="6CAB98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domeinwaarden zijn afgeleid van het Besluit voorschrift informatiebeveiliging rijksdienst bijzondere informatie (VIRBI).</w:t>
            </w:r>
          </w:p>
        </w:tc>
      </w:tr>
    </w:tbl>
    <w:bookmarkStart w:id="2648" w:name="BKM_104FA69E_362E_49d8_83C5_EB9C4946EA75"/>
    <w:bookmarkEnd w:id="2648"/>
    <w:p w14:paraId="70A9445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Verantwoordelijke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5985302" w14:textId="77777777" w:rsidTr="00E830F0">
        <w:trPr>
          <w:trHeight w:val="230"/>
        </w:trPr>
        <w:tc>
          <w:tcPr>
            <w:tcW w:w="3330" w:type="dxa"/>
            <w:gridSpan w:val="2"/>
            <w:tcBorders>
              <w:top w:val="nil"/>
              <w:left w:val="nil"/>
              <w:bottom w:val="nil"/>
              <w:right w:val="nil"/>
            </w:tcBorders>
          </w:tcPr>
          <w:p w14:paraId="28B077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4D6200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Verantwoordelijke</w:t>
            </w:r>
            <w:r w:rsidRPr="00BE10FF">
              <w:rPr>
                <w:rFonts w:ascii="Arial" w:hAnsi="Arial" w:cs="Arial"/>
                <w:szCs w:val="24"/>
                <w:lang w:val="en-AU" w:eastAsia="en-US"/>
              </w:rPr>
              <w:fldChar w:fldCharType="end"/>
            </w:r>
          </w:p>
        </w:tc>
      </w:tr>
      <w:tr w:rsidR="00AB0ADA" w:rsidRPr="00BE10FF" w14:paraId="0D03E538" w14:textId="77777777" w:rsidTr="00E830F0">
        <w:tc>
          <w:tcPr>
            <w:tcW w:w="3330" w:type="dxa"/>
            <w:gridSpan w:val="2"/>
            <w:tcBorders>
              <w:top w:val="nil"/>
              <w:left w:val="nil"/>
              <w:bottom w:val="nil"/>
              <w:right w:val="nil"/>
            </w:tcBorders>
          </w:tcPr>
          <w:p w14:paraId="6FB56E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E4D0D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E03D536" w14:textId="77777777" w:rsidTr="00E830F0">
        <w:tc>
          <w:tcPr>
            <w:tcW w:w="3330" w:type="dxa"/>
            <w:gridSpan w:val="2"/>
            <w:tcBorders>
              <w:top w:val="nil"/>
              <w:left w:val="nil"/>
              <w:bottom w:val="nil"/>
              <w:right w:val="nil"/>
            </w:tcBorders>
          </w:tcPr>
          <w:p w14:paraId="697D49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66DD1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28DE5F3" w14:textId="77777777" w:rsidTr="00E830F0">
        <w:tc>
          <w:tcPr>
            <w:tcW w:w="3330" w:type="dxa"/>
            <w:gridSpan w:val="2"/>
            <w:tcBorders>
              <w:top w:val="nil"/>
              <w:left w:val="nil"/>
              <w:bottom w:val="nil"/>
              <w:right w:val="nil"/>
            </w:tcBorders>
          </w:tcPr>
          <w:p w14:paraId="341748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7C4D74F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Verantwoordelijke</w:t>
            </w:r>
            <w:r w:rsidRPr="00BE10FF">
              <w:rPr>
                <w:rFonts w:ascii="Arial" w:hAnsi="Arial" w:cs="Arial"/>
                <w:szCs w:val="24"/>
                <w:lang w:val="en-AU" w:eastAsia="en-US"/>
              </w:rPr>
              <w:fldChar w:fldCharType="end"/>
            </w:r>
          </w:p>
        </w:tc>
      </w:tr>
      <w:tr w:rsidR="00AB0ADA" w:rsidRPr="00BE10FF" w14:paraId="225FA760" w14:textId="77777777" w:rsidTr="00E830F0">
        <w:tc>
          <w:tcPr>
            <w:tcW w:w="3330" w:type="dxa"/>
            <w:gridSpan w:val="2"/>
            <w:tcBorders>
              <w:top w:val="nil"/>
              <w:left w:val="nil"/>
              <w:bottom w:val="nil"/>
              <w:right w:val="nil"/>
            </w:tcBorders>
          </w:tcPr>
          <w:p w14:paraId="58BB85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D01351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00000"/>
                <w:sz w:val="22"/>
                <w:szCs w:val="24"/>
                <w:lang w:eastAsia="en-US"/>
              </w:rPr>
              <w:t>De (soort) organisatorische eenheid  of (functie van) medewerker die verantwoordelijk is voor de uitvoering van zaken van het ZAAKTYPE.</w:t>
            </w:r>
          </w:p>
        </w:tc>
      </w:tr>
      <w:tr w:rsidR="00AB0ADA" w:rsidRPr="00BE10FF" w14:paraId="1D2EE933" w14:textId="77777777" w:rsidTr="00E830F0">
        <w:trPr>
          <w:trHeight w:val="230"/>
        </w:trPr>
        <w:tc>
          <w:tcPr>
            <w:tcW w:w="3330" w:type="dxa"/>
            <w:gridSpan w:val="2"/>
            <w:tcBorders>
              <w:top w:val="nil"/>
              <w:left w:val="nil"/>
              <w:bottom w:val="nil"/>
              <w:right w:val="nil"/>
            </w:tcBorders>
          </w:tcPr>
          <w:p w14:paraId="4AA4E1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27713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00437D1" w14:textId="77777777" w:rsidTr="00E830F0">
        <w:tc>
          <w:tcPr>
            <w:tcW w:w="3330" w:type="dxa"/>
            <w:gridSpan w:val="2"/>
            <w:tcBorders>
              <w:top w:val="nil"/>
              <w:left w:val="nil"/>
              <w:bottom w:val="nil"/>
              <w:right w:val="nil"/>
            </w:tcBorders>
          </w:tcPr>
          <w:p w14:paraId="2BB4FA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EDA5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28 januari 2013</w:t>
            </w:r>
          </w:p>
        </w:tc>
      </w:tr>
      <w:tr w:rsidR="00AB0ADA" w:rsidRPr="00BE10FF" w14:paraId="3636FC7D" w14:textId="77777777" w:rsidTr="00E830F0">
        <w:tc>
          <w:tcPr>
            <w:tcW w:w="3330" w:type="dxa"/>
            <w:gridSpan w:val="2"/>
            <w:tcBorders>
              <w:top w:val="nil"/>
              <w:left w:val="nil"/>
              <w:bottom w:val="nil"/>
              <w:right w:val="nil"/>
            </w:tcBorders>
          </w:tcPr>
          <w:p w14:paraId="2CDE0C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5DA24B7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AN50</w:t>
            </w:r>
            <w:r w:rsidRPr="00BE10FF">
              <w:rPr>
                <w:rFonts w:ascii="Arial" w:hAnsi="Arial" w:cs="Arial"/>
                <w:szCs w:val="24"/>
                <w:lang w:val="en-AU" w:eastAsia="en-US"/>
              </w:rPr>
              <w:fldChar w:fldCharType="end"/>
            </w:r>
          </w:p>
        </w:tc>
      </w:tr>
      <w:tr w:rsidR="00AB0ADA" w:rsidRPr="00BE10FF" w14:paraId="16E59DE3" w14:textId="77777777" w:rsidTr="00E830F0">
        <w:trPr>
          <w:trHeight w:val="230"/>
        </w:trPr>
        <w:tc>
          <w:tcPr>
            <w:tcW w:w="3330" w:type="dxa"/>
            <w:gridSpan w:val="2"/>
            <w:tcBorders>
              <w:top w:val="nil"/>
              <w:left w:val="nil"/>
              <w:bottom w:val="nil"/>
              <w:right w:val="nil"/>
            </w:tcBorders>
          </w:tcPr>
          <w:p w14:paraId="7681077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F089269" w14:textId="322575FA"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Indien het om een zaaktype in een catalogus voor een specifieke organisatie gaat, dan de </w:t>
            </w:r>
            <w:ins w:id="2649" w:author="Arjan Kloosterboer" w:date="2018-05-23T15:15:00Z">
              <w:r w:rsidR="005C459E" w:rsidRPr="005C459E">
                <w:rPr>
                  <w:rFonts w:ascii="Calibri" w:hAnsi="Calibri" w:cs="Arial"/>
                  <w:color w:val="0F0F0F"/>
                  <w:sz w:val="22"/>
                  <w:szCs w:val="24"/>
                  <w:lang w:eastAsia="en-US"/>
                </w:rPr>
                <w:t>namen van Organisatorische eenheden en Medewerkers zoals deze voorkomen in hiervoor geldende waardenlijsten</w:t>
              </w:r>
            </w:ins>
            <w:del w:id="2650" w:author="Arjan Kloosterboer" w:date="2018-05-23T15:15:00Z">
              <w:r w:rsidRPr="00BE10FF" w:rsidDel="005C459E">
                <w:rPr>
                  <w:rFonts w:ascii="Calibri" w:hAnsi="Calibri" w:cs="Arial"/>
                  <w:color w:val="0F0F0F"/>
                  <w:sz w:val="22"/>
                  <w:szCs w:val="24"/>
                  <w:lang w:eastAsia="en-US"/>
                </w:rPr>
                <w:delText>naam van een Organisatorische eenheid of Medewerker overeenkomstig het RGBZ</w:delText>
              </w:r>
            </w:del>
            <w:r w:rsidRPr="00BE10FF">
              <w:rPr>
                <w:rFonts w:ascii="Calibri" w:hAnsi="Calibri" w:cs="Arial"/>
                <w:color w:val="0F0F0F"/>
                <w:sz w:val="22"/>
                <w:szCs w:val="24"/>
                <w:lang w:eastAsia="en-US"/>
              </w:rPr>
              <w:t>.</w:t>
            </w:r>
          </w:p>
        </w:tc>
      </w:tr>
      <w:tr w:rsidR="00AB0ADA" w:rsidRPr="00BE10FF" w14:paraId="7E0175D8" w14:textId="77777777" w:rsidTr="00E830F0">
        <w:trPr>
          <w:trHeight w:val="215"/>
        </w:trPr>
        <w:tc>
          <w:tcPr>
            <w:tcW w:w="3330" w:type="dxa"/>
            <w:gridSpan w:val="2"/>
            <w:tcBorders>
              <w:top w:val="nil"/>
              <w:left w:val="nil"/>
              <w:bottom w:val="nil"/>
              <w:right w:val="nil"/>
            </w:tcBorders>
          </w:tcPr>
          <w:p w14:paraId="01E6DB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08CA0C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305A1FB5" w14:textId="77777777" w:rsidTr="00E830F0">
        <w:trPr>
          <w:trHeight w:val="230"/>
        </w:trPr>
        <w:tc>
          <w:tcPr>
            <w:tcW w:w="3330" w:type="dxa"/>
            <w:gridSpan w:val="2"/>
            <w:tcBorders>
              <w:top w:val="nil"/>
              <w:left w:val="nil"/>
              <w:bottom w:val="nil"/>
              <w:right w:val="nil"/>
            </w:tcBorders>
          </w:tcPr>
          <w:p w14:paraId="1912D8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02F948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35B18BA" w14:textId="77777777" w:rsidTr="00E830F0">
        <w:trPr>
          <w:trHeight w:val="230"/>
        </w:trPr>
        <w:tc>
          <w:tcPr>
            <w:tcW w:w="3330" w:type="dxa"/>
            <w:gridSpan w:val="2"/>
            <w:tcBorders>
              <w:top w:val="nil"/>
              <w:left w:val="nil"/>
              <w:bottom w:val="nil"/>
              <w:right w:val="nil"/>
            </w:tcBorders>
          </w:tcPr>
          <w:p w14:paraId="0C7F29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55EDD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2C98625" w14:textId="77777777" w:rsidTr="00E830F0">
        <w:trPr>
          <w:trHeight w:val="230"/>
        </w:trPr>
        <w:tc>
          <w:tcPr>
            <w:tcW w:w="3330" w:type="dxa"/>
            <w:gridSpan w:val="2"/>
            <w:tcBorders>
              <w:top w:val="nil"/>
              <w:left w:val="nil"/>
              <w:bottom w:val="nil"/>
              <w:right w:val="nil"/>
            </w:tcBorders>
          </w:tcPr>
          <w:p w14:paraId="78D052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B010F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27B5177" w14:textId="77777777" w:rsidTr="00E830F0">
        <w:trPr>
          <w:trHeight w:val="230"/>
        </w:trPr>
        <w:tc>
          <w:tcPr>
            <w:tcW w:w="3330" w:type="dxa"/>
            <w:gridSpan w:val="2"/>
            <w:tcBorders>
              <w:top w:val="nil"/>
              <w:left w:val="nil"/>
              <w:bottom w:val="nil"/>
              <w:right w:val="nil"/>
            </w:tcBorders>
          </w:tcPr>
          <w:p w14:paraId="282C07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C2C17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0F20043" w14:textId="77777777" w:rsidTr="00E830F0">
        <w:tc>
          <w:tcPr>
            <w:tcW w:w="3330" w:type="dxa"/>
            <w:gridSpan w:val="2"/>
            <w:tcBorders>
              <w:top w:val="nil"/>
              <w:left w:val="nil"/>
              <w:bottom w:val="nil"/>
              <w:right w:val="nil"/>
            </w:tcBorders>
          </w:tcPr>
          <w:p w14:paraId="4FF0FC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Aanduiding strijdigheid/nietigheid</w:t>
            </w:r>
          </w:p>
        </w:tc>
        <w:tc>
          <w:tcPr>
            <w:tcW w:w="6030" w:type="dxa"/>
            <w:tcBorders>
              <w:top w:val="nil"/>
              <w:left w:val="nil"/>
              <w:bottom w:val="nil"/>
              <w:right w:val="nil"/>
            </w:tcBorders>
          </w:tcPr>
          <w:p w14:paraId="6B0EC6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83E3462" w14:textId="77777777" w:rsidTr="00E830F0">
        <w:trPr>
          <w:trHeight w:val="230"/>
        </w:trPr>
        <w:tc>
          <w:tcPr>
            <w:tcW w:w="3330" w:type="dxa"/>
            <w:gridSpan w:val="2"/>
            <w:tcBorders>
              <w:top w:val="nil"/>
              <w:left w:val="nil"/>
              <w:bottom w:val="nil"/>
              <w:right w:val="nil"/>
            </w:tcBorders>
          </w:tcPr>
          <w:p w14:paraId="4F00CA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C67769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23AE037B" w14:textId="77777777" w:rsidTr="00E830F0">
        <w:trPr>
          <w:trHeight w:val="230"/>
        </w:trPr>
        <w:tc>
          <w:tcPr>
            <w:tcW w:w="3330" w:type="dxa"/>
            <w:gridSpan w:val="2"/>
            <w:tcBorders>
              <w:top w:val="nil"/>
              <w:left w:val="nil"/>
              <w:bottom w:val="nil"/>
              <w:right w:val="nil"/>
            </w:tcBorders>
          </w:tcPr>
          <w:p w14:paraId="656C7B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DC041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06A5968" w14:textId="77777777" w:rsidTr="00E830F0">
        <w:trPr>
          <w:trHeight w:val="230"/>
        </w:trPr>
        <w:tc>
          <w:tcPr>
            <w:tcW w:w="3330" w:type="dxa"/>
            <w:gridSpan w:val="2"/>
            <w:tcBorders>
              <w:top w:val="nil"/>
              <w:left w:val="nil"/>
              <w:bottom w:val="nil"/>
              <w:right w:val="nil"/>
            </w:tcBorders>
          </w:tcPr>
          <w:p w14:paraId="65C84C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01CEA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665F5087" w14:textId="77777777" w:rsidTr="00E830F0">
        <w:tc>
          <w:tcPr>
            <w:tcW w:w="9360" w:type="dxa"/>
            <w:gridSpan w:val="3"/>
            <w:tcBorders>
              <w:top w:val="nil"/>
              <w:left w:val="nil"/>
              <w:bottom w:val="nil"/>
              <w:right w:val="nil"/>
            </w:tcBorders>
          </w:tcPr>
          <w:p w14:paraId="0AF4A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038589D" w14:textId="77777777" w:rsidTr="00E830F0">
        <w:tc>
          <w:tcPr>
            <w:tcW w:w="450" w:type="dxa"/>
            <w:tcBorders>
              <w:top w:val="nil"/>
              <w:left w:val="nil"/>
              <w:bottom w:val="nil"/>
              <w:right w:val="nil"/>
            </w:tcBorders>
          </w:tcPr>
          <w:p w14:paraId="71A126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E5A1083" w14:textId="6A7C4CC0"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Afhankelijk van het niveau waarop het zaaktype gespecificeerd wordt, kan de verantwoordelijke afdeling of medewerker nader geduid worden. Als het gaat om een zaaktype voor een specifieke organisatie, dan wordt de afdeling of medewerker exact benoemd</w:t>
            </w:r>
            <w:ins w:id="2651" w:author="Arjan Kloosterboer" w:date="2018-05-23T15:13:00Z">
              <w:r w:rsidR="00E572DF">
                <w:t xml:space="preserve"> </w:t>
              </w:r>
              <w:r w:rsidR="00E572DF" w:rsidRPr="00E572DF">
                <w:rPr>
                  <w:rFonts w:ascii="Calibri" w:hAnsi="Calibri" w:cs="Arial"/>
                  <w:color w:val="0F0F0F"/>
                  <w:sz w:val="22"/>
                  <w:szCs w:val="24"/>
                  <w:lang w:eastAsia="en-US"/>
                </w:rPr>
                <w:t>, gebruik makend van daarvoor geldende waardenlijsten zoals een Personeelsinformatiesysteem</w:t>
              </w:r>
            </w:ins>
            <w:r w:rsidRPr="00BE10FF">
              <w:rPr>
                <w:rFonts w:ascii="Calibri" w:hAnsi="Calibri" w:cs="Arial"/>
                <w:color w:val="0F0F0F"/>
                <w:sz w:val="22"/>
                <w:szCs w:val="24"/>
                <w:lang w:eastAsia="en-US"/>
              </w:rPr>
              <w:t>.</w:t>
            </w:r>
          </w:p>
        </w:tc>
      </w:tr>
    </w:tbl>
    <w:bookmarkStart w:id="2652" w:name="BKM_F5A4C035_4EF3_41af_A886_460986A48899"/>
    <w:bookmarkEnd w:id="2652"/>
    <w:p w14:paraId="3CAC75DF"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Publicatie-indicatie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4840A3A" w14:textId="77777777" w:rsidTr="00E830F0">
        <w:trPr>
          <w:trHeight w:val="230"/>
        </w:trPr>
        <w:tc>
          <w:tcPr>
            <w:tcW w:w="3330" w:type="dxa"/>
            <w:gridSpan w:val="2"/>
            <w:tcBorders>
              <w:top w:val="nil"/>
              <w:left w:val="nil"/>
              <w:bottom w:val="nil"/>
              <w:right w:val="nil"/>
            </w:tcBorders>
          </w:tcPr>
          <w:p w14:paraId="3F32C9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A5B882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6E68B7B5" w14:textId="77777777" w:rsidTr="00E830F0">
        <w:tc>
          <w:tcPr>
            <w:tcW w:w="3330" w:type="dxa"/>
            <w:gridSpan w:val="2"/>
            <w:tcBorders>
              <w:top w:val="nil"/>
              <w:left w:val="nil"/>
              <w:bottom w:val="nil"/>
              <w:right w:val="nil"/>
            </w:tcBorders>
          </w:tcPr>
          <w:p w14:paraId="188931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2478F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2AD8180" w14:textId="77777777" w:rsidTr="00E830F0">
        <w:tc>
          <w:tcPr>
            <w:tcW w:w="3330" w:type="dxa"/>
            <w:gridSpan w:val="2"/>
            <w:tcBorders>
              <w:top w:val="nil"/>
              <w:left w:val="nil"/>
              <w:bottom w:val="nil"/>
              <w:right w:val="nil"/>
            </w:tcBorders>
          </w:tcPr>
          <w:p w14:paraId="425C81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1DA66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46CCB30" w14:textId="77777777" w:rsidTr="00E830F0">
        <w:tc>
          <w:tcPr>
            <w:tcW w:w="3330" w:type="dxa"/>
            <w:gridSpan w:val="2"/>
            <w:tcBorders>
              <w:top w:val="nil"/>
              <w:left w:val="nil"/>
              <w:bottom w:val="nil"/>
              <w:right w:val="nil"/>
            </w:tcBorders>
          </w:tcPr>
          <w:p w14:paraId="354DEEE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9D3FBB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publicatieIndicatie</w:t>
            </w:r>
            <w:r w:rsidRPr="00BE10FF">
              <w:rPr>
                <w:rFonts w:ascii="Arial" w:hAnsi="Arial" w:cs="Arial"/>
                <w:szCs w:val="24"/>
                <w:lang w:val="en-AU" w:eastAsia="en-US"/>
              </w:rPr>
              <w:fldChar w:fldCharType="end"/>
            </w:r>
          </w:p>
        </w:tc>
      </w:tr>
      <w:tr w:rsidR="00AB0ADA" w:rsidRPr="00BE10FF" w14:paraId="16289EA6" w14:textId="77777777" w:rsidTr="00E830F0">
        <w:tc>
          <w:tcPr>
            <w:tcW w:w="3330" w:type="dxa"/>
            <w:gridSpan w:val="2"/>
            <w:tcBorders>
              <w:top w:val="nil"/>
              <w:left w:val="nil"/>
              <w:bottom w:val="nil"/>
              <w:right w:val="nil"/>
            </w:tcBorders>
          </w:tcPr>
          <w:p w14:paraId="7CBBC84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4AFE3AF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Aanduiding of (het starten van) een ZAAK van dit ZAAKTYPE gepubliceerd moet worden.</w:t>
            </w:r>
            <w:r w:rsidRPr="00BE10FF">
              <w:rPr>
                <w:rFonts w:ascii="Arial" w:hAnsi="Arial" w:cs="Arial"/>
                <w:szCs w:val="24"/>
                <w:lang w:val="en-AU" w:eastAsia="en-US"/>
              </w:rPr>
              <w:fldChar w:fldCharType="end"/>
            </w:r>
          </w:p>
        </w:tc>
      </w:tr>
      <w:tr w:rsidR="00AB0ADA" w:rsidRPr="00BE10FF" w14:paraId="23879E77" w14:textId="77777777" w:rsidTr="00E830F0">
        <w:trPr>
          <w:trHeight w:val="230"/>
        </w:trPr>
        <w:tc>
          <w:tcPr>
            <w:tcW w:w="3330" w:type="dxa"/>
            <w:gridSpan w:val="2"/>
            <w:tcBorders>
              <w:top w:val="nil"/>
              <w:left w:val="nil"/>
              <w:bottom w:val="nil"/>
              <w:right w:val="nil"/>
            </w:tcBorders>
          </w:tcPr>
          <w:p w14:paraId="2F5B116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53B6B6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7C866B1" w14:textId="77777777" w:rsidTr="00E830F0">
        <w:tc>
          <w:tcPr>
            <w:tcW w:w="3330" w:type="dxa"/>
            <w:gridSpan w:val="2"/>
            <w:tcBorders>
              <w:top w:val="nil"/>
              <w:left w:val="nil"/>
              <w:bottom w:val="nil"/>
              <w:right w:val="nil"/>
            </w:tcBorders>
          </w:tcPr>
          <w:p w14:paraId="24D70C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902B4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1D95D87" w14:textId="77777777" w:rsidTr="00E830F0">
        <w:tc>
          <w:tcPr>
            <w:tcW w:w="3330" w:type="dxa"/>
            <w:gridSpan w:val="2"/>
            <w:tcBorders>
              <w:top w:val="nil"/>
              <w:left w:val="nil"/>
              <w:bottom w:val="nil"/>
              <w:right w:val="nil"/>
            </w:tcBorders>
          </w:tcPr>
          <w:p w14:paraId="4E185D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7C529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w:t>
            </w:r>
            <w:r w:rsidRPr="00BE10FF">
              <w:rPr>
                <w:rFonts w:ascii="Arial" w:hAnsi="Arial" w:cs="Arial"/>
                <w:szCs w:val="24"/>
                <w:lang w:val="en-AU" w:eastAsia="en-US"/>
              </w:rPr>
              <w:fldChar w:fldCharType="end"/>
            </w:r>
          </w:p>
        </w:tc>
      </w:tr>
      <w:tr w:rsidR="00AB0ADA" w:rsidRPr="00BE10FF" w14:paraId="0A402B32" w14:textId="77777777" w:rsidTr="00E830F0">
        <w:trPr>
          <w:trHeight w:val="230"/>
        </w:trPr>
        <w:tc>
          <w:tcPr>
            <w:tcW w:w="3330" w:type="dxa"/>
            <w:gridSpan w:val="2"/>
            <w:tcBorders>
              <w:top w:val="nil"/>
              <w:left w:val="nil"/>
              <w:bottom w:val="nil"/>
              <w:right w:val="nil"/>
            </w:tcBorders>
          </w:tcPr>
          <w:p w14:paraId="0AE5A5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6FB1A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 N</w:t>
            </w:r>
          </w:p>
        </w:tc>
      </w:tr>
      <w:tr w:rsidR="00AB0ADA" w:rsidRPr="00BE10FF" w14:paraId="47D1ADA6" w14:textId="77777777" w:rsidTr="00E830F0">
        <w:trPr>
          <w:trHeight w:val="215"/>
        </w:trPr>
        <w:tc>
          <w:tcPr>
            <w:tcW w:w="3330" w:type="dxa"/>
            <w:gridSpan w:val="2"/>
            <w:tcBorders>
              <w:top w:val="nil"/>
              <w:left w:val="nil"/>
              <w:bottom w:val="nil"/>
              <w:right w:val="nil"/>
            </w:tcBorders>
          </w:tcPr>
          <w:p w14:paraId="5AC5C3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6FEF3B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F865CAB" w14:textId="77777777" w:rsidTr="00E830F0">
        <w:trPr>
          <w:trHeight w:val="230"/>
        </w:trPr>
        <w:tc>
          <w:tcPr>
            <w:tcW w:w="3330" w:type="dxa"/>
            <w:gridSpan w:val="2"/>
            <w:tcBorders>
              <w:top w:val="nil"/>
              <w:left w:val="nil"/>
              <w:bottom w:val="nil"/>
              <w:right w:val="nil"/>
            </w:tcBorders>
          </w:tcPr>
          <w:p w14:paraId="51FF83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5266DF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C15FDCC" w14:textId="77777777" w:rsidTr="00E830F0">
        <w:trPr>
          <w:trHeight w:val="230"/>
        </w:trPr>
        <w:tc>
          <w:tcPr>
            <w:tcW w:w="3330" w:type="dxa"/>
            <w:gridSpan w:val="2"/>
            <w:tcBorders>
              <w:top w:val="nil"/>
              <w:left w:val="nil"/>
              <w:bottom w:val="nil"/>
              <w:right w:val="nil"/>
            </w:tcBorders>
          </w:tcPr>
          <w:p w14:paraId="709DD9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2A0562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E28AD6" w14:textId="77777777" w:rsidTr="00E830F0">
        <w:trPr>
          <w:trHeight w:val="230"/>
        </w:trPr>
        <w:tc>
          <w:tcPr>
            <w:tcW w:w="3330" w:type="dxa"/>
            <w:gridSpan w:val="2"/>
            <w:tcBorders>
              <w:top w:val="nil"/>
              <w:left w:val="nil"/>
              <w:bottom w:val="nil"/>
              <w:right w:val="nil"/>
            </w:tcBorders>
          </w:tcPr>
          <w:p w14:paraId="42B636A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35C74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5377C5" w14:textId="77777777" w:rsidTr="00E830F0">
        <w:trPr>
          <w:trHeight w:val="230"/>
        </w:trPr>
        <w:tc>
          <w:tcPr>
            <w:tcW w:w="3330" w:type="dxa"/>
            <w:gridSpan w:val="2"/>
            <w:tcBorders>
              <w:top w:val="nil"/>
              <w:left w:val="nil"/>
              <w:bottom w:val="nil"/>
              <w:right w:val="nil"/>
            </w:tcBorders>
          </w:tcPr>
          <w:p w14:paraId="49F52A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D698D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4392ED" w14:textId="77777777" w:rsidTr="00E830F0">
        <w:tc>
          <w:tcPr>
            <w:tcW w:w="3330" w:type="dxa"/>
            <w:gridSpan w:val="2"/>
            <w:tcBorders>
              <w:top w:val="nil"/>
              <w:left w:val="nil"/>
              <w:bottom w:val="nil"/>
              <w:right w:val="nil"/>
            </w:tcBorders>
          </w:tcPr>
          <w:p w14:paraId="5E2685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6DF3D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209F4C" w14:textId="77777777" w:rsidTr="00E830F0">
        <w:trPr>
          <w:trHeight w:val="230"/>
        </w:trPr>
        <w:tc>
          <w:tcPr>
            <w:tcW w:w="3330" w:type="dxa"/>
            <w:gridSpan w:val="2"/>
            <w:tcBorders>
              <w:top w:val="nil"/>
              <w:left w:val="nil"/>
              <w:bottom w:val="nil"/>
              <w:right w:val="nil"/>
            </w:tcBorders>
          </w:tcPr>
          <w:p w14:paraId="646867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44E550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07E0140A" w14:textId="77777777" w:rsidTr="00E830F0">
        <w:trPr>
          <w:trHeight w:val="230"/>
        </w:trPr>
        <w:tc>
          <w:tcPr>
            <w:tcW w:w="3330" w:type="dxa"/>
            <w:gridSpan w:val="2"/>
            <w:tcBorders>
              <w:top w:val="nil"/>
              <w:left w:val="nil"/>
              <w:bottom w:val="nil"/>
              <w:right w:val="nil"/>
            </w:tcBorders>
          </w:tcPr>
          <w:p w14:paraId="2A8BF17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55BB27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2928E2F" w14:textId="77777777" w:rsidTr="00E830F0">
        <w:trPr>
          <w:trHeight w:val="230"/>
        </w:trPr>
        <w:tc>
          <w:tcPr>
            <w:tcW w:w="3330" w:type="dxa"/>
            <w:gridSpan w:val="2"/>
            <w:tcBorders>
              <w:top w:val="nil"/>
              <w:left w:val="nil"/>
              <w:bottom w:val="nil"/>
              <w:right w:val="nil"/>
            </w:tcBorders>
          </w:tcPr>
          <w:p w14:paraId="3A6D6D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306AF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0BD09B3A" w14:textId="77777777" w:rsidTr="00E830F0">
        <w:tc>
          <w:tcPr>
            <w:tcW w:w="9360" w:type="dxa"/>
            <w:gridSpan w:val="3"/>
            <w:tcBorders>
              <w:top w:val="nil"/>
              <w:left w:val="nil"/>
              <w:bottom w:val="nil"/>
              <w:right w:val="nil"/>
            </w:tcBorders>
          </w:tcPr>
          <w:p w14:paraId="4B6564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C181636" w14:textId="77777777" w:rsidTr="00E830F0">
        <w:tc>
          <w:tcPr>
            <w:tcW w:w="450" w:type="dxa"/>
            <w:tcBorders>
              <w:top w:val="nil"/>
              <w:left w:val="nil"/>
              <w:bottom w:val="nil"/>
              <w:right w:val="nil"/>
            </w:tcBorders>
          </w:tcPr>
          <w:p w14:paraId="5CDFA4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0AAA8E0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gaat hier niet alleen om de wettelijke verplichting tot publicatie maar ook om de eigen keuze van de organisatie die zaken van dit type behandelt.</w:t>
            </w:r>
          </w:p>
        </w:tc>
      </w:tr>
    </w:tbl>
    <w:bookmarkStart w:id="2653" w:name="BKM_6614A1F0_5B9F_4db9_8870_9461BCD678F4"/>
    <w:bookmarkEnd w:id="2653"/>
    <w:p w14:paraId="5318E3C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Publicatietekst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7AB7154" w14:textId="77777777" w:rsidTr="00E830F0">
        <w:trPr>
          <w:trHeight w:val="230"/>
        </w:trPr>
        <w:tc>
          <w:tcPr>
            <w:tcW w:w="3330" w:type="dxa"/>
            <w:gridSpan w:val="2"/>
            <w:tcBorders>
              <w:top w:val="nil"/>
              <w:left w:val="nil"/>
              <w:bottom w:val="nil"/>
              <w:right w:val="nil"/>
            </w:tcBorders>
          </w:tcPr>
          <w:p w14:paraId="7CE6C1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B9469C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3241B2C8" w14:textId="77777777" w:rsidTr="00E830F0">
        <w:tc>
          <w:tcPr>
            <w:tcW w:w="3330" w:type="dxa"/>
            <w:gridSpan w:val="2"/>
            <w:tcBorders>
              <w:top w:val="nil"/>
              <w:left w:val="nil"/>
              <w:bottom w:val="nil"/>
              <w:right w:val="nil"/>
            </w:tcBorders>
          </w:tcPr>
          <w:p w14:paraId="172782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1C734C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RGBZ</w:t>
            </w:r>
          </w:p>
        </w:tc>
      </w:tr>
      <w:tr w:rsidR="00AB0ADA" w:rsidRPr="00BE10FF" w14:paraId="1F63DECC" w14:textId="77777777" w:rsidTr="00E830F0">
        <w:tc>
          <w:tcPr>
            <w:tcW w:w="3330" w:type="dxa"/>
            <w:gridSpan w:val="2"/>
            <w:tcBorders>
              <w:top w:val="nil"/>
              <w:left w:val="nil"/>
              <w:bottom w:val="nil"/>
              <w:right w:val="nil"/>
            </w:tcBorders>
          </w:tcPr>
          <w:p w14:paraId="1D74645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153B4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A5252B4" w14:textId="77777777" w:rsidTr="00E830F0">
        <w:tc>
          <w:tcPr>
            <w:tcW w:w="3330" w:type="dxa"/>
            <w:gridSpan w:val="2"/>
            <w:tcBorders>
              <w:top w:val="nil"/>
              <w:left w:val="nil"/>
              <w:bottom w:val="nil"/>
              <w:right w:val="nil"/>
            </w:tcBorders>
          </w:tcPr>
          <w:p w14:paraId="556700C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B96269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Publicatietekst</w:t>
            </w:r>
            <w:r w:rsidRPr="00BE10FF">
              <w:rPr>
                <w:rFonts w:ascii="Arial" w:hAnsi="Arial" w:cs="Arial"/>
                <w:szCs w:val="24"/>
                <w:lang w:val="en-AU" w:eastAsia="en-US"/>
              </w:rPr>
              <w:fldChar w:fldCharType="end"/>
            </w:r>
          </w:p>
        </w:tc>
      </w:tr>
      <w:tr w:rsidR="00AB0ADA" w:rsidRPr="00BE10FF" w14:paraId="41A90D44" w14:textId="77777777" w:rsidTr="00E830F0">
        <w:tc>
          <w:tcPr>
            <w:tcW w:w="3330" w:type="dxa"/>
            <w:gridSpan w:val="2"/>
            <w:tcBorders>
              <w:top w:val="nil"/>
              <w:left w:val="nil"/>
              <w:bottom w:val="nil"/>
              <w:right w:val="nil"/>
            </w:tcBorders>
          </w:tcPr>
          <w:p w14:paraId="433BAE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3B213A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generieke tekst van de publicatie van ZAAKen van dit ZAAKTYPE.</w:t>
            </w:r>
            <w:r w:rsidRPr="00BE10FF">
              <w:rPr>
                <w:rFonts w:ascii="Arial" w:hAnsi="Arial" w:cs="Arial"/>
                <w:szCs w:val="24"/>
                <w:lang w:val="en-AU" w:eastAsia="en-US"/>
              </w:rPr>
              <w:fldChar w:fldCharType="end"/>
            </w:r>
          </w:p>
        </w:tc>
      </w:tr>
      <w:tr w:rsidR="00AB0ADA" w:rsidRPr="00BE10FF" w14:paraId="01045DEB" w14:textId="77777777" w:rsidTr="00E830F0">
        <w:trPr>
          <w:trHeight w:val="230"/>
        </w:trPr>
        <w:tc>
          <w:tcPr>
            <w:tcW w:w="3330" w:type="dxa"/>
            <w:gridSpan w:val="2"/>
            <w:tcBorders>
              <w:top w:val="nil"/>
              <w:left w:val="nil"/>
              <w:bottom w:val="nil"/>
              <w:right w:val="nil"/>
            </w:tcBorders>
          </w:tcPr>
          <w:p w14:paraId="0D6EBF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CB544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0AF6923" w14:textId="77777777" w:rsidTr="00E830F0">
        <w:tc>
          <w:tcPr>
            <w:tcW w:w="3330" w:type="dxa"/>
            <w:gridSpan w:val="2"/>
            <w:tcBorders>
              <w:top w:val="nil"/>
              <w:left w:val="nil"/>
              <w:bottom w:val="nil"/>
              <w:right w:val="nil"/>
            </w:tcBorders>
          </w:tcPr>
          <w:p w14:paraId="1F93BA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16452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juni 2008</w:t>
            </w:r>
          </w:p>
        </w:tc>
      </w:tr>
      <w:tr w:rsidR="00AB0ADA" w:rsidRPr="00BE10FF" w14:paraId="06CD0CF1" w14:textId="77777777" w:rsidTr="00E830F0">
        <w:tc>
          <w:tcPr>
            <w:tcW w:w="3330" w:type="dxa"/>
            <w:gridSpan w:val="2"/>
            <w:tcBorders>
              <w:top w:val="nil"/>
              <w:left w:val="nil"/>
              <w:bottom w:val="nil"/>
              <w:right w:val="nil"/>
            </w:tcBorders>
          </w:tcPr>
          <w:p w14:paraId="646114D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B69040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AN1000</w:t>
            </w:r>
            <w:r w:rsidRPr="00BE10FF">
              <w:rPr>
                <w:rFonts w:ascii="Arial" w:hAnsi="Arial" w:cs="Arial"/>
                <w:szCs w:val="24"/>
                <w:lang w:val="en-AU" w:eastAsia="en-US"/>
              </w:rPr>
              <w:fldChar w:fldCharType="end"/>
            </w:r>
          </w:p>
        </w:tc>
      </w:tr>
      <w:tr w:rsidR="00AB0ADA" w:rsidRPr="00BE10FF" w14:paraId="4578F67D" w14:textId="77777777" w:rsidTr="00E830F0">
        <w:trPr>
          <w:trHeight w:val="230"/>
        </w:trPr>
        <w:tc>
          <w:tcPr>
            <w:tcW w:w="3330" w:type="dxa"/>
            <w:gridSpan w:val="2"/>
            <w:tcBorders>
              <w:top w:val="nil"/>
              <w:left w:val="nil"/>
              <w:bottom w:val="nil"/>
              <w:right w:val="nil"/>
            </w:tcBorders>
          </w:tcPr>
          <w:p w14:paraId="03761F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65994F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3316B1B3" w14:textId="77777777" w:rsidTr="00E830F0">
        <w:trPr>
          <w:trHeight w:val="215"/>
        </w:trPr>
        <w:tc>
          <w:tcPr>
            <w:tcW w:w="3330" w:type="dxa"/>
            <w:gridSpan w:val="2"/>
            <w:tcBorders>
              <w:top w:val="nil"/>
              <w:left w:val="nil"/>
              <w:bottom w:val="nil"/>
              <w:right w:val="nil"/>
            </w:tcBorders>
          </w:tcPr>
          <w:p w14:paraId="4C94EF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8B216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F04D307" w14:textId="77777777" w:rsidTr="00E830F0">
        <w:trPr>
          <w:trHeight w:val="230"/>
        </w:trPr>
        <w:tc>
          <w:tcPr>
            <w:tcW w:w="3330" w:type="dxa"/>
            <w:gridSpan w:val="2"/>
            <w:tcBorders>
              <w:top w:val="nil"/>
              <w:left w:val="nil"/>
              <w:bottom w:val="nil"/>
              <w:right w:val="nil"/>
            </w:tcBorders>
          </w:tcPr>
          <w:p w14:paraId="08AC018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49C2BE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BB3F7FC" w14:textId="77777777" w:rsidTr="00E830F0">
        <w:trPr>
          <w:trHeight w:val="230"/>
        </w:trPr>
        <w:tc>
          <w:tcPr>
            <w:tcW w:w="3330" w:type="dxa"/>
            <w:gridSpan w:val="2"/>
            <w:tcBorders>
              <w:top w:val="nil"/>
              <w:left w:val="nil"/>
              <w:bottom w:val="nil"/>
              <w:right w:val="nil"/>
            </w:tcBorders>
          </w:tcPr>
          <w:p w14:paraId="072081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lastRenderedPageBreak/>
              <w:t>Aanduiding gebeurtenis</w:t>
            </w:r>
          </w:p>
        </w:tc>
        <w:tc>
          <w:tcPr>
            <w:tcW w:w="6030" w:type="dxa"/>
            <w:tcBorders>
              <w:top w:val="nil"/>
              <w:left w:val="nil"/>
              <w:bottom w:val="nil"/>
              <w:right w:val="nil"/>
            </w:tcBorders>
          </w:tcPr>
          <w:p w14:paraId="05196E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237C86B" w14:textId="77777777" w:rsidTr="00E830F0">
        <w:trPr>
          <w:trHeight w:val="230"/>
        </w:trPr>
        <w:tc>
          <w:tcPr>
            <w:tcW w:w="3330" w:type="dxa"/>
            <w:gridSpan w:val="2"/>
            <w:tcBorders>
              <w:top w:val="nil"/>
              <w:left w:val="nil"/>
              <w:bottom w:val="nil"/>
              <w:right w:val="nil"/>
            </w:tcBorders>
          </w:tcPr>
          <w:p w14:paraId="023D5E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76614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5916BEB" w14:textId="77777777" w:rsidTr="00E830F0">
        <w:trPr>
          <w:trHeight w:val="230"/>
        </w:trPr>
        <w:tc>
          <w:tcPr>
            <w:tcW w:w="3330" w:type="dxa"/>
            <w:gridSpan w:val="2"/>
            <w:tcBorders>
              <w:top w:val="nil"/>
              <w:left w:val="nil"/>
              <w:bottom w:val="nil"/>
              <w:right w:val="nil"/>
            </w:tcBorders>
          </w:tcPr>
          <w:p w14:paraId="6110B5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591213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CD34439" w14:textId="77777777" w:rsidTr="00E830F0">
        <w:tc>
          <w:tcPr>
            <w:tcW w:w="3330" w:type="dxa"/>
            <w:gridSpan w:val="2"/>
            <w:tcBorders>
              <w:top w:val="nil"/>
              <w:left w:val="nil"/>
              <w:bottom w:val="nil"/>
              <w:right w:val="nil"/>
            </w:tcBorders>
          </w:tcPr>
          <w:p w14:paraId="56E5CD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901958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D313498" w14:textId="77777777" w:rsidTr="00E830F0">
        <w:trPr>
          <w:trHeight w:val="230"/>
        </w:trPr>
        <w:tc>
          <w:tcPr>
            <w:tcW w:w="3330" w:type="dxa"/>
            <w:gridSpan w:val="2"/>
            <w:tcBorders>
              <w:top w:val="nil"/>
              <w:left w:val="nil"/>
              <w:bottom w:val="nil"/>
              <w:right w:val="nil"/>
            </w:tcBorders>
          </w:tcPr>
          <w:p w14:paraId="2FED1E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36AB1AD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B001899" w14:textId="77777777" w:rsidTr="00E830F0">
        <w:trPr>
          <w:trHeight w:val="230"/>
        </w:trPr>
        <w:tc>
          <w:tcPr>
            <w:tcW w:w="3330" w:type="dxa"/>
            <w:gridSpan w:val="2"/>
            <w:tcBorders>
              <w:top w:val="nil"/>
              <w:left w:val="nil"/>
              <w:bottom w:val="nil"/>
              <w:right w:val="nil"/>
            </w:tcBorders>
          </w:tcPr>
          <w:p w14:paraId="43BB95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E64C5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EC0A74F" w14:textId="77777777" w:rsidTr="00E830F0">
        <w:trPr>
          <w:trHeight w:val="230"/>
        </w:trPr>
        <w:tc>
          <w:tcPr>
            <w:tcW w:w="3330" w:type="dxa"/>
            <w:gridSpan w:val="2"/>
            <w:tcBorders>
              <w:top w:val="nil"/>
              <w:left w:val="nil"/>
              <w:bottom w:val="nil"/>
              <w:right w:val="nil"/>
            </w:tcBorders>
          </w:tcPr>
          <w:p w14:paraId="5DBC79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28E0E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365A53B8" w14:textId="77777777" w:rsidTr="00E830F0">
        <w:tc>
          <w:tcPr>
            <w:tcW w:w="9360" w:type="dxa"/>
            <w:gridSpan w:val="3"/>
            <w:tcBorders>
              <w:top w:val="nil"/>
              <w:left w:val="nil"/>
              <w:bottom w:val="nil"/>
              <w:right w:val="nil"/>
            </w:tcBorders>
          </w:tcPr>
          <w:p w14:paraId="7FDF58B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DE29858" w14:textId="77777777" w:rsidTr="00E830F0">
        <w:tc>
          <w:tcPr>
            <w:tcW w:w="450" w:type="dxa"/>
            <w:tcBorders>
              <w:top w:val="nil"/>
              <w:left w:val="nil"/>
              <w:bottom w:val="nil"/>
              <w:right w:val="nil"/>
            </w:tcBorders>
          </w:tcPr>
          <w:p w14:paraId="424A96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277ED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bookmarkStart w:id="2654" w:name="BKM_1F573F3C_4C68_4805_B4DC_3BA6E7CDB1D1"/>
    <w:bookmarkEnd w:id="2654"/>
    <w:p w14:paraId="48FB1D5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Product/Dienst</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39EFA9E6" w14:textId="77777777" w:rsidTr="00432413">
        <w:tc>
          <w:tcPr>
            <w:tcW w:w="3690" w:type="dxa"/>
            <w:gridSpan w:val="2"/>
            <w:tcBorders>
              <w:top w:val="nil"/>
              <w:left w:val="nil"/>
              <w:bottom w:val="nil"/>
              <w:right w:val="nil"/>
            </w:tcBorders>
          </w:tcPr>
          <w:p w14:paraId="64A092D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655" w:name="BKM_7E54FDE9_4DDB_4964_A7F2_E9D433599594"/>
            <w:bookmarkEnd w:id="2655"/>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F2E9AA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Product/Dienst</w:t>
            </w:r>
            <w:r w:rsidRPr="00BE10FF">
              <w:rPr>
                <w:rFonts w:ascii="Arial" w:hAnsi="Arial" w:cs="Arial"/>
                <w:szCs w:val="20"/>
                <w:lang w:val="en-AU" w:eastAsia="en-US"/>
              </w:rPr>
              <w:fldChar w:fldCharType="end"/>
            </w:r>
          </w:p>
        </w:tc>
      </w:tr>
      <w:tr w:rsidR="00AB0ADA" w:rsidRPr="00BE10FF" w14:paraId="602C8421" w14:textId="77777777" w:rsidTr="00432413">
        <w:tc>
          <w:tcPr>
            <w:tcW w:w="3690" w:type="dxa"/>
            <w:gridSpan w:val="2"/>
            <w:tcBorders>
              <w:top w:val="nil"/>
              <w:left w:val="nil"/>
              <w:bottom w:val="nil"/>
              <w:right w:val="nil"/>
            </w:tcBorders>
          </w:tcPr>
          <w:p w14:paraId="3A559D1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1777E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9017258" w14:textId="77777777" w:rsidTr="00432413">
        <w:tc>
          <w:tcPr>
            <w:tcW w:w="3690" w:type="dxa"/>
            <w:gridSpan w:val="2"/>
            <w:tcBorders>
              <w:top w:val="nil"/>
              <w:left w:val="nil"/>
              <w:bottom w:val="nil"/>
              <w:right w:val="nil"/>
            </w:tcBorders>
          </w:tcPr>
          <w:p w14:paraId="26D5CF0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3748A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4DB46BA0" w14:textId="77777777" w:rsidTr="00432413">
        <w:tc>
          <w:tcPr>
            <w:tcW w:w="3690" w:type="dxa"/>
            <w:gridSpan w:val="2"/>
            <w:tcBorders>
              <w:top w:val="nil"/>
              <w:left w:val="nil"/>
              <w:bottom w:val="nil"/>
              <w:right w:val="nil"/>
            </w:tcBorders>
          </w:tcPr>
          <w:p w14:paraId="278C7D40"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53ADCD93"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C74C86">
              <w:rPr>
                <w:rFonts w:ascii="Calibri" w:hAnsi="Calibri" w:cs="Calibri"/>
                <w:color w:val="000000"/>
                <w:sz w:val="22"/>
                <w:szCs w:val="22"/>
                <w:lang w:eastAsia="en-US"/>
              </w:rPr>
              <w:t>Product_DienstGrp</w:t>
            </w:r>
          </w:p>
        </w:tc>
      </w:tr>
      <w:tr w:rsidR="00432413" w:rsidRPr="00BE10FF" w14:paraId="07761DDB" w14:textId="77777777" w:rsidTr="00432413">
        <w:tc>
          <w:tcPr>
            <w:tcW w:w="3690" w:type="dxa"/>
            <w:gridSpan w:val="2"/>
            <w:tcBorders>
              <w:top w:val="nil"/>
              <w:left w:val="nil"/>
              <w:bottom w:val="nil"/>
              <w:right w:val="nil"/>
            </w:tcBorders>
          </w:tcPr>
          <w:p w14:paraId="1D91B032"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921242F"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 xml:space="preserve">Het product of de dienst die door ZAAKen van dit ZAAKTYPE wordt voortgebracht. </w:t>
            </w:r>
            <w:r w:rsidRPr="00BE10FF">
              <w:rPr>
                <w:rFonts w:ascii="Arial" w:hAnsi="Arial" w:cs="Arial"/>
                <w:szCs w:val="20"/>
                <w:lang w:val="en-AU" w:eastAsia="en-US"/>
              </w:rPr>
              <w:fldChar w:fldCharType="end"/>
            </w:r>
          </w:p>
        </w:tc>
      </w:tr>
      <w:tr w:rsidR="00432413" w:rsidRPr="00BE10FF" w14:paraId="20C65C23" w14:textId="77777777" w:rsidTr="00432413">
        <w:tc>
          <w:tcPr>
            <w:tcW w:w="3690" w:type="dxa"/>
            <w:gridSpan w:val="2"/>
            <w:tcBorders>
              <w:top w:val="nil"/>
              <w:left w:val="nil"/>
              <w:bottom w:val="nil"/>
              <w:right w:val="nil"/>
            </w:tcBorders>
          </w:tcPr>
          <w:p w14:paraId="59641AE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069AAB2"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7F64ED22" w14:textId="77777777" w:rsidTr="00432413">
        <w:tc>
          <w:tcPr>
            <w:tcW w:w="3690" w:type="dxa"/>
            <w:gridSpan w:val="2"/>
            <w:tcBorders>
              <w:top w:val="nil"/>
              <w:left w:val="nil"/>
              <w:bottom w:val="nil"/>
              <w:right w:val="nil"/>
            </w:tcBorders>
          </w:tcPr>
          <w:p w14:paraId="74C96C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E5CF6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F0A21FB" w14:textId="77777777" w:rsidTr="00432413">
        <w:tc>
          <w:tcPr>
            <w:tcW w:w="3690" w:type="dxa"/>
            <w:gridSpan w:val="2"/>
            <w:tcBorders>
              <w:top w:val="nil"/>
              <w:left w:val="nil"/>
              <w:bottom w:val="nil"/>
              <w:right w:val="nil"/>
            </w:tcBorders>
          </w:tcPr>
          <w:p w14:paraId="5DEA21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7A2601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182B6C14" w14:textId="77777777" w:rsidTr="00432413">
        <w:tc>
          <w:tcPr>
            <w:tcW w:w="3690" w:type="dxa"/>
            <w:gridSpan w:val="2"/>
            <w:tcBorders>
              <w:top w:val="nil"/>
              <w:left w:val="nil"/>
              <w:bottom w:val="nil"/>
              <w:right w:val="nil"/>
            </w:tcBorders>
          </w:tcPr>
          <w:p w14:paraId="62C663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FD9F8D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329A569" w14:textId="77777777" w:rsidTr="00432413">
        <w:tc>
          <w:tcPr>
            <w:tcW w:w="3690" w:type="dxa"/>
            <w:gridSpan w:val="2"/>
            <w:tcBorders>
              <w:top w:val="nil"/>
              <w:left w:val="nil"/>
              <w:bottom w:val="nil"/>
              <w:right w:val="nil"/>
            </w:tcBorders>
          </w:tcPr>
          <w:p w14:paraId="54DE02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40DDEC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5F21366" w14:textId="77777777" w:rsidTr="00432413">
        <w:tc>
          <w:tcPr>
            <w:tcW w:w="3690" w:type="dxa"/>
            <w:gridSpan w:val="2"/>
            <w:tcBorders>
              <w:top w:val="nil"/>
              <w:left w:val="nil"/>
              <w:bottom w:val="nil"/>
              <w:right w:val="nil"/>
            </w:tcBorders>
          </w:tcPr>
          <w:p w14:paraId="6FBB6A6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3EF14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4B39732" w14:textId="77777777" w:rsidTr="00432413">
        <w:tc>
          <w:tcPr>
            <w:tcW w:w="3690" w:type="dxa"/>
            <w:gridSpan w:val="2"/>
            <w:tcBorders>
              <w:top w:val="nil"/>
              <w:left w:val="nil"/>
              <w:bottom w:val="nil"/>
              <w:right w:val="nil"/>
            </w:tcBorders>
          </w:tcPr>
          <w:p w14:paraId="32DED9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2A4D5B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61E973A" w14:textId="77777777" w:rsidTr="00432413">
        <w:tc>
          <w:tcPr>
            <w:tcW w:w="3690" w:type="dxa"/>
            <w:gridSpan w:val="2"/>
            <w:tcBorders>
              <w:top w:val="nil"/>
              <w:left w:val="nil"/>
              <w:bottom w:val="nil"/>
              <w:right w:val="nil"/>
            </w:tcBorders>
          </w:tcPr>
          <w:p w14:paraId="28BC42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5947E4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CD81136" w14:textId="77777777" w:rsidTr="00432413">
        <w:tc>
          <w:tcPr>
            <w:tcW w:w="3690" w:type="dxa"/>
            <w:gridSpan w:val="2"/>
            <w:tcBorders>
              <w:top w:val="nil"/>
              <w:left w:val="nil"/>
              <w:bottom w:val="nil"/>
              <w:right w:val="nil"/>
            </w:tcBorders>
          </w:tcPr>
          <w:p w14:paraId="4E9C55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E9748F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p>
        </w:tc>
      </w:tr>
      <w:tr w:rsidR="00AB0ADA" w:rsidRPr="00BE10FF" w14:paraId="66E53B79" w14:textId="77777777" w:rsidTr="00432413">
        <w:tc>
          <w:tcPr>
            <w:tcW w:w="3690" w:type="dxa"/>
            <w:gridSpan w:val="2"/>
            <w:tcBorders>
              <w:top w:val="nil"/>
              <w:left w:val="nil"/>
              <w:bottom w:val="nil"/>
              <w:right w:val="nil"/>
            </w:tcBorders>
          </w:tcPr>
          <w:p w14:paraId="381935C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A3038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28FE09F7" w14:textId="77777777" w:rsidTr="00432413">
        <w:tc>
          <w:tcPr>
            <w:tcW w:w="3690" w:type="dxa"/>
            <w:gridSpan w:val="2"/>
            <w:tcBorders>
              <w:top w:val="nil"/>
              <w:left w:val="nil"/>
              <w:bottom w:val="nil"/>
              <w:right w:val="nil"/>
            </w:tcBorders>
          </w:tcPr>
          <w:p w14:paraId="03277EB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D3583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558CD3B2" w14:textId="77777777" w:rsidTr="00432413">
        <w:tc>
          <w:tcPr>
            <w:tcW w:w="9360" w:type="dxa"/>
            <w:gridSpan w:val="3"/>
            <w:tcBorders>
              <w:top w:val="nil"/>
              <w:left w:val="nil"/>
              <w:bottom w:val="nil"/>
              <w:right w:val="nil"/>
            </w:tcBorders>
          </w:tcPr>
          <w:p w14:paraId="34D11E8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94CD7F8" w14:textId="77777777" w:rsidTr="00432413">
        <w:tc>
          <w:tcPr>
            <w:tcW w:w="450" w:type="dxa"/>
            <w:tcBorders>
              <w:top w:val="nil"/>
              <w:left w:val="nil"/>
              <w:bottom w:val="nil"/>
              <w:right w:val="nil"/>
            </w:tcBorders>
          </w:tcPr>
          <w:p w14:paraId="16A2256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5820D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deze groepattribuutsoort kan de relatie worden gelegd naar één of meer producten en of diensten die met ZAAKen van dit ZAAKTYPE worden geleverd. Omdat aan een product- of dienstbeschrijving rechten kunnen worden ontleend, is het van belang dat bij - een versie van - een ZAAKTYPE is vastgelegd welke - versie van - een productbeschrijving van toepassing is op ZAAKen van dit ZAAKTYPE.</w:t>
            </w:r>
          </w:p>
        </w:tc>
      </w:tr>
    </w:tbl>
    <w:bookmarkStart w:id="2656" w:name="BKM_854F0E13_378E_4ed2_9332_972D4B7A0B7A"/>
    <w:bookmarkStart w:id="2657" w:name="BKM_567EC663_FB64_42cc_8B0A_F6C50B0D20B1"/>
    <w:bookmarkEnd w:id="2656"/>
    <w:bookmarkEnd w:id="2657"/>
    <w:p w14:paraId="2406113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Product/Dienst</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9E6392A" w14:textId="77777777" w:rsidTr="009101CE">
        <w:tc>
          <w:tcPr>
            <w:tcW w:w="3690" w:type="dxa"/>
            <w:gridSpan w:val="2"/>
            <w:tcBorders>
              <w:top w:val="nil"/>
              <w:left w:val="nil"/>
              <w:bottom w:val="nil"/>
              <w:right w:val="nil"/>
            </w:tcBorders>
          </w:tcPr>
          <w:p w14:paraId="17CF802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E74978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33E3E153" w14:textId="77777777" w:rsidTr="009101CE">
        <w:tc>
          <w:tcPr>
            <w:tcW w:w="3690" w:type="dxa"/>
            <w:gridSpan w:val="2"/>
            <w:tcBorders>
              <w:top w:val="nil"/>
              <w:left w:val="nil"/>
              <w:bottom w:val="nil"/>
              <w:right w:val="nil"/>
            </w:tcBorders>
          </w:tcPr>
          <w:p w14:paraId="002BC4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2A1648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8AE9762" w14:textId="77777777" w:rsidTr="009101CE">
        <w:tc>
          <w:tcPr>
            <w:tcW w:w="3690" w:type="dxa"/>
            <w:gridSpan w:val="2"/>
            <w:tcBorders>
              <w:top w:val="nil"/>
              <w:left w:val="nil"/>
              <w:bottom w:val="nil"/>
              <w:right w:val="nil"/>
            </w:tcBorders>
          </w:tcPr>
          <w:p w14:paraId="4847E9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9D482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E6DFD03" w14:textId="77777777" w:rsidTr="009101CE">
        <w:tc>
          <w:tcPr>
            <w:tcW w:w="3690" w:type="dxa"/>
            <w:gridSpan w:val="2"/>
            <w:tcBorders>
              <w:top w:val="nil"/>
              <w:left w:val="nil"/>
              <w:bottom w:val="nil"/>
              <w:right w:val="nil"/>
            </w:tcBorders>
          </w:tcPr>
          <w:p w14:paraId="1CF25E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926BEA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5A94ADB1" w14:textId="77777777" w:rsidTr="009101CE">
        <w:tc>
          <w:tcPr>
            <w:tcW w:w="3690" w:type="dxa"/>
            <w:gridSpan w:val="2"/>
            <w:tcBorders>
              <w:top w:val="nil"/>
              <w:left w:val="nil"/>
              <w:bottom w:val="nil"/>
              <w:right w:val="nil"/>
            </w:tcBorders>
          </w:tcPr>
          <w:p w14:paraId="5C905A3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8E0FE9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het product of de dienst.</w:t>
            </w:r>
            <w:r w:rsidRPr="00BE10FF">
              <w:rPr>
                <w:rFonts w:ascii="Arial" w:hAnsi="Arial" w:cs="Arial"/>
                <w:szCs w:val="20"/>
                <w:lang w:val="en-AU" w:eastAsia="en-US"/>
              </w:rPr>
              <w:fldChar w:fldCharType="end"/>
            </w:r>
          </w:p>
        </w:tc>
      </w:tr>
      <w:tr w:rsidR="00AB0ADA" w:rsidRPr="00BE10FF" w14:paraId="7434006D" w14:textId="77777777" w:rsidTr="009101CE">
        <w:tc>
          <w:tcPr>
            <w:tcW w:w="3690" w:type="dxa"/>
            <w:gridSpan w:val="2"/>
            <w:tcBorders>
              <w:top w:val="nil"/>
              <w:left w:val="nil"/>
              <w:bottom w:val="nil"/>
              <w:right w:val="nil"/>
            </w:tcBorders>
          </w:tcPr>
          <w:p w14:paraId="14D845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47E696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EB361EB" w14:textId="77777777" w:rsidTr="009101CE">
        <w:tc>
          <w:tcPr>
            <w:tcW w:w="3690" w:type="dxa"/>
            <w:gridSpan w:val="2"/>
            <w:tcBorders>
              <w:top w:val="nil"/>
              <w:left w:val="nil"/>
              <w:bottom w:val="nil"/>
              <w:right w:val="nil"/>
            </w:tcBorders>
          </w:tcPr>
          <w:p w14:paraId="0A013A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C20BB0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085901D7" w14:textId="77777777" w:rsidTr="009101CE">
        <w:tc>
          <w:tcPr>
            <w:tcW w:w="3690" w:type="dxa"/>
            <w:gridSpan w:val="2"/>
            <w:tcBorders>
              <w:top w:val="nil"/>
              <w:left w:val="nil"/>
              <w:bottom w:val="nil"/>
              <w:right w:val="nil"/>
            </w:tcBorders>
          </w:tcPr>
          <w:p w14:paraId="02C049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5D8C70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4801530B" w14:textId="77777777" w:rsidTr="009101CE">
        <w:tc>
          <w:tcPr>
            <w:tcW w:w="3690" w:type="dxa"/>
            <w:gridSpan w:val="2"/>
            <w:tcBorders>
              <w:top w:val="nil"/>
              <w:left w:val="nil"/>
              <w:bottom w:val="nil"/>
              <w:right w:val="nil"/>
            </w:tcBorders>
          </w:tcPr>
          <w:p w14:paraId="59A83D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64BE0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429BE4DE" w14:textId="77777777" w:rsidTr="009101CE">
        <w:tc>
          <w:tcPr>
            <w:tcW w:w="3690" w:type="dxa"/>
            <w:gridSpan w:val="2"/>
            <w:tcBorders>
              <w:top w:val="nil"/>
              <w:left w:val="nil"/>
              <w:bottom w:val="nil"/>
              <w:right w:val="nil"/>
            </w:tcBorders>
          </w:tcPr>
          <w:p w14:paraId="75DBB07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080F00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2829856" w14:textId="77777777" w:rsidTr="009101CE">
        <w:tc>
          <w:tcPr>
            <w:tcW w:w="3690" w:type="dxa"/>
            <w:gridSpan w:val="2"/>
            <w:tcBorders>
              <w:top w:val="nil"/>
              <w:left w:val="nil"/>
              <w:bottom w:val="nil"/>
              <w:right w:val="nil"/>
            </w:tcBorders>
          </w:tcPr>
          <w:p w14:paraId="71A7F7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lastRenderedPageBreak/>
              <w:t>Indicatie formele historie</w:t>
            </w:r>
          </w:p>
        </w:tc>
        <w:tc>
          <w:tcPr>
            <w:tcW w:w="5670" w:type="dxa"/>
            <w:tcBorders>
              <w:top w:val="nil"/>
              <w:left w:val="nil"/>
              <w:bottom w:val="nil"/>
              <w:right w:val="nil"/>
            </w:tcBorders>
          </w:tcPr>
          <w:p w14:paraId="53DA8D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18A344B" w14:textId="77777777" w:rsidTr="009101CE">
        <w:tc>
          <w:tcPr>
            <w:tcW w:w="3690" w:type="dxa"/>
            <w:gridSpan w:val="2"/>
            <w:tcBorders>
              <w:top w:val="nil"/>
              <w:left w:val="nil"/>
              <w:bottom w:val="nil"/>
              <w:right w:val="nil"/>
            </w:tcBorders>
          </w:tcPr>
          <w:p w14:paraId="671ABE4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803B6D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F15672A" w14:textId="77777777" w:rsidTr="009101CE">
        <w:tc>
          <w:tcPr>
            <w:tcW w:w="3690" w:type="dxa"/>
            <w:gridSpan w:val="2"/>
            <w:tcBorders>
              <w:top w:val="nil"/>
              <w:left w:val="nil"/>
              <w:bottom w:val="nil"/>
              <w:right w:val="nil"/>
            </w:tcBorders>
          </w:tcPr>
          <w:p w14:paraId="7E04E11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C3BD9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000300A" w14:textId="77777777" w:rsidTr="009101CE">
        <w:tc>
          <w:tcPr>
            <w:tcW w:w="3690" w:type="dxa"/>
            <w:gridSpan w:val="2"/>
            <w:tcBorders>
              <w:top w:val="nil"/>
              <w:left w:val="nil"/>
              <w:bottom w:val="nil"/>
              <w:right w:val="nil"/>
            </w:tcBorders>
          </w:tcPr>
          <w:p w14:paraId="33237C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36DA2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CD68191" w14:textId="77777777" w:rsidTr="009101CE">
        <w:tc>
          <w:tcPr>
            <w:tcW w:w="3690" w:type="dxa"/>
            <w:gridSpan w:val="2"/>
            <w:tcBorders>
              <w:top w:val="nil"/>
              <w:left w:val="nil"/>
              <w:bottom w:val="nil"/>
              <w:right w:val="nil"/>
            </w:tcBorders>
          </w:tcPr>
          <w:p w14:paraId="323FCF2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54FB6E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1F832E9" w14:textId="77777777" w:rsidTr="009101CE">
        <w:tc>
          <w:tcPr>
            <w:tcW w:w="3690" w:type="dxa"/>
            <w:gridSpan w:val="2"/>
            <w:tcBorders>
              <w:top w:val="nil"/>
              <w:left w:val="nil"/>
              <w:bottom w:val="nil"/>
              <w:right w:val="nil"/>
            </w:tcBorders>
          </w:tcPr>
          <w:p w14:paraId="5C3582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BD7698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7CBCA28" w14:textId="77777777" w:rsidTr="009101CE">
        <w:tc>
          <w:tcPr>
            <w:tcW w:w="3690" w:type="dxa"/>
            <w:gridSpan w:val="2"/>
            <w:tcBorders>
              <w:top w:val="nil"/>
              <w:left w:val="nil"/>
              <w:bottom w:val="nil"/>
              <w:right w:val="nil"/>
            </w:tcBorders>
          </w:tcPr>
          <w:p w14:paraId="09C610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E7F61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FF88106" w14:textId="77777777" w:rsidTr="009101CE">
        <w:tc>
          <w:tcPr>
            <w:tcW w:w="3690" w:type="dxa"/>
            <w:gridSpan w:val="2"/>
            <w:tcBorders>
              <w:top w:val="nil"/>
              <w:left w:val="nil"/>
              <w:bottom w:val="nil"/>
              <w:right w:val="nil"/>
            </w:tcBorders>
          </w:tcPr>
          <w:p w14:paraId="701740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72134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0E16CA41" w14:textId="77777777" w:rsidTr="009101CE">
        <w:tc>
          <w:tcPr>
            <w:tcW w:w="9360" w:type="dxa"/>
            <w:gridSpan w:val="3"/>
            <w:tcBorders>
              <w:top w:val="nil"/>
              <w:left w:val="nil"/>
              <w:bottom w:val="nil"/>
              <w:right w:val="nil"/>
            </w:tcBorders>
          </w:tcPr>
          <w:p w14:paraId="5B7AB8F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68154F6A" w14:textId="77777777" w:rsidTr="009101CE">
        <w:tc>
          <w:tcPr>
            <w:tcW w:w="450" w:type="dxa"/>
            <w:tcBorders>
              <w:top w:val="nil"/>
              <w:left w:val="nil"/>
              <w:bottom w:val="nil"/>
              <w:right w:val="nil"/>
            </w:tcBorders>
          </w:tcPr>
          <w:p w14:paraId="1B59D0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F8E10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4947ABD" w14:textId="77777777" w:rsidR="009101CE" w:rsidRPr="00BE10FF" w:rsidRDefault="006945D7" w:rsidP="009101CE">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eastAsia="en-US"/>
        </w:rPr>
        <w:instrText xml:space="preserve">MERGEFIELD </w:instrText>
      </w:r>
      <w:r w:rsidR="009101CE"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9101CE">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9101CE"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9101CE"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9101CE" w:rsidRPr="00BE10FF">
        <w:rPr>
          <w:rFonts w:ascii="Arial" w:hAnsi="Arial" w:cs="Arial"/>
          <w:b/>
          <w:bCs/>
          <w:color w:val="004080"/>
          <w:sz w:val="24"/>
          <w:szCs w:val="24"/>
          <w:lang w:eastAsia="en-US"/>
        </w:rPr>
        <w:t>Link</w:t>
      </w:r>
      <w:r w:rsidRPr="00BE10FF">
        <w:rPr>
          <w:rFonts w:ascii="Arial" w:hAnsi="Arial" w:cs="Arial"/>
          <w:b/>
          <w:bCs/>
          <w:color w:val="004080"/>
          <w:sz w:val="24"/>
          <w:szCs w:val="24"/>
          <w:lang w:eastAsia="en-US"/>
        </w:rPr>
        <w:fldChar w:fldCharType="end"/>
      </w:r>
      <w:r w:rsidR="009101CE"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9101CE"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9101CE" w:rsidRPr="00BE10FF">
        <w:rPr>
          <w:rFonts w:ascii="Arial" w:hAnsi="Arial" w:cs="Arial"/>
          <w:b/>
          <w:bCs/>
          <w:color w:val="004080"/>
          <w:sz w:val="24"/>
          <w:szCs w:val="24"/>
          <w:lang w:eastAsia="en-US"/>
        </w:rPr>
        <w:t>Product/Dienst</w:t>
      </w:r>
      <w:r w:rsidRPr="00BE10FF">
        <w:rPr>
          <w:rFonts w:ascii="Arial" w:hAnsi="Arial" w:cs="Arial"/>
          <w:b/>
          <w:bCs/>
          <w:color w:val="004080"/>
          <w:sz w:val="24"/>
          <w:szCs w:val="24"/>
          <w:lang w:eastAsia="en-US"/>
        </w:rPr>
        <w:fldChar w:fldCharType="end"/>
      </w:r>
      <w:r w:rsidR="009101CE"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9101CE" w:rsidRPr="00BE10FF" w14:paraId="1BBB8F29" w14:textId="77777777" w:rsidTr="00C13E2B">
        <w:tc>
          <w:tcPr>
            <w:tcW w:w="3690" w:type="dxa"/>
            <w:gridSpan w:val="2"/>
            <w:tcBorders>
              <w:top w:val="nil"/>
              <w:left w:val="nil"/>
              <w:bottom w:val="nil"/>
              <w:right w:val="nil"/>
            </w:tcBorders>
          </w:tcPr>
          <w:p w14:paraId="1F356759"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ECA8E22"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9101CE" w:rsidRPr="00BE10FF" w14:paraId="22594F6B" w14:textId="77777777" w:rsidTr="00C13E2B">
        <w:tc>
          <w:tcPr>
            <w:tcW w:w="3690" w:type="dxa"/>
            <w:gridSpan w:val="2"/>
            <w:tcBorders>
              <w:top w:val="nil"/>
              <w:left w:val="nil"/>
              <w:bottom w:val="nil"/>
              <w:right w:val="nil"/>
            </w:tcBorders>
          </w:tcPr>
          <w:p w14:paraId="056FE573"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0C2202E"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9101CE" w:rsidRPr="00BE10FF" w14:paraId="43C9F365" w14:textId="77777777" w:rsidTr="00C13E2B">
        <w:tc>
          <w:tcPr>
            <w:tcW w:w="3690" w:type="dxa"/>
            <w:gridSpan w:val="2"/>
            <w:tcBorders>
              <w:top w:val="nil"/>
              <w:left w:val="nil"/>
              <w:bottom w:val="nil"/>
              <w:right w:val="nil"/>
            </w:tcBorders>
          </w:tcPr>
          <w:p w14:paraId="57487304"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117154AC"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9101CE" w:rsidRPr="00BE10FF" w14:paraId="004134D2" w14:textId="77777777" w:rsidTr="00C13E2B">
        <w:tc>
          <w:tcPr>
            <w:tcW w:w="3690" w:type="dxa"/>
            <w:gridSpan w:val="2"/>
            <w:tcBorders>
              <w:top w:val="nil"/>
              <w:left w:val="nil"/>
              <w:bottom w:val="nil"/>
              <w:right w:val="nil"/>
            </w:tcBorders>
          </w:tcPr>
          <w:p w14:paraId="358B4A46"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BAD3E70"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9101CE" w:rsidRPr="00BE10FF" w14:paraId="1744EDE1" w14:textId="77777777" w:rsidTr="00C13E2B">
        <w:tc>
          <w:tcPr>
            <w:tcW w:w="3690" w:type="dxa"/>
            <w:gridSpan w:val="2"/>
            <w:tcBorders>
              <w:top w:val="nil"/>
              <w:left w:val="nil"/>
              <w:bottom w:val="nil"/>
              <w:right w:val="nil"/>
            </w:tcBorders>
          </w:tcPr>
          <w:p w14:paraId="6093FF81"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8BDDFF1"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eastAsia="en-US"/>
              </w:rPr>
              <w:instrText xml:space="preserve">MERGEFIELD </w:instrText>
            </w:r>
            <w:r w:rsidR="009101CE"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 xml:space="preserve">De URL naar de beschrijving van het product of de dienst. </w:t>
            </w:r>
            <w:r w:rsidRPr="00BE10FF">
              <w:rPr>
                <w:rFonts w:ascii="Arial" w:hAnsi="Arial" w:cs="Arial"/>
                <w:szCs w:val="20"/>
                <w:lang w:val="en-AU" w:eastAsia="en-US"/>
              </w:rPr>
              <w:fldChar w:fldCharType="end"/>
            </w:r>
          </w:p>
        </w:tc>
      </w:tr>
      <w:tr w:rsidR="009101CE" w:rsidRPr="00BE10FF" w14:paraId="17C7EDB2" w14:textId="77777777" w:rsidTr="00C13E2B">
        <w:tc>
          <w:tcPr>
            <w:tcW w:w="3690" w:type="dxa"/>
            <w:gridSpan w:val="2"/>
            <w:tcBorders>
              <w:top w:val="nil"/>
              <w:left w:val="nil"/>
              <w:bottom w:val="nil"/>
              <w:right w:val="nil"/>
            </w:tcBorders>
          </w:tcPr>
          <w:p w14:paraId="4A669599"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5C85E5A6"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9101CE" w:rsidRPr="00BE10FF" w14:paraId="786B624A" w14:textId="77777777" w:rsidTr="00C13E2B">
        <w:tc>
          <w:tcPr>
            <w:tcW w:w="3690" w:type="dxa"/>
            <w:gridSpan w:val="2"/>
            <w:tcBorders>
              <w:top w:val="nil"/>
              <w:left w:val="nil"/>
              <w:bottom w:val="nil"/>
              <w:right w:val="nil"/>
            </w:tcBorders>
          </w:tcPr>
          <w:p w14:paraId="6BF677B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95B8E34"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9101CE" w:rsidRPr="00BE10FF" w14:paraId="6FB3A40D" w14:textId="77777777" w:rsidTr="00C13E2B">
        <w:tc>
          <w:tcPr>
            <w:tcW w:w="3690" w:type="dxa"/>
            <w:gridSpan w:val="2"/>
            <w:tcBorders>
              <w:top w:val="nil"/>
              <w:left w:val="nil"/>
              <w:bottom w:val="nil"/>
              <w:right w:val="nil"/>
            </w:tcBorders>
          </w:tcPr>
          <w:p w14:paraId="4AA6A55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76211F1D"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anyURL</w:t>
            </w:r>
            <w:r w:rsidRPr="00BE10FF">
              <w:rPr>
                <w:rFonts w:ascii="Arial" w:hAnsi="Arial" w:cs="Arial"/>
                <w:szCs w:val="20"/>
                <w:lang w:val="en-AU" w:eastAsia="en-US"/>
              </w:rPr>
              <w:fldChar w:fldCharType="end"/>
            </w:r>
          </w:p>
        </w:tc>
      </w:tr>
      <w:tr w:rsidR="009101CE" w:rsidRPr="00BE10FF" w14:paraId="59C86873" w14:textId="77777777" w:rsidTr="00C13E2B">
        <w:tc>
          <w:tcPr>
            <w:tcW w:w="3690" w:type="dxa"/>
            <w:gridSpan w:val="2"/>
            <w:tcBorders>
              <w:top w:val="nil"/>
              <w:left w:val="nil"/>
              <w:bottom w:val="nil"/>
              <w:right w:val="nil"/>
            </w:tcBorders>
          </w:tcPr>
          <w:p w14:paraId="59A9852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76506F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geldige URL van de product- of dienstbeschrijving</w:t>
            </w:r>
          </w:p>
        </w:tc>
      </w:tr>
      <w:tr w:rsidR="009101CE" w:rsidRPr="00BE10FF" w14:paraId="7D847C07" w14:textId="77777777" w:rsidTr="00C13E2B">
        <w:tc>
          <w:tcPr>
            <w:tcW w:w="3690" w:type="dxa"/>
            <w:gridSpan w:val="2"/>
            <w:tcBorders>
              <w:top w:val="nil"/>
              <w:left w:val="nil"/>
              <w:bottom w:val="nil"/>
              <w:right w:val="nil"/>
            </w:tcBorders>
          </w:tcPr>
          <w:p w14:paraId="785BEB4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95CF088"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67890302" w14:textId="77777777" w:rsidTr="00C13E2B">
        <w:tc>
          <w:tcPr>
            <w:tcW w:w="3690" w:type="dxa"/>
            <w:gridSpan w:val="2"/>
            <w:tcBorders>
              <w:top w:val="nil"/>
              <w:left w:val="nil"/>
              <w:bottom w:val="nil"/>
              <w:right w:val="nil"/>
            </w:tcBorders>
          </w:tcPr>
          <w:p w14:paraId="5E9704AA"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29ACBCB"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71CEEE45" w14:textId="77777777" w:rsidTr="00C13E2B">
        <w:tc>
          <w:tcPr>
            <w:tcW w:w="3690" w:type="dxa"/>
            <w:gridSpan w:val="2"/>
            <w:tcBorders>
              <w:top w:val="nil"/>
              <w:left w:val="nil"/>
              <w:bottom w:val="nil"/>
              <w:right w:val="nil"/>
            </w:tcBorders>
          </w:tcPr>
          <w:p w14:paraId="0E4562E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16EF34F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9101CE" w:rsidRPr="00BE10FF" w14:paraId="6D2E5764" w14:textId="77777777" w:rsidTr="00C13E2B">
        <w:tc>
          <w:tcPr>
            <w:tcW w:w="3690" w:type="dxa"/>
            <w:gridSpan w:val="2"/>
            <w:tcBorders>
              <w:top w:val="nil"/>
              <w:left w:val="nil"/>
              <w:bottom w:val="nil"/>
              <w:right w:val="nil"/>
            </w:tcBorders>
          </w:tcPr>
          <w:p w14:paraId="2A97BC69"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A23DEFD"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9101CE" w:rsidRPr="00BE10FF" w14:paraId="3BED6A8B" w14:textId="77777777" w:rsidTr="00C13E2B">
        <w:tc>
          <w:tcPr>
            <w:tcW w:w="3690" w:type="dxa"/>
            <w:gridSpan w:val="2"/>
            <w:tcBorders>
              <w:top w:val="nil"/>
              <w:left w:val="nil"/>
              <w:bottom w:val="nil"/>
              <w:right w:val="nil"/>
            </w:tcBorders>
          </w:tcPr>
          <w:p w14:paraId="25DB7C1C"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034FD7C"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37CC4D86" w14:textId="77777777" w:rsidTr="00C13E2B">
        <w:tc>
          <w:tcPr>
            <w:tcW w:w="3690" w:type="dxa"/>
            <w:gridSpan w:val="2"/>
            <w:tcBorders>
              <w:top w:val="nil"/>
              <w:left w:val="nil"/>
              <w:bottom w:val="nil"/>
              <w:right w:val="nil"/>
            </w:tcBorders>
          </w:tcPr>
          <w:p w14:paraId="1E1D30F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0EB23E1"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2186F3E0" w14:textId="77777777" w:rsidTr="00C13E2B">
        <w:tc>
          <w:tcPr>
            <w:tcW w:w="3690" w:type="dxa"/>
            <w:gridSpan w:val="2"/>
            <w:tcBorders>
              <w:top w:val="nil"/>
              <w:left w:val="nil"/>
              <w:bottom w:val="nil"/>
              <w:right w:val="nil"/>
            </w:tcBorders>
          </w:tcPr>
          <w:p w14:paraId="33C6DEE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F6219DC" w14:textId="77777777" w:rsidR="009101CE" w:rsidRPr="00BE10FF"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9101CE" w:rsidRPr="00BE10FF">
              <w:rPr>
                <w:rFonts w:ascii="Arial" w:hAnsi="Arial" w:cs="Arial"/>
                <w:szCs w:val="20"/>
                <w:lang w:val="en-AU" w:eastAsia="en-US"/>
              </w:rPr>
              <w:instrText xml:space="preserve">MERGEFIELD </w:instrText>
            </w:r>
            <w:r w:rsidR="009101CE"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9101CE"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9101CE"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9101CE"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9101CE"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9101CE" w:rsidRPr="00BE10FF" w14:paraId="5688BCAC" w14:textId="77777777" w:rsidTr="00C13E2B">
        <w:tc>
          <w:tcPr>
            <w:tcW w:w="3690" w:type="dxa"/>
            <w:gridSpan w:val="2"/>
            <w:tcBorders>
              <w:top w:val="nil"/>
              <w:left w:val="nil"/>
              <w:bottom w:val="nil"/>
              <w:right w:val="nil"/>
            </w:tcBorders>
          </w:tcPr>
          <w:p w14:paraId="5146A20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1DC2D597"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9101CE" w:rsidRPr="00BE10FF" w14:paraId="08C8E223" w14:textId="77777777" w:rsidTr="00C13E2B">
        <w:tc>
          <w:tcPr>
            <w:tcW w:w="3690" w:type="dxa"/>
            <w:gridSpan w:val="2"/>
            <w:tcBorders>
              <w:top w:val="nil"/>
              <w:left w:val="nil"/>
              <w:bottom w:val="nil"/>
              <w:right w:val="nil"/>
            </w:tcBorders>
          </w:tcPr>
          <w:p w14:paraId="56BB02E0"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5F6A36E5"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9101CE" w:rsidRPr="00BE10FF" w14:paraId="6B01DD86" w14:textId="77777777" w:rsidTr="00C13E2B">
        <w:tc>
          <w:tcPr>
            <w:tcW w:w="9360" w:type="dxa"/>
            <w:gridSpan w:val="3"/>
            <w:tcBorders>
              <w:top w:val="nil"/>
              <w:left w:val="nil"/>
              <w:bottom w:val="nil"/>
              <w:right w:val="nil"/>
            </w:tcBorders>
          </w:tcPr>
          <w:p w14:paraId="1D97FE42"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9101CE" w:rsidRPr="00BE10FF" w14:paraId="5C245EF0" w14:textId="77777777" w:rsidTr="00C13E2B">
        <w:tc>
          <w:tcPr>
            <w:tcW w:w="450" w:type="dxa"/>
            <w:tcBorders>
              <w:top w:val="nil"/>
              <w:left w:val="nil"/>
              <w:bottom w:val="nil"/>
              <w:right w:val="nil"/>
            </w:tcBorders>
          </w:tcPr>
          <w:p w14:paraId="419C5CAF"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69C7AEB" w14:textId="77777777" w:rsidR="009101CE" w:rsidRPr="00BE10FF" w:rsidRDefault="009101CE"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7A5B07A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Formulier</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5E413C1" w14:textId="77777777" w:rsidTr="00432413">
        <w:tc>
          <w:tcPr>
            <w:tcW w:w="3690" w:type="dxa"/>
            <w:gridSpan w:val="2"/>
            <w:tcBorders>
              <w:top w:val="nil"/>
              <w:left w:val="nil"/>
              <w:bottom w:val="nil"/>
              <w:right w:val="nil"/>
            </w:tcBorders>
          </w:tcPr>
          <w:p w14:paraId="1141BC8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658" w:name="BKM_6947259F_41C8_4bed_B2A5_EBEEBE601CEF"/>
            <w:bookmarkEnd w:id="2658"/>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E9801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Formulier</w:t>
            </w:r>
            <w:r w:rsidRPr="00BE10FF">
              <w:rPr>
                <w:rFonts w:ascii="Arial" w:hAnsi="Arial" w:cs="Arial"/>
                <w:szCs w:val="20"/>
                <w:lang w:val="en-AU" w:eastAsia="en-US"/>
              </w:rPr>
              <w:fldChar w:fldCharType="end"/>
            </w:r>
          </w:p>
        </w:tc>
      </w:tr>
      <w:tr w:rsidR="00AB0ADA" w:rsidRPr="00BE10FF" w14:paraId="2E0C7A38" w14:textId="77777777" w:rsidTr="00432413">
        <w:tc>
          <w:tcPr>
            <w:tcW w:w="3690" w:type="dxa"/>
            <w:gridSpan w:val="2"/>
            <w:tcBorders>
              <w:top w:val="nil"/>
              <w:left w:val="nil"/>
              <w:bottom w:val="nil"/>
              <w:right w:val="nil"/>
            </w:tcBorders>
          </w:tcPr>
          <w:p w14:paraId="69D690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76BCFB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95D6CA2" w14:textId="77777777" w:rsidTr="00432413">
        <w:tc>
          <w:tcPr>
            <w:tcW w:w="3690" w:type="dxa"/>
            <w:gridSpan w:val="2"/>
            <w:tcBorders>
              <w:top w:val="nil"/>
              <w:left w:val="nil"/>
              <w:bottom w:val="nil"/>
              <w:right w:val="nil"/>
            </w:tcBorders>
          </w:tcPr>
          <w:p w14:paraId="2FB98EE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CAC4EF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723362FA" w14:textId="77777777" w:rsidTr="00432413">
        <w:tc>
          <w:tcPr>
            <w:tcW w:w="3690" w:type="dxa"/>
            <w:gridSpan w:val="2"/>
            <w:tcBorders>
              <w:top w:val="nil"/>
              <w:left w:val="nil"/>
              <w:bottom w:val="nil"/>
              <w:right w:val="nil"/>
            </w:tcBorders>
          </w:tcPr>
          <w:p w14:paraId="101D7113"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5487A0DF"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formulier</w:t>
            </w:r>
          </w:p>
        </w:tc>
      </w:tr>
      <w:tr w:rsidR="00432413" w:rsidRPr="00BE10FF" w14:paraId="3D358EA9" w14:textId="77777777" w:rsidTr="00432413">
        <w:tc>
          <w:tcPr>
            <w:tcW w:w="3690" w:type="dxa"/>
            <w:gridSpan w:val="2"/>
            <w:tcBorders>
              <w:top w:val="nil"/>
              <w:left w:val="nil"/>
              <w:bottom w:val="nil"/>
              <w:right w:val="nil"/>
            </w:tcBorders>
          </w:tcPr>
          <w:p w14:paraId="3868F41A"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2D6956D9"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Het formulier dat ZAAKen van dit ZAAKTYPE initieert.</w:t>
            </w:r>
            <w:r w:rsidRPr="00BE10FF">
              <w:rPr>
                <w:rFonts w:ascii="Arial" w:hAnsi="Arial" w:cs="Arial"/>
                <w:szCs w:val="20"/>
                <w:lang w:val="en-AU" w:eastAsia="en-US"/>
              </w:rPr>
              <w:fldChar w:fldCharType="end"/>
            </w:r>
          </w:p>
        </w:tc>
      </w:tr>
      <w:tr w:rsidR="00432413" w:rsidRPr="00BE10FF" w14:paraId="33A5150B" w14:textId="77777777" w:rsidTr="00432413">
        <w:tc>
          <w:tcPr>
            <w:tcW w:w="3690" w:type="dxa"/>
            <w:gridSpan w:val="2"/>
            <w:tcBorders>
              <w:top w:val="nil"/>
              <w:left w:val="nil"/>
              <w:bottom w:val="nil"/>
              <w:right w:val="nil"/>
            </w:tcBorders>
          </w:tcPr>
          <w:p w14:paraId="4AAEBC57"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2C7C325E"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428EB829" w14:textId="77777777" w:rsidTr="00432413">
        <w:tc>
          <w:tcPr>
            <w:tcW w:w="3690" w:type="dxa"/>
            <w:gridSpan w:val="2"/>
            <w:tcBorders>
              <w:top w:val="nil"/>
              <w:left w:val="nil"/>
              <w:bottom w:val="nil"/>
              <w:right w:val="nil"/>
            </w:tcBorders>
          </w:tcPr>
          <w:p w14:paraId="5F25191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D4170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3D2797C2" w14:textId="77777777" w:rsidTr="00432413">
        <w:tc>
          <w:tcPr>
            <w:tcW w:w="3690" w:type="dxa"/>
            <w:gridSpan w:val="2"/>
            <w:tcBorders>
              <w:top w:val="nil"/>
              <w:left w:val="nil"/>
              <w:bottom w:val="nil"/>
              <w:right w:val="nil"/>
            </w:tcBorders>
          </w:tcPr>
          <w:p w14:paraId="783BCAE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8E390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1F1E85D6" w14:textId="77777777" w:rsidTr="00432413">
        <w:tc>
          <w:tcPr>
            <w:tcW w:w="3690" w:type="dxa"/>
            <w:gridSpan w:val="2"/>
            <w:tcBorders>
              <w:top w:val="nil"/>
              <w:left w:val="nil"/>
              <w:bottom w:val="nil"/>
              <w:right w:val="nil"/>
            </w:tcBorders>
          </w:tcPr>
          <w:p w14:paraId="32F5CD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1ACF55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AE19CC0" w14:textId="77777777" w:rsidTr="00432413">
        <w:tc>
          <w:tcPr>
            <w:tcW w:w="3690" w:type="dxa"/>
            <w:gridSpan w:val="2"/>
            <w:tcBorders>
              <w:top w:val="nil"/>
              <w:left w:val="nil"/>
              <w:bottom w:val="nil"/>
              <w:right w:val="nil"/>
            </w:tcBorders>
          </w:tcPr>
          <w:p w14:paraId="7101283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47014F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03BC09F" w14:textId="77777777" w:rsidTr="00432413">
        <w:tc>
          <w:tcPr>
            <w:tcW w:w="3690" w:type="dxa"/>
            <w:gridSpan w:val="2"/>
            <w:tcBorders>
              <w:top w:val="nil"/>
              <w:left w:val="nil"/>
              <w:bottom w:val="nil"/>
              <w:right w:val="nil"/>
            </w:tcBorders>
          </w:tcPr>
          <w:p w14:paraId="6C475B1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087EB6E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9BFFABD" w14:textId="77777777" w:rsidTr="00432413">
        <w:tc>
          <w:tcPr>
            <w:tcW w:w="3690" w:type="dxa"/>
            <w:gridSpan w:val="2"/>
            <w:tcBorders>
              <w:top w:val="nil"/>
              <w:left w:val="nil"/>
              <w:bottom w:val="nil"/>
              <w:right w:val="nil"/>
            </w:tcBorders>
          </w:tcPr>
          <w:p w14:paraId="0F593B2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6D3FF5A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5BAB7C8" w14:textId="77777777" w:rsidTr="00432413">
        <w:tc>
          <w:tcPr>
            <w:tcW w:w="3690" w:type="dxa"/>
            <w:gridSpan w:val="2"/>
            <w:tcBorders>
              <w:top w:val="nil"/>
              <w:left w:val="nil"/>
              <w:bottom w:val="nil"/>
              <w:right w:val="nil"/>
            </w:tcBorders>
          </w:tcPr>
          <w:p w14:paraId="650306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401AF87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95F4597" w14:textId="77777777" w:rsidTr="00432413">
        <w:tc>
          <w:tcPr>
            <w:tcW w:w="3690" w:type="dxa"/>
            <w:gridSpan w:val="2"/>
            <w:tcBorders>
              <w:top w:val="nil"/>
              <w:left w:val="nil"/>
              <w:bottom w:val="nil"/>
              <w:right w:val="nil"/>
            </w:tcBorders>
          </w:tcPr>
          <w:p w14:paraId="4729699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AC4C25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p>
        </w:tc>
      </w:tr>
      <w:tr w:rsidR="00AB0ADA" w:rsidRPr="00BE10FF" w14:paraId="0C9FF97F" w14:textId="77777777" w:rsidTr="00432413">
        <w:tc>
          <w:tcPr>
            <w:tcW w:w="3690" w:type="dxa"/>
            <w:gridSpan w:val="2"/>
            <w:tcBorders>
              <w:top w:val="nil"/>
              <w:left w:val="nil"/>
              <w:bottom w:val="nil"/>
              <w:right w:val="nil"/>
            </w:tcBorders>
          </w:tcPr>
          <w:p w14:paraId="26FD731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643627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0AA3478F" w14:textId="77777777" w:rsidTr="00432413">
        <w:tc>
          <w:tcPr>
            <w:tcW w:w="3690" w:type="dxa"/>
            <w:gridSpan w:val="2"/>
            <w:tcBorders>
              <w:top w:val="nil"/>
              <w:left w:val="nil"/>
              <w:bottom w:val="nil"/>
              <w:right w:val="nil"/>
            </w:tcBorders>
          </w:tcPr>
          <w:p w14:paraId="7033439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9B407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 xml:space="preserve">De groepattribuutsoort verandert alleen van waarde (materiële historie) cq. één of meer van de subattributen </w:t>
            </w:r>
            <w:r w:rsidRPr="00BE10FF">
              <w:rPr>
                <w:rFonts w:ascii="Calibri" w:hAnsi="Calibri" w:cs="Calibri"/>
                <w:color w:val="000000"/>
                <w:sz w:val="22"/>
                <w:szCs w:val="22"/>
                <w:lang w:eastAsia="en-US"/>
              </w:rPr>
              <w:lastRenderedPageBreak/>
              <w:t>veranderen van waarde op een datum die gelijk is aan een Versiedatum van het zaaktype.</w:t>
            </w:r>
          </w:p>
        </w:tc>
      </w:tr>
      <w:tr w:rsidR="00AB0ADA" w:rsidRPr="00BE10FF" w14:paraId="680C4BFD" w14:textId="77777777" w:rsidTr="00432413">
        <w:tc>
          <w:tcPr>
            <w:tcW w:w="9360" w:type="dxa"/>
            <w:gridSpan w:val="3"/>
            <w:tcBorders>
              <w:top w:val="nil"/>
              <w:left w:val="nil"/>
              <w:bottom w:val="nil"/>
              <w:right w:val="nil"/>
            </w:tcBorders>
          </w:tcPr>
          <w:p w14:paraId="34FCF9E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4B289D1B" w14:textId="77777777" w:rsidTr="00432413">
        <w:tc>
          <w:tcPr>
            <w:tcW w:w="450" w:type="dxa"/>
            <w:tcBorders>
              <w:top w:val="nil"/>
              <w:left w:val="nil"/>
              <w:bottom w:val="nil"/>
              <w:right w:val="nil"/>
            </w:tcBorders>
          </w:tcPr>
          <w:p w14:paraId="3ACC1BC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35266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deze groepattribuutsoort wordt de relatie gelegd naar het 'blanco' formulier / de formulierdefinitie waarmee ZAAKen van dit ZAAKTYPE worden geïnitieerd. Formulier moet in deze context in de ruimste zin van het woord worden opgevat; het kan zowel gaan om het sjabloon voor het papieren formulier als het e-formulier dat wordt gebruikt voor de webintake. Om die reden is de kardinaliteit 0-N: er kan per kanaal een ander formulier gedefinieerd zijn. De kardinaliteit per kanaal is 0-1.</w:t>
            </w:r>
          </w:p>
        </w:tc>
      </w:tr>
    </w:tbl>
    <w:bookmarkStart w:id="2659" w:name="BKM_DC74C741_8518_4718_96B5_651163966D46"/>
    <w:bookmarkEnd w:id="2659"/>
    <w:p w14:paraId="701FED1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Formulier</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2ED0E075" w14:textId="77777777" w:rsidTr="00E830F0">
        <w:tc>
          <w:tcPr>
            <w:tcW w:w="3690" w:type="dxa"/>
            <w:gridSpan w:val="2"/>
            <w:tcBorders>
              <w:top w:val="nil"/>
              <w:left w:val="nil"/>
              <w:bottom w:val="nil"/>
              <w:right w:val="nil"/>
            </w:tcBorders>
          </w:tcPr>
          <w:p w14:paraId="13D6CA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22ACB9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43034A95" w14:textId="77777777" w:rsidTr="00E830F0">
        <w:tc>
          <w:tcPr>
            <w:tcW w:w="3690" w:type="dxa"/>
            <w:gridSpan w:val="2"/>
            <w:tcBorders>
              <w:top w:val="nil"/>
              <w:left w:val="nil"/>
              <w:bottom w:val="nil"/>
              <w:right w:val="nil"/>
            </w:tcBorders>
          </w:tcPr>
          <w:p w14:paraId="1E3FAD5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BEA9FD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11252BE" w14:textId="77777777" w:rsidTr="00E830F0">
        <w:tc>
          <w:tcPr>
            <w:tcW w:w="3690" w:type="dxa"/>
            <w:gridSpan w:val="2"/>
            <w:tcBorders>
              <w:top w:val="nil"/>
              <w:left w:val="nil"/>
              <w:bottom w:val="nil"/>
              <w:right w:val="nil"/>
            </w:tcBorders>
          </w:tcPr>
          <w:p w14:paraId="70510E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70A7D13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4B08057" w14:textId="77777777" w:rsidTr="00E830F0">
        <w:tc>
          <w:tcPr>
            <w:tcW w:w="3690" w:type="dxa"/>
            <w:gridSpan w:val="2"/>
            <w:tcBorders>
              <w:top w:val="nil"/>
              <w:left w:val="nil"/>
              <w:bottom w:val="nil"/>
              <w:right w:val="nil"/>
            </w:tcBorders>
          </w:tcPr>
          <w:p w14:paraId="66FD378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1B486DF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06EDDBAB" w14:textId="77777777" w:rsidTr="00E830F0">
        <w:tc>
          <w:tcPr>
            <w:tcW w:w="3690" w:type="dxa"/>
            <w:gridSpan w:val="2"/>
            <w:tcBorders>
              <w:top w:val="nil"/>
              <w:left w:val="nil"/>
              <w:bottom w:val="nil"/>
              <w:right w:val="nil"/>
            </w:tcBorders>
          </w:tcPr>
          <w:p w14:paraId="423865F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8AD99B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het formulier.</w:t>
            </w:r>
            <w:r w:rsidRPr="00BE10FF">
              <w:rPr>
                <w:rFonts w:ascii="Arial" w:hAnsi="Arial" w:cs="Arial"/>
                <w:szCs w:val="20"/>
                <w:lang w:val="en-AU" w:eastAsia="en-US"/>
              </w:rPr>
              <w:fldChar w:fldCharType="end"/>
            </w:r>
          </w:p>
        </w:tc>
      </w:tr>
      <w:tr w:rsidR="00AB0ADA" w:rsidRPr="00BE10FF" w14:paraId="3BA8A070" w14:textId="77777777" w:rsidTr="00E830F0">
        <w:tc>
          <w:tcPr>
            <w:tcW w:w="3690" w:type="dxa"/>
            <w:gridSpan w:val="2"/>
            <w:tcBorders>
              <w:top w:val="nil"/>
              <w:left w:val="nil"/>
              <w:bottom w:val="nil"/>
              <w:right w:val="nil"/>
            </w:tcBorders>
          </w:tcPr>
          <w:p w14:paraId="6E10E3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8FCF75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7AE5473" w14:textId="77777777" w:rsidTr="00E830F0">
        <w:tc>
          <w:tcPr>
            <w:tcW w:w="3690" w:type="dxa"/>
            <w:gridSpan w:val="2"/>
            <w:tcBorders>
              <w:top w:val="nil"/>
              <w:left w:val="nil"/>
              <w:bottom w:val="nil"/>
              <w:right w:val="nil"/>
            </w:tcBorders>
          </w:tcPr>
          <w:p w14:paraId="4F1FC3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09BE5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C9195C5" w14:textId="77777777" w:rsidTr="00E830F0">
        <w:tc>
          <w:tcPr>
            <w:tcW w:w="3690" w:type="dxa"/>
            <w:gridSpan w:val="2"/>
            <w:tcBorders>
              <w:top w:val="nil"/>
              <w:left w:val="nil"/>
              <w:bottom w:val="nil"/>
              <w:right w:val="nil"/>
            </w:tcBorders>
          </w:tcPr>
          <w:p w14:paraId="05EA92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13115FB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33CCAEB3" w14:textId="77777777" w:rsidTr="00E830F0">
        <w:tc>
          <w:tcPr>
            <w:tcW w:w="3690" w:type="dxa"/>
            <w:gridSpan w:val="2"/>
            <w:tcBorders>
              <w:top w:val="nil"/>
              <w:left w:val="nil"/>
              <w:bottom w:val="nil"/>
              <w:right w:val="nil"/>
            </w:tcBorders>
          </w:tcPr>
          <w:p w14:paraId="182B797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56DE937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1177E6FD" w14:textId="77777777" w:rsidTr="00E830F0">
        <w:tc>
          <w:tcPr>
            <w:tcW w:w="3690" w:type="dxa"/>
            <w:gridSpan w:val="2"/>
            <w:tcBorders>
              <w:top w:val="nil"/>
              <w:left w:val="nil"/>
              <w:bottom w:val="nil"/>
              <w:right w:val="nil"/>
            </w:tcBorders>
          </w:tcPr>
          <w:p w14:paraId="4E56DA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513BE4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66D3486" w14:textId="77777777" w:rsidTr="00E830F0">
        <w:tc>
          <w:tcPr>
            <w:tcW w:w="3690" w:type="dxa"/>
            <w:gridSpan w:val="2"/>
            <w:tcBorders>
              <w:top w:val="nil"/>
              <w:left w:val="nil"/>
              <w:bottom w:val="nil"/>
              <w:right w:val="nil"/>
            </w:tcBorders>
          </w:tcPr>
          <w:p w14:paraId="3FE544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5972DB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47E12C8" w14:textId="77777777" w:rsidTr="00E830F0">
        <w:tc>
          <w:tcPr>
            <w:tcW w:w="3690" w:type="dxa"/>
            <w:gridSpan w:val="2"/>
            <w:tcBorders>
              <w:top w:val="nil"/>
              <w:left w:val="nil"/>
              <w:bottom w:val="nil"/>
              <w:right w:val="nil"/>
            </w:tcBorders>
          </w:tcPr>
          <w:p w14:paraId="4684CF7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0172F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3F1CEF7" w14:textId="77777777" w:rsidTr="00E830F0">
        <w:tc>
          <w:tcPr>
            <w:tcW w:w="3690" w:type="dxa"/>
            <w:gridSpan w:val="2"/>
            <w:tcBorders>
              <w:top w:val="nil"/>
              <w:left w:val="nil"/>
              <w:bottom w:val="nil"/>
              <w:right w:val="nil"/>
            </w:tcBorders>
          </w:tcPr>
          <w:p w14:paraId="33A367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1ED532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D8F945C" w14:textId="77777777" w:rsidTr="00E830F0">
        <w:tc>
          <w:tcPr>
            <w:tcW w:w="3690" w:type="dxa"/>
            <w:gridSpan w:val="2"/>
            <w:tcBorders>
              <w:top w:val="nil"/>
              <w:left w:val="nil"/>
              <w:bottom w:val="nil"/>
              <w:right w:val="nil"/>
            </w:tcBorders>
          </w:tcPr>
          <w:p w14:paraId="1E9DE0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29C9CB7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E228991" w14:textId="77777777" w:rsidTr="00E830F0">
        <w:tc>
          <w:tcPr>
            <w:tcW w:w="3690" w:type="dxa"/>
            <w:gridSpan w:val="2"/>
            <w:tcBorders>
              <w:top w:val="nil"/>
              <w:left w:val="nil"/>
              <w:bottom w:val="nil"/>
              <w:right w:val="nil"/>
            </w:tcBorders>
          </w:tcPr>
          <w:p w14:paraId="483B582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7B0A1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E08F6EE" w14:textId="77777777" w:rsidTr="00E830F0">
        <w:tc>
          <w:tcPr>
            <w:tcW w:w="3690" w:type="dxa"/>
            <w:gridSpan w:val="2"/>
            <w:tcBorders>
              <w:top w:val="nil"/>
              <w:left w:val="nil"/>
              <w:bottom w:val="nil"/>
              <w:right w:val="nil"/>
            </w:tcBorders>
          </w:tcPr>
          <w:p w14:paraId="4E044EF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655A0D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487CA45" w14:textId="77777777" w:rsidTr="00E830F0">
        <w:tc>
          <w:tcPr>
            <w:tcW w:w="3690" w:type="dxa"/>
            <w:gridSpan w:val="2"/>
            <w:tcBorders>
              <w:top w:val="nil"/>
              <w:left w:val="nil"/>
              <w:bottom w:val="nil"/>
              <w:right w:val="nil"/>
            </w:tcBorders>
          </w:tcPr>
          <w:p w14:paraId="68F5EE9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DCEE08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0A8B650" w14:textId="77777777" w:rsidTr="00E830F0">
        <w:tc>
          <w:tcPr>
            <w:tcW w:w="3690" w:type="dxa"/>
            <w:gridSpan w:val="2"/>
            <w:tcBorders>
              <w:top w:val="nil"/>
              <w:left w:val="nil"/>
              <w:bottom w:val="nil"/>
              <w:right w:val="nil"/>
            </w:tcBorders>
          </w:tcPr>
          <w:p w14:paraId="28679A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99553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63910844" w14:textId="77777777" w:rsidTr="00E830F0">
        <w:tc>
          <w:tcPr>
            <w:tcW w:w="9360" w:type="dxa"/>
            <w:gridSpan w:val="3"/>
            <w:tcBorders>
              <w:top w:val="nil"/>
              <w:left w:val="nil"/>
              <w:bottom w:val="nil"/>
              <w:right w:val="nil"/>
            </w:tcBorders>
          </w:tcPr>
          <w:p w14:paraId="43670E0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8C504E6" w14:textId="77777777" w:rsidTr="00E830F0">
        <w:tc>
          <w:tcPr>
            <w:tcW w:w="450" w:type="dxa"/>
            <w:tcBorders>
              <w:top w:val="nil"/>
              <w:left w:val="nil"/>
              <w:bottom w:val="nil"/>
              <w:right w:val="nil"/>
            </w:tcBorders>
          </w:tcPr>
          <w:p w14:paraId="4DF6F29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5C670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660" w:name="BKM_FBCD03AC_ECE2_46f2_A9DB_1FAA622ADD7F"/>
    <w:bookmarkEnd w:id="2660"/>
    <w:p w14:paraId="3959E08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Link</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Formulier</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1D93D1DE" w14:textId="77777777" w:rsidTr="00E830F0">
        <w:tc>
          <w:tcPr>
            <w:tcW w:w="3690" w:type="dxa"/>
            <w:gridSpan w:val="2"/>
            <w:tcBorders>
              <w:top w:val="nil"/>
              <w:left w:val="nil"/>
              <w:bottom w:val="nil"/>
              <w:right w:val="nil"/>
            </w:tcBorders>
          </w:tcPr>
          <w:p w14:paraId="480716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52FBB677"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133059EF" w14:textId="77777777" w:rsidTr="00E830F0">
        <w:tc>
          <w:tcPr>
            <w:tcW w:w="3690" w:type="dxa"/>
            <w:gridSpan w:val="2"/>
            <w:tcBorders>
              <w:top w:val="nil"/>
              <w:left w:val="nil"/>
              <w:bottom w:val="nil"/>
              <w:right w:val="nil"/>
            </w:tcBorders>
          </w:tcPr>
          <w:p w14:paraId="4AE6F4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94F530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D6AB8E3" w14:textId="77777777" w:rsidTr="00E830F0">
        <w:tc>
          <w:tcPr>
            <w:tcW w:w="3690" w:type="dxa"/>
            <w:gridSpan w:val="2"/>
            <w:tcBorders>
              <w:top w:val="nil"/>
              <w:left w:val="nil"/>
              <w:bottom w:val="nil"/>
              <w:right w:val="nil"/>
            </w:tcBorders>
          </w:tcPr>
          <w:p w14:paraId="40F6D00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796C0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74544E3" w14:textId="77777777" w:rsidTr="00E830F0">
        <w:tc>
          <w:tcPr>
            <w:tcW w:w="3690" w:type="dxa"/>
            <w:gridSpan w:val="2"/>
            <w:tcBorders>
              <w:top w:val="nil"/>
              <w:left w:val="nil"/>
              <w:bottom w:val="nil"/>
              <w:right w:val="nil"/>
            </w:tcBorders>
          </w:tcPr>
          <w:p w14:paraId="1243C8F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D815FCE"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226AF6CB" w14:textId="77777777" w:rsidTr="00E830F0">
        <w:tc>
          <w:tcPr>
            <w:tcW w:w="3690" w:type="dxa"/>
            <w:gridSpan w:val="2"/>
            <w:tcBorders>
              <w:top w:val="nil"/>
              <w:left w:val="nil"/>
              <w:bottom w:val="nil"/>
              <w:right w:val="nil"/>
            </w:tcBorders>
          </w:tcPr>
          <w:p w14:paraId="3770BD9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7B27015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URL naar het formulier.</w:t>
            </w:r>
            <w:r w:rsidRPr="00BE10FF">
              <w:rPr>
                <w:rFonts w:ascii="Arial" w:hAnsi="Arial" w:cs="Arial"/>
                <w:szCs w:val="20"/>
                <w:lang w:val="en-AU" w:eastAsia="en-US"/>
              </w:rPr>
              <w:fldChar w:fldCharType="end"/>
            </w:r>
          </w:p>
        </w:tc>
      </w:tr>
      <w:tr w:rsidR="00AB0ADA" w:rsidRPr="00BE10FF" w14:paraId="188C96A9" w14:textId="77777777" w:rsidTr="00E830F0">
        <w:tc>
          <w:tcPr>
            <w:tcW w:w="3690" w:type="dxa"/>
            <w:gridSpan w:val="2"/>
            <w:tcBorders>
              <w:top w:val="nil"/>
              <w:left w:val="nil"/>
              <w:bottom w:val="nil"/>
              <w:right w:val="nil"/>
            </w:tcBorders>
          </w:tcPr>
          <w:p w14:paraId="7C8A863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94BB5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9CDBBF3" w14:textId="77777777" w:rsidTr="00E830F0">
        <w:tc>
          <w:tcPr>
            <w:tcW w:w="3690" w:type="dxa"/>
            <w:gridSpan w:val="2"/>
            <w:tcBorders>
              <w:top w:val="nil"/>
              <w:left w:val="nil"/>
              <w:bottom w:val="nil"/>
              <w:right w:val="nil"/>
            </w:tcBorders>
          </w:tcPr>
          <w:p w14:paraId="647C8D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1958414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6C51D551" w14:textId="77777777" w:rsidTr="00E830F0">
        <w:tc>
          <w:tcPr>
            <w:tcW w:w="3690" w:type="dxa"/>
            <w:gridSpan w:val="2"/>
            <w:tcBorders>
              <w:top w:val="nil"/>
              <w:left w:val="nil"/>
              <w:bottom w:val="nil"/>
              <w:right w:val="nil"/>
            </w:tcBorders>
          </w:tcPr>
          <w:p w14:paraId="14B054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4B969EAB"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anyURL</w:t>
            </w:r>
            <w:r w:rsidRPr="00BE10FF">
              <w:rPr>
                <w:rFonts w:ascii="Arial" w:hAnsi="Arial" w:cs="Arial"/>
                <w:szCs w:val="20"/>
                <w:lang w:val="en-AU" w:eastAsia="en-US"/>
              </w:rPr>
              <w:fldChar w:fldCharType="end"/>
            </w:r>
          </w:p>
        </w:tc>
      </w:tr>
      <w:tr w:rsidR="00AB0ADA" w:rsidRPr="00BE10FF" w14:paraId="362C4E9D" w14:textId="77777777" w:rsidTr="00E830F0">
        <w:tc>
          <w:tcPr>
            <w:tcW w:w="3690" w:type="dxa"/>
            <w:gridSpan w:val="2"/>
            <w:tcBorders>
              <w:top w:val="nil"/>
              <w:left w:val="nil"/>
              <w:bottom w:val="nil"/>
              <w:right w:val="nil"/>
            </w:tcBorders>
          </w:tcPr>
          <w:p w14:paraId="1A71846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0FF146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geldige URL van de product- of dienstbeschrijving.</w:t>
            </w:r>
          </w:p>
        </w:tc>
      </w:tr>
      <w:tr w:rsidR="00AB0ADA" w:rsidRPr="00BE10FF" w14:paraId="63153156" w14:textId="77777777" w:rsidTr="00E830F0">
        <w:tc>
          <w:tcPr>
            <w:tcW w:w="3690" w:type="dxa"/>
            <w:gridSpan w:val="2"/>
            <w:tcBorders>
              <w:top w:val="nil"/>
              <w:left w:val="nil"/>
              <w:bottom w:val="nil"/>
              <w:right w:val="nil"/>
            </w:tcBorders>
          </w:tcPr>
          <w:p w14:paraId="5CD0AA2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C1BD70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9395449" w14:textId="77777777" w:rsidTr="00E830F0">
        <w:tc>
          <w:tcPr>
            <w:tcW w:w="3690" w:type="dxa"/>
            <w:gridSpan w:val="2"/>
            <w:tcBorders>
              <w:top w:val="nil"/>
              <w:left w:val="nil"/>
              <w:bottom w:val="nil"/>
              <w:right w:val="nil"/>
            </w:tcBorders>
          </w:tcPr>
          <w:p w14:paraId="3F128B8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457EB6D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DCA2DAA" w14:textId="77777777" w:rsidTr="00E830F0">
        <w:tc>
          <w:tcPr>
            <w:tcW w:w="3690" w:type="dxa"/>
            <w:gridSpan w:val="2"/>
            <w:tcBorders>
              <w:top w:val="nil"/>
              <w:left w:val="nil"/>
              <w:bottom w:val="nil"/>
              <w:right w:val="nil"/>
            </w:tcBorders>
          </w:tcPr>
          <w:p w14:paraId="176349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71578D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86761CB" w14:textId="77777777" w:rsidTr="00E830F0">
        <w:tc>
          <w:tcPr>
            <w:tcW w:w="3690" w:type="dxa"/>
            <w:gridSpan w:val="2"/>
            <w:tcBorders>
              <w:top w:val="nil"/>
              <w:left w:val="nil"/>
              <w:bottom w:val="nil"/>
              <w:right w:val="nil"/>
            </w:tcBorders>
          </w:tcPr>
          <w:p w14:paraId="0046D7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8BBD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EA23B6C" w14:textId="77777777" w:rsidTr="00E830F0">
        <w:tc>
          <w:tcPr>
            <w:tcW w:w="3690" w:type="dxa"/>
            <w:gridSpan w:val="2"/>
            <w:tcBorders>
              <w:top w:val="nil"/>
              <w:left w:val="nil"/>
              <w:bottom w:val="nil"/>
              <w:right w:val="nil"/>
            </w:tcBorders>
          </w:tcPr>
          <w:p w14:paraId="511F745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BF5EB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77C59A6" w14:textId="77777777" w:rsidTr="00E830F0">
        <w:tc>
          <w:tcPr>
            <w:tcW w:w="3690" w:type="dxa"/>
            <w:gridSpan w:val="2"/>
            <w:tcBorders>
              <w:top w:val="nil"/>
              <w:left w:val="nil"/>
              <w:bottom w:val="nil"/>
              <w:right w:val="nil"/>
            </w:tcBorders>
          </w:tcPr>
          <w:p w14:paraId="40CE720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AF86D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43DE72D" w14:textId="77777777" w:rsidTr="00E830F0">
        <w:tc>
          <w:tcPr>
            <w:tcW w:w="3690" w:type="dxa"/>
            <w:gridSpan w:val="2"/>
            <w:tcBorders>
              <w:top w:val="nil"/>
              <w:left w:val="nil"/>
              <w:bottom w:val="nil"/>
              <w:right w:val="nil"/>
            </w:tcBorders>
          </w:tcPr>
          <w:p w14:paraId="38880B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62FD65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3B6A9AC0" w14:textId="77777777" w:rsidTr="00E830F0">
        <w:tc>
          <w:tcPr>
            <w:tcW w:w="3690" w:type="dxa"/>
            <w:gridSpan w:val="2"/>
            <w:tcBorders>
              <w:top w:val="nil"/>
              <w:left w:val="nil"/>
              <w:bottom w:val="nil"/>
              <w:right w:val="nil"/>
            </w:tcBorders>
          </w:tcPr>
          <w:p w14:paraId="55DA659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6782D3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5D56C65" w14:textId="77777777" w:rsidTr="00E830F0">
        <w:tc>
          <w:tcPr>
            <w:tcW w:w="3690" w:type="dxa"/>
            <w:gridSpan w:val="2"/>
            <w:tcBorders>
              <w:top w:val="nil"/>
              <w:left w:val="nil"/>
              <w:bottom w:val="nil"/>
              <w:right w:val="nil"/>
            </w:tcBorders>
          </w:tcPr>
          <w:p w14:paraId="03BF8B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6556A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A28EFDE" w14:textId="77777777" w:rsidTr="00E830F0">
        <w:tc>
          <w:tcPr>
            <w:tcW w:w="9360" w:type="dxa"/>
            <w:gridSpan w:val="3"/>
            <w:tcBorders>
              <w:top w:val="nil"/>
              <w:left w:val="nil"/>
              <w:bottom w:val="nil"/>
              <w:right w:val="nil"/>
            </w:tcBorders>
          </w:tcPr>
          <w:p w14:paraId="17AC5A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lastRenderedPageBreak/>
              <w:t>Toelichting</w:t>
            </w:r>
          </w:p>
        </w:tc>
      </w:tr>
      <w:tr w:rsidR="00AB0ADA" w:rsidRPr="00BE10FF" w14:paraId="3CA7F481" w14:textId="77777777" w:rsidTr="00E830F0">
        <w:tc>
          <w:tcPr>
            <w:tcW w:w="450" w:type="dxa"/>
            <w:tcBorders>
              <w:top w:val="nil"/>
              <w:left w:val="nil"/>
              <w:bottom w:val="nil"/>
              <w:right w:val="nil"/>
            </w:tcBorders>
          </w:tcPr>
          <w:p w14:paraId="1F86F3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72D371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Bijvoorbeeld de URL naar de PDF waarmee een aanvraag op papier kan worden ingediend of de URL naar een formulier waarmee de webintake plaatsvindt.</w:t>
            </w:r>
          </w:p>
        </w:tc>
      </w:tr>
    </w:tbl>
    <w:p w14:paraId="125BCFB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Referentieproces</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5047102" w14:textId="77777777" w:rsidTr="00432413">
        <w:tc>
          <w:tcPr>
            <w:tcW w:w="3690" w:type="dxa"/>
            <w:gridSpan w:val="2"/>
            <w:tcBorders>
              <w:top w:val="nil"/>
              <w:left w:val="nil"/>
              <w:bottom w:val="nil"/>
              <w:right w:val="nil"/>
            </w:tcBorders>
          </w:tcPr>
          <w:p w14:paraId="673C1A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661" w:name="BKM_D29F4B87_DCB5_4fef_9910_3AB6251C688A"/>
            <w:bookmarkEnd w:id="2661"/>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07C7549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Referentieproces</w:t>
            </w:r>
            <w:r w:rsidRPr="00BE10FF">
              <w:rPr>
                <w:rFonts w:ascii="Arial" w:hAnsi="Arial" w:cs="Arial"/>
                <w:szCs w:val="20"/>
                <w:lang w:val="en-AU" w:eastAsia="en-US"/>
              </w:rPr>
              <w:fldChar w:fldCharType="end"/>
            </w:r>
          </w:p>
        </w:tc>
      </w:tr>
      <w:tr w:rsidR="00AB0ADA" w:rsidRPr="00BE10FF" w14:paraId="3E42D5A5" w14:textId="77777777" w:rsidTr="00432413">
        <w:tc>
          <w:tcPr>
            <w:tcW w:w="3690" w:type="dxa"/>
            <w:gridSpan w:val="2"/>
            <w:tcBorders>
              <w:top w:val="nil"/>
              <w:left w:val="nil"/>
              <w:bottom w:val="nil"/>
              <w:right w:val="nil"/>
            </w:tcBorders>
          </w:tcPr>
          <w:p w14:paraId="167018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577C16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3873238D" w14:textId="77777777" w:rsidTr="00432413">
        <w:tc>
          <w:tcPr>
            <w:tcW w:w="3690" w:type="dxa"/>
            <w:gridSpan w:val="2"/>
            <w:tcBorders>
              <w:top w:val="nil"/>
              <w:left w:val="nil"/>
              <w:bottom w:val="nil"/>
              <w:right w:val="nil"/>
            </w:tcBorders>
          </w:tcPr>
          <w:p w14:paraId="250AFD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31A23F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5156FA97" w14:textId="77777777" w:rsidTr="00432413">
        <w:tc>
          <w:tcPr>
            <w:tcW w:w="3690" w:type="dxa"/>
            <w:gridSpan w:val="2"/>
            <w:tcBorders>
              <w:top w:val="nil"/>
              <w:left w:val="nil"/>
              <w:bottom w:val="nil"/>
              <w:right w:val="nil"/>
            </w:tcBorders>
          </w:tcPr>
          <w:p w14:paraId="3427AA6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XML-tag</w:t>
            </w:r>
          </w:p>
        </w:tc>
        <w:tc>
          <w:tcPr>
            <w:tcW w:w="5670" w:type="dxa"/>
            <w:tcBorders>
              <w:top w:val="nil"/>
              <w:left w:val="nil"/>
              <w:bottom w:val="nil"/>
              <w:right w:val="nil"/>
            </w:tcBorders>
          </w:tcPr>
          <w:p w14:paraId="70C1AEAC"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referentieproces</w:t>
            </w:r>
          </w:p>
        </w:tc>
      </w:tr>
      <w:tr w:rsidR="00432413" w:rsidRPr="00BE10FF" w14:paraId="79474F3F" w14:textId="77777777" w:rsidTr="00432413">
        <w:tc>
          <w:tcPr>
            <w:tcW w:w="3690" w:type="dxa"/>
            <w:gridSpan w:val="2"/>
            <w:tcBorders>
              <w:top w:val="nil"/>
              <w:left w:val="nil"/>
              <w:bottom w:val="nil"/>
              <w:right w:val="nil"/>
            </w:tcBorders>
          </w:tcPr>
          <w:p w14:paraId="10D8414F"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34E2DFE"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Het Referentieproces dat ten grondslag ligt aan dit ZAAKTYPE.</w:t>
            </w:r>
            <w:r w:rsidRPr="00BE10FF">
              <w:rPr>
                <w:rFonts w:ascii="Arial" w:hAnsi="Arial" w:cs="Arial"/>
                <w:szCs w:val="20"/>
                <w:lang w:val="en-AU" w:eastAsia="en-US"/>
              </w:rPr>
              <w:fldChar w:fldCharType="end"/>
            </w:r>
          </w:p>
        </w:tc>
      </w:tr>
      <w:tr w:rsidR="00432413" w:rsidRPr="00BE10FF" w14:paraId="2431F404" w14:textId="77777777" w:rsidTr="00432413">
        <w:tc>
          <w:tcPr>
            <w:tcW w:w="3690" w:type="dxa"/>
            <w:gridSpan w:val="2"/>
            <w:tcBorders>
              <w:top w:val="nil"/>
              <w:left w:val="nil"/>
              <w:bottom w:val="nil"/>
              <w:right w:val="nil"/>
            </w:tcBorders>
          </w:tcPr>
          <w:p w14:paraId="3FB82C42"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1786A9EF"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C74C86">
              <w:rPr>
                <w:rFonts w:ascii="Arial" w:hAnsi="Arial" w:cs="Arial"/>
                <w:szCs w:val="20"/>
                <w:lang w:val="en-AU" w:eastAsia="en-US"/>
              </w:rPr>
              <w:t>KING</w:t>
            </w:r>
          </w:p>
        </w:tc>
      </w:tr>
      <w:tr w:rsidR="00AB0ADA" w:rsidRPr="00BE10FF" w14:paraId="4782BF19" w14:textId="77777777" w:rsidTr="00432413">
        <w:tc>
          <w:tcPr>
            <w:tcW w:w="3690" w:type="dxa"/>
            <w:gridSpan w:val="2"/>
            <w:tcBorders>
              <w:top w:val="nil"/>
              <w:left w:val="nil"/>
              <w:bottom w:val="nil"/>
              <w:right w:val="nil"/>
            </w:tcBorders>
          </w:tcPr>
          <w:p w14:paraId="2B6B0E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50AB9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3D9B6EE" w14:textId="77777777" w:rsidTr="00432413">
        <w:tc>
          <w:tcPr>
            <w:tcW w:w="3690" w:type="dxa"/>
            <w:gridSpan w:val="2"/>
            <w:tcBorders>
              <w:top w:val="nil"/>
              <w:left w:val="nil"/>
              <w:bottom w:val="nil"/>
              <w:right w:val="nil"/>
            </w:tcBorders>
          </w:tcPr>
          <w:p w14:paraId="7DEA0F5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175ADCE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2D257F76" w14:textId="77777777" w:rsidTr="00432413">
        <w:tc>
          <w:tcPr>
            <w:tcW w:w="3690" w:type="dxa"/>
            <w:gridSpan w:val="2"/>
            <w:tcBorders>
              <w:top w:val="nil"/>
              <w:left w:val="nil"/>
              <w:bottom w:val="nil"/>
              <w:right w:val="nil"/>
            </w:tcBorders>
          </w:tcPr>
          <w:p w14:paraId="224B8B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7373CD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54DE91A3" w14:textId="77777777" w:rsidTr="00432413">
        <w:tc>
          <w:tcPr>
            <w:tcW w:w="3690" w:type="dxa"/>
            <w:gridSpan w:val="2"/>
            <w:tcBorders>
              <w:top w:val="nil"/>
              <w:left w:val="nil"/>
              <w:bottom w:val="nil"/>
              <w:right w:val="nil"/>
            </w:tcBorders>
          </w:tcPr>
          <w:p w14:paraId="1297A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E21E1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A5DD22F" w14:textId="77777777" w:rsidTr="00432413">
        <w:tc>
          <w:tcPr>
            <w:tcW w:w="3690" w:type="dxa"/>
            <w:gridSpan w:val="2"/>
            <w:tcBorders>
              <w:top w:val="nil"/>
              <w:left w:val="nil"/>
              <w:bottom w:val="nil"/>
              <w:right w:val="nil"/>
            </w:tcBorders>
          </w:tcPr>
          <w:p w14:paraId="798602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252C950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7E7808C" w14:textId="77777777" w:rsidTr="00432413">
        <w:tc>
          <w:tcPr>
            <w:tcW w:w="3690" w:type="dxa"/>
            <w:gridSpan w:val="2"/>
            <w:tcBorders>
              <w:top w:val="nil"/>
              <w:left w:val="nil"/>
              <w:bottom w:val="nil"/>
              <w:right w:val="nil"/>
            </w:tcBorders>
          </w:tcPr>
          <w:p w14:paraId="3C5528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29F004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57615305" w14:textId="77777777" w:rsidTr="00432413">
        <w:tc>
          <w:tcPr>
            <w:tcW w:w="3690" w:type="dxa"/>
            <w:gridSpan w:val="2"/>
            <w:tcBorders>
              <w:top w:val="nil"/>
              <w:left w:val="nil"/>
              <w:bottom w:val="nil"/>
              <w:right w:val="nil"/>
            </w:tcBorders>
          </w:tcPr>
          <w:p w14:paraId="073B73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ED333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227DD5B" w14:textId="77777777" w:rsidTr="00432413">
        <w:tc>
          <w:tcPr>
            <w:tcW w:w="3690" w:type="dxa"/>
            <w:gridSpan w:val="2"/>
            <w:tcBorders>
              <w:top w:val="nil"/>
              <w:left w:val="nil"/>
              <w:bottom w:val="nil"/>
              <w:right w:val="nil"/>
            </w:tcBorders>
          </w:tcPr>
          <w:p w14:paraId="4BBAD8E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A2114C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p>
        </w:tc>
      </w:tr>
      <w:tr w:rsidR="00AB0ADA" w:rsidRPr="00BE10FF" w14:paraId="5A585E39" w14:textId="77777777" w:rsidTr="00432413">
        <w:tc>
          <w:tcPr>
            <w:tcW w:w="3690" w:type="dxa"/>
            <w:gridSpan w:val="2"/>
            <w:tcBorders>
              <w:top w:val="nil"/>
              <w:left w:val="nil"/>
              <w:bottom w:val="nil"/>
              <w:right w:val="nil"/>
            </w:tcBorders>
          </w:tcPr>
          <w:p w14:paraId="0E63C09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3DFC3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49068494" w14:textId="77777777" w:rsidTr="00432413">
        <w:tc>
          <w:tcPr>
            <w:tcW w:w="3690" w:type="dxa"/>
            <w:gridSpan w:val="2"/>
            <w:tcBorders>
              <w:top w:val="nil"/>
              <w:left w:val="nil"/>
              <w:bottom w:val="nil"/>
              <w:right w:val="nil"/>
            </w:tcBorders>
          </w:tcPr>
          <w:p w14:paraId="0B238AB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6D8CAE4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49DB4D9A" w14:textId="77777777" w:rsidTr="00432413">
        <w:tc>
          <w:tcPr>
            <w:tcW w:w="9360" w:type="dxa"/>
            <w:gridSpan w:val="3"/>
            <w:tcBorders>
              <w:top w:val="nil"/>
              <w:left w:val="nil"/>
              <w:bottom w:val="nil"/>
              <w:right w:val="nil"/>
            </w:tcBorders>
          </w:tcPr>
          <w:p w14:paraId="1A18F0D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0A5BF01C" w14:textId="77777777" w:rsidTr="00432413">
        <w:tc>
          <w:tcPr>
            <w:tcW w:w="450" w:type="dxa"/>
            <w:tcBorders>
              <w:top w:val="nil"/>
              <w:left w:val="nil"/>
              <w:bottom w:val="nil"/>
              <w:right w:val="nil"/>
            </w:tcBorders>
          </w:tcPr>
          <w:p w14:paraId="7D3CF85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70F206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662" w:name="BKM_37829A05_88A7_4a54_A05B_9FDB752FFBD4"/>
    <w:bookmarkEnd w:id="2662"/>
    <w:p w14:paraId="041714FA"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Naam</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Referentieproces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75AD8604" w14:textId="77777777" w:rsidTr="00E830F0">
        <w:tc>
          <w:tcPr>
            <w:tcW w:w="3690" w:type="dxa"/>
            <w:gridSpan w:val="2"/>
            <w:tcBorders>
              <w:top w:val="nil"/>
              <w:left w:val="nil"/>
              <w:bottom w:val="nil"/>
              <w:right w:val="nil"/>
            </w:tcBorders>
          </w:tcPr>
          <w:p w14:paraId="048C742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1B50613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073403D0" w14:textId="77777777" w:rsidTr="00E830F0">
        <w:tc>
          <w:tcPr>
            <w:tcW w:w="3690" w:type="dxa"/>
            <w:gridSpan w:val="2"/>
            <w:tcBorders>
              <w:top w:val="nil"/>
              <w:left w:val="nil"/>
              <w:bottom w:val="nil"/>
              <w:right w:val="nil"/>
            </w:tcBorders>
          </w:tcPr>
          <w:p w14:paraId="1CFB32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6BDC8DA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29F4C91F" w14:textId="77777777" w:rsidTr="00E830F0">
        <w:tc>
          <w:tcPr>
            <w:tcW w:w="3690" w:type="dxa"/>
            <w:gridSpan w:val="2"/>
            <w:tcBorders>
              <w:top w:val="nil"/>
              <w:left w:val="nil"/>
              <w:bottom w:val="nil"/>
              <w:right w:val="nil"/>
            </w:tcBorders>
          </w:tcPr>
          <w:p w14:paraId="7182EDA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6E3BDC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EF06F26" w14:textId="77777777" w:rsidTr="00E830F0">
        <w:tc>
          <w:tcPr>
            <w:tcW w:w="3690" w:type="dxa"/>
            <w:gridSpan w:val="2"/>
            <w:tcBorders>
              <w:top w:val="nil"/>
              <w:left w:val="nil"/>
              <w:bottom w:val="nil"/>
              <w:right w:val="nil"/>
            </w:tcBorders>
          </w:tcPr>
          <w:p w14:paraId="2ED482D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29ABCD5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naam</w:t>
            </w:r>
            <w:r w:rsidRPr="00BE10FF">
              <w:rPr>
                <w:rFonts w:ascii="Arial" w:hAnsi="Arial" w:cs="Arial"/>
                <w:szCs w:val="20"/>
                <w:lang w:val="en-AU" w:eastAsia="en-US"/>
              </w:rPr>
              <w:fldChar w:fldCharType="end"/>
            </w:r>
          </w:p>
        </w:tc>
      </w:tr>
      <w:tr w:rsidR="00AB0ADA" w:rsidRPr="00BE10FF" w14:paraId="5DFEE7AA" w14:textId="77777777" w:rsidTr="00E830F0">
        <w:tc>
          <w:tcPr>
            <w:tcW w:w="3690" w:type="dxa"/>
            <w:gridSpan w:val="2"/>
            <w:tcBorders>
              <w:top w:val="nil"/>
              <w:left w:val="nil"/>
              <w:bottom w:val="nil"/>
              <w:right w:val="nil"/>
            </w:tcBorders>
          </w:tcPr>
          <w:p w14:paraId="28E4CC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6C8C50A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naam van het Referentieproces.</w:t>
            </w:r>
            <w:r w:rsidRPr="00BE10FF">
              <w:rPr>
                <w:rFonts w:ascii="Arial" w:hAnsi="Arial" w:cs="Arial"/>
                <w:szCs w:val="20"/>
                <w:lang w:val="en-AU" w:eastAsia="en-US"/>
              </w:rPr>
              <w:fldChar w:fldCharType="end"/>
            </w:r>
          </w:p>
        </w:tc>
      </w:tr>
      <w:tr w:rsidR="00AB0ADA" w:rsidRPr="00BE10FF" w14:paraId="144CF01B" w14:textId="77777777" w:rsidTr="00E830F0">
        <w:tc>
          <w:tcPr>
            <w:tcW w:w="3690" w:type="dxa"/>
            <w:gridSpan w:val="2"/>
            <w:tcBorders>
              <w:top w:val="nil"/>
              <w:left w:val="nil"/>
              <w:bottom w:val="nil"/>
              <w:right w:val="nil"/>
            </w:tcBorders>
          </w:tcPr>
          <w:p w14:paraId="170A4C3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11B6D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73B11CF" w14:textId="77777777" w:rsidTr="00E830F0">
        <w:tc>
          <w:tcPr>
            <w:tcW w:w="3690" w:type="dxa"/>
            <w:gridSpan w:val="2"/>
            <w:tcBorders>
              <w:top w:val="nil"/>
              <w:left w:val="nil"/>
              <w:bottom w:val="nil"/>
              <w:right w:val="nil"/>
            </w:tcBorders>
          </w:tcPr>
          <w:p w14:paraId="66A401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3CDA214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67A0E518" w14:textId="77777777" w:rsidTr="00E830F0">
        <w:tc>
          <w:tcPr>
            <w:tcW w:w="3690" w:type="dxa"/>
            <w:gridSpan w:val="2"/>
            <w:tcBorders>
              <w:top w:val="nil"/>
              <w:left w:val="nil"/>
              <w:bottom w:val="nil"/>
              <w:right w:val="nil"/>
            </w:tcBorders>
          </w:tcPr>
          <w:p w14:paraId="5026FF7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0322C30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777C0246" w14:textId="77777777" w:rsidTr="00E830F0">
        <w:tc>
          <w:tcPr>
            <w:tcW w:w="3690" w:type="dxa"/>
            <w:gridSpan w:val="2"/>
            <w:tcBorders>
              <w:top w:val="nil"/>
              <w:left w:val="nil"/>
              <w:bottom w:val="nil"/>
              <w:right w:val="nil"/>
            </w:tcBorders>
          </w:tcPr>
          <w:p w14:paraId="2281A5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2BFE9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24273F09" w14:textId="77777777" w:rsidTr="00E830F0">
        <w:tc>
          <w:tcPr>
            <w:tcW w:w="3690" w:type="dxa"/>
            <w:gridSpan w:val="2"/>
            <w:tcBorders>
              <w:top w:val="nil"/>
              <w:left w:val="nil"/>
              <w:bottom w:val="nil"/>
              <w:right w:val="nil"/>
            </w:tcBorders>
          </w:tcPr>
          <w:p w14:paraId="6B7037B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4B15F3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AE90116" w14:textId="77777777" w:rsidTr="00E830F0">
        <w:tc>
          <w:tcPr>
            <w:tcW w:w="3690" w:type="dxa"/>
            <w:gridSpan w:val="2"/>
            <w:tcBorders>
              <w:top w:val="nil"/>
              <w:left w:val="nil"/>
              <w:bottom w:val="nil"/>
              <w:right w:val="nil"/>
            </w:tcBorders>
          </w:tcPr>
          <w:p w14:paraId="10AA11D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677B29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754F722" w14:textId="77777777" w:rsidTr="00E830F0">
        <w:tc>
          <w:tcPr>
            <w:tcW w:w="3690" w:type="dxa"/>
            <w:gridSpan w:val="2"/>
            <w:tcBorders>
              <w:top w:val="nil"/>
              <w:left w:val="nil"/>
              <w:bottom w:val="nil"/>
              <w:right w:val="nil"/>
            </w:tcBorders>
          </w:tcPr>
          <w:p w14:paraId="57DBAE9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1C5AB9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957F8EE" w14:textId="77777777" w:rsidTr="00E830F0">
        <w:tc>
          <w:tcPr>
            <w:tcW w:w="3690" w:type="dxa"/>
            <w:gridSpan w:val="2"/>
            <w:tcBorders>
              <w:top w:val="nil"/>
              <w:left w:val="nil"/>
              <w:bottom w:val="nil"/>
              <w:right w:val="nil"/>
            </w:tcBorders>
          </w:tcPr>
          <w:p w14:paraId="5199921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B85714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B84AB3D" w14:textId="77777777" w:rsidTr="00E830F0">
        <w:tc>
          <w:tcPr>
            <w:tcW w:w="3690" w:type="dxa"/>
            <w:gridSpan w:val="2"/>
            <w:tcBorders>
              <w:top w:val="nil"/>
              <w:left w:val="nil"/>
              <w:bottom w:val="nil"/>
              <w:right w:val="nil"/>
            </w:tcBorders>
          </w:tcPr>
          <w:p w14:paraId="5EF57C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0AA8DF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B7E1594" w14:textId="77777777" w:rsidTr="00E830F0">
        <w:tc>
          <w:tcPr>
            <w:tcW w:w="3690" w:type="dxa"/>
            <w:gridSpan w:val="2"/>
            <w:tcBorders>
              <w:top w:val="nil"/>
              <w:left w:val="nil"/>
              <w:bottom w:val="nil"/>
              <w:right w:val="nil"/>
            </w:tcBorders>
          </w:tcPr>
          <w:p w14:paraId="7BAA0A1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4552FB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F1391FD" w14:textId="77777777" w:rsidTr="00E830F0">
        <w:tc>
          <w:tcPr>
            <w:tcW w:w="3690" w:type="dxa"/>
            <w:gridSpan w:val="2"/>
            <w:tcBorders>
              <w:top w:val="nil"/>
              <w:left w:val="nil"/>
              <w:bottom w:val="nil"/>
              <w:right w:val="nil"/>
            </w:tcBorders>
          </w:tcPr>
          <w:p w14:paraId="4F0E993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E19CE7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4C364CD4" w14:textId="77777777" w:rsidTr="00E830F0">
        <w:tc>
          <w:tcPr>
            <w:tcW w:w="3690" w:type="dxa"/>
            <w:gridSpan w:val="2"/>
            <w:tcBorders>
              <w:top w:val="nil"/>
              <w:left w:val="nil"/>
              <w:bottom w:val="nil"/>
              <w:right w:val="nil"/>
            </w:tcBorders>
          </w:tcPr>
          <w:p w14:paraId="6CD4650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2B35DB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B9D31C1" w14:textId="77777777" w:rsidTr="00E830F0">
        <w:tc>
          <w:tcPr>
            <w:tcW w:w="3690" w:type="dxa"/>
            <w:gridSpan w:val="2"/>
            <w:tcBorders>
              <w:top w:val="nil"/>
              <w:left w:val="nil"/>
              <w:bottom w:val="nil"/>
              <w:right w:val="nil"/>
            </w:tcBorders>
          </w:tcPr>
          <w:p w14:paraId="5A2E4F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3DAB31A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967D30A" w14:textId="77777777" w:rsidTr="00E830F0">
        <w:tc>
          <w:tcPr>
            <w:tcW w:w="9360" w:type="dxa"/>
            <w:gridSpan w:val="3"/>
            <w:tcBorders>
              <w:top w:val="nil"/>
              <w:left w:val="nil"/>
              <w:bottom w:val="nil"/>
              <w:right w:val="nil"/>
            </w:tcBorders>
          </w:tcPr>
          <w:p w14:paraId="088AA1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987A86E" w14:textId="77777777" w:rsidTr="00E830F0">
        <w:tc>
          <w:tcPr>
            <w:tcW w:w="450" w:type="dxa"/>
            <w:tcBorders>
              <w:top w:val="nil"/>
              <w:left w:val="nil"/>
              <w:bottom w:val="nil"/>
              <w:right w:val="nil"/>
            </w:tcBorders>
          </w:tcPr>
          <w:p w14:paraId="2F1804E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7808C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663" w:name="BKM_BAE5173A_044C_4ca4_98A0_FACE70149BAB"/>
    <w:bookmarkEnd w:id="2663"/>
    <w:p w14:paraId="545541E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Link</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Referentieproces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4E32AD2D" w14:textId="77777777" w:rsidTr="00E830F0">
        <w:tc>
          <w:tcPr>
            <w:tcW w:w="3690" w:type="dxa"/>
            <w:gridSpan w:val="2"/>
            <w:tcBorders>
              <w:top w:val="nil"/>
              <w:left w:val="nil"/>
              <w:bottom w:val="nil"/>
              <w:right w:val="nil"/>
            </w:tcBorders>
          </w:tcPr>
          <w:p w14:paraId="65CF03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14:paraId="51BCAC8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01B987D0" w14:textId="77777777" w:rsidTr="00E830F0">
        <w:tc>
          <w:tcPr>
            <w:tcW w:w="3690" w:type="dxa"/>
            <w:gridSpan w:val="2"/>
            <w:tcBorders>
              <w:top w:val="nil"/>
              <w:left w:val="nil"/>
              <w:bottom w:val="nil"/>
              <w:right w:val="nil"/>
            </w:tcBorders>
          </w:tcPr>
          <w:p w14:paraId="092A68C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3B031E9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6A8CFEC" w14:textId="77777777" w:rsidTr="00E830F0">
        <w:tc>
          <w:tcPr>
            <w:tcW w:w="3690" w:type="dxa"/>
            <w:gridSpan w:val="2"/>
            <w:tcBorders>
              <w:top w:val="nil"/>
              <w:left w:val="nil"/>
              <w:bottom w:val="nil"/>
              <w:right w:val="nil"/>
            </w:tcBorders>
          </w:tcPr>
          <w:p w14:paraId="459BDAD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726CD9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6CC1880" w14:textId="77777777" w:rsidTr="00E830F0">
        <w:tc>
          <w:tcPr>
            <w:tcW w:w="3690" w:type="dxa"/>
            <w:gridSpan w:val="2"/>
            <w:tcBorders>
              <w:top w:val="nil"/>
              <w:left w:val="nil"/>
              <w:bottom w:val="nil"/>
              <w:right w:val="nil"/>
            </w:tcBorders>
          </w:tcPr>
          <w:p w14:paraId="453D7CE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62EE9B6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link</w:t>
            </w:r>
            <w:r w:rsidRPr="00BE10FF">
              <w:rPr>
                <w:rFonts w:ascii="Arial" w:hAnsi="Arial" w:cs="Arial"/>
                <w:szCs w:val="20"/>
                <w:lang w:val="en-AU" w:eastAsia="en-US"/>
              </w:rPr>
              <w:fldChar w:fldCharType="end"/>
            </w:r>
          </w:p>
        </w:tc>
      </w:tr>
      <w:tr w:rsidR="00AB0ADA" w:rsidRPr="00BE10FF" w14:paraId="1E467B0C" w14:textId="77777777" w:rsidTr="00E830F0">
        <w:tc>
          <w:tcPr>
            <w:tcW w:w="3690" w:type="dxa"/>
            <w:gridSpan w:val="2"/>
            <w:tcBorders>
              <w:top w:val="nil"/>
              <w:left w:val="nil"/>
              <w:bottom w:val="nil"/>
              <w:right w:val="nil"/>
            </w:tcBorders>
          </w:tcPr>
          <w:p w14:paraId="0ED4EA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9279331"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URL naar de beschrijving van het Referentieproces.</w:t>
            </w:r>
            <w:r w:rsidRPr="00BE10FF">
              <w:rPr>
                <w:rFonts w:ascii="Arial" w:hAnsi="Arial" w:cs="Arial"/>
                <w:szCs w:val="20"/>
                <w:lang w:val="en-AU" w:eastAsia="en-US"/>
              </w:rPr>
              <w:fldChar w:fldCharType="end"/>
            </w:r>
          </w:p>
        </w:tc>
      </w:tr>
      <w:tr w:rsidR="00AB0ADA" w:rsidRPr="00BE10FF" w14:paraId="7D3A96B5" w14:textId="77777777" w:rsidTr="00E830F0">
        <w:tc>
          <w:tcPr>
            <w:tcW w:w="3690" w:type="dxa"/>
            <w:gridSpan w:val="2"/>
            <w:tcBorders>
              <w:top w:val="nil"/>
              <w:left w:val="nil"/>
              <w:bottom w:val="nil"/>
              <w:right w:val="nil"/>
            </w:tcBorders>
          </w:tcPr>
          <w:p w14:paraId="10EB305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29AA16D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0ECB341" w14:textId="77777777" w:rsidTr="00E830F0">
        <w:tc>
          <w:tcPr>
            <w:tcW w:w="3690" w:type="dxa"/>
            <w:gridSpan w:val="2"/>
            <w:tcBorders>
              <w:top w:val="nil"/>
              <w:left w:val="nil"/>
              <w:bottom w:val="nil"/>
              <w:right w:val="nil"/>
            </w:tcBorders>
          </w:tcPr>
          <w:p w14:paraId="4BB499D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6A7E78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1B1FBCF8" w14:textId="77777777" w:rsidTr="00E830F0">
        <w:tc>
          <w:tcPr>
            <w:tcW w:w="3690" w:type="dxa"/>
            <w:gridSpan w:val="2"/>
            <w:tcBorders>
              <w:top w:val="nil"/>
              <w:left w:val="nil"/>
              <w:bottom w:val="nil"/>
              <w:right w:val="nil"/>
            </w:tcBorders>
          </w:tcPr>
          <w:p w14:paraId="63A57E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EE8916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anyURL</w:t>
            </w:r>
            <w:r w:rsidRPr="00BE10FF">
              <w:rPr>
                <w:rFonts w:ascii="Arial" w:hAnsi="Arial" w:cs="Arial"/>
                <w:szCs w:val="20"/>
                <w:lang w:val="en-AU" w:eastAsia="en-US"/>
              </w:rPr>
              <w:fldChar w:fldCharType="end"/>
            </w:r>
          </w:p>
        </w:tc>
      </w:tr>
      <w:tr w:rsidR="00AB0ADA" w:rsidRPr="00BE10FF" w14:paraId="492074A0" w14:textId="77777777" w:rsidTr="00E830F0">
        <w:tc>
          <w:tcPr>
            <w:tcW w:w="3690" w:type="dxa"/>
            <w:gridSpan w:val="2"/>
            <w:tcBorders>
              <w:top w:val="nil"/>
              <w:left w:val="nil"/>
              <w:bottom w:val="nil"/>
              <w:right w:val="nil"/>
            </w:tcBorders>
          </w:tcPr>
          <w:p w14:paraId="2BA13C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3A196B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geldige URL van de beschrijving van het Referentieproces.</w:t>
            </w:r>
          </w:p>
        </w:tc>
      </w:tr>
      <w:tr w:rsidR="00AB0ADA" w:rsidRPr="00BE10FF" w14:paraId="0D2F4E77" w14:textId="77777777" w:rsidTr="00E830F0">
        <w:tc>
          <w:tcPr>
            <w:tcW w:w="3690" w:type="dxa"/>
            <w:gridSpan w:val="2"/>
            <w:tcBorders>
              <w:top w:val="nil"/>
              <w:left w:val="nil"/>
              <w:bottom w:val="nil"/>
              <w:right w:val="nil"/>
            </w:tcBorders>
          </w:tcPr>
          <w:p w14:paraId="7D26FF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C1783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65CA02C" w14:textId="77777777" w:rsidTr="00E830F0">
        <w:tc>
          <w:tcPr>
            <w:tcW w:w="3690" w:type="dxa"/>
            <w:gridSpan w:val="2"/>
            <w:tcBorders>
              <w:top w:val="nil"/>
              <w:left w:val="nil"/>
              <w:bottom w:val="nil"/>
              <w:right w:val="nil"/>
            </w:tcBorders>
          </w:tcPr>
          <w:p w14:paraId="6AE1DEA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626B7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D3685C2" w14:textId="77777777" w:rsidTr="00E830F0">
        <w:tc>
          <w:tcPr>
            <w:tcW w:w="3690" w:type="dxa"/>
            <w:gridSpan w:val="2"/>
            <w:tcBorders>
              <w:top w:val="nil"/>
              <w:left w:val="nil"/>
              <w:bottom w:val="nil"/>
              <w:right w:val="nil"/>
            </w:tcBorders>
          </w:tcPr>
          <w:p w14:paraId="6A798C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541E65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D0BA985" w14:textId="77777777" w:rsidTr="00E830F0">
        <w:tc>
          <w:tcPr>
            <w:tcW w:w="3690" w:type="dxa"/>
            <w:gridSpan w:val="2"/>
            <w:tcBorders>
              <w:top w:val="nil"/>
              <w:left w:val="nil"/>
              <w:bottom w:val="nil"/>
              <w:right w:val="nil"/>
            </w:tcBorders>
          </w:tcPr>
          <w:p w14:paraId="1FB63F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DA8BA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6EF14377" w14:textId="77777777" w:rsidTr="00E830F0">
        <w:tc>
          <w:tcPr>
            <w:tcW w:w="3690" w:type="dxa"/>
            <w:gridSpan w:val="2"/>
            <w:tcBorders>
              <w:top w:val="nil"/>
              <w:left w:val="nil"/>
              <w:bottom w:val="nil"/>
              <w:right w:val="nil"/>
            </w:tcBorders>
          </w:tcPr>
          <w:p w14:paraId="03732BA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745EABC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3A232AB" w14:textId="77777777" w:rsidTr="00E830F0">
        <w:tc>
          <w:tcPr>
            <w:tcW w:w="3690" w:type="dxa"/>
            <w:gridSpan w:val="2"/>
            <w:tcBorders>
              <w:top w:val="nil"/>
              <w:left w:val="nil"/>
              <w:bottom w:val="nil"/>
              <w:right w:val="nil"/>
            </w:tcBorders>
          </w:tcPr>
          <w:p w14:paraId="38B619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3CF950E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A4110E6" w14:textId="77777777" w:rsidTr="00E830F0">
        <w:tc>
          <w:tcPr>
            <w:tcW w:w="3690" w:type="dxa"/>
            <w:gridSpan w:val="2"/>
            <w:tcBorders>
              <w:top w:val="nil"/>
              <w:left w:val="nil"/>
              <w:bottom w:val="nil"/>
              <w:right w:val="nil"/>
            </w:tcBorders>
          </w:tcPr>
          <w:p w14:paraId="407EA82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5605DEC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50950A95" w14:textId="77777777" w:rsidTr="00E830F0">
        <w:tc>
          <w:tcPr>
            <w:tcW w:w="3690" w:type="dxa"/>
            <w:gridSpan w:val="2"/>
            <w:tcBorders>
              <w:top w:val="nil"/>
              <w:left w:val="nil"/>
              <w:bottom w:val="nil"/>
              <w:right w:val="nil"/>
            </w:tcBorders>
          </w:tcPr>
          <w:p w14:paraId="6D322AC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89F413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7A2C0704" w14:textId="77777777" w:rsidTr="00E830F0">
        <w:tc>
          <w:tcPr>
            <w:tcW w:w="3690" w:type="dxa"/>
            <w:gridSpan w:val="2"/>
            <w:tcBorders>
              <w:top w:val="nil"/>
              <w:left w:val="nil"/>
              <w:bottom w:val="nil"/>
              <w:right w:val="nil"/>
            </w:tcBorders>
          </w:tcPr>
          <w:p w14:paraId="00C3D3C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73A0C82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17A37426" w14:textId="77777777" w:rsidTr="00E830F0">
        <w:tc>
          <w:tcPr>
            <w:tcW w:w="9360" w:type="dxa"/>
            <w:gridSpan w:val="3"/>
            <w:tcBorders>
              <w:top w:val="nil"/>
              <w:left w:val="nil"/>
              <w:bottom w:val="nil"/>
              <w:right w:val="nil"/>
            </w:tcBorders>
          </w:tcPr>
          <w:p w14:paraId="061611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F5B16ED" w14:textId="77777777" w:rsidTr="00E830F0">
        <w:tc>
          <w:tcPr>
            <w:tcW w:w="450" w:type="dxa"/>
            <w:tcBorders>
              <w:top w:val="nil"/>
              <w:left w:val="nil"/>
              <w:bottom w:val="nil"/>
              <w:right w:val="nil"/>
            </w:tcBorders>
          </w:tcPr>
          <w:p w14:paraId="74AB84D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7314C8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648B8DF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Verantwoordingsrelatie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CF138A0" w14:textId="77777777" w:rsidTr="00E830F0">
        <w:trPr>
          <w:trHeight w:val="230"/>
        </w:trPr>
        <w:tc>
          <w:tcPr>
            <w:tcW w:w="3330" w:type="dxa"/>
            <w:gridSpan w:val="2"/>
            <w:tcBorders>
              <w:top w:val="nil"/>
              <w:left w:val="nil"/>
              <w:bottom w:val="nil"/>
              <w:right w:val="nil"/>
            </w:tcBorders>
          </w:tcPr>
          <w:p w14:paraId="58D301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1EF1B2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Verantwoordingsrelatie</w:t>
            </w:r>
            <w:r w:rsidRPr="00BE10FF">
              <w:rPr>
                <w:rFonts w:ascii="Arial" w:hAnsi="Arial" w:cs="Arial"/>
                <w:szCs w:val="24"/>
                <w:lang w:val="en-AU" w:eastAsia="en-US"/>
              </w:rPr>
              <w:fldChar w:fldCharType="end"/>
            </w:r>
          </w:p>
        </w:tc>
      </w:tr>
      <w:tr w:rsidR="00AB0ADA" w:rsidRPr="00BE10FF" w14:paraId="2E5DACC5" w14:textId="77777777" w:rsidTr="00E830F0">
        <w:tc>
          <w:tcPr>
            <w:tcW w:w="3330" w:type="dxa"/>
            <w:gridSpan w:val="2"/>
            <w:tcBorders>
              <w:top w:val="nil"/>
              <w:left w:val="nil"/>
              <w:bottom w:val="nil"/>
              <w:right w:val="nil"/>
            </w:tcBorders>
          </w:tcPr>
          <w:p w14:paraId="0D1638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87BBF1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5F72C3D" w14:textId="77777777" w:rsidTr="00E830F0">
        <w:tc>
          <w:tcPr>
            <w:tcW w:w="3330" w:type="dxa"/>
            <w:gridSpan w:val="2"/>
            <w:tcBorders>
              <w:top w:val="nil"/>
              <w:left w:val="nil"/>
              <w:bottom w:val="nil"/>
              <w:right w:val="nil"/>
            </w:tcBorders>
          </w:tcPr>
          <w:p w14:paraId="5AB9C0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32964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3D3EF7B" w14:textId="77777777" w:rsidTr="00E830F0">
        <w:tc>
          <w:tcPr>
            <w:tcW w:w="3330" w:type="dxa"/>
            <w:gridSpan w:val="2"/>
            <w:tcBorders>
              <w:top w:val="nil"/>
              <w:left w:val="nil"/>
              <w:bottom w:val="nil"/>
              <w:right w:val="nil"/>
            </w:tcBorders>
          </w:tcPr>
          <w:p w14:paraId="7668DCD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FED75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verantwoordingsrelatie</w:t>
            </w:r>
            <w:r w:rsidRPr="00BE10FF">
              <w:rPr>
                <w:rFonts w:ascii="Arial" w:hAnsi="Arial" w:cs="Arial"/>
                <w:szCs w:val="24"/>
                <w:lang w:val="en-AU" w:eastAsia="en-US"/>
              </w:rPr>
              <w:fldChar w:fldCharType="end"/>
            </w:r>
          </w:p>
        </w:tc>
      </w:tr>
      <w:tr w:rsidR="00AB0ADA" w:rsidRPr="00BE10FF" w14:paraId="000C0C9B" w14:textId="77777777" w:rsidTr="00E830F0">
        <w:tc>
          <w:tcPr>
            <w:tcW w:w="3330" w:type="dxa"/>
            <w:gridSpan w:val="2"/>
            <w:tcBorders>
              <w:top w:val="nil"/>
              <w:left w:val="nil"/>
              <w:bottom w:val="nil"/>
              <w:right w:val="nil"/>
            </w:tcBorders>
          </w:tcPr>
          <w:p w14:paraId="34971E9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47D900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relatie tussen ZAAKen van dit ZAAKTYPE en de beleidsmatige en/of financiële verantwoording.</w:t>
            </w:r>
            <w:r w:rsidRPr="00BE10FF">
              <w:rPr>
                <w:rFonts w:ascii="Arial" w:hAnsi="Arial" w:cs="Arial"/>
                <w:szCs w:val="24"/>
                <w:lang w:val="en-AU" w:eastAsia="en-US"/>
              </w:rPr>
              <w:fldChar w:fldCharType="end"/>
            </w:r>
          </w:p>
        </w:tc>
      </w:tr>
      <w:tr w:rsidR="00AB0ADA" w:rsidRPr="00BE10FF" w14:paraId="58EB9CDC" w14:textId="77777777" w:rsidTr="00E830F0">
        <w:trPr>
          <w:trHeight w:val="230"/>
        </w:trPr>
        <w:tc>
          <w:tcPr>
            <w:tcW w:w="3330" w:type="dxa"/>
            <w:gridSpan w:val="2"/>
            <w:tcBorders>
              <w:top w:val="nil"/>
              <w:left w:val="nil"/>
              <w:bottom w:val="nil"/>
              <w:right w:val="nil"/>
            </w:tcBorders>
          </w:tcPr>
          <w:p w14:paraId="694C4D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F472F3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B03F651" w14:textId="77777777" w:rsidTr="00E830F0">
        <w:tc>
          <w:tcPr>
            <w:tcW w:w="3330" w:type="dxa"/>
            <w:gridSpan w:val="2"/>
            <w:tcBorders>
              <w:top w:val="nil"/>
              <w:left w:val="nil"/>
              <w:bottom w:val="nil"/>
              <w:right w:val="nil"/>
            </w:tcBorders>
          </w:tcPr>
          <w:p w14:paraId="61ED87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065C3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29A159F" w14:textId="77777777" w:rsidTr="00E830F0">
        <w:tc>
          <w:tcPr>
            <w:tcW w:w="3330" w:type="dxa"/>
            <w:gridSpan w:val="2"/>
            <w:tcBorders>
              <w:top w:val="nil"/>
              <w:left w:val="nil"/>
              <w:bottom w:val="nil"/>
              <w:right w:val="nil"/>
            </w:tcBorders>
          </w:tcPr>
          <w:p w14:paraId="320D31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F4058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AN40</w:t>
            </w:r>
            <w:r w:rsidRPr="00BE10FF">
              <w:rPr>
                <w:rFonts w:ascii="Arial" w:hAnsi="Arial" w:cs="Arial"/>
                <w:szCs w:val="24"/>
                <w:lang w:val="en-AU" w:eastAsia="en-US"/>
              </w:rPr>
              <w:fldChar w:fldCharType="end"/>
            </w:r>
          </w:p>
        </w:tc>
      </w:tr>
      <w:tr w:rsidR="00AB0ADA" w:rsidRPr="00BE10FF" w14:paraId="32771E9B" w14:textId="77777777" w:rsidTr="00E830F0">
        <w:trPr>
          <w:trHeight w:val="230"/>
        </w:trPr>
        <w:tc>
          <w:tcPr>
            <w:tcW w:w="3330" w:type="dxa"/>
            <w:gridSpan w:val="2"/>
            <w:tcBorders>
              <w:top w:val="nil"/>
              <w:left w:val="nil"/>
              <w:bottom w:val="nil"/>
              <w:right w:val="nil"/>
            </w:tcBorders>
          </w:tcPr>
          <w:p w14:paraId="0C3C34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7CA3C9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 alfanumerieke tekens</w:t>
            </w:r>
          </w:p>
        </w:tc>
      </w:tr>
      <w:tr w:rsidR="00AB0ADA" w:rsidRPr="00BE10FF" w14:paraId="7853DD91" w14:textId="77777777" w:rsidTr="00E830F0">
        <w:trPr>
          <w:trHeight w:val="215"/>
        </w:trPr>
        <w:tc>
          <w:tcPr>
            <w:tcW w:w="3330" w:type="dxa"/>
            <w:gridSpan w:val="2"/>
            <w:tcBorders>
              <w:top w:val="nil"/>
              <w:left w:val="nil"/>
              <w:bottom w:val="nil"/>
              <w:right w:val="nil"/>
            </w:tcBorders>
          </w:tcPr>
          <w:p w14:paraId="1EDDDC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406B882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43CDFEDC" w14:textId="77777777" w:rsidTr="00E830F0">
        <w:trPr>
          <w:trHeight w:val="230"/>
        </w:trPr>
        <w:tc>
          <w:tcPr>
            <w:tcW w:w="3330" w:type="dxa"/>
            <w:gridSpan w:val="2"/>
            <w:tcBorders>
              <w:top w:val="nil"/>
              <w:left w:val="nil"/>
              <w:bottom w:val="nil"/>
              <w:right w:val="nil"/>
            </w:tcBorders>
          </w:tcPr>
          <w:p w14:paraId="4467FE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4A909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5AB4592" w14:textId="77777777" w:rsidTr="00E830F0">
        <w:trPr>
          <w:trHeight w:val="230"/>
        </w:trPr>
        <w:tc>
          <w:tcPr>
            <w:tcW w:w="3330" w:type="dxa"/>
            <w:gridSpan w:val="2"/>
            <w:tcBorders>
              <w:top w:val="nil"/>
              <w:left w:val="nil"/>
              <w:bottom w:val="nil"/>
              <w:right w:val="nil"/>
            </w:tcBorders>
          </w:tcPr>
          <w:p w14:paraId="50B719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B56A2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EA3E88C" w14:textId="77777777" w:rsidTr="00E830F0">
        <w:trPr>
          <w:trHeight w:val="230"/>
        </w:trPr>
        <w:tc>
          <w:tcPr>
            <w:tcW w:w="3330" w:type="dxa"/>
            <w:gridSpan w:val="2"/>
            <w:tcBorders>
              <w:top w:val="nil"/>
              <w:left w:val="nil"/>
              <w:bottom w:val="nil"/>
              <w:right w:val="nil"/>
            </w:tcBorders>
          </w:tcPr>
          <w:p w14:paraId="7698EED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410AC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8504DD1" w14:textId="77777777" w:rsidTr="00E830F0">
        <w:trPr>
          <w:trHeight w:val="230"/>
        </w:trPr>
        <w:tc>
          <w:tcPr>
            <w:tcW w:w="3330" w:type="dxa"/>
            <w:gridSpan w:val="2"/>
            <w:tcBorders>
              <w:top w:val="nil"/>
              <w:left w:val="nil"/>
              <w:bottom w:val="nil"/>
              <w:right w:val="nil"/>
            </w:tcBorders>
          </w:tcPr>
          <w:p w14:paraId="211D2D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776993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97A9C73" w14:textId="77777777" w:rsidTr="00E830F0">
        <w:tc>
          <w:tcPr>
            <w:tcW w:w="3330" w:type="dxa"/>
            <w:gridSpan w:val="2"/>
            <w:tcBorders>
              <w:top w:val="nil"/>
              <w:left w:val="nil"/>
              <w:bottom w:val="nil"/>
              <w:right w:val="nil"/>
            </w:tcBorders>
          </w:tcPr>
          <w:p w14:paraId="2BC620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AE7CB9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184C136" w14:textId="77777777" w:rsidTr="00E830F0">
        <w:trPr>
          <w:trHeight w:val="230"/>
        </w:trPr>
        <w:tc>
          <w:tcPr>
            <w:tcW w:w="3330" w:type="dxa"/>
            <w:gridSpan w:val="2"/>
            <w:tcBorders>
              <w:top w:val="nil"/>
              <w:left w:val="nil"/>
              <w:bottom w:val="nil"/>
              <w:right w:val="nil"/>
            </w:tcBorders>
          </w:tcPr>
          <w:p w14:paraId="4FD0C8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17BA4F6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N</w:t>
            </w:r>
            <w:r w:rsidRPr="00BE10FF">
              <w:rPr>
                <w:rFonts w:ascii="Calibri" w:hAnsi="Calibri" w:cs="Arial"/>
                <w:color w:val="0F0F0F"/>
                <w:sz w:val="22"/>
                <w:szCs w:val="24"/>
                <w:lang w:eastAsia="en-US"/>
              </w:rPr>
              <w:fldChar w:fldCharType="end"/>
            </w:r>
          </w:p>
        </w:tc>
      </w:tr>
      <w:tr w:rsidR="00AB0ADA" w:rsidRPr="00BE10FF" w14:paraId="7E58D91B" w14:textId="77777777" w:rsidTr="00E830F0">
        <w:trPr>
          <w:trHeight w:val="230"/>
        </w:trPr>
        <w:tc>
          <w:tcPr>
            <w:tcW w:w="3330" w:type="dxa"/>
            <w:gridSpan w:val="2"/>
            <w:tcBorders>
              <w:top w:val="nil"/>
              <w:left w:val="nil"/>
              <w:bottom w:val="nil"/>
              <w:right w:val="nil"/>
            </w:tcBorders>
          </w:tcPr>
          <w:p w14:paraId="3CF527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3FB64D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932B0DA" w14:textId="77777777" w:rsidTr="00E830F0">
        <w:trPr>
          <w:trHeight w:val="230"/>
        </w:trPr>
        <w:tc>
          <w:tcPr>
            <w:tcW w:w="3330" w:type="dxa"/>
            <w:gridSpan w:val="2"/>
            <w:tcBorders>
              <w:top w:val="nil"/>
              <w:left w:val="nil"/>
              <w:bottom w:val="nil"/>
              <w:right w:val="nil"/>
            </w:tcBorders>
          </w:tcPr>
          <w:p w14:paraId="318DDF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2AD003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attribuutsoort verandert alleen van waarde (materiële historie) op een datum die gelijk is aan een Versiedatum van het zaaktype.</w:t>
            </w:r>
          </w:p>
        </w:tc>
      </w:tr>
      <w:tr w:rsidR="00AB0ADA" w:rsidRPr="00BE10FF" w14:paraId="2DD01173" w14:textId="77777777" w:rsidTr="00E830F0">
        <w:tc>
          <w:tcPr>
            <w:tcW w:w="9360" w:type="dxa"/>
            <w:gridSpan w:val="3"/>
            <w:tcBorders>
              <w:top w:val="nil"/>
              <w:left w:val="nil"/>
              <w:bottom w:val="nil"/>
              <w:right w:val="nil"/>
            </w:tcBorders>
          </w:tcPr>
          <w:p w14:paraId="78B75F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99D8109" w14:textId="77777777" w:rsidTr="00E830F0">
        <w:tc>
          <w:tcPr>
            <w:tcW w:w="450" w:type="dxa"/>
            <w:tcBorders>
              <w:top w:val="nil"/>
              <w:left w:val="nil"/>
              <w:bottom w:val="nil"/>
              <w:right w:val="nil"/>
            </w:tcBorders>
          </w:tcPr>
          <w:p w14:paraId="223A21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B29B1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ZAAKen die worden uitgevoerd leveren een bijdrage aan / of zijn een invulling van de taken van de organisatie. Met dit attribuut kan de relatie worden gelegd naar de systemen / systematiek waarmee de organisatie rapporteert over de uitvoering van deze taken. Gemeenten en provincie kunnen hier bijvoorbeeld de IV3-functie invullen die ZAAKen van dit ZAAKTYPE relateert aan de systematiek van de financiële verantwoording.</w:t>
            </w:r>
          </w:p>
        </w:tc>
      </w:tr>
    </w:tbl>
    <w:p w14:paraId="2A6C1F78"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bCs/>
          <w:color w:val="004080"/>
          <w:sz w:val="24"/>
          <w:szCs w:val="24"/>
          <w:lang w:eastAsia="en-US"/>
        </w:rPr>
        <w:t>Groepattribuutsoort</w:t>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Broncatalogus</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520FA5B7" w14:textId="77777777" w:rsidTr="00432413">
        <w:tc>
          <w:tcPr>
            <w:tcW w:w="3690" w:type="dxa"/>
            <w:gridSpan w:val="2"/>
            <w:tcBorders>
              <w:top w:val="nil"/>
              <w:left w:val="nil"/>
              <w:bottom w:val="nil"/>
              <w:right w:val="nil"/>
            </w:tcBorders>
          </w:tcPr>
          <w:p w14:paraId="1100195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14:paraId="4BD8AA7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Broncatalogus</w:t>
            </w:r>
            <w:r w:rsidRPr="00BE10FF">
              <w:rPr>
                <w:rFonts w:ascii="Arial" w:hAnsi="Arial" w:cs="Arial"/>
                <w:szCs w:val="20"/>
                <w:lang w:val="en-AU" w:eastAsia="en-US"/>
              </w:rPr>
              <w:fldChar w:fldCharType="end"/>
            </w:r>
          </w:p>
        </w:tc>
      </w:tr>
      <w:tr w:rsidR="00AB0ADA" w:rsidRPr="00BE10FF" w14:paraId="5BA13AA4" w14:textId="77777777" w:rsidTr="00432413">
        <w:tc>
          <w:tcPr>
            <w:tcW w:w="3690" w:type="dxa"/>
            <w:gridSpan w:val="2"/>
            <w:tcBorders>
              <w:top w:val="nil"/>
              <w:left w:val="nil"/>
              <w:bottom w:val="nil"/>
              <w:right w:val="nil"/>
            </w:tcBorders>
          </w:tcPr>
          <w:p w14:paraId="3D55303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82702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47A98FCF" w14:textId="77777777" w:rsidTr="00432413">
        <w:tc>
          <w:tcPr>
            <w:tcW w:w="3690" w:type="dxa"/>
            <w:gridSpan w:val="2"/>
            <w:tcBorders>
              <w:top w:val="nil"/>
              <w:left w:val="nil"/>
              <w:bottom w:val="nil"/>
              <w:right w:val="nil"/>
            </w:tcBorders>
          </w:tcPr>
          <w:p w14:paraId="53539CF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9B88A9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06587834" w14:textId="77777777" w:rsidTr="00432413">
        <w:tc>
          <w:tcPr>
            <w:tcW w:w="3690" w:type="dxa"/>
            <w:gridSpan w:val="2"/>
            <w:tcBorders>
              <w:top w:val="nil"/>
              <w:left w:val="nil"/>
              <w:bottom w:val="nil"/>
              <w:right w:val="nil"/>
            </w:tcBorders>
          </w:tcPr>
          <w:p w14:paraId="4EFEC094"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1E2ED971"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EE1775">
              <w:rPr>
                <w:rFonts w:ascii="Calibri" w:hAnsi="Calibri" w:cs="Calibri"/>
                <w:color w:val="000000"/>
                <w:sz w:val="22"/>
                <w:szCs w:val="22"/>
                <w:lang w:eastAsia="en-US"/>
              </w:rPr>
              <w:t>broncatalogus</w:t>
            </w:r>
          </w:p>
        </w:tc>
      </w:tr>
      <w:tr w:rsidR="00432413" w:rsidRPr="00BE10FF" w14:paraId="093CDB11" w14:textId="77777777" w:rsidTr="00432413">
        <w:tc>
          <w:tcPr>
            <w:tcW w:w="3690" w:type="dxa"/>
            <w:gridSpan w:val="2"/>
            <w:tcBorders>
              <w:top w:val="nil"/>
              <w:left w:val="nil"/>
              <w:bottom w:val="nil"/>
              <w:right w:val="nil"/>
            </w:tcBorders>
          </w:tcPr>
          <w:p w14:paraId="0B08268E"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52BBC9E3"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De CATALOGUS waaraan het ZAAKTYPE is ontleend.</w:t>
            </w:r>
            <w:r w:rsidRPr="00BE10FF">
              <w:rPr>
                <w:rFonts w:ascii="Arial" w:hAnsi="Arial" w:cs="Arial"/>
                <w:szCs w:val="20"/>
                <w:lang w:val="en-AU" w:eastAsia="en-US"/>
              </w:rPr>
              <w:fldChar w:fldCharType="end"/>
            </w:r>
          </w:p>
        </w:tc>
      </w:tr>
      <w:tr w:rsidR="00432413" w:rsidRPr="00BE10FF" w14:paraId="2C7225E5" w14:textId="77777777" w:rsidTr="00432413">
        <w:tc>
          <w:tcPr>
            <w:tcW w:w="3690" w:type="dxa"/>
            <w:gridSpan w:val="2"/>
            <w:tcBorders>
              <w:top w:val="nil"/>
              <w:left w:val="nil"/>
              <w:bottom w:val="nil"/>
              <w:right w:val="nil"/>
            </w:tcBorders>
          </w:tcPr>
          <w:p w14:paraId="7EACC73B"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45641B25"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EE1775">
              <w:rPr>
                <w:rFonts w:ascii="Arial" w:hAnsi="Arial" w:cs="Arial"/>
                <w:szCs w:val="20"/>
                <w:lang w:val="en-AU" w:eastAsia="en-US"/>
              </w:rPr>
              <w:t>KING</w:t>
            </w:r>
          </w:p>
        </w:tc>
      </w:tr>
      <w:tr w:rsidR="00AB0ADA" w:rsidRPr="00BE10FF" w14:paraId="6B5C5A13" w14:textId="77777777" w:rsidTr="00432413">
        <w:tc>
          <w:tcPr>
            <w:tcW w:w="3690" w:type="dxa"/>
            <w:gridSpan w:val="2"/>
            <w:tcBorders>
              <w:top w:val="nil"/>
              <w:left w:val="nil"/>
              <w:bottom w:val="nil"/>
              <w:right w:val="nil"/>
            </w:tcBorders>
          </w:tcPr>
          <w:p w14:paraId="322498A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10156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074F657F" w14:textId="77777777" w:rsidTr="00432413">
        <w:tc>
          <w:tcPr>
            <w:tcW w:w="3690" w:type="dxa"/>
            <w:gridSpan w:val="2"/>
            <w:tcBorders>
              <w:top w:val="nil"/>
              <w:left w:val="nil"/>
              <w:bottom w:val="nil"/>
              <w:right w:val="nil"/>
            </w:tcBorders>
          </w:tcPr>
          <w:p w14:paraId="50F86EA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65B90D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4FCC17EC" w14:textId="77777777" w:rsidTr="00432413">
        <w:tc>
          <w:tcPr>
            <w:tcW w:w="3690" w:type="dxa"/>
            <w:gridSpan w:val="2"/>
            <w:tcBorders>
              <w:top w:val="nil"/>
              <w:left w:val="nil"/>
              <w:bottom w:val="nil"/>
              <w:right w:val="nil"/>
            </w:tcBorders>
          </w:tcPr>
          <w:p w14:paraId="0BF567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60A25C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52469A27" w14:textId="77777777" w:rsidTr="00432413">
        <w:tc>
          <w:tcPr>
            <w:tcW w:w="3690" w:type="dxa"/>
            <w:gridSpan w:val="2"/>
            <w:tcBorders>
              <w:top w:val="nil"/>
              <w:left w:val="nil"/>
              <w:bottom w:val="nil"/>
              <w:right w:val="nil"/>
            </w:tcBorders>
          </w:tcPr>
          <w:p w14:paraId="63BE961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2190FD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661DE3D8" w14:textId="77777777" w:rsidTr="00432413">
        <w:tc>
          <w:tcPr>
            <w:tcW w:w="3690" w:type="dxa"/>
            <w:gridSpan w:val="2"/>
            <w:tcBorders>
              <w:top w:val="nil"/>
              <w:left w:val="nil"/>
              <w:bottom w:val="nil"/>
              <w:right w:val="nil"/>
            </w:tcBorders>
          </w:tcPr>
          <w:p w14:paraId="7994AA0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74AA8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652CBC7" w14:textId="77777777" w:rsidTr="00432413">
        <w:tc>
          <w:tcPr>
            <w:tcW w:w="3690" w:type="dxa"/>
            <w:gridSpan w:val="2"/>
            <w:tcBorders>
              <w:top w:val="nil"/>
              <w:left w:val="nil"/>
              <w:bottom w:val="nil"/>
              <w:right w:val="nil"/>
            </w:tcBorders>
          </w:tcPr>
          <w:p w14:paraId="23BACF9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50BB23A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24CAE9D2" w14:textId="77777777" w:rsidTr="00432413">
        <w:tc>
          <w:tcPr>
            <w:tcW w:w="3690" w:type="dxa"/>
            <w:gridSpan w:val="2"/>
            <w:tcBorders>
              <w:top w:val="nil"/>
              <w:left w:val="nil"/>
              <w:bottom w:val="nil"/>
              <w:right w:val="nil"/>
            </w:tcBorders>
          </w:tcPr>
          <w:p w14:paraId="216067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0A70CF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723B8FF8" w14:textId="77777777" w:rsidTr="00432413">
        <w:tc>
          <w:tcPr>
            <w:tcW w:w="3690" w:type="dxa"/>
            <w:gridSpan w:val="2"/>
            <w:tcBorders>
              <w:top w:val="nil"/>
              <w:left w:val="nil"/>
              <w:bottom w:val="nil"/>
              <w:right w:val="nil"/>
            </w:tcBorders>
          </w:tcPr>
          <w:p w14:paraId="1778D98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23E11B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0..1</w:t>
            </w:r>
            <w:r w:rsidRPr="00BE10FF">
              <w:rPr>
                <w:rFonts w:ascii="Arial" w:hAnsi="Arial" w:cs="Arial"/>
                <w:szCs w:val="20"/>
                <w:lang w:val="en-AU" w:eastAsia="en-US"/>
              </w:rPr>
              <w:fldChar w:fldCharType="end"/>
            </w:r>
          </w:p>
        </w:tc>
      </w:tr>
      <w:tr w:rsidR="00AB0ADA" w:rsidRPr="00BE10FF" w14:paraId="117C9E76" w14:textId="77777777" w:rsidTr="00432413">
        <w:tc>
          <w:tcPr>
            <w:tcW w:w="3690" w:type="dxa"/>
            <w:gridSpan w:val="2"/>
            <w:tcBorders>
              <w:top w:val="nil"/>
              <w:left w:val="nil"/>
              <w:bottom w:val="nil"/>
              <w:right w:val="nil"/>
            </w:tcBorders>
          </w:tcPr>
          <w:p w14:paraId="720F172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47F808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1DB19DAF" w14:textId="77777777" w:rsidTr="00432413">
        <w:tc>
          <w:tcPr>
            <w:tcW w:w="3690" w:type="dxa"/>
            <w:gridSpan w:val="2"/>
            <w:tcBorders>
              <w:top w:val="nil"/>
              <w:left w:val="nil"/>
              <w:bottom w:val="nil"/>
              <w:right w:val="nil"/>
            </w:tcBorders>
          </w:tcPr>
          <w:p w14:paraId="74D7C73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15028B9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57F411E5" w14:textId="77777777" w:rsidTr="00432413">
        <w:tc>
          <w:tcPr>
            <w:tcW w:w="9360" w:type="dxa"/>
            <w:gridSpan w:val="3"/>
            <w:tcBorders>
              <w:top w:val="nil"/>
              <w:left w:val="nil"/>
              <w:bottom w:val="nil"/>
              <w:right w:val="nil"/>
            </w:tcBorders>
          </w:tcPr>
          <w:p w14:paraId="41FB122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CF1E5B0" w14:textId="77777777" w:rsidTr="00432413">
        <w:tc>
          <w:tcPr>
            <w:tcW w:w="450" w:type="dxa"/>
            <w:tcBorders>
              <w:top w:val="nil"/>
              <w:left w:val="nil"/>
              <w:bottom w:val="nil"/>
              <w:right w:val="nil"/>
            </w:tcBorders>
          </w:tcPr>
          <w:p w14:paraId="495F731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DCEADE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deze groepattribuutsoort kan een relatie worden gelegd naar de CATALOGUS waaraan de configuratie van dit ZAAKTYPE is ontleend. Denk bijvoorbeeld aan het leggen van de relatie tussen het 'lokale' ZAAKTYPE 'Aanvraag Uittreksel GBA behandelen' en een specifiek voor de sector Burgerzaken ontwikkelde catalogus met alle zaaktypen voor Burgerzaken. De combinatie van deze groepattribuutsoort met de attribuutsoort Bronzaaktype-identificatie identificeert het zaaktype waarvan dit 'lokale' zaaktype is afgeleid uniek en stelt de beheerder van dit ZAAKTYPE in staat die relatie te bewaken.</w:t>
            </w:r>
          </w:p>
        </w:tc>
      </w:tr>
    </w:tbl>
    <w:bookmarkStart w:id="2664" w:name="BKM_18DB35A5_BF37_4a71_8582_ED0A25BF49EC"/>
    <w:bookmarkEnd w:id="2664"/>
    <w:p w14:paraId="57054D1B"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Domein</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Broncatalogus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0ACB932" w14:textId="77777777" w:rsidTr="00E830F0">
        <w:tc>
          <w:tcPr>
            <w:tcW w:w="3690" w:type="dxa"/>
            <w:gridSpan w:val="2"/>
            <w:tcBorders>
              <w:top w:val="nil"/>
              <w:left w:val="nil"/>
              <w:bottom w:val="nil"/>
              <w:right w:val="nil"/>
            </w:tcBorders>
          </w:tcPr>
          <w:p w14:paraId="016BD92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2177816B"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Domein</w:t>
            </w:r>
            <w:r w:rsidRPr="00BE10FF">
              <w:rPr>
                <w:rFonts w:ascii="Arial" w:hAnsi="Arial" w:cs="Arial"/>
                <w:szCs w:val="20"/>
                <w:lang w:val="en-AU" w:eastAsia="en-US"/>
              </w:rPr>
              <w:fldChar w:fldCharType="end"/>
            </w:r>
          </w:p>
        </w:tc>
      </w:tr>
      <w:tr w:rsidR="00AB0ADA" w:rsidRPr="00BE10FF" w14:paraId="5A9E724E" w14:textId="77777777" w:rsidTr="00E830F0">
        <w:tc>
          <w:tcPr>
            <w:tcW w:w="3690" w:type="dxa"/>
            <w:gridSpan w:val="2"/>
            <w:tcBorders>
              <w:top w:val="nil"/>
              <w:left w:val="nil"/>
              <w:bottom w:val="nil"/>
              <w:right w:val="nil"/>
            </w:tcBorders>
          </w:tcPr>
          <w:p w14:paraId="7D49718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0595B07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0CD5D90D" w14:textId="77777777" w:rsidTr="00E830F0">
        <w:tc>
          <w:tcPr>
            <w:tcW w:w="3690" w:type="dxa"/>
            <w:gridSpan w:val="2"/>
            <w:tcBorders>
              <w:top w:val="nil"/>
              <w:left w:val="nil"/>
              <w:bottom w:val="nil"/>
              <w:right w:val="nil"/>
            </w:tcBorders>
          </w:tcPr>
          <w:p w14:paraId="0B940E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49F666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3A54504" w14:textId="77777777" w:rsidTr="00E830F0">
        <w:tc>
          <w:tcPr>
            <w:tcW w:w="3690" w:type="dxa"/>
            <w:gridSpan w:val="2"/>
            <w:tcBorders>
              <w:top w:val="nil"/>
              <w:left w:val="nil"/>
              <w:bottom w:val="nil"/>
              <w:right w:val="nil"/>
            </w:tcBorders>
          </w:tcPr>
          <w:p w14:paraId="02F47F4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8C25E36"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end"/>
            </w:r>
          </w:p>
        </w:tc>
      </w:tr>
      <w:tr w:rsidR="00AB0ADA" w:rsidRPr="00BE10FF" w14:paraId="57D8909A" w14:textId="77777777" w:rsidTr="00E830F0">
        <w:tc>
          <w:tcPr>
            <w:tcW w:w="3690" w:type="dxa"/>
            <w:gridSpan w:val="2"/>
            <w:tcBorders>
              <w:top w:val="nil"/>
              <w:left w:val="nil"/>
              <w:bottom w:val="nil"/>
              <w:right w:val="nil"/>
            </w:tcBorders>
          </w:tcPr>
          <w:p w14:paraId="06557D8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8BE4E8F"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Het domein van de CATALOGUS waaraan het ZAAKTYPE is ontleend.</w:t>
            </w:r>
            <w:r w:rsidRPr="00BE10FF">
              <w:rPr>
                <w:rFonts w:ascii="Arial" w:hAnsi="Arial" w:cs="Arial"/>
                <w:szCs w:val="20"/>
                <w:lang w:val="en-AU" w:eastAsia="en-US"/>
              </w:rPr>
              <w:fldChar w:fldCharType="end"/>
            </w:r>
          </w:p>
        </w:tc>
      </w:tr>
      <w:tr w:rsidR="00AB0ADA" w:rsidRPr="00BE10FF" w14:paraId="09B4FCDD" w14:textId="77777777" w:rsidTr="00E830F0">
        <w:tc>
          <w:tcPr>
            <w:tcW w:w="3690" w:type="dxa"/>
            <w:gridSpan w:val="2"/>
            <w:tcBorders>
              <w:top w:val="nil"/>
              <w:left w:val="nil"/>
              <w:bottom w:val="nil"/>
              <w:right w:val="nil"/>
            </w:tcBorders>
          </w:tcPr>
          <w:p w14:paraId="2A3036D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16B3C5B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3DC75F1" w14:textId="77777777" w:rsidTr="00E830F0">
        <w:tc>
          <w:tcPr>
            <w:tcW w:w="3690" w:type="dxa"/>
            <w:gridSpan w:val="2"/>
            <w:tcBorders>
              <w:top w:val="nil"/>
              <w:left w:val="nil"/>
              <w:bottom w:val="nil"/>
              <w:right w:val="nil"/>
            </w:tcBorders>
          </w:tcPr>
          <w:p w14:paraId="7F5555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7C4617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293D5D0B" w14:textId="77777777" w:rsidTr="00E830F0">
        <w:tc>
          <w:tcPr>
            <w:tcW w:w="3690" w:type="dxa"/>
            <w:gridSpan w:val="2"/>
            <w:tcBorders>
              <w:top w:val="nil"/>
              <w:left w:val="nil"/>
              <w:bottom w:val="nil"/>
              <w:right w:val="nil"/>
            </w:tcBorders>
          </w:tcPr>
          <w:p w14:paraId="0BA5524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605147D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AN30</w:t>
            </w:r>
            <w:r w:rsidRPr="00BE10FF">
              <w:rPr>
                <w:rFonts w:ascii="Arial" w:hAnsi="Arial" w:cs="Arial"/>
                <w:szCs w:val="20"/>
                <w:lang w:val="en-AU" w:eastAsia="en-US"/>
              </w:rPr>
              <w:fldChar w:fldCharType="end"/>
            </w:r>
          </w:p>
        </w:tc>
      </w:tr>
      <w:tr w:rsidR="00AB0ADA" w:rsidRPr="00BE10FF" w14:paraId="6E9AD234" w14:textId="77777777" w:rsidTr="00E830F0">
        <w:tc>
          <w:tcPr>
            <w:tcW w:w="3690" w:type="dxa"/>
            <w:gridSpan w:val="2"/>
            <w:tcBorders>
              <w:top w:val="nil"/>
              <w:left w:val="nil"/>
              <w:bottom w:val="nil"/>
              <w:right w:val="nil"/>
            </w:tcBorders>
          </w:tcPr>
          <w:p w14:paraId="32273E5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68F9D8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64BEF438" w14:textId="77777777" w:rsidTr="00E830F0">
        <w:tc>
          <w:tcPr>
            <w:tcW w:w="3690" w:type="dxa"/>
            <w:gridSpan w:val="2"/>
            <w:tcBorders>
              <w:top w:val="nil"/>
              <w:left w:val="nil"/>
              <w:bottom w:val="nil"/>
              <w:right w:val="nil"/>
            </w:tcBorders>
          </w:tcPr>
          <w:p w14:paraId="447EFB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567F17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7CC7751" w14:textId="77777777" w:rsidTr="00E830F0">
        <w:tc>
          <w:tcPr>
            <w:tcW w:w="3690" w:type="dxa"/>
            <w:gridSpan w:val="2"/>
            <w:tcBorders>
              <w:top w:val="nil"/>
              <w:left w:val="nil"/>
              <w:bottom w:val="nil"/>
              <w:right w:val="nil"/>
            </w:tcBorders>
          </w:tcPr>
          <w:p w14:paraId="0CABEF8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3B109FB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4A363DD" w14:textId="77777777" w:rsidTr="00E830F0">
        <w:tc>
          <w:tcPr>
            <w:tcW w:w="3690" w:type="dxa"/>
            <w:gridSpan w:val="2"/>
            <w:tcBorders>
              <w:top w:val="nil"/>
              <w:left w:val="nil"/>
              <w:bottom w:val="nil"/>
              <w:right w:val="nil"/>
            </w:tcBorders>
          </w:tcPr>
          <w:p w14:paraId="4A0A22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1DE9F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45CEC4B" w14:textId="77777777" w:rsidTr="00E830F0">
        <w:tc>
          <w:tcPr>
            <w:tcW w:w="3690" w:type="dxa"/>
            <w:gridSpan w:val="2"/>
            <w:tcBorders>
              <w:top w:val="nil"/>
              <w:left w:val="nil"/>
              <w:bottom w:val="nil"/>
              <w:right w:val="nil"/>
            </w:tcBorders>
          </w:tcPr>
          <w:p w14:paraId="1B3AEA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3E3C8F9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B98620C" w14:textId="77777777" w:rsidTr="00E830F0">
        <w:tc>
          <w:tcPr>
            <w:tcW w:w="3690" w:type="dxa"/>
            <w:gridSpan w:val="2"/>
            <w:tcBorders>
              <w:top w:val="nil"/>
              <w:left w:val="nil"/>
              <w:bottom w:val="nil"/>
              <w:right w:val="nil"/>
            </w:tcBorders>
          </w:tcPr>
          <w:p w14:paraId="6BE1D6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51F5BE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D29B45D" w14:textId="77777777" w:rsidTr="00E830F0">
        <w:tc>
          <w:tcPr>
            <w:tcW w:w="3690" w:type="dxa"/>
            <w:gridSpan w:val="2"/>
            <w:tcBorders>
              <w:top w:val="nil"/>
              <w:left w:val="nil"/>
              <w:bottom w:val="nil"/>
              <w:right w:val="nil"/>
            </w:tcBorders>
          </w:tcPr>
          <w:p w14:paraId="7FF654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2814B32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8B1FC11" w14:textId="77777777" w:rsidTr="00E830F0">
        <w:tc>
          <w:tcPr>
            <w:tcW w:w="3690" w:type="dxa"/>
            <w:gridSpan w:val="2"/>
            <w:tcBorders>
              <w:top w:val="nil"/>
              <w:left w:val="nil"/>
              <w:bottom w:val="nil"/>
              <w:right w:val="nil"/>
            </w:tcBorders>
          </w:tcPr>
          <w:p w14:paraId="03F91B6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069DA43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723B2FDD" w14:textId="77777777" w:rsidTr="00E830F0">
        <w:tc>
          <w:tcPr>
            <w:tcW w:w="3690" w:type="dxa"/>
            <w:gridSpan w:val="2"/>
            <w:tcBorders>
              <w:top w:val="nil"/>
              <w:left w:val="nil"/>
              <w:bottom w:val="nil"/>
              <w:right w:val="nil"/>
            </w:tcBorders>
          </w:tcPr>
          <w:p w14:paraId="0F1FFE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59717FA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48B714EB" w14:textId="77777777" w:rsidTr="00E830F0">
        <w:tc>
          <w:tcPr>
            <w:tcW w:w="3690" w:type="dxa"/>
            <w:gridSpan w:val="2"/>
            <w:tcBorders>
              <w:top w:val="nil"/>
              <w:left w:val="nil"/>
              <w:bottom w:val="nil"/>
              <w:right w:val="nil"/>
            </w:tcBorders>
          </w:tcPr>
          <w:p w14:paraId="63A8175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294275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C010560" w14:textId="77777777" w:rsidTr="00E830F0">
        <w:tc>
          <w:tcPr>
            <w:tcW w:w="9360" w:type="dxa"/>
            <w:gridSpan w:val="3"/>
            <w:tcBorders>
              <w:top w:val="nil"/>
              <w:left w:val="nil"/>
              <w:bottom w:val="nil"/>
              <w:right w:val="nil"/>
            </w:tcBorders>
          </w:tcPr>
          <w:p w14:paraId="32AA580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534C91CE" w14:textId="77777777" w:rsidTr="00E830F0">
        <w:tc>
          <w:tcPr>
            <w:tcW w:w="450" w:type="dxa"/>
            <w:tcBorders>
              <w:top w:val="nil"/>
              <w:left w:val="nil"/>
              <w:bottom w:val="nil"/>
              <w:right w:val="nil"/>
            </w:tcBorders>
          </w:tcPr>
          <w:p w14:paraId="5E380A1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6E8FD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665" w:name="BKM_1A1D2302_DF63_428f_8AD7_DE02E2661F0F"/>
    <w:bookmarkEnd w:id="2665"/>
    <w:p w14:paraId="3B826E7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lastRenderedPageBreak/>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RSIN</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Broncatalogus</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4AA007B4" w14:textId="77777777" w:rsidTr="00E830F0">
        <w:tc>
          <w:tcPr>
            <w:tcW w:w="3690" w:type="dxa"/>
            <w:gridSpan w:val="2"/>
            <w:tcBorders>
              <w:top w:val="nil"/>
              <w:left w:val="nil"/>
              <w:bottom w:val="nil"/>
              <w:right w:val="nil"/>
            </w:tcBorders>
          </w:tcPr>
          <w:p w14:paraId="15D3C0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77887FE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RSIN</w:t>
            </w:r>
            <w:r w:rsidRPr="00BE10FF">
              <w:rPr>
                <w:rFonts w:ascii="Arial" w:hAnsi="Arial" w:cs="Arial"/>
                <w:szCs w:val="20"/>
                <w:lang w:val="en-AU" w:eastAsia="en-US"/>
              </w:rPr>
              <w:fldChar w:fldCharType="end"/>
            </w:r>
          </w:p>
        </w:tc>
      </w:tr>
      <w:tr w:rsidR="00AB0ADA" w:rsidRPr="00BE10FF" w14:paraId="4BCEC21A" w14:textId="77777777" w:rsidTr="00E830F0">
        <w:tc>
          <w:tcPr>
            <w:tcW w:w="3690" w:type="dxa"/>
            <w:gridSpan w:val="2"/>
            <w:tcBorders>
              <w:top w:val="nil"/>
              <w:left w:val="nil"/>
              <w:bottom w:val="nil"/>
              <w:right w:val="nil"/>
            </w:tcBorders>
          </w:tcPr>
          <w:p w14:paraId="78545A2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5714961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NHR</w:t>
            </w:r>
          </w:p>
        </w:tc>
      </w:tr>
      <w:tr w:rsidR="00AB0ADA" w:rsidRPr="00BE10FF" w14:paraId="7A3268AD" w14:textId="77777777" w:rsidTr="00E830F0">
        <w:tc>
          <w:tcPr>
            <w:tcW w:w="3690" w:type="dxa"/>
            <w:gridSpan w:val="2"/>
            <w:tcBorders>
              <w:top w:val="nil"/>
              <w:left w:val="nil"/>
              <w:bottom w:val="nil"/>
              <w:right w:val="nil"/>
            </w:tcBorders>
          </w:tcPr>
          <w:p w14:paraId="55F93F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56118BF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0E893665" w14:textId="77777777" w:rsidTr="00E830F0">
        <w:tc>
          <w:tcPr>
            <w:tcW w:w="3690" w:type="dxa"/>
            <w:gridSpan w:val="2"/>
            <w:tcBorders>
              <w:top w:val="nil"/>
              <w:left w:val="nil"/>
              <w:bottom w:val="nil"/>
              <w:right w:val="nil"/>
            </w:tcBorders>
          </w:tcPr>
          <w:p w14:paraId="7AE6A3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7D21A37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rsin</w:t>
            </w:r>
            <w:r w:rsidRPr="00BE10FF">
              <w:rPr>
                <w:rFonts w:ascii="Arial" w:hAnsi="Arial" w:cs="Arial"/>
                <w:szCs w:val="20"/>
                <w:lang w:val="en-AU" w:eastAsia="en-US"/>
              </w:rPr>
              <w:fldChar w:fldCharType="end"/>
            </w:r>
          </w:p>
        </w:tc>
      </w:tr>
      <w:tr w:rsidR="00AB0ADA" w:rsidRPr="00BE10FF" w14:paraId="49440D35" w14:textId="77777777" w:rsidTr="00E830F0">
        <w:tc>
          <w:tcPr>
            <w:tcW w:w="3690" w:type="dxa"/>
            <w:gridSpan w:val="2"/>
            <w:tcBorders>
              <w:top w:val="nil"/>
              <w:left w:val="nil"/>
              <w:bottom w:val="nil"/>
              <w:right w:val="nil"/>
            </w:tcBorders>
          </w:tcPr>
          <w:p w14:paraId="40F887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978C5A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Het RSIN van de INGESCHREVEN NIET-NATUURLIJK PERSOON die beheerder is van de CATALOGUS waaraan het ZAAKTYPE is ontleend.</w:t>
            </w:r>
            <w:r w:rsidRPr="00BE10FF">
              <w:rPr>
                <w:rFonts w:ascii="Arial" w:hAnsi="Arial" w:cs="Arial"/>
                <w:szCs w:val="20"/>
                <w:lang w:val="en-AU" w:eastAsia="en-US"/>
              </w:rPr>
              <w:fldChar w:fldCharType="end"/>
            </w:r>
          </w:p>
        </w:tc>
      </w:tr>
      <w:tr w:rsidR="00AB0ADA" w:rsidRPr="00BE10FF" w14:paraId="60C5087C" w14:textId="77777777" w:rsidTr="00E830F0">
        <w:tc>
          <w:tcPr>
            <w:tcW w:w="3690" w:type="dxa"/>
            <w:gridSpan w:val="2"/>
            <w:tcBorders>
              <w:top w:val="nil"/>
              <w:left w:val="nil"/>
              <w:bottom w:val="nil"/>
              <w:right w:val="nil"/>
            </w:tcBorders>
          </w:tcPr>
          <w:p w14:paraId="52BB8D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00232EB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NHR</w:t>
            </w:r>
          </w:p>
        </w:tc>
      </w:tr>
      <w:tr w:rsidR="00AB0ADA" w:rsidRPr="00BE10FF" w14:paraId="44C46613" w14:textId="77777777" w:rsidTr="00E830F0">
        <w:tc>
          <w:tcPr>
            <w:tcW w:w="3690" w:type="dxa"/>
            <w:gridSpan w:val="2"/>
            <w:tcBorders>
              <w:top w:val="nil"/>
              <w:left w:val="nil"/>
              <w:bottom w:val="nil"/>
              <w:right w:val="nil"/>
            </w:tcBorders>
          </w:tcPr>
          <w:p w14:paraId="01E378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0E96A8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3CC03856" w14:textId="77777777" w:rsidTr="00E830F0">
        <w:tc>
          <w:tcPr>
            <w:tcW w:w="3690" w:type="dxa"/>
            <w:gridSpan w:val="2"/>
            <w:tcBorders>
              <w:top w:val="nil"/>
              <w:left w:val="nil"/>
              <w:bottom w:val="nil"/>
              <w:right w:val="nil"/>
            </w:tcBorders>
          </w:tcPr>
          <w:p w14:paraId="3D8CC3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C2CC64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N9</w:t>
            </w:r>
            <w:r w:rsidRPr="00BE10FF">
              <w:rPr>
                <w:rFonts w:ascii="Arial" w:hAnsi="Arial" w:cs="Arial"/>
                <w:szCs w:val="20"/>
                <w:lang w:val="en-AU" w:eastAsia="en-US"/>
              </w:rPr>
              <w:fldChar w:fldCharType="end"/>
            </w:r>
          </w:p>
        </w:tc>
      </w:tr>
      <w:tr w:rsidR="00AB0ADA" w:rsidRPr="00BE10FF" w14:paraId="12EECFBA" w14:textId="77777777" w:rsidTr="00E830F0">
        <w:tc>
          <w:tcPr>
            <w:tcW w:w="3690" w:type="dxa"/>
            <w:gridSpan w:val="2"/>
            <w:tcBorders>
              <w:top w:val="nil"/>
              <w:left w:val="nil"/>
              <w:bottom w:val="nil"/>
              <w:right w:val="nil"/>
            </w:tcBorders>
          </w:tcPr>
          <w:p w14:paraId="353E163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29E6B65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694D132" w14:textId="77777777" w:rsidTr="00E830F0">
        <w:tc>
          <w:tcPr>
            <w:tcW w:w="3690" w:type="dxa"/>
            <w:gridSpan w:val="2"/>
            <w:tcBorders>
              <w:top w:val="nil"/>
              <w:left w:val="nil"/>
              <w:bottom w:val="nil"/>
              <w:right w:val="nil"/>
            </w:tcBorders>
          </w:tcPr>
          <w:p w14:paraId="6EA3C00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1B0B966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F36D602" w14:textId="77777777" w:rsidTr="00E830F0">
        <w:tc>
          <w:tcPr>
            <w:tcW w:w="3690" w:type="dxa"/>
            <w:gridSpan w:val="2"/>
            <w:tcBorders>
              <w:top w:val="nil"/>
              <w:left w:val="nil"/>
              <w:bottom w:val="nil"/>
              <w:right w:val="nil"/>
            </w:tcBorders>
          </w:tcPr>
          <w:p w14:paraId="362A295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0A8158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59722274" w14:textId="77777777" w:rsidTr="00E830F0">
        <w:tc>
          <w:tcPr>
            <w:tcW w:w="3690" w:type="dxa"/>
            <w:gridSpan w:val="2"/>
            <w:tcBorders>
              <w:top w:val="nil"/>
              <w:left w:val="nil"/>
              <w:bottom w:val="nil"/>
              <w:right w:val="nil"/>
            </w:tcBorders>
          </w:tcPr>
          <w:p w14:paraId="15BCC1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05639C5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274AC6A8" w14:textId="77777777" w:rsidTr="00E830F0">
        <w:tc>
          <w:tcPr>
            <w:tcW w:w="3690" w:type="dxa"/>
            <w:gridSpan w:val="2"/>
            <w:tcBorders>
              <w:top w:val="nil"/>
              <w:left w:val="nil"/>
              <w:bottom w:val="nil"/>
              <w:right w:val="nil"/>
            </w:tcBorders>
          </w:tcPr>
          <w:p w14:paraId="0AA09C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4E9AE4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7B9596C" w14:textId="77777777" w:rsidTr="00E830F0">
        <w:tc>
          <w:tcPr>
            <w:tcW w:w="3690" w:type="dxa"/>
            <w:gridSpan w:val="2"/>
            <w:tcBorders>
              <w:top w:val="nil"/>
              <w:left w:val="nil"/>
              <w:bottom w:val="nil"/>
              <w:right w:val="nil"/>
            </w:tcBorders>
          </w:tcPr>
          <w:p w14:paraId="7AB3E2B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620E3FF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3BB02C2C" w14:textId="77777777" w:rsidTr="00E830F0">
        <w:tc>
          <w:tcPr>
            <w:tcW w:w="3690" w:type="dxa"/>
            <w:gridSpan w:val="2"/>
            <w:tcBorders>
              <w:top w:val="nil"/>
              <w:left w:val="nil"/>
              <w:bottom w:val="nil"/>
              <w:right w:val="nil"/>
            </w:tcBorders>
          </w:tcPr>
          <w:p w14:paraId="7CA86A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64195A7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0DD601E0" w14:textId="77777777" w:rsidTr="00E830F0">
        <w:tc>
          <w:tcPr>
            <w:tcW w:w="3690" w:type="dxa"/>
            <w:gridSpan w:val="2"/>
            <w:tcBorders>
              <w:top w:val="nil"/>
              <w:left w:val="nil"/>
              <w:bottom w:val="nil"/>
              <w:right w:val="nil"/>
            </w:tcBorders>
          </w:tcPr>
          <w:p w14:paraId="709B5C8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1339073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29578629" w14:textId="77777777" w:rsidTr="00E830F0">
        <w:tc>
          <w:tcPr>
            <w:tcW w:w="3690" w:type="dxa"/>
            <w:gridSpan w:val="2"/>
            <w:tcBorders>
              <w:top w:val="nil"/>
              <w:left w:val="nil"/>
              <w:bottom w:val="nil"/>
              <w:right w:val="nil"/>
            </w:tcBorders>
          </w:tcPr>
          <w:p w14:paraId="6612B9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776CF09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Authentiek</w:t>
            </w:r>
          </w:p>
        </w:tc>
      </w:tr>
      <w:tr w:rsidR="00AB0ADA" w:rsidRPr="00BE10FF" w14:paraId="1F1142FB" w14:textId="77777777" w:rsidTr="00E830F0">
        <w:tc>
          <w:tcPr>
            <w:tcW w:w="3690" w:type="dxa"/>
            <w:gridSpan w:val="2"/>
            <w:tcBorders>
              <w:top w:val="nil"/>
              <w:left w:val="nil"/>
              <w:bottom w:val="nil"/>
              <w:right w:val="nil"/>
            </w:tcBorders>
          </w:tcPr>
          <w:p w14:paraId="1DC2A58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F5586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58F234C2" w14:textId="77777777" w:rsidTr="00E830F0">
        <w:tc>
          <w:tcPr>
            <w:tcW w:w="9360" w:type="dxa"/>
            <w:gridSpan w:val="3"/>
            <w:tcBorders>
              <w:top w:val="nil"/>
              <w:left w:val="nil"/>
              <w:bottom w:val="nil"/>
              <w:right w:val="nil"/>
            </w:tcBorders>
          </w:tcPr>
          <w:p w14:paraId="744367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209BEE1A" w14:textId="77777777" w:rsidTr="00E830F0">
        <w:tc>
          <w:tcPr>
            <w:tcW w:w="450" w:type="dxa"/>
            <w:tcBorders>
              <w:top w:val="nil"/>
              <w:left w:val="nil"/>
              <w:bottom w:val="nil"/>
              <w:right w:val="nil"/>
            </w:tcBorders>
          </w:tcPr>
          <w:p w14:paraId="5EDED81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61577A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190A2A46" w14:textId="77777777" w:rsidR="00AB0ADA" w:rsidRPr="00BE10FF" w:rsidRDefault="00AB0ADA" w:rsidP="00AB0AD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14:paraId="36047634"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Groepattribuutsoort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Bronzaaktype</w:t>
      </w:r>
      <w:r w:rsidRPr="00BE10FF">
        <w:rPr>
          <w:rFonts w:ascii="Arial" w:hAnsi="Arial" w:cs="Arial"/>
          <w:b/>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045E830F" w14:textId="77777777" w:rsidTr="00432413">
        <w:tc>
          <w:tcPr>
            <w:tcW w:w="3690" w:type="dxa"/>
            <w:gridSpan w:val="2"/>
            <w:tcBorders>
              <w:top w:val="nil"/>
              <w:left w:val="nil"/>
              <w:bottom w:val="nil"/>
              <w:right w:val="nil"/>
            </w:tcBorders>
          </w:tcPr>
          <w:p w14:paraId="64377A4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bookmarkStart w:id="2666" w:name="BKM_74276FC4_C712_436f_903D_674FFA04F4AC"/>
            <w:bookmarkEnd w:id="2666"/>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3F5A4038"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Bronzaaktype</w:t>
            </w:r>
            <w:r w:rsidRPr="00BE10FF">
              <w:rPr>
                <w:rFonts w:ascii="Arial" w:hAnsi="Arial" w:cs="Arial"/>
                <w:szCs w:val="20"/>
                <w:lang w:val="en-AU" w:eastAsia="en-US"/>
              </w:rPr>
              <w:fldChar w:fldCharType="end"/>
            </w:r>
          </w:p>
        </w:tc>
      </w:tr>
      <w:tr w:rsidR="00AB0ADA" w:rsidRPr="00BE10FF" w14:paraId="49B7C7B3" w14:textId="77777777" w:rsidTr="00432413">
        <w:tc>
          <w:tcPr>
            <w:tcW w:w="3690" w:type="dxa"/>
            <w:gridSpan w:val="2"/>
            <w:tcBorders>
              <w:top w:val="nil"/>
              <w:left w:val="nil"/>
              <w:bottom w:val="nil"/>
              <w:right w:val="nil"/>
            </w:tcBorders>
          </w:tcPr>
          <w:p w14:paraId="38D67A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172035A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224354E1" w14:textId="77777777" w:rsidTr="00432413">
        <w:tc>
          <w:tcPr>
            <w:tcW w:w="3690" w:type="dxa"/>
            <w:gridSpan w:val="2"/>
            <w:tcBorders>
              <w:top w:val="nil"/>
              <w:left w:val="nil"/>
              <w:bottom w:val="nil"/>
              <w:right w:val="nil"/>
            </w:tcBorders>
          </w:tcPr>
          <w:p w14:paraId="2A74EB0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626A476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432413" w:rsidRPr="00BE10FF" w14:paraId="0C41C488" w14:textId="77777777" w:rsidTr="00432413">
        <w:tc>
          <w:tcPr>
            <w:tcW w:w="3690" w:type="dxa"/>
            <w:gridSpan w:val="2"/>
            <w:tcBorders>
              <w:top w:val="nil"/>
              <w:left w:val="nil"/>
              <w:bottom w:val="nil"/>
              <w:right w:val="nil"/>
            </w:tcBorders>
          </w:tcPr>
          <w:p w14:paraId="0C1BF044"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XML-tag</w:t>
            </w:r>
          </w:p>
        </w:tc>
        <w:tc>
          <w:tcPr>
            <w:tcW w:w="5670" w:type="dxa"/>
            <w:tcBorders>
              <w:top w:val="nil"/>
              <w:left w:val="nil"/>
              <w:bottom w:val="nil"/>
              <w:right w:val="nil"/>
            </w:tcBorders>
          </w:tcPr>
          <w:p w14:paraId="26DD20D8"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bronzaaktype</w:t>
            </w:r>
          </w:p>
        </w:tc>
      </w:tr>
      <w:tr w:rsidR="00432413" w:rsidRPr="00BE10FF" w14:paraId="1ADE779E" w14:textId="77777777" w:rsidTr="00432413">
        <w:tc>
          <w:tcPr>
            <w:tcW w:w="3690" w:type="dxa"/>
            <w:gridSpan w:val="2"/>
            <w:tcBorders>
              <w:top w:val="nil"/>
              <w:left w:val="nil"/>
              <w:bottom w:val="nil"/>
              <w:right w:val="nil"/>
            </w:tcBorders>
          </w:tcPr>
          <w:p w14:paraId="521D4283"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478D82C4" w14:textId="77777777" w:rsidR="00432413" w:rsidRPr="00BE10FF" w:rsidRDefault="006945D7" w:rsidP="00B07F52">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432413" w:rsidRPr="00BE10FF">
              <w:rPr>
                <w:rFonts w:ascii="Arial" w:hAnsi="Arial" w:cs="Arial"/>
                <w:szCs w:val="20"/>
                <w:lang w:eastAsia="en-US"/>
              </w:rPr>
              <w:instrText xml:space="preserve">MERGEFIELD </w:instrText>
            </w:r>
            <w:r w:rsidR="00432413" w:rsidRPr="00BE10FF">
              <w:rPr>
                <w:rFonts w:ascii="Calibri" w:hAnsi="Calibri" w:cs="Calibri"/>
                <w:color w:val="000000"/>
                <w:sz w:val="22"/>
                <w:szCs w:val="22"/>
                <w:lang w:eastAsia="en-US"/>
              </w:rPr>
              <w:instrText>Element.Notes</w:instrText>
            </w:r>
            <w:r w:rsidRPr="00BE10FF">
              <w:rPr>
                <w:rFonts w:ascii="Arial" w:hAnsi="Arial" w:cs="Arial"/>
                <w:szCs w:val="20"/>
                <w:lang w:val="en-AU" w:eastAsia="en-US"/>
              </w:rPr>
              <w:fldChar w:fldCharType="separate"/>
            </w:r>
            <w:r w:rsidR="00432413" w:rsidRPr="00BE10FF">
              <w:rPr>
                <w:rFonts w:ascii="Calibri" w:hAnsi="Calibri" w:cs="Calibri"/>
                <w:color w:val="000000"/>
                <w:sz w:val="22"/>
                <w:szCs w:val="22"/>
                <w:lang w:eastAsia="en-US"/>
              </w:rPr>
              <w:t>Het zaaktype binnen de CATALOGUS waaraan dit ZAAKTYPE is ontleend.</w:t>
            </w:r>
            <w:r w:rsidRPr="00BE10FF">
              <w:rPr>
                <w:rFonts w:ascii="Arial" w:hAnsi="Arial" w:cs="Arial"/>
                <w:szCs w:val="20"/>
                <w:lang w:val="en-AU" w:eastAsia="en-US"/>
              </w:rPr>
              <w:fldChar w:fldCharType="end"/>
            </w:r>
          </w:p>
        </w:tc>
      </w:tr>
      <w:tr w:rsidR="00432413" w:rsidRPr="00BE10FF" w14:paraId="45A62F2F" w14:textId="77777777" w:rsidTr="00432413">
        <w:tc>
          <w:tcPr>
            <w:tcW w:w="3690" w:type="dxa"/>
            <w:gridSpan w:val="2"/>
            <w:tcBorders>
              <w:top w:val="nil"/>
              <w:left w:val="nil"/>
              <w:bottom w:val="nil"/>
              <w:right w:val="nil"/>
            </w:tcBorders>
          </w:tcPr>
          <w:p w14:paraId="639F96C7" w14:textId="77777777" w:rsidR="00432413" w:rsidRPr="00BE10FF" w:rsidRDefault="00432413" w:rsidP="00B07F52">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14:paraId="7C683AD6" w14:textId="77777777" w:rsidR="00432413" w:rsidRPr="00BE10FF" w:rsidRDefault="00432413" w:rsidP="00B07F52">
            <w:pPr>
              <w:widowControl w:val="0"/>
              <w:autoSpaceDE w:val="0"/>
              <w:autoSpaceDN w:val="0"/>
              <w:adjustRightInd w:val="0"/>
              <w:spacing w:line="240" w:lineRule="auto"/>
              <w:contextualSpacing w:val="0"/>
              <w:rPr>
                <w:rFonts w:ascii="Arial" w:hAnsi="Arial" w:cs="Arial"/>
                <w:szCs w:val="20"/>
                <w:lang w:val="en-AU" w:eastAsia="en-US"/>
              </w:rPr>
            </w:pPr>
            <w:r w:rsidRPr="00EE1775">
              <w:rPr>
                <w:rFonts w:ascii="Arial" w:hAnsi="Arial" w:cs="Arial"/>
                <w:szCs w:val="20"/>
                <w:lang w:val="en-AU" w:eastAsia="en-US"/>
              </w:rPr>
              <w:t>KING</w:t>
            </w:r>
          </w:p>
        </w:tc>
      </w:tr>
      <w:tr w:rsidR="00AB0ADA" w:rsidRPr="00BE10FF" w14:paraId="53F467A2" w14:textId="77777777" w:rsidTr="00432413">
        <w:tc>
          <w:tcPr>
            <w:tcW w:w="3690" w:type="dxa"/>
            <w:gridSpan w:val="2"/>
            <w:tcBorders>
              <w:top w:val="nil"/>
              <w:left w:val="nil"/>
              <w:bottom w:val="nil"/>
              <w:right w:val="nil"/>
            </w:tcBorders>
          </w:tcPr>
          <w:p w14:paraId="136CF94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56A35B5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618A04F4" w14:textId="77777777" w:rsidTr="00432413">
        <w:tc>
          <w:tcPr>
            <w:tcW w:w="3690" w:type="dxa"/>
            <w:gridSpan w:val="2"/>
            <w:tcBorders>
              <w:top w:val="nil"/>
              <w:left w:val="nil"/>
              <w:bottom w:val="nil"/>
              <w:right w:val="nil"/>
            </w:tcBorders>
          </w:tcPr>
          <w:p w14:paraId="623886D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14:paraId="2D98FF6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Ja</w:t>
            </w:r>
          </w:p>
        </w:tc>
      </w:tr>
      <w:tr w:rsidR="00AB0ADA" w:rsidRPr="00BE10FF" w14:paraId="53A246F3" w14:textId="77777777" w:rsidTr="00432413">
        <w:tc>
          <w:tcPr>
            <w:tcW w:w="3690" w:type="dxa"/>
            <w:gridSpan w:val="2"/>
            <w:tcBorders>
              <w:top w:val="nil"/>
              <w:left w:val="nil"/>
              <w:bottom w:val="nil"/>
              <w:right w:val="nil"/>
            </w:tcBorders>
          </w:tcPr>
          <w:p w14:paraId="06ECE0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14:paraId="487BE23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96A9DE2" w14:textId="77777777" w:rsidTr="00432413">
        <w:tc>
          <w:tcPr>
            <w:tcW w:w="3690" w:type="dxa"/>
            <w:gridSpan w:val="2"/>
            <w:tcBorders>
              <w:top w:val="nil"/>
              <w:left w:val="nil"/>
              <w:bottom w:val="nil"/>
              <w:right w:val="nil"/>
            </w:tcBorders>
          </w:tcPr>
          <w:p w14:paraId="1388B27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7E3459E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AA70517" w14:textId="77777777" w:rsidTr="00432413">
        <w:tc>
          <w:tcPr>
            <w:tcW w:w="3690" w:type="dxa"/>
            <w:gridSpan w:val="2"/>
            <w:tcBorders>
              <w:top w:val="nil"/>
              <w:left w:val="nil"/>
              <w:bottom w:val="nil"/>
              <w:right w:val="nil"/>
            </w:tcBorders>
          </w:tcPr>
          <w:p w14:paraId="4A37B75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14:paraId="5681BF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26571C18" w14:textId="77777777" w:rsidTr="00432413">
        <w:tc>
          <w:tcPr>
            <w:tcW w:w="3690" w:type="dxa"/>
            <w:gridSpan w:val="2"/>
            <w:tcBorders>
              <w:top w:val="nil"/>
              <w:left w:val="nil"/>
              <w:bottom w:val="nil"/>
              <w:right w:val="nil"/>
            </w:tcBorders>
          </w:tcPr>
          <w:p w14:paraId="047B2E5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14:paraId="04AE1B3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3A3C8DDF" w14:textId="77777777" w:rsidTr="00432413">
        <w:tc>
          <w:tcPr>
            <w:tcW w:w="3690" w:type="dxa"/>
            <w:gridSpan w:val="2"/>
            <w:tcBorders>
              <w:top w:val="nil"/>
              <w:left w:val="nil"/>
              <w:bottom w:val="nil"/>
              <w:right w:val="nil"/>
            </w:tcBorders>
          </w:tcPr>
          <w:p w14:paraId="76DD9C0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14:paraId="2EB6EA0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1F95E093" w14:textId="77777777" w:rsidTr="00432413">
        <w:tc>
          <w:tcPr>
            <w:tcW w:w="3690" w:type="dxa"/>
            <w:gridSpan w:val="2"/>
            <w:tcBorders>
              <w:top w:val="nil"/>
              <w:left w:val="nil"/>
              <w:bottom w:val="nil"/>
              <w:right w:val="nil"/>
            </w:tcBorders>
          </w:tcPr>
          <w:p w14:paraId="401B658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7611AFE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Element.Multiplicity</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0..1</w:t>
            </w:r>
            <w:r w:rsidRPr="00BE10FF">
              <w:rPr>
                <w:rFonts w:ascii="Arial" w:hAnsi="Arial" w:cs="Arial"/>
                <w:szCs w:val="20"/>
                <w:lang w:val="en-AU" w:eastAsia="en-US"/>
              </w:rPr>
              <w:fldChar w:fldCharType="end"/>
            </w:r>
          </w:p>
        </w:tc>
      </w:tr>
      <w:tr w:rsidR="00AB0ADA" w:rsidRPr="00BE10FF" w14:paraId="61949F3B" w14:textId="77777777" w:rsidTr="00432413">
        <w:tc>
          <w:tcPr>
            <w:tcW w:w="3690" w:type="dxa"/>
            <w:gridSpan w:val="2"/>
            <w:tcBorders>
              <w:top w:val="nil"/>
              <w:left w:val="nil"/>
              <w:bottom w:val="nil"/>
              <w:right w:val="nil"/>
            </w:tcBorders>
          </w:tcPr>
          <w:p w14:paraId="53D52EF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347758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2A5F1E3C" w14:textId="77777777" w:rsidTr="00432413">
        <w:tc>
          <w:tcPr>
            <w:tcW w:w="3690" w:type="dxa"/>
            <w:gridSpan w:val="2"/>
            <w:tcBorders>
              <w:top w:val="nil"/>
              <w:left w:val="nil"/>
              <w:bottom w:val="nil"/>
              <w:right w:val="nil"/>
            </w:tcBorders>
          </w:tcPr>
          <w:p w14:paraId="1DAD805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4213E4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De groepattribuutsoort verandert alleen van waarde (materiële historie) cq. één of meer van de subattributen veranderen van waarde op een datum die gelijk is aan een Versiedatum van het zaaktype.</w:t>
            </w:r>
          </w:p>
        </w:tc>
      </w:tr>
      <w:tr w:rsidR="00AB0ADA" w:rsidRPr="00BE10FF" w14:paraId="0B9FD842" w14:textId="77777777" w:rsidTr="00432413">
        <w:tc>
          <w:tcPr>
            <w:tcW w:w="9360" w:type="dxa"/>
            <w:gridSpan w:val="3"/>
            <w:tcBorders>
              <w:top w:val="nil"/>
              <w:left w:val="nil"/>
              <w:bottom w:val="nil"/>
              <w:right w:val="nil"/>
            </w:tcBorders>
          </w:tcPr>
          <w:p w14:paraId="1E17A19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7F974365" w14:textId="77777777" w:rsidTr="00432413">
        <w:tc>
          <w:tcPr>
            <w:tcW w:w="450" w:type="dxa"/>
            <w:tcBorders>
              <w:top w:val="nil"/>
              <w:left w:val="nil"/>
              <w:bottom w:val="nil"/>
              <w:right w:val="nil"/>
            </w:tcBorders>
          </w:tcPr>
          <w:p w14:paraId="0E3815C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18A71BF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Met de combinatie van deze groepattribuutsoort en de groepattribuutsoort Broncatalogus, kan de relatie worden gelegd naar het zaaktype (de bron) dat de basis vormde voor dit ZAAKTYPE. Uitgangspunt is dat het zaaktype is afgeleid van de versie van het bronzaaktype zoals dat bestond ten tijde van de begindatum van het zaaktype.</w:t>
            </w:r>
          </w:p>
          <w:p w14:paraId="5DE811C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lastRenderedPageBreak/>
              <w:t>Een voorbeeld is een zaaktype dat is overgenomen uit een landelijk gestandaardiseerde CATALOGUS en vervolgens enigszins is aangepast voor toepassing in de eigen organisatie. Door het vastleggen van deze relatie kunnen wijzigingen in het bronzaaktype worden gesignaleerd, geëvalueerd en mogelijk leiden tot aanpassing van het 'eigen' zaaktype.</w:t>
            </w:r>
          </w:p>
          <w:p w14:paraId="2AFE79E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Idealiter is een organisatiespecifiek zaaktypen ontleend aan een referentiecatalogus. Aangezien dat vooralsnog niet altijd het geval zal zijn heeft dit groepattribuutsoort de kardinaliteit 0-1. Dringend wordt aanbevolen dit groepattribuutsoort wel van waarden te voorzien.</w:t>
            </w:r>
          </w:p>
        </w:tc>
      </w:tr>
    </w:tbl>
    <w:bookmarkStart w:id="2667" w:name="BKM_D148CEC8_C276_4c31_A405_7490F8CEEB0A"/>
    <w:bookmarkEnd w:id="2667"/>
    <w:p w14:paraId="6901678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Zaaktype-identificatie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Bronzaaktype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72B29753" w14:textId="77777777" w:rsidTr="00E830F0">
        <w:tc>
          <w:tcPr>
            <w:tcW w:w="3690" w:type="dxa"/>
            <w:gridSpan w:val="2"/>
            <w:tcBorders>
              <w:top w:val="nil"/>
              <w:left w:val="nil"/>
              <w:bottom w:val="nil"/>
              <w:right w:val="nil"/>
            </w:tcBorders>
          </w:tcPr>
          <w:p w14:paraId="75EDD7B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4078BB34"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Zaaktype-identificatie</w:t>
            </w:r>
            <w:r w:rsidRPr="00BE10FF">
              <w:rPr>
                <w:rFonts w:ascii="Arial" w:hAnsi="Arial" w:cs="Arial"/>
                <w:szCs w:val="20"/>
                <w:lang w:val="en-AU" w:eastAsia="en-US"/>
              </w:rPr>
              <w:fldChar w:fldCharType="end"/>
            </w:r>
          </w:p>
        </w:tc>
      </w:tr>
      <w:tr w:rsidR="00AB0ADA" w:rsidRPr="00BE10FF" w14:paraId="3C89FFBA" w14:textId="77777777" w:rsidTr="00E830F0">
        <w:tc>
          <w:tcPr>
            <w:tcW w:w="3690" w:type="dxa"/>
            <w:gridSpan w:val="2"/>
            <w:tcBorders>
              <w:top w:val="nil"/>
              <w:left w:val="nil"/>
              <w:bottom w:val="nil"/>
              <w:right w:val="nil"/>
            </w:tcBorders>
          </w:tcPr>
          <w:p w14:paraId="486438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7D474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5C981BA8" w14:textId="77777777" w:rsidTr="00E830F0">
        <w:tc>
          <w:tcPr>
            <w:tcW w:w="3690" w:type="dxa"/>
            <w:gridSpan w:val="2"/>
            <w:tcBorders>
              <w:top w:val="nil"/>
              <w:left w:val="nil"/>
              <w:bottom w:val="nil"/>
              <w:right w:val="nil"/>
            </w:tcBorders>
          </w:tcPr>
          <w:p w14:paraId="15245CD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2F0B390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4EA62FA6" w14:textId="77777777" w:rsidTr="00E830F0">
        <w:tc>
          <w:tcPr>
            <w:tcW w:w="3690" w:type="dxa"/>
            <w:gridSpan w:val="2"/>
            <w:tcBorders>
              <w:top w:val="nil"/>
              <w:left w:val="nil"/>
              <w:bottom w:val="nil"/>
              <w:right w:val="nil"/>
            </w:tcBorders>
          </w:tcPr>
          <w:p w14:paraId="5269F2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45970BA2"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identificatie</w:t>
            </w:r>
            <w:r w:rsidRPr="00BE10FF">
              <w:rPr>
                <w:rFonts w:ascii="Arial" w:hAnsi="Arial" w:cs="Arial"/>
                <w:szCs w:val="20"/>
                <w:lang w:val="en-AU" w:eastAsia="en-US"/>
              </w:rPr>
              <w:fldChar w:fldCharType="end"/>
            </w:r>
          </w:p>
        </w:tc>
      </w:tr>
      <w:tr w:rsidR="00AB0ADA" w:rsidRPr="00BE10FF" w14:paraId="518FDD3F" w14:textId="77777777" w:rsidTr="00E830F0">
        <w:tc>
          <w:tcPr>
            <w:tcW w:w="3690" w:type="dxa"/>
            <w:gridSpan w:val="2"/>
            <w:tcBorders>
              <w:top w:val="nil"/>
              <w:left w:val="nil"/>
              <w:bottom w:val="nil"/>
              <w:right w:val="nil"/>
            </w:tcBorders>
          </w:tcPr>
          <w:p w14:paraId="587EDF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164E3690"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Zaaktype-identificatie van het bronzaaktype binnen de CATALOGUS.</w:t>
            </w:r>
            <w:r w:rsidRPr="00BE10FF">
              <w:rPr>
                <w:rFonts w:ascii="Arial" w:hAnsi="Arial" w:cs="Arial"/>
                <w:szCs w:val="20"/>
                <w:lang w:val="en-AU" w:eastAsia="en-US"/>
              </w:rPr>
              <w:fldChar w:fldCharType="end"/>
            </w:r>
          </w:p>
        </w:tc>
      </w:tr>
      <w:tr w:rsidR="00AB0ADA" w:rsidRPr="00BE10FF" w14:paraId="3F04D16E" w14:textId="77777777" w:rsidTr="00E830F0">
        <w:tc>
          <w:tcPr>
            <w:tcW w:w="3690" w:type="dxa"/>
            <w:gridSpan w:val="2"/>
            <w:tcBorders>
              <w:top w:val="nil"/>
              <w:left w:val="nil"/>
              <w:bottom w:val="nil"/>
              <w:right w:val="nil"/>
            </w:tcBorders>
          </w:tcPr>
          <w:p w14:paraId="172796C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64D0F2F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1849075E" w14:textId="77777777" w:rsidTr="00E830F0">
        <w:tc>
          <w:tcPr>
            <w:tcW w:w="3690" w:type="dxa"/>
            <w:gridSpan w:val="2"/>
            <w:tcBorders>
              <w:top w:val="nil"/>
              <w:left w:val="nil"/>
              <w:bottom w:val="nil"/>
              <w:right w:val="nil"/>
            </w:tcBorders>
          </w:tcPr>
          <w:p w14:paraId="36E346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48163DA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2B1E6A1D" w14:textId="77777777" w:rsidTr="00E830F0">
        <w:tc>
          <w:tcPr>
            <w:tcW w:w="3690" w:type="dxa"/>
            <w:gridSpan w:val="2"/>
            <w:tcBorders>
              <w:top w:val="nil"/>
              <w:left w:val="nil"/>
              <w:bottom w:val="nil"/>
              <w:right w:val="nil"/>
            </w:tcBorders>
          </w:tcPr>
          <w:p w14:paraId="44AC5BB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2348638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N5</w:t>
            </w:r>
            <w:r w:rsidRPr="00BE10FF">
              <w:rPr>
                <w:rFonts w:ascii="Arial" w:hAnsi="Arial" w:cs="Arial"/>
                <w:szCs w:val="20"/>
                <w:lang w:val="en-AU" w:eastAsia="en-US"/>
              </w:rPr>
              <w:fldChar w:fldCharType="end"/>
            </w:r>
          </w:p>
        </w:tc>
      </w:tr>
      <w:tr w:rsidR="00AB0ADA" w:rsidRPr="00BE10FF" w14:paraId="01BEA13F" w14:textId="77777777" w:rsidTr="00E830F0">
        <w:tc>
          <w:tcPr>
            <w:tcW w:w="3690" w:type="dxa"/>
            <w:gridSpan w:val="2"/>
            <w:tcBorders>
              <w:top w:val="nil"/>
              <w:left w:val="nil"/>
              <w:bottom w:val="nil"/>
              <w:right w:val="nil"/>
            </w:tcBorders>
          </w:tcPr>
          <w:p w14:paraId="48D9A5F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0C1B16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BEC5AD6" w14:textId="77777777" w:rsidTr="00E830F0">
        <w:tc>
          <w:tcPr>
            <w:tcW w:w="3690" w:type="dxa"/>
            <w:gridSpan w:val="2"/>
            <w:tcBorders>
              <w:top w:val="nil"/>
              <w:left w:val="nil"/>
              <w:bottom w:val="nil"/>
              <w:right w:val="nil"/>
            </w:tcBorders>
          </w:tcPr>
          <w:p w14:paraId="093C9A8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501AA3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7E08205" w14:textId="77777777" w:rsidTr="00E830F0">
        <w:tc>
          <w:tcPr>
            <w:tcW w:w="3690" w:type="dxa"/>
            <w:gridSpan w:val="2"/>
            <w:tcBorders>
              <w:top w:val="nil"/>
              <w:left w:val="nil"/>
              <w:bottom w:val="nil"/>
              <w:right w:val="nil"/>
            </w:tcBorders>
          </w:tcPr>
          <w:p w14:paraId="1565A45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75DE32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1EA8336B" w14:textId="77777777" w:rsidTr="00E830F0">
        <w:tc>
          <w:tcPr>
            <w:tcW w:w="3690" w:type="dxa"/>
            <w:gridSpan w:val="2"/>
            <w:tcBorders>
              <w:top w:val="nil"/>
              <w:left w:val="nil"/>
              <w:bottom w:val="nil"/>
              <w:right w:val="nil"/>
            </w:tcBorders>
          </w:tcPr>
          <w:p w14:paraId="2AE8E9D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445F7F6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4CC4A3D8" w14:textId="77777777" w:rsidTr="00E830F0">
        <w:tc>
          <w:tcPr>
            <w:tcW w:w="3690" w:type="dxa"/>
            <w:gridSpan w:val="2"/>
            <w:tcBorders>
              <w:top w:val="nil"/>
              <w:left w:val="nil"/>
              <w:bottom w:val="nil"/>
              <w:right w:val="nil"/>
            </w:tcBorders>
          </w:tcPr>
          <w:p w14:paraId="35C959E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088AB81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75DF553C" w14:textId="77777777" w:rsidTr="00E830F0">
        <w:tc>
          <w:tcPr>
            <w:tcW w:w="3690" w:type="dxa"/>
            <w:gridSpan w:val="2"/>
            <w:tcBorders>
              <w:top w:val="nil"/>
              <w:left w:val="nil"/>
              <w:bottom w:val="nil"/>
              <w:right w:val="nil"/>
            </w:tcBorders>
          </w:tcPr>
          <w:p w14:paraId="2ECE615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3E7A536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68A22848" w14:textId="77777777" w:rsidTr="00E830F0">
        <w:tc>
          <w:tcPr>
            <w:tcW w:w="3690" w:type="dxa"/>
            <w:gridSpan w:val="2"/>
            <w:tcBorders>
              <w:top w:val="nil"/>
              <w:left w:val="nil"/>
              <w:bottom w:val="nil"/>
              <w:right w:val="nil"/>
            </w:tcBorders>
          </w:tcPr>
          <w:p w14:paraId="13D5DA6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0E297C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9032574" w14:textId="77777777" w:rsidTr="00E830F0">
        <w:tc>
          <w:tcPr>
            <w:tcW w:w="3690" w:type="dxa"/>
            <w:gridSpan w:val="2"/>
            <w:tcBorders>
              <w:top w:val="nil"/>
              <w:left w:val="nil"/>
              <w:bottom w:val="nil"/>
              <w:right w:val="nil"/>
            </w:tcBorders>
          </w:tcPr>
          <w:p w14:paraId="2FF04E0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30EDAC9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2AB09BAE" w14:textId="77777777" w:rsidTr="00E830F0">
        <w:tc>
          <w:tcPr>
            <w:tcW w:w="3690" w:type="dxa"/>
            <w:gridSpan w:val="2"/>
            <w:tcBorders>
              <w:top w:val="nil"/>
              <w:left w:val="nil"/>
              <w:bottom w:val="nil"/>
              <w:right w:val="nil"/>
            </w:tcBorders>
          </w:tcPr>
          <w:p w14:paraId="78C08BA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DB9C4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1DE87037" w14:textId="77777777" w:rsidTr="00E830F0">
        <w:tc>
          <w:tcPr>
            <w:tcW w:w="3690" w:type="dxa"/>
            <w:gridSpan w:val="2"/>
            <w:tcBorders>
              <w:top w:val="nil"/>
              <w:left w:val="nil"/>
              <w:bottom w:val="nil"/>
              <w:right w:val="nil"/>
            </w:tcBorders>
          </w:tcPr>
          <w:p w14:paraId="54512A2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48CA8F4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35C67F1F" w14:textId="77777777" w:rsidTr="00E830F0">
        <w:tc>
          <w:tcPr>
            <w:tcW w:w="9360" w:type="dxa"/>
            <w:gridSpan w:val="3"/>
            <w:tcBorders>
              <w:top w:val="nil"/>
              <w:left w:val="nil"/>
              <w:bottom w:val="nil"/>
              <w:right w:val="nil"/>
            </w:tcBorders>
          </w:tcPr>
          <w:p w14:paraId="7925AF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t>Toelichting</w:t>
            </w:r>
          </w:p>
        </w:tc>
      </w:tr>
      <w:tr w:rsidR="00AB0ADA" w:rsidRPr="00BE10FF" w14:paraId="5DFFACD9" w14:textId="77777777" w:rsidTr="00E830F0">
        <w:tc>
          <w:tcPr>
            <w:tcW w:w="450" w:type="dxa"/>
            <w:tcBorders>
              <w:top w:val="nil"/>
              <w:left w:val="nil"/>
              <w:bottom w:val="nil"/>
              <w:right w:val="nil"/>
            </w:tcBorders>
          </w:tcPr>
          <w:p w14:paraId="1B07A2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0EEE109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bookmarkStart w:id="2668" w:name="BKM_E967D3A6_4F79_41b9_A3E4_81328EBBE804"/>
    <w:bookmarkEnd w:id="2668"/>
    <w:p w14:paraId="3496F6E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Attribuutsoort</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Zaaktype-omschrijving</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 van groepattribuutsoort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Att.ParentElement</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Bronzaaktype</w:t>
      </w:r>
      <w:r w:rsidRPr="00BE10FF">
        <w:rPr>
          <w:rFonts w:ascii="Arial" w:hAnsi="Arial" w:cs="Arial"/>
          <w:b/>
          <w:bCs/>
          <w:color w:val="004080"/>
          <w:sz w:val="24"/>
          <w:szCs w:val="24"/>
          <w:lang w:eastAsia="en-US"/>
        </w:rPr>
        <w:fldChar w:fldCharType="end"/>
      </w:r>
      <w:r w:rsidR="00AB0ADA" w:rsidRPr="00BE10FF">
        <w:rPr>
          <w:rFonts w:ascii="Arial" w:hAnsi="Arial" w:cs="Arial"/>
          <w:b/>
          <w:bCs/>
          <w:color w:val="004080"/>
          <w:sz w:val="24"/>
          <w:szCs w:val="24"/>
          <w:lang w:eastAsia="en-US"/>
        </w:rPr>
        <w:t>'</w:t>
      </w:r>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AB0ADA" w:rsidRPr="00BE10FF" w14:paraId="5F1BFD67" w14:textId="77777777" w:rsidTr="00E830F0">
        <w:tc>
          <w:tcPr>
            <w:tcW w:w="3690" w:type="dxa"/>
            <w:gridSpan w:val="2"/>
            <w:tcBorders>
              <w:top w:val="nil"/>
              <w:left w:val="nil"/>
              <w:bottom w:val="nil"/>
              <w:right w:val="nil"/>
            </w:tcBorders>
          </w:tcPr>
          <w:p w14:paraId="1E8B796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14:paraId="67BD2AB3"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Zaaktype-omschrijving</w:t>
            </w:r>
            <w:r w:rsidRPr="00BE10FF">
              <w:rPr>
                <w:rFonts w:ascii="Arial" w:hAnsi="Arial" w:cs="Arial"/>
                <w:szCs w:val="20"/>
                <w:lang w:val="en-AU" w:eastAsia="en-US"/>
              </w:rPr>
              <w:fldChar w:fldCharType="end"/>
            </w:r>
          </w:p>
        </w:tc>
      </w:tr>
      <w:tr w:rsidR="00AB0ADA" w:rsidRPr="00BE10FF" w14:paraId="4D251D46" w14:textId="77777777" w:rsidTr="00E830F0">
        <w:tc>
          <w:tcPr>
            <w:tcW w:w="3690" w:type="dxa"/>
            <w:gridSpan w:val="2"/>
            <w:tcBorders>
              <w:top w:val="nil"/>
              <w:left w:val="nil"/>
              <w:bottom w:val="nil"/>
              <w:right w:val="nil"/>
            </w:tcBorders>
          </w:tcPr>
          <w:p w14:paraId="4FD5333B"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14:paraId="411B3DF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6EB159E3" w14:textId="77777777" w:rsidTr="00E830F0">
        <w:tc>
          <w:tcPr>
            <w:tcW w:w="3690" w:type="dxa"/>
            <w:gridSpan w:val="2"/>
            <w:tcBorders>
              <w:top w:val="nil"/>
              <w:left w:val="nil"/>
              <w:bottom w:val="nil"/>
              <w:right w:val="nil"/>
            </w:tcBorders>
          </w:tcPr>
          <w:p w14:paraId="23E0D98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14:paraId="0405D46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39367B0C" w14:textId="77777777" w:rsidTr="00E830F0">
        <w:tc>
          <w:tcPr>
            <w:tcW w:w="3690" w:type="dxa"/>
            <w:gridSpan w:val="2"/>
            <w:tcBorders>
              <w:top w:val="nil"/>
              <w:left w:val="nil"/>
              <w:bottom w:val="nil"/>
              <w:right w:val="nil"/>
            </w:tcBorders>
          </w:tcPr>
          <w:p w14:paraId="24D252B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14:paraId="33BB72F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omschrijving</w:t>
            </w:r>
            <w:r w:rsidRPr="00BE10FF">
              <w:rPr>
                <w:rFonts w:ascii="Arial" w:hAnsi="Arial" w:cs="Arial"/>
                <w:szCs w:val="20"/>
                <w:lang w:val="en-AU" w:eastAsia="en-US"/>
              </w:rPr>
              <w:fldChar w:fldCharType="end"/>
            </w:r>
          </w:p>
        </w:tc>
      </w:tr>
      <w:tr w:rsidR="00AB0ADA" w:rsidRPr="00BE10FF" w14:paraId="0B47ECC1" w14:textId="77777777" w:rsidTr="00E830F0">
        <w:tc>
          <w:tcPr>
            <w:tcW w:w="3690" w:type="dxa"/>
            <w:gridSpan w:val="2"/>
            <w:tcBorders>
              <w:top w:val="nil"/>
              <w:left w:val="nil"/>
              <w:bottom w:val="nil"/>
              <w:right w:val="nil"/>
            </w:tcBorders>
          </w:tcPr>
          <w:p w14:paraId="7A1B44D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14:paraId="032DB365"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00000"/>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De Zaaktype-omschrijving van het bronzaaktype, zoals gehanteerd in de Broncatalogus.</w:t>
            </w:r>
            <w:r w:rsidRPr="00BE10FF">
              <w:rPr>
                <w:rFonts w:ascii="Arial" w:hAnsi="Arial" w:cs="Arial"/>
                <w:szCs w:val="20"/>
                <w:lang w:val="en-AU" w:eastAsia="en-US"/>
              </w:rPr>
              <w:fldChar w:fldCharType="end"/>
            </w:r>
          </w:p>
        </w:tc>
      </w:tr>
      <w:tr w:rsidR="00AB0ADA" w:rsidRPr="00BE10FF" w14:paraId="33426BE7" w14:textId="77777777" w:rsidTr="00E830F0">
        <w:tc>
          <w:tcPr>
            <w:tcW w:w="3690" w:type="dxa"/>
            <w:gridSpan w:val="2"/>
            <w:tcBorders>
              <w:top w:val="nil"/>
              <w:left w:val="nil"/>
              <w:bottom w:val="nil"/>
              <w:right w:val="nil"/>
            </w:tcBorders>
          </w:tcPr>
          <w:p w14:paraId="6152716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14:paraId="32D512E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KING</w:t>
            </w:r>
          </w:p>
        </w:tc>
      </w:tr>
      <w:tr w:rsidR="00AB0ADA" w:rsidRPr="00BE10FF" w14:paraId="768F3EDA" w14:textId="77777777" w:rsidTr="00E830F0">
        <w:tc>
          <w:tcPr>
            <w:tcW w:w="3690" w:type="dxa"/>
            <w:gridSpan w:val="2"/>
            <w:tcBorders>
              <w:top w:val="nil"/>
              <w:left w:val="nil"/>
              <w:bottom w:val="nil"/>
              <w:right w:val="nil"/>
            </w:tcBorders>
          </w:tcPr>
          <w:p w14:paraId="163243C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14:paraId="215FE2D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1 juli 2012</w:t>
            </w:r>
          </w:p>
        </w:tc>
      </w:tr>
      <w:tr w:rsidR="00AB0ADA" w:rsidRPr="00BE10FF" w14:paraId="0E7B7F3A" w14:textId="77777777" w:rsidTr="00E830F0">
        <w:tc>
          <w:tcPr>
            <w:tcW w:w="3690" w:type="dxa"/>
            <w:gridSpan w:val="2"/>
            <w:tcBorders>
              <w:top w:val="nil"/>
              <w:left w:val="nil"/>
              <w:bottom w:val="nil"/>
              <w:right w:val="nil"/>
            </w:tcBorders>
          </w:tcPr>
          <w:p w14:paraId="706B3A1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14:paraId="5CA058CC"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Att.Type</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AN80</w:t>
            </w:r>
            <w:r w:rsidRPr="00BE10FF">
              <w:rPr>
                <w:rFonts w:ascii="Arial" w:hAnsi="Arial" w:cs="Arial"/>
                <w:szCs w:val="20"/>
                <w:lang w:val="en-AU" w:eastAsia="en-US"/>
              </w:rPr>
              <w:fldChar w:fldCharType="end"/>
            </w:r>
          </w:p>
        </w:tc>
      </w:tr>
      <w:tr w:rsidR="00AB0ADA" w:rsidRPr="00BE10FF" w14:paraId="7A771126" w14:textId="77777777" w:rsidTr="00E830F0">
        <w:tc>
          <w:tcPr>
            <w:tcW w:w="3690" w:type="dxa"/>
            <w:gridSpan w:val="2"/>
            <w:tcBorders>
              <w:top w:val="nil"/>
              <w:left w:val="nil"/>
              <w:bottom w:val="nil"/>
              <w:right w:val="nil"/>
            </w:tcBorders>
          </w:tcPr>
          <w:p w14:paraId="32CC83E0"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14:paraId="6AEBFDD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alle alfanumerieke tekens</w:t>
            </w:r>
          </w:p>
        </w:tc>
      </w:tr>
      <w:tr w:rsidR="00AB0ADA" w:rsidRPr="00BE10FF" w14:paraId="69D85311" w14:textId="77777777" w:rsidTr="00E830F0">
        <w:tc>
          <w:tcPr>
            <w:tcW w:w="3690" w:type="dxa"/>
            <w:gridSpan w:val="2"/>
            <w:tcBorders>
              <w:top w:val="nil"/>
              <w:left w:val="nil"/>
              <w:bottom w:val="nil"/>
              <w:right w:val="nil"/>
            </w:tcBorders>
          </w:tcPr>
          <w:p w14:paraId="44D9E76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 xml:space="preserve">Indicatie </w:t>
            </w:r>
            <w:r w:rsidRPr="00BE10FF">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14:paraId="768F12F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01BD287" w14:textId="77777777" w:rsidTr="00E830F0">
        <w:tc>
          <w:tcPr>
            <w:tcW w:w="3690" w:type="dxa"/>
            <w:gridSpan w:val="2"/>
            <w:tcBorders>
              <w:top w:val="nil"/>
              <w:left w:val="nil"/>
              <w:bottom w:val="nil"/>
              <w:right w:val="nil"/>
            </w:tcBorders>
          </w:tcPr>
          <w:p w14:paraId="2AF7A76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14:paraId="79DD769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7B2DAAA" w14:textId="77777777" w:rsidTr="00E830F0">
        <w:tc>
          <w:tcPr>
            <w:tcW w:w="3690" w:type="dxa"/>
            <w:gridSpan w:val="2"/>
            <w:tcBorders>
              <w:top w:val="nil"/>
              <w:left w:val="nil"/>
              <w:bottom w:val="nil"/>
              <w:right w:val="nil"/>
            </w:tcBorders>
          </w:tcPr>
          <w:p w14:paraId="0668642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14:paraId="6DD60CB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Nee</w:t>
            </w:r>
          </w:p>
        </w:tc>
      </w:tr>
      <w:tr w:rsidR="00AB0ADA" w:rsidRPr="00BE10FF" w14:paraId="0B827994" w14:textId="77777777" w:rsidTr="00E830F0">
        <w:tc>
          <w:tcPr>
            <w:tcW w:w="3690" w:type="dxa"/>
            <w:gridSpan w:val="2"/>
            <w:tcBorders>
              <w:top w:val="nil"/>
              <w:left w:val="nil"/>
              <w:bottom w:val="nil"/>
              <w:right w:val="nil"/>
            </w:tcBorders>
          </w:tcPr>
          <w:p w14:paraId="337B944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14:paraId="26F476E8"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AB0ADA" w:rsidRPr="00BE10FF" w14:paraId="521C3950" w14:textId="77777777" w:rsidTr="00E830F0">
        <w:tc>
          <w:tcPr>
            <w:tcW w:w="3690" w:type="dxa"/>
            <w:gridSpan w:val="2"/>
            <w:tcBorders>
              <w:top w:val="nil"/>
              <w:left w:val="nil"/>
              <w:bottom w:val="nil"/>
              <w:right w:val="nil"/>
            </w:tcBorders>
          </w:tcPr>
          <w:p w14:paraId="277EC755"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14:paraId="45B1D3EE"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27C3D206" w14:textId="77777777" w:rsidTr="00E830F0">
        <w:tc>
          <w:tcPr>
            <w:tcW w:w="3690" w:type="dxa"/>
            <w:gridSpan w:val="2"/>
            <w:tcBorders>
              <w:top w:val="nil"/>
              <w:left w:val="nil"/>
              <w:bottom w:val="nil"/>
              <w:right w:val="nil"/>
            </w:tcBorders>
          </w:tcPr>
          <w:p w14:paraId="1FCF827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14:paraId="76CCBEE2"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zie groep</w:t>
            </w:r>
          </w:p>
        </w:tc>
      </w:tr>
      <w:tr w:rsidR="00AB0ADA" w:rsidRPr="00BE10FF" w14:paraId="4531998A" w14:textId="77777777" w:rsidTr="00E830F0">
        <w:tc>
          <w:tcPr>
            <w:tcW w:w="3690" w:type="dxa"/>
            <w:gridSpan w:val="2"/>
            <w:tcBorders>
              <w:top w:val="nil"/>
              <w:left w:val="nil"/>
              <w:bottom w:val="nil"/>
              <w:right w:val="nil"/>
            </w:tcBorders>
          </w:tcPr>
          <w:p w14:paraId="1E5CF5A4"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14:paraId="6F4856AA"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00000"/>
                <w:sz w:val="22"/>
                <w:szCs w:val="22"/>
                <w:lang w:eastAsia="en-US"/>
              </w:rPr>
              <w:instrText>Att.LowerBound</w:instrText>
            </w:r>
            <w:r w:rsidRPr="00BE10FF">
              <w:rPr>
                <w:rFonts w:ascii="Arial" w:hAnsi="Arial" w:cs="Arial"/>
                <w:szCs w:val="20"/>
                <w:lang w:val="en-AU" w:eastAsia="en-US"/>
              </w:rPr>
              <w:fldChar w:fldCharType="separate"/>
            </w:r>
            <w:r w:rsidR="00AB0ADA" w:rsidRPr="00BE10FF">
              <w:rPr>
                <w:rFonts w:ascii="Calibri" w:hAnsi="Calibri" w:cs="Calibri"/>
                <w:color w:val="000000"/>
                <w:sz w:val="22"/>
                <w:szCs w:val="22"/>
                <w:lang w:eastAsia="en-US"/>
              </w:rPr>
              <w:t>1</w:t>
            </w:r>
            <w:r w:rsidRPr="00BE10FF">
              <w:rPr>
                <w:rFonts w:ascii="Arial" w:hAnsi="Arial" w:cs="Arial"/>
                <w:szCs w:val="20"/>
                <w:lang w:val="en-AU" w:eastAsia="en-US"/>
              </w:rPr>
              <w:fldChar w:fldCharType="end"/>
            </w:r>
            <w:r w:rsidR="00AB0ADA" w:rsidRPr="00BE10FF">
              <w:rPr>
                <w:rFonts w:ascii="Calibri" w:hAnsi="Calibri" w:cs="Calibri"/>
                <w:color w:val="000000"/>
                <w:sz w:val="22"/>
                <w:szCs w:val="22"/>
                <w:lang w:eastAsia="en-US"/>
              </w:rPr>
              <w:t xml:space="preserve"> - </w:t>
            </w:r>
            <w:r w:rsidRPr="00BE10FF">
              <w:rPr>
                <w:rFonts w:ascii="Calibri" w:hAnsi="Calibri" w:cs="Calibri"/>
                <w:color w:val="000000"/>
                <w:sz w:val="22"/>
                <w:szCs w:val="22"/>
                <w:lang w:eastAsia="en-US"/>
              </w:rPr>
              <w:fldChar w:fldCharType="begin" w:fldLock="1"/>
            </w:r>
            <w:r w:rsidR="00AB0ADA" w:rsidRPr="00BE10FF">
              <w:rPr>
                <w:rFonts w:ascii="Calibri" w:hAnsi="Calibri" w:cs="Calibri"/>
                <w:color w:val="000000"/>
                <w:sz w:val="22"/>
                <w:szCs w:val="22"/>
                <w:lang w:eastAsia="en-US"/>
              </w:rPr>
              <w:instrText>MERGEFIELD Att.UpperBound</w:instrText>
            </w:r>
            <w:r w:rsidRPr="00BE10FF">
              <w:rPr>
                <w:rFonts w:ascii="Calibri" w:hAnsi="Calibri" w:cs="Calibri"/>
                <w:color w:val="000000"/>
                <w:sz w:val="22"/>
                <w:szCs w:val="22"/>
                <w:lang w:eastAsia="en-US"/>
              </w:rPr>
              <w:fldChar w:fldCharType="separate"/>
            </w:r>
            <w:r w:rsidR="00AB0ADA" w:rsidRPr="00BE10FF">
              <w:rPr>
                <w:rFonts w:ascii="Calibri" w:hAnsi="Calibri" w:cs="Calibri"/>
                <w:color w:val="000000"/>
                <w:sz w:val="22"/>
                <w:szCs w:val="22"/>
                <w:lang w:eastAsia="en-US"/>
              </w:rPr>
              <w:t>1</w:t>
            </w:r>
            <w:r w:rsidRPr="00BE10FF">
              <w:rPr>
                <w:rFonts w:ascii="Calibri" w:hAnsi="Calibri" w:cs="Calibri"/>
                <w:color w:val="000000"/>
                <w:sz w:val="22"/>
                <w:szCs w:val="22"/>
                <w:lang w:eastAsia="en-US"/>
              </w:rPr>
              <w:fldChar w:fldCharType="end"/>
            </w:r>
          </w:p>
        </w:tc>
      </w:tr>
      <w:tr w:rsidR="00AB0ADA" w:rsidRPr="00BE10FF" w14:paraId="62DF3AF8" w14:textId="77777777" w:rsidTr="00E830F0">
        <w:tc>
          <w:tcPr>
            <w:tcW w:w="3690" w:type="dxa"/>
            <w:gridSpan w:val="2"/>
            <w:tcBorders>
              <w:top w:val="nil"/>
              <w:left w:val="nil"/>
              <w:bottom w:val="nil"/>
              <w:right w:val="nil"/>
            </w:tcBorders>
          </w:tcPr>
          <w:p w14:paraId="1ADC1E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14:paraId="098F8B4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Gemeentelijk kerngegeven</w:t>
            </w:r>
          </w:p>
        </w:tc>
      </w:tr>
      <w:tr w:rsidR="00AB0ADA" w:rsidRPr="00BE10FF" w14:paraId="03716378" w14:textId="77777777" w:rsidTr="00E830F0">
        <w:tc>
          <w:tcPr>
            <w:tcW w:w="3690" w:type="dxa"/>
            <w:gridSpan w:val="2"/>
            <w:tcBorders>
              <w:top w:val="nil"/>
              <w:left w:val="nil"/>
              <w:bottom w:val="nil"/>
              <w:right w:val="nil"/>
            </w:tcBorders>
          </w:tcPr>
          <w:p w14:paraId="28E638ED"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14:paraId="2322A71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color w:val="000000"/>
                <w:sz w:val="22"/>
                <w:szCs w:val="22"/>
                <w:lang w:eastAsia="en-US"/>
              </w:rPr>
              <w:t>-</w:t>
            </w:r>
          </w:p>
        </w:tc>
      </w:tr>
      <w:tr w:rsidR="00AB0ADA" w:rsidRPr="00BE10FF" w14:paraId="4BC84124" w14:textId="77777777" w:rsidTr="00E830F0">
        <w:tc>
          <w:tcPr>
            <w:tcW w:w="9360" w:type="dxa"/>
            <w:gridSpan w:val="3"/>
            <w:tcBorders>
              <w:top w:val="nil"/>
              <w:left w:val="nil"/>
              <w:bottom w:val="nil"/>
              <w:right w:val="nil"/>
            </w:tcBorders>
          </w:tcPr>
          <w:p w14:paraId="3001AFF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b/>
                <w:bCs/>
                <w:color w:val="0F0F0F"/>
                <w:sz w:val="22"/>
                <w:szCs w:val="22"/>
                <w:lang w:eastAsia="en-US"/>
              </w:rPr>
              <w:lastRenderedPageBreak/>
              <w:t>Toelichting</w:t>
            </w:r>
          </w:p>
        </w:tc>
      </w:tr>
      <w:tr w:rsidR="00AB0ADA" w:rsidRPr="00BE10FF" w14:paraId="61AD2E19" w14:textId="77777777" w:rsidTr="00E830F0">
        <w:tc>
          <w:tcPr>
            <w:tcW w:w="450" w:type="dxa"/>
            <w:tcBorders>
              <w:top w:val="nil"/>
              <w:left w:val="nil"/>
              <w:bottom w:val="nil"/>
              <w:right w:val="nil"/>
            </w:tcBorders>
          </w:tcPr>
          <w:p w14:paraId="5C77D49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7C22E4B7"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bl>
    <w:p w14:paraId="4BCE6B6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zaaktype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0A83344" w14:textId="77777777" w:rsidTr="00E830F0">
        <w:trPr>
          <w:trHeight w:val="230"/>
        </w:trPr>
        <w:tc>
          <w:tcPr>
            <w:tcW w:w="3330" w:type="dxa"/>
            <w:gridSpan w:val="2"/>
            <w:tcBorders>
              <w:top w:val="nil"/>
              <w:left w:val="nil"/>
              <w:bottom w:val="nil"/>
              <w:right w:val="nil"/>
            </w:tcBorders>
          </w:tcPr>
          <w:p w14:paraId="48FAD4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9ADEE9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zaaktype</w:t>
            </w:r>
            <w:r w:rsidRPr="00BE10FF">
              <w:rPr>
                <w:rFonts w:ascii="Arial" w:hAnsi="Arial" w:cs="Arial"/>
                <w:szCs w:val="24"/>
                <w:lang w:val="en-AU" w:eastAsia="en-US"/>
              </w:rPr>
              <w:fldChar w:fldCharType="end"/>
            </w:r>
          </w:p>
        </w:tc>
      </w:tr>
      <w:tr w:rsidR="00AB0ADA" w:rsidRPr="00BE10FF" w14:paraId="7681C372" w14:textId="77777777" w:rsidTr="00E830F0">
        <w:tc>
          <w:tcPr>
            <w:tcW w:w="3330" w:type="dxa"/>
            <w:gridSpan w:val="2"/>
            <w:tcBorders>
              <w:top w:val="nil"/>
              <w:left w:val="nil"/>
              <w:bottom w:val="nil"/>
              <w:right w:val="nil"/>
            </w:tcBorders>
          </w:tcPr>
          <w:p w14:paraId="4FC361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583A5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4BD518A" w14:textId="77777777" w:rsidTr="00E830F0">
        <w:tc>
          <w:tcPr>
            <w:tcW w:w="3330" w:type="dxa"/>
            <w:gridSpan w:val="2"/>
            <w:tcBorders>
              <w:top w:val="nil"/>
              <w:left w:val="nil"/>
              <w:bottom w:val="nil"/>
              <w:right w:val="nil"/>
            </w:tcBorders>
          </w:tcPr>
          <w:p w14:paraId="6B33F5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367EB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A3F1583" w14:textId="77777777" w:rsidTr="00E830F0">
        <w:tc>
          <w:tcPr>
            <w:tcW w:w="3330" w:type="dxa"/>
            <w:gridSpan w:val="2"/>
            <w:tcBorders>
              <w:top w:val="nil"/>
              <w:left w:val="nil"/>
              <w:bottom w:val="nil"/>
              <w:right w:val="nil"/>
            </w:tcBorders>
          </w:tcPr>
          <w:p w14:paraId="6DEDCD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6E56AC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73FC2467" w14:textId="77777777" w:rsidTr="00E830F0">
        <w:tc>
          <w:tcPr>
            <w:tcW w:w="3330" w:type="dxa"/>
            <w:gridSpan w:val="2"/>
            <w:tcBorders>
              <w:top w:val="nil"/>
              <w:left w:val="nil"/>
              <w:bottom w:val="nil"/>
              <w:right w:val="nil"/>
            </w:tcBorders>
          </w:tcPr>
          <w:p w14:paraId="212910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F712DF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ZAAKTYPE is ontstaan.</w:t>
            </w:r>
            <w:r w:rsidRPr="00BE10FF">
              <w:rPr>
                <w:rFonts w:ascii="Arial" w:hAnsi="Arial" w:cs="Arial"/>
                <w:szCs w:val="24"/>
                <w:lang w:val="en-AU" w:eastAsia="en-US"/>
              </w:rPr>
              <w:fldChar w:fldCharType="end"/>
            </w:r>
          </w:p>
        </w:tc>
      </w:tr>
      <w:tr w:rsidR="00AB0ADA" w:rsidRPr="00BE10FF" w14:paraId="1B5BE667" w14:textId="77777777" w:rsidTr="00E830F0">
        <w:trPr>
          <w:trHeight w:val="230"/>
        </w:trPr>
        <w:tc>
          <w:tcPr>
            <w:tcW w:w="3330" w:type="dxa"/>
            <w:gridSpan w:val="2"/>
            <w:tcBorders>
              <w:top w:val="nil"/>
              <w:left w:val="nil"/>
              <w:bottom w:val="nil"/>
              <w:right w:val="nil"/>
            </w:tcBorders>
          </w:tcPr>
          <w:p w14:paraId="2B0D89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170B1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2C85EB7" w14:textId="77777777" w:rsidTr="00E830F0">
        <w:tc>
          <w:tcPr>
            <w:tcW w:w="3330" w:type="dxa"/>
            <w:gridSpan w:val="2"/>
            <w:tcBorders>
              <w:top w:val="nil"/>
              <w:left w:val="nil"/>
              <w:bottom w:val="nil"/>
              <w:right w:val="nil"/>
            </w:tcBorders>
          </w:tcPr>
          <w:p w14:paraId="2FA2C0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11C4B7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356AC75D" w14:textId="77777777" w:rsidTr="00E830F0">
        <w:tc>
          <w:tcPr>
            <w:tcW w:w="3330" w:type="dxa"/>
            <w:gridSpan w:val="2"/>
            <w:tcBorders>
              <w:top w:val="nil"/>
              <w:left w:val="nil"/>
              <w:bottom w:val="nil"/>
              <w:right w:val="nil"/>
            </w:tcBorders>
          </w:tcPr>
          <w:p w14:paraId="1BE662A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06388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5F6EBDFC" w14:textId="77777777" w:rsidTr="00E830F0">
        <w:trPr>
          <w:trHeight w:val="230"/>
        </w:trPr>
        <w:tc>
          <w:tcPr>
            <w:tcW w:w="3330" w:type="dxa"/>
            <w:gridSpan w:val="2"/>
            <w:tcBorders>
              <w:top w:val="nil"/>
              <w:left w:val="nil"/>
              <w:bottom w:val="nil"/>
              <w:right w:val="nil"/>
            </w:tcBorders>
          </w:tcPr>
          <w:p w14:paraId="5C6EF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293B35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50C4813" w14:textId="77777777" w:rsidTr="00E830F0">
        <w:trPr>
          <w:trHeight w:val="215"/>
        </w:trPr>
        <w:tc>
          <w:tcPr>
            <w:tcW w:w="3330" w:type="dxa"/>
            <w:gridSpan w:val="2"/>
            <w:tcBorders>
              <w:top w:val="nil"/>
              <w:left w:val="nil"/>
              <w:bottom w:val="nil"/>
              <w:right w:val="nil"/>
            </w:tcBorders>
          </w:tcPr>
          <w:p w14:paraId="367B685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75E3B0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C6B3746" w14:textId="77777777" w:rsidTr="00E830F0">
        <w:trPr>
          <w:trHeight w:val="230"/>
        </w:trPr>
        <w:tc>
          <w:tcPr>
            <w:tcW w:w="3330" w:type="dxa"/>
            <w:gridSpan w:val="2"/>
            <w:tcBorders>
              <w:top w:val="nil"/>
              <w:left w:val="nil"/>
              <w:bottom w:val="nil"/>
              <w:right w:val="nil"/>
            </w:tcBorders>
          </w:tcPr>
          <w:p w14:paraId="3335DF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4C7B4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6C8F2D8" w14:textId="77777777" w:rsidTr="00E830F0">
        <w:trPr>
          <w:trHeight w:val="230"/>
        </w:trPr>
        <w:tc>
          <w:tcPr>
            <w:tcW w:w="3330" w:type="dxa"/>
            <w:gridSpan w:val="2"/>
            <w:tcBorders>
              <w:top w:val="nil"/>
              <w:left w:val="nil"/>
              <w:bottom w:val="nil"/>
              <w:right w:val="nil"/>
            </w:tcBorders>
          </w:tcPr>
          <w:p w14:paraId="68345D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C027ED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548FC1F" w14:textId="77777777" w:rsidTr="00E830F0">
        <w:trPr>
          <w:trHeight w:val="230"/>
        </w:trPr>
        <w:tc>
          <w:tcPr>
            <w:tcW w:w="3330" w:type="dxa"/>
            <w:gridSpan w:val="2"/>
            <w:tcBorders>
              <w:top w:val="nil"/>
              <w:left w:val="nil"/>
              <w:bottom w:val="nil"/>
              <w:right w:val="nil"/>
            </w:tcBorders>
          </w:tcPr>
          <w:p w14:paraId="2619222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2D4042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7B83654" w14:textId="77777777" w:rsidTr="00E830F0">
        <w:trPr>
          <w:trHeight w:val="230"/>
        </w:trPr>
        <w:tc>
          <w:tcPr>
            <w:tcW w:w="3330" w:type="dxa"/>
            <w:gridSpan w:val="2"/>
            <w:tcBorders>
              <w:top w:val="nil"/>
              <w:left w:val="nil"/>
              <w:bottom w:val="nil"/>
              <w:right w:val="nil"/>
            </w:tcBorders>
          </w:tcPr>
          <w:p w14:paraId="2BFCFE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3C56B7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6893483" w14:textId="77777777" w:rsidTr="00E830F0">
        <w:tc>
          <w:tcPr>
            <w:tcW w:w="3330" w:type="dxa"/>
            <w:gridSpan w:val="2"/>
            <w:tcBorders>
              <w:top w:val="nil"/>
              <w:left w:val="nil"/>
              <w:bottom w:val="nil"/>
              <w:right w:val="nil"/>
            </w:tcBorders>
          </w:tcPr>
          <w:p w14:paraId="210911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3F7050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5FCFD06" w14:textId="77777777" w:rsidTr="00E830F0">
        <w:trPr>
          <w:trHeight w:val="230"/>
        </w:trPr>
        <w:tc>
          <w:tcPr>
            <w:tcW w:w="3330" w:type="dxa"/>
            <w:gridSpan w:val="2"/>
            <w:tcBorders>
              <w:top w:val="nil"/>
              <w:left w:val="nil"/>
              <w:bottom w:val="nil"/>
              <w:right w:val="nil"/>
            </w:tcBorders>
          </w:tcPr>
          <w:p w14:paraId="38B064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207881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53DA55AA" w14:textId="77777777" w:rsidTr="00E830F0">
        <w:trPr>
          <w:trHeight w:val="230"/>
        </w:trPr>
        <w:tc>
          <w:tcPr>
            <w:tcW w:w="3330" w:type="dxa"/>
            <w:gridSpan w:val="2"/>
            <w:tcBorders>
              <w:top w:val="nil"/>
              <w:left w:val="nil"/>
              <w:bottom w:val="nil"/>
              <w:right w:val="nil"/>
            </w:tcBorders>
          </w:tcPr>
          <w:p w14:paraId="6583B62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8EEFF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CACD769" w14:textId="77777777" w:rsidTr="00E830F0">
        <w:trPr>
          <w:trHeight w:val="230"/>
        </w:trPr>
        <w:tc>
          <w:tcPr>
            <w:tcW w:w="3330" w:type="dxa"/>
            <w:gridSpan w:val="2"/>
            <w:tcBorders>
              <w:top w:val="nil"/>
              <w:left w:val="nil"/>
              <w:bottom w:val="nil"/>
              <w:right w:val="nil"/>
            </w:tcBorders>
          </w:tcPr>
          <w:p w14:paraId="7A1544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1CE588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de vroegste Versiedatum van het zaaktype.</w:t>
            </w:r>
          </w:p>
        </w:tc>
      </w:tr>
      <w:tr w:rsidR="00AB0ADA" w:rsidRPr="00BE10FF" w14:paraId="4AA99F24" w14:textId="77777777" w:rsidTr="00E830F0">
        <w:tc>
          <w:tcPr>
            <w:tcW w:w="9360" w:type="dxa"/>
            <w:gridSpan w:val="3"/>
            <w:tcBorders>
              <w:top w:val="nil"/>
              <w:left w:val="nil"/>
              <w:bottom w:val="nil"/>
              <w:right w:val="nil"/>
            </w:tcBorders>
          </w:tcPr>
          <w:p w14:paraId="7DD0B4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23824AB" w14:textId="77777777" w:rsidTr="00E830F0">
        <w:tc>
          <w:tcPr>
            <w:tcW w:w="450" w:type="dxa"/>
            <w:tcBorders>
              <w:top w:val="nil"/>
              <w:left w:val="nil"/>
              <w:bottom w:val="nil"/>
              <w:right w:val="nil"/>
            </w:tcBorders>
          </w:tcPr>
          <w:p w14:paraId="684AFF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03F29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zaaktype bestaat en toegepast kan worden.</w:t>
            </w:r>
          </w:p>
        </w:tc>
      </w:tr>
    </w:tbl>
    <w:p w14:paraId="2EE3771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Versiedatum</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35DA390" w14:textId="77777777" w:rsidTr="00E830F0">
        <w:trPr>
          <w:trHeight w:val="230"/>
        </w:trPr>
        <w:tc>
          <w:tcPr>
            <w:tcW w:w="3330" w:type="dxa"/>
            <w:gridSpan w:val="2"/>
            <w:tcBorders>
              <w:top w:val="nil"/>
              <w:left w:val="nil"/>
              <w:bottom w:val="nil"/>
              <w:right w:val="nil"/>
            </w:tcBorders>
          </w:tcPr>
          <w:p w14:paraId="675D2F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7CF3785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Versiedatum</w:t>
            </w:r>
            <w:r w:rsidRPr="00BE10FF">
              <w:rPr>
                <w:rFonts w:ascii="Arial" w:hAnsi="Arial" w:cs="Arial"/>
                <w:szCs w:val="24"/>
                <w:lang w:val="en-AU" w:eastAsia="en-US"/>
              </w:rPr>
              <w:fldChar w:fldCharType="end"/>
            </w:r>
          </w:p>
        </w:tc>
      </w:tr>
      <w:tr w:rsidR="00AB0ADA" w:rsidRPr="00BE10FF" w14:paraId="36BF400D" w14:textId="77777777" w:rsidTr="00E830F0">
        <w:tc>
          <w:tcPr>
            <w:tcW w:w="3330" w:type="dxa"/>
            <w:gridSpan w:val="2"/>
            <w:tcBorders>
              <w:top w:val="nil"/>
              <w:left w:val="nil"/>
              <w:bottom w:val="nil"/>
              <w:right w:val="nil"/>
            </w:tcBorders>
          </w:tcPr>
          <w:p w14:paraId="5A58971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13A833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71E5BB4" w14:textId="77777777" w:rsidTr="00E830F0">
        <w:tc>
          <w:tcPr>
            <w:tcW w:w="3330" w:type="dxa"/>
            <w:gridSpan w:val="2"/>
            <w:tcBorders>
              <w:top w:val="nil"/>
              <w:left w:val="nil"/>
              <w:bottom w:val="nil"/>
              <w:right w:val="nil"/>
            </w:tcBorders>
          </w:tcPr>
          <w:p w14:paraId="620907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F67AB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A79C7F6" w14:textId="77777777" w:rsidTr="00E830F0">
        <w:tc>
          <w:tcPr>
            <w:tcW w:w="3330" w:type="dxa"/>
            <w:gridSpan w:val="2"/>
            <w:tcBorders>
              <w:top w:val="nil"/>
              <w:left w:val="nil"/>
              <w:bottom w:val="nil"/>
              <w:right w:val="nil"/>
            </w:tcBorders>
          </w:tcPr>
          <w:p w14:paraId="02B0BC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5129C51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versiedatum</w:t>
            </w:r>
            <w:r w:rsidRPr="00BE10FF">
              <w:rPr>
                <w:rFonts w:ascii="Arial" w:hAnsi="Arial" w:cs="Arial"/>
                <w:szCs w:val="24"/>
                <w:lang w:val="en-AU" w:eastAsia="en-US"/>
              </w:rPr>
              <w:fldChar w:fldCharType="end"/>
            </w:r>
          </w:p>
        </w:tc>
      </w:tr>
      <w:tr w:rsidR="00AB0ADA" w:rsidRPr="00BE10FF" w14:paraId="03126BC7" w14:textId="77777777" w:rsidTr="00E830F0">
        <w:tc>
          <w:tcPr>
            <w:tcW w:w="3330" w:type="dxa"/>
            <w:gridSpan w:val="2"/>
            <w:tcBorders>
              <w:top w:val="nil"/>
              <w:left w:val="nil"/>
              <w:bottom w:val="nil"/>
              <w:right w:val="nil"/>
            </w:tcBorders>
          </w:tcPr>
          <w:p w14:paraId="3CF90E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9A827F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de (gewijzigde) kenmerken van het ZAAKTYPE geldig zijn geworden</w:t>
            </w:r>
            <w:r w:rsidRPr="00BE10FF">
              <w:rPr>
                <w:rFonts w:ascii="Arial" w:hAnsi="Arial" w:cs="Arial"/>
                <w:szCs w:val="24"/>
                <w:lang w:val="en-AU" w:eastAsia="en-US"/>
              </w:rPr>
              <w:fldChar w:fldCharType="end"/>
            </w:r>
          </w:p>
        </w:tc>
      </w:tr>
      <w:tr w:rsidR="00AB0ADA" w:rsidRPr="00BE10FF" w14:paraId="733E59EA" w14:textId="77777777" w:rsidTr="00E830F0">
        <w:trPr>
          <w:trHeight w:val="230"/>
        </w:trPr>
        <w:tc>
          <w:tcPr>
            <w:tcW w:w="3330" w:type="dxa"/>
            <w:gridSpan w:val="2"/>
            <w:tcBorders>
              <w:top w:val="nil"/>
              <w:left w:val="nil"/>
              <w:bottom w:val="nil"/>
              <w:right w:val="nil"/>
            </w:tcBorders>
          </w:tcPr>
          <w:p w14:paraId="74BD6F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26AB8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F4238FE" w14:textId="77777777" w:rsidTr="00E830F0">
        <w:tc>
          <w:tcPr>
            <w:tcW w:w="3330" w:type="dxa"/>
            <w:gridSpan w:val="2"/>
            <w:tcBorders>
              <w:top w:val="nil"/>
              <w:left w:val="nil"/>
              <w:bottom w:val="nil"/>
              <w:right w:val="nil"/>
            </w:tcBorders>
          </w:tcPr>
          <w:p w14:paraId="3A0C60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7E820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23 september 2013</w:t>
            </w:r>
          </w:p>
        </w:tc>
      </w:tr>
      <w:tr w:rsidR="00AB0ADA" w:rsidRPr="00BE10FF" w14:paraId="4CB5B76F" w14:textId="77777777" w:rsidTr="00E830F0">
        <w:tc>
          <w:tcPr>
            <w:tcW w:w="3330" w:type="dxa"/>
            <w:gridSpan w:val="2"/>
            <w:tcBorders>
              <w:top w:val="nil"/>
              <w:left w:val="nil"/>
              <w:bottom w:val="nil"/>
              <w:right w:val="nil"/>
            </w:tcBorders>
          </w:tcPr>
          <w:p w14:paraId="5A915FA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60EB15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(jjjjmmdd)</w:t>
            </w:r>
            <w:r w:rsidRPr="00BE10FF">
              <w:rPr>
                <w:rFonts w:ascii="Arial" w:hAnsi="Arial" w:cs="Arial"/>
                <w:szCs w:val="24"/>
                <w:lang w:val="en-AU" w:eastAsia="en-US"/>
              </w:rPr>
              <w:fldChar w:fldCharType="end"/>
            </w:r>
          </w:p>
        </w:tc>
      </w:tr>
      <w:tr w:rsidR="00AB0ADA" w:rsidRPr="00BE10FF" w14:paraId="231D4683" w14:textId="77777777" w:rsidTr="00E830F0">
        <w:trPr>
          <w:trHeight w:val="230"/>
        </w:trPr>
        <w:tc>
          <w:tcPr>
            <w:tcW w:w="3330" w:type="dxa"/>
            <w:gridSpan w:val="2"/>
            <w:tcBorders>
              <w:top w:val="nil"/>
              <w:left w:val="nil"/>
              <w:bottom w:val="nil"/>
              <w:right w:val="nil"/>
            </w:tcBorders>
          </w:tcPr>
          <w:p w14:paraId="724B07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437CBAF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2E4CA56" w14:textId="77777777" w:rsidTr="00E830F0">
        <w:trPr>
          <w:trHeight w:val="215"/>
        </w:trPr>
        <w:tc>
          <w:tcPr>
            <w:tcW w:w="3330" w:type="dxa"/>
            <w:gridSpan w:val="2"/>
            <w:tcBorders>
              <w:top w:val="nil"/>
              <w:left w:val="nil"/>
              <w:bottom w:val="nil"/>
              <w:right w:val="nil"/>
            </w:tcBorders>
          </w:tcPr>
          <w:p w14:paraId="3526CC9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2C8344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AC838DC" w14:textId="77777777" w:rsidTr="00E830F0">
        <w:trPr>
          <w:trHeight w:val="230"/>
        </w:trPr>
        <w:tc>
          <w:tcPr>
            <w:tcW w:w="3330" w:type="dxa"/>
            <w:gridSpan w:val="2"/>
            <w:tcBorders>
              <w:top w:val="nil"/>
              <w:left w:val="nil"/>
              <w:bottom w:val="nil"/>
              <w:right w:val="nil"/>
            </w:tcBorders>
          </w:tcPr>
          <w:p w14:paraId="5E331C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69E03E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600CA72" w14:textId="77777777" w:rsidTr="00E830F0">
        <w:trPr>
          <w:trHeight w:val="230"/>
        </w:trPr>
        <w:tc>
          <w:tcPr>
            <w:tcW w:w="3330" w:type="dxa"/>
            <w:gridSpan w:val="2"/>
            <w:tcBorders>
              <w:top w:val="nil"/>
              <w:left w:val="nil"/>
              <w:bottom w:val="nil"/>
              <w:right w:val="nil"/>
            </w:tcBorders>
          </w:tcPr>
          <w:p w14:paraId="4E3A38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A9736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1C1B4F1A" w14:textId="77777777" w:rsidTr="00E830F0">
        <w:trPr>
          <w:trHeight w:val="230"/>
        </w:trPr>
        <w:tc>
          <w:tcPr>
            <w:tcW w:w="3330" w:type="dxa"/>
            <w:gridSpan w:val="2"/>
            <w:tcBorders>
              <w:top w:val="nil"/>
              <w:left w:val="nil"/>
              <w:bottom w:val="nil"/>
              <w:right w:val="nil"/>
            </w:tcBorders>
          </w:tcPr>
          <w:p w14:paraId="67631C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6043979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523663C" w14:textId="77777777" w:rsidTr="00E830F0">
        <w:trPr>
          <w:trHeight w:val="230"/>
        </w:trPr>
        <w:tc>
          <w:tcPr>
            <w:tcW w:w="3330" w:type="dxa"/>
            <w:gridSpan w:val="2"/>
            <w:tcBorders>
              <w:top w:val="nil"/>
              <w:left w:val="nil"/>
              <w:bottom w:val="nil"/>
              <w:right w:val="nil"/>
            </w:tcBorders>
          </w:tcPr>
          <w:p w14:paraId="5EB66A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728D94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2E76F90A" w14:textId="77777777" w:rsidTr="00E830F0">
        <w:tc>
          <w:tcPr>
            <w:tcW w:w="3330" w:type="dxa"/>
            <w:gridSpan w:val="2"/>
            <w:tcBorders>
              <w:top w:val="nil"/>
              <w:left w:val="nil"/>
              <w:bottom w:val="nil"/>
              <w:right w:val="nil"/>
            </w:tcBorders>
          </w:tcPr>
          <w:p w14:paraId="0A15DA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036E03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4F092C0" w14:textId="77777777" w:rsidTr="00E830F0">
        <w:trPr>
          <w:trHeight w:val="230"/>
        </w:trPr>
        <w:tc>
          <w:tcPr>
            <w:tcW w:w="3330" w:type="dxa"/>
            <w:gridSpan w:val="2"/>
            <w:tcBorders>
              <w:top w:val="nil"/>
              <w:left w:val="nil"/>
              <w:bottom w:val="nil"/>
              <w:right w:val="nil"/>
            </w:tcBorders>
          </w:tcPr>
          <w:p w14:paraId="253CB1C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47CDB2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3C87DDDC" w14:textId="77777777" w:rsidTr="00E830F0">
        <w:trPr>
          <w:trHeight w:val="230"/>
        </w:trPr>
        <w:tc>
          <w:tcPr>
            <w:tcW w:w="3330" w:type="dxa"/>
            <w:gridSpan w:val="2"/>
            <w:tcBorders>
              <w:top w:val="nil"/>
              <w:left w:val="nil"/>
              <w:bottom w:val="nil"/>
              <w:right w:val="nil"/>
            </w:tcBorders>
          </w:tcPr>
          <w:p w14:paraId="7C3ACE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70958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11DA53D9" w14:textId="77777777" w:rsidTr="00E830F0">
        <w:trPr>
          <w:trHeight w:val="230"/>
        </w:trPr>
        <w:tc>
          <w:tcPr>
            <w:tcW w:w="3330" w:type="dxa"/>
            <w:gridSpan w:val="2"/>
            <w:tcBorders>
              <w:top w:val="nil"/>
              <w:left w:val="nil"/>
              <w:bottom w:val="nil"/>
              <w:right w:val="nil"/>
            </w:tcBorders>
          </w:tcPr>
          <w:p w14:paraId="435706F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CB39E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Versiedatum is gelijk aan of ligt na de Datum begin geldigheid zaaktype en is gelijk aan of ligt voor de Datum einde geldigheid zaaktype.</w:t>
            </w:r>
          </w:p>
        </w:tc>
      </w:tr>
      <w:tr w:rsidR="00AB0ADA" w:rsidRPr="00BE10FF" w14:paraId="523A635A" w14:textId="77777777" w:rsidTr="00E830F0">
        <w:tc>
          <w:tcPr>
            <w:tcW w:w="9360" w:type="dxa"/>
            <w:gridSpan w:val="3"/>
            <w:tcBorders>
              <w:top w:val="nil"/>
              <w:left w:val="nil"/>
              <w:bottom w:val="nil"/>
              <w:right w:val="nil"/>
            </w:tcBorders>
          </w:tcPr>
          <w:p w14:paraId="7FCF63F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C4E1011" w14:textId="77777777" w:rsidTr="00E830F0">
        <w:tc>
          <w:tcPr>
            <w:tcW w:w="450" w:type="dxa"/>
            <w:tcBorders>
              <w:top w:val="nil"/>
              <w:left w:val="nil"/>
              <w:bottom w:val="nil"/>
              <w:right w:val="nil"/>
            </w:tcBorders>
          </w:tcPr>
          <w:p w14:paraId="25025A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6483CB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Een versie van het zaaktype betreft alle kenmerken daarvan. Dus niet alleen van ZAAKTYPE zelf maar ook van alle ‘daaronder hangende’ objecttypen zoals STATUSTYPE, RESULTAATTYPE, et </w:t>
            </w:r>
            <w:r w:rsidRPr="00BE10FF">
              <w:rPr>
                <w:rFonts w:ascii="Calibri" w:hAnsi="Calibri" w:cs="Arial"/>
                <w:color w:val="0F0F0F"/>
                <w:sz w:val="22"/>
                <w:szCs w:val="24"/>
                <w:lang w:eastAsia="en-US"/>
              </w:rPr>
              <w:lastRenderedPageBreak/>
              <w:t>cetera.</w:t>
            </w:r>
          </w:p>
        </w:tc>
      </w:tr>
    </w:tbl>
    <w:bookmarkStart w:id="2669" w:name="BKM_95F9B0F5_DD53_4b5c_A1CB_0151A58E3041"/>
    <w:bookmarkEnd w:id="2669"/>
    <w:p w14:paraId="59CB6957"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Attribuutsoort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zaaktype</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1D704B9" w14:textId="77777777" w:rsidTr="00E830F0">
        <w:trPr>
          <w:trHeight w:val="230"/>
        </w:trPr>
        <w:tc>
          <w:tcPr>
            <w:tcW w:w="3330" w:type="dxa"/>
            <w:gridSpan w:val="2"/>
            <w:tcBorders>
              <w:top w:val="nil"/>
              <w:left w:val="nil"/>
              <w:bottom w:val="nil"/>
              <w:right w:val="nil"/>
            </w:tcBorders>
          </w:tcPr>
          <w:p w14:paraId="6B9510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0A8411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einde geldigheid zaaktype</w:t>
            </w:r>
            <w:r w:rsidRPr="00BE10FF">
              <w:rPr>
                <w:rFonts w:ascii="Arial" w:hAnsi="Arial" w:cs="Arial"/>
                <w:szCs w:val="24"/>
                <w:lang w:val="en-AU" w:eastAsia="en-US"/>
              </w:rPr>
              <w:fldChar w:fldCharType="end"/>
            </w:r>
          </w:p>
        </w:tc>
      </w:tr>
      <w:tr w:rsidR="00AB0ADA" w:rsidRPr="00BE10FF" w14:paraId="29C158D9" w14:textId="77777777" w:rsidTr="00E830F0">
        <w:tc>
          <w:tcPr>
            <w:tcW w:w="3330" w:type="dxa"/>
            <w:gridSpan w:val="2"/>
            <w:tcBorders>
              <w:top w:val="nil"/>
              <w:left w:val="nil"/>
              <w:bottom w:val="nil"/>
              <w:right w:val="nil"/>
            </w:tcBorders>
          </w:tcPr>
          <w:p w14:paraId="10DD0B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B0DC16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0E1B6BE" w14:textId="77777777" w:rsidTr="00E830F0">
        <w:tc>
          <w:tcPr>
            <w:tcW w:w="3330" w:type="dxa"/>
            <w:gridSpan w:val="2"/>
            <w:tcBorders>
              <w:top w:val="nil"/>
              <w:left w:val="nil"/>
              <w:bottom w:val="nil"/>
              <w:right w:val="nil"/>
            </w:tcBorders>
          </w:tcPr>
          <w:p w14:paraId="797A3A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12E86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22BE987" w14:textId="77777777" w:rsidTr="00E830F0">
        <w:tc>
          <w:tcPr>
            <w:tcW w:w="3330" w:type="dxa"/>
            <w:gridSpan w:val="2"/>
            <w:tcBorders>
              <w:top w:val="nil"/>
              <w:left w:val="nil"/>
              <w:bottom w:val="nil"/>
              <w:right w:val="nil"/>
            </w:tcBorders>
          </w:tcPr>
          <w:p w14:paraId="7E2C81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0C6823A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15604A52" w14:textId="77777777" w:rsidTr="00E830F0">
        <w:tc>
          <w:tcPr>
            <w:tcW w:w="3330" w:type="dxa"/>
            <w:gridSpan w:val="2"/>
            <w:tcBorders>
              <w:top w:val="nil"/>
              <w:left w:val="nil"/>
              <w:bottom w:val="nil"/>
              <w:right w:val="nil"/>
            </w:tcBorders>
          </w:tcPr>
          <w:p w14:paraId="39AA94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00405D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datum waarop het ZAAKTYPE is opgeheven.</w:t>
            </w:r>
            <w:r w:rsidRPr="00BE10FF">
              <w:rPr>
                <w:rFonts w:ascii="Arial" w:hAnsi="Arial" w:cs="Arial"/>
                <w:szCs w:val="24"/>
                <w:lang w:val="en-AU" w:eastAsia="en-US"/>
              </w:rPr>
              <w:fldChar w:fldCharType="end"/>
            </w:r>
          </w:p>
        </w:tc>
      </w:tr>
      <w:tr w:rsidR="00AB0ADA" w:rsidRPr="00BE10FF" w14:paraId="199A8D4B" w14:textId="77777777" w:rsidTr="00E830F0">
        <w:trPr>
          <w:trHeight w:val="230"/>
        </w:trPr>
        <w:tc>
          <w:tcPr>
            <w:tcW w:w="3330" w:type="dxa"/>
            <w:gridSpan w:val="2"/>
            <w:tcBorders>
              <w:top w:val="nil"/>
              <w:left w:val="nil"/>
              <w:bottom w:val="nil"/>
              <w:right w:val="nil"/>
            </w:tcBorders>
          </w:tcPr>
          <w:p w14:paraId="2A0FD7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CB8D3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E4AD73F" w14:textId="77777777" w:rsidTr="00E830F0">
        <w:tc>
          <w:tcPr>
            <w:tcW w:w="3330" w:type="dxa"/>
            <w:gridSpan w:val="2"/>
            <w:tcBorders>
              <w:top w:val="nil"/>
              <w:left w:val="nil"/>
              <w:bottom w:val="nil"/>
              <w:right w:val="nil"/>
            </w:tcBorders>
          </w:tcPr>
          <w:p w14:paraId="592B41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6B8166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oktober 2009</w:t>
            </w:r>
          </w:p>
        </w:tc>
      </w:tr>
      <w:tr w:rsidR="00AB0ADA" w:rsidRPr="00BE10FF" w14:paraId="2920D095" w14:textId="77777777" w:rsidTr="00E830F0">
        <w:tc>
          <w:tcPr>
            <w:tcW w:w="3330" w:type="dxa"/>
            <w:gridSpan w:val="2"/>
            <w:tcBorders>
              <w:top w:val="nil"/>
              <w:left w:val="nil"/>
              <w:bottom w:val="nil"/>
              <w:right w:val="nil"/>
            </w:tcBorders>
          </w:tcPr>
          <w:p w14:paraId="783084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78672C7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6567DBA" w14:textId="77777777" w:rsidTr="00E830F0">
        <w:trPr>
          <w:trHeight w:val="230"/>
        </w:trPr>
        <w:tc>
          <w:tcPr>
            <w:tcW w:w="3330" w:type="dxa"/>
            <w:gridSpan w:val="2"/>
            <w:tcBorders>
              <w:top w:val="nil"/>
              <w:left w:val="nil"/>
              <w:bottom w:val="nil"/>
              <w:right w:val="nil"/>
            </w:tcBorders>
          </w:tcPr>
          <w:p w14:paraId="6AEE9C6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Waardenverzameling</w:t>
            </w:r>
          </w:p>
        </w:tc>
        <w:tc>
          <w:tcPr>
            <w:tcW w:w="6030" w:type="dxa"/>
            <w:tcBorders>
              <w:top w:val="nil"/>
              <w:left w:val="nil"/>
              <w:bottom w:val="nil"/>
              <w:right w:val="nil"/>
            </w:tcBorders>
          </w:tcPr>
          <w:p w14:paraId="5EF2DE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A177DEC" w14:textId="77777777" w:rsidTr="00E830F0">
        <w:trPr>
          <w:trHeight w:val="215"/>
        </w:trPr>
        <w:tc>
          <w:tcPr>
            <w:tcW w:w="3330" w:type="dxa"/>
            <w:gridSpan w:val="2"/>
            <w:tcBorders>
              <w:top w:val="nil"/>
              <w:left w:val="nil"/>
              <w:bottom w:val="nil"/>
              <w:right w:val="nil"/>
            </w:tcBorders>
          </w:tcPr>
          <w:p w14:paraId="5F22165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9C01C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48D847" w14:textId="77777777" w:rsidTr="00E830F0">
        <w:trPr>
          <w:trHeight w:val="230"/>
        </w:trPr>
        <w:tc>
          <w:tcPr>
            <w:tcW w:w="3330" w:type="dxa"/>
            <w:gridSpan w:val="2"/>
            <w:tcBorders>
              <w:top w:val="nil"/>
              <w:left w:val="nil"/>
              <w:bottom w:val="nil"/>
              <w:right w:val="nil"/>
            </w:tcBorders>
          </w:tcPr>
          <w:p w14:paraId="12467F0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583330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A9F7B02" w14:textId="77777777" w:rsidTr="00E830F0">
        <w:trPr>
          <w:trHeight w:val="230"/>
        </w:trPr>
        <w:tc>
          <w:tcPr>
            <w:tcW w:w="3330" w:type="dxa"/>
            <w:gridSpan w:val="2"/>
            <w:tcBorders>
              <w:top w:val="nil"/>
              <w:left w:val="nil"/>
              <w:bottom w:val="nil"/>
              <w:right w:val="nil"/>
            </w:tcBorders>
          </w:tcPr>
          <w:p w14:paraId="569DDBA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00FFA6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3326FAA" w14:textId="77777777" w:rsidTr="00E830F0">
        <w:trPr>
          <w:trHeight w:val="230"/>
        </w:trPr>
        <w:tc>
          <w:tcPr>
            <w:tcW w:w="3330" w:type="dxa"/>
            <w:gridSpan w:val="2"/>
            <w:tcBorders>
              <w:top w:val="nil"/>
              <w:left w:val="nil"/>
              <w:bottom w:val="nil"/>
              <w:right w:val="nil"/>
            </w:tcBorders>
          </w:tcPr>
          <w:p w14:paraId="033EE16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1E5A24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09B3E5A" w14:textId="77777777" w:rsidTr="00E830F0">
        <w:trPr>
          <w:trHeight w:val="230"/>
        </w:trPr>
        <w:tc>
          <w:tcPr>
            <w:tcW w:w="3330" w:type="dxa"/>
            <w:gridSpan w:val="2"/>
            <w:tcBorders>
              <w:top w:val="nil"/>
              <w:left w:val="nil"/>
              <w:bottom w:val="nil"/>
              <w:right w:val="nil"/>
            </w:tcBorders>
          </w:tcPr>
          <w:p w14:paraId="40F28F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348154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805046E" w14:textId="77777777" w:rsidTr="00E830F0">
        <w:tc>
          <w:tcPr>
            <w:tcW w:w="3330" w:type="dxa"/>
            <w:gridSpan w:val="2"/>
            <w:tcBorders>
              <w:top w:val="nil"/>
              <w:left w:val="nil"/>
              <w:bottom w:val="nil"/>
              <w:right w:val="nil"/>
            </w:tcBorders>
          </w:tcPr>
          <w:p w14:paraId="3EB3EF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7E645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89F29AD" w14:textId="77777777" w:rsidTr="00E830F0">
        <w:trPr>
          <w:trHeight w:val="230"/>
        </w:trPr>
        <w:tc>
          <w:tcPr>
            <w:tcW w:w="3330" w:type="dxa"/>
            <w:gridSpan w:val="2"/>
            <w:tcBorders>
              <w:top w:val="nil"/>
              <w:left w:val="nil"/>
              <w:bottom w:val="nil"/>
              <w:right w:val="nil"/>
            </w:tcBorders>
          </w:tcPr>
          <w:p w14:paraId="7387F4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1B645C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D6BEE38" w14:textId="77777777" w:rsidTr="00E830F0">
        <w:trPr>
          <w:trHeight w:val="230"/>
        </w:trPr>
        <w:tc>
          <w:tcPr>
            <w:tcW w:w="3330" w:type="dxa"/>
            <w:gridSpan w:val="2"/>
            <w:tcBorders>
              <w:top w:val="nil"/>
              <w:left w:val="nil"/>
              <w:bottom w:val="nil"/>
              <w:right w:val="nil"/>
            </w:tcBorders>
          </w:tcPr>
          <w:p w14:paraId="5D0E91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12F21D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83FD076" w14:textId="77777777" w:rsidTr="00E830F0">
        <w:trPr>
          <w:trHeight w:val="230"/>
        </w:trPr>
        <w:tc>
          <w:tcPr>
            <w:tcW w:w="3330" w:type="dxa"/>
            <w:gridSpan w:val="2"/>
            <w:tcBorders>
              <w:top w:val="nil"/>
              <w:left w:val="nil"/>
              <w:bottom w:val="nil"/>
              <w:right w:val="nil"/>
            </w:tcBorders>
          </w:tcPr>
          <w:p w14:paraId="609EBF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51CADA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datum is gelijk aan of gelegen na de datum zoals opgenomen onder 'Datum begin geldigheid zaaktype’.</w:t>
            </w:r>
          </w:p>
        </w:tc>
      </w:tr>
      <w:tr w:rsidR="00AB0ADA" w:rsidRPr="00BE10FF" w14:paraId="3A0D24F5" w14:textId="77777777" w:rsidTr="00E830F0">
        <w:tc>
          <w:tcPr>
            <w:tcW w:w="9360" w:type="dxa"/>
            <w:gridSpan w:val="3"/>
            <w:tcBorders>
              <w:top w:val="nil"/>
              <w:left w:val="nil"/>
              <w:bottom w:val="nil"/>
              <w:right w:val="nil"/>
            </w:tcBorders>
          </w:tcPr>
          <w:p w14:paraId="432D406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2807F3D" w14:textId="77777777" w:rsidTr="00E830F0">
        <w:tc>
          <w:tcPr>
            <w:tcW w:w="450" w:type="dxa"/>
            <w:tcBorders>
              <w:top w:val="nil"/>
              <w:left w:val="nil"/>
              <w:bottom w:val="nil"/>
              <w:right w:val="nil"/>
            </w:tcBorders>
          </w:tcPr>
          <w:p w14:paraId="254FAD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7CCF94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het zaaktype niet meer bestaat en niet meer toegepast kan worden.</w:t>
            </w:r>
          </w:p>
        </w:tc>
      </w:tr>
    </w:tbl>
    <w:p w14:paraId="569E1C8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w:t>
      </w:r>
      <w:r w:rsidR="006A16DB">
        <w:rPr>
          <w:rFonts w:ascii="Arial" w:hAnsi="Arial" w:cs="Arial"/>
          <w:b/>
          <w:color w:val="004080"/>
          <w:sz w:val="24"/>
          <w:szCs w:val="24"/>
          <w:lang w:eastAsia="en-US"/>
        </w:rPr>
        <w: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gerelateerd</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E29146E" w14:textId="77777777" w:rsidTr="00E830F0">
        <w:trPr>
          <w:trHeight w:val="230"/>
        </w:trPr>
        <w:tc>
          <w:tcPr>
            <w:tcW w:w="3330" w:type="dxa"/>
            <w:gridSpan w:val="2"/>
            <w:tcBorders>
              <w:top w:val="nil"/>
              <w:left w:val="nil"/>
              <w:bottom w:val="nil"/>
              <w:right w:val="nil"/>
            </w:tcBorders>
          </w:tcPr>
          <w:p w14:paraId="0AB856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CD8A46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gerelateerd</w:t>
            </w:r>
            <w:r w:rsidRPr="00BE10FF">
              <w:rPr>
                <w:rFonts w:ascii="Arial" w:hAnsi="Arial" w:cs="Arial"/>
                <w:szCs w:val="24"/>
                <w:lang w:val="en-AU" w:eastAsia="en-US"/>
              </w:rPr>
              <w:fldChar w:fldCharType="end"/>
            </w:r>
          </w:p>
        </w:tc>
      </w:tr>
      <w:tr w:rsidR="00AB0ADA" w:rsidRPr="00BE10FF" w14:paraId="19DBF9C3" w14:textId="77777777" w:rsidTr="00E830F0">
        <w:tc>
          <w:tcPr>
            <w:tcW w:w="3330" w:type="dxa"/>
            <w:gridSpan w:val="2"/>
            <w:tcBorders>
              <w:top w:val="nil"/>
              <w:left w:val="nil"/>
              <w:bottom w:val="nil"/>
              <w:right w:val="nil"/>
            </w:tcBorders>
          </w:tcPr>
          <w:p w14:paraId="0901C59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404D3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83A17D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17B1C4E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7DF4979" w14:textId="77777777" w:rsidTr="00E830F0">
        <w:tc>
          <w:tcPr>
            <w:tcW w:w="3330" w:type="dxa"/>
            <w:gridSpan w:val="2"/>
            <w:tcBorders>
              <w:top w:val="nil"/>
              <w:left w:val="nil"/>
              <w:bottom w:val="nil"/>
              <w:right w:val="nil"/>
            </w:tcBorders>
          </w:tcPr>
          <w:p w14:paraId="27095C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D2F3A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00FFCEFC" w14:textId="77777777" w:rsidTr="00E830F0">
        <w:trPr>
          <w:trHeight w:val="230"/>
        </w:trPr>
        <w:tc>
          <w:tcPr>
            <w:tcW w:w="3330" w:type="dxa"/>
            <w:gridSpan w:val="2"/>
            <w:tcBorders>
              <w:top w:val="nil"/>
              <w:left w:val="nil"/>
              <w:bottom w:val="nil"/>
              <w:right w:val="nil"/>
            </w:tcBorders>
          </w:tcPr>
          <w:p w14:paraId="1C125D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78E81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1FCE8D7" w14:textId="77777777" w:rsidTr="00E830F0">
        <w:tc>
          <w:tcPr>
            <w:tcW w:w="3330" w:type="dxa"/>
            <w:gridSpan w:val="2"/>
            <w:tcBorders>
              <w:top w:val="nil"/>
              <w:left w:val="nil"/>
              <w:bottom w:val="nil"/>
              <w:right w:val="nil"/>
            </w:tcBorders>
          </w:tcPr>
          <w:p w14:paraId="70B44F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051ECF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De ZAAKTYPEn van zaken die relevant zijn voor zaken van dit ZAAKTYPE. </w:t>
            </w:r>
            <w:r w:rsidRPr="00BE10FF">
              <w:rPr>
                <w:rFonts w:ascii="Arial" w:hAnsi="Arial" w:cs="Arial"/>
                <w:szCs w:val="24"/>
                <w:lang w:val="en-AU" w:eastAsia="en-US"/>
              </w:rPr>
              <w:fldChar w:fldCharType="end"/>
            </w:r>
          </w:p>
        </w:tc>
      </w:tr>
      <w:tr w:rsidR="00AB0ADA" w:rsidRPr="00BE10FF" w14:paraId="74CFC1FA" w14:textId="77777777" w:rsidTr="00E830F0">
        <w:tc>
          <w:tcPr>
            <w:tcW w:w="3330" w:type="dxa"/>
            <w:gridSpan w:val="2"/>
            <w:tcBorders>
              <w:top w:val="nil"/>
              <w:left w:val="nil"/>
              <w:bottom w:val="nil"/>
              <w:right w:val="nil"/>
            </w:tcBorders>
          </w:tcPr>
          <w:p w14:paraId="0E7D7EE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F798AD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3707E92" w14:textId="77777777" w:rsidTr="00E830F0">
        <w:trPr>
          <w:trHeight w:val="215"/>
        </w:trPr>
        <w:tc>
          <w:tcPr>
            <w:tcW w:w="3330" w:type="dxa"/>
            <w:gridSpan w:val="2"/>
            <w:tcBorders>
              <w:top w:val="nil"/>
              <w:left w:val="nil"/>
              <w:bottom w:val="nil"/>
              <w:right w:val="nil"/>
            </w:tcBorders>
          </w:tcPr>
          <w:p w14:paraId="615181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EDF9C01" w14:textId="77777777" w:rsidR="00AB0ADA" w:rsidRPr="00BE10FF" w:rsidRDefault="00AB0ADA" w:rsidP="006A16DB">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w:t>
            </w:r>
            <w:r w:rsidR="006A16DB">
              <w:rPr>
                <w:rFonts w:ascii="Calibri" w:hAnsi="Calibri" w:cs="Arial"/>
                <w:color w:val="0F0F0F"/>
                <w:sz w:val="22"/>
                <w:szCs w:val="24"/>
                <w:lang w:eastAsia="en-US"/>
              </w:rPr>
              <w:t>2</w:t>
            </w:r>
          </w:p>
        </w:tc>
      </w:tr>
      <w:tr w:rsidR="00AB0ADA" w:rsidRPr="00BE10FF" w14:paraId="643A6D21" w14:textId="77777777" w:rsidTr="00E830F0">
        <w:tc>
          <w:tcPr>
            <w:tcW w:w="3330" w:type="dxa"/>
            <w:gridSpan w:val="2"/>
            <w:tcBorders>
              <w:top w:val="nil"/>
              <w:left w:val="nil"/>
              <w:bottom w:val="nil"/>
              <w:right w:val="nil"/>
            </w:tcBorders>
          </w:tcPr>
          <w:p w14:paraId="7DB487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11B83E4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5864FB42" w14:textId="77777777" w:rsidTr="00E830F0">
        <w:trPr>
          <w:trHeight w:val="230"/>
        </w:trPr>
        <w:tc>
          <w:tcPr>
            <w:tcW w:w="3330" w:type="dxa"/>
            <w:gridSpan w:val="2"/>
            <w:tcBorders>
              <w:top w:val="nil"/>
              <w:left w:val="nil"/>
              <w:bottom w:val="nil"/>
              <w:right w:val="nil"/>
            </w:tcBorders>
          </w:tcPr>
          <w:p w14:paraId="3079796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F3467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5BBDC8C" w14:textId="77777777" w:rsidTr="00E830F0">
        <w:tc>
          <w:tcPr>
            <w:tcW w:w="3330" w:type="dxa"/>
            <w:gridSpan w:val="2"/>
            <w:tcBorders>
              <w:top w:val="nil"/>
              <w:left w:val="nil"/>
              <w:bottom w:val="nil"/>
              <w:right w:val="nil"/>
            </w:tcBorders>
          </w:tcPr>
          <w:p w14:paraId="3507FB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E4846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CF4E828" w14:textId="77777777" w:rsidTr="00E830F0">
        <w:tc>
          <w:tcPr>
            <w:tcW w:w="3330" w:type="dxa"/>
            <w:gridSpan w:val="2"/>
            <w:tcBorders>
              <w:top w:val="nil"/>
              <w:left w:val="nil"/>
              <w:bottom w:val="nil"/>
              <w:right w:val="nil"/>
            </w:tcBorders>
          </w:tcPr>
          <w:p w14:paraId="13088B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49D9A0A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29FFC3E" w14:textId="77777777" w:rsidTr="00E830F0">
        <w:tc>
          <w:tcPr>
            <w:tcW w:w="3330" w:type="dxa"/>
            <w:gridSpan w:val="2"/>
            <w:tcBorders>
              <w:top w:val="nil"/>
              <w:left w:val="nil"/>
              <w:bottom w:val="nil"/>
              <w:right w:val="nil"/>
            </w:tcBorders>
          </w:tcPr>
          <w:p w14:paraId="1A7B16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F2B7E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8A22CA2" w14:textId="77777777" w:rsidTr="00E830F0">
        <w:tc>
          <w:tcPr>
            <w:tcW w:w="3330" w:type="dxa"/>
            <w:gridSpan w:val="2"/>
            <w:tcBorders>
              <w:top w:val="nil"/>
              <w:left w:val="nil"/>
              <w:bottom w:val="nil"/>
              <w:right w:val="nil"/>
            </w:tcBorders>
          </w:tcPr>
          <w:p w14:paraId="0E9C9B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2918D4A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057E708E" w14:textId="77777777" w:rsidTr="00E830F0">
        <w:tc>
          <w:tcPr>
            <w:tcW w:w="3330" w:type="dxa"/>
            <w:gridSpan w:val="2"/>
            <w:tcBorders>
              <w:top w:val="nil"/>
              <w:left w:val="nil"/>
              <w:bottom w:val="nil"/>
              <w:right w:val="nil"/>
            </w:tcBorders>
          </w:tcPr>
          <w:p w14:paraId="40971E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0070E14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(en dezelfde) Versiedatum van het zaaktype en het gerelateerd zaaktype.</w:t>
            </w:r>
          </w:p>
        </w:tc>
      </w:tr>
      <w:tr w:rsidR="00AB0ADA" w:rsidRPr="00BE10FF" w14:paraId="3A0FA873" w14:textId="77777777" w:rsidTr="00E830F0">
        <w:tc>
          <w:tcPr>
            <w:tcW w:w="9360" w:type="dxa"/>
            <w:gridSpan w:val="3"/>
            <w:tcBorders>
              <w:top w:val="nil"/>
              <w:left w:val="nil"/>
              <w:bottom w:val="nil"/>
              <w:right w:val="nil"/>
            </w:tcBorders>
          </w:tcPr>
          <w:p w14:paraId="5EB0A7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E584D5B" w14:textId="77777777" w:rsidTr="00E830F0">
        <w:tc>
          <w:tcPr>
            <w:tcW w:w="450" w:type="dxa"/>
            <w:tcBorders>
              <w:top w:val="nil"/>
              <w:left w:val="nil"/>
              <w:bottom w:val="nil"/>
              <w:right w:val="nil"/>
            </w:tcBorders>
          </w:tcPr>
          <w:p w14:paraId="05BE0C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6E2665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Soms staan zaken niet op zich maar hebben zij onderlinge relaties. </w:t>
            </w:r>
          </w:p>
          <w:p w14:paraId="167CA9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Zo kan een zaak van een bepaald ZAAKTYPEn een noodzakelijk vervolg zijn op een zaak van (een  ander of hetzelfde) ZAAKTYPE dat eraan vooraf gaat. Denk aan een toezichtzaak die gepland wordt bij afronding van een vergunningzaak of een handhavingszaak die voortvloeit uit een toezichtzaak. </w:t>
            </w:r>
          </w:p>
          <w:p w14:paraId="477FF0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lastRenderedPageBreak/>
              <w:t>In andere gevallen gaat het om de vraag van de ene organisatie aan een andere organisatie om  een bijdrage te leveren aan een zaak van eerstgenoemde organisatie. Ook binnen organisaties komt dit voor tussen organisatie-onderdelen.. Het gaat er daarbij om dat een organisatie-onderdeel of een externe organisatie wordt ingezet voor een gedeelte van de zaak waarbij voor dat onderdeel of die organisatie die inzet een zelfstandig bedrijfsproces is. Dat bedrijfsproces wordt derhalve uitgevoerd als zaak van een (ander) ZAAKTYPE. In dergelijke gevallen is sprake van gerelateerde zaken, en daarmee ZAAKTYPEN, waarbij de ene zaak een bijdrage levert aan de andere zaak. Kenmerkend is dat deze zaken verschillende aanleidingen hebben (in tegenstelling tot deelzaken bij eenzelfde hoofdzaak). Voor de in behandeling zijnde zaak is dat de ‘klantvraag’, voor de gerelateerde zaak is dat een verzoek vanuit de andere (cq. in behandeling zijnde) zaak. Let wel, als die inzet voor dat organisatie-onderdeel geen zelfstandig bedrijfsproces is, dan is geen sprake van een gerelateerde zaak noch van een deelzaak maar van uitvoering van een deel van de in behandeling zijnde zaak.</w:t>
            </w:r>
          </w:p>
          <w:p w14:paraId="1230325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derde situatie waarin zaken relaties hebben, betreft gevallen waarbij de ene zaak betrekking heeft op, relevant is voor of onderwerp is van een andere zaak. Dit is vergelijkbaar met de relatie die aangeeft dat een zaak betrekking heeft op een zaakobject. Voorbeelden hiervan zijn de bezwaarzaak die betrekking heeft op de vergunningzaak. Het onderscheid met de hiervoor genoemde ‘vervolg-relatie’ is dat de ene zaak geen noodzakelijk d.w.z. te plannen vervolg op de andere zaak is.</w:t>
            </w:r>
          </w:p>
          <w:p w14:paraId="5E0840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relatiesoort worden de relaties vastgelegd tussen de gerelateerde ZAAKTYPEn. Deze relatiesoort kent eigenschappen, zoals de aard van de relatie, die we modelleren met de relatieklasse ZAAKTYPENRELATIE.</w:t>
            </w:r>
          </w:p>
          <w:p w14:paraId="7D92A8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ook de toelichting bij de relatiesoort ‘ZAAKTYPE  is deelzaaktype van ZAAKTYPE’ voor het onderscheid met (zaaktypen van) deelzaken.</w:t>
            </w:r>
          </w:p>
        </w:tc>
      </w:tr>
    </w:tbl>
    <w:p w14:paraId="1C9CA84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w:t>
      </w:r>
      <w:r w:rsidR="006A16DB">
        <w:rPr>
          <w:rFonts w:ascii="Arial" w:hAnsi="Arial" w:cs="Arial"/>
          <w:b/>
          <w:color w:val="004080"/>
          <w:sz w:val="24"/>
          <w:szCs w:val="24"/>
          <w:lang w:eastAsia="en-US"/>
        </w:rPr>
        <w:t>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relevant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C822B3E" w14:textId="77777777" w:rsidTr="00E830F0">
        <w:trPr>
          <w:trHeight w:val="230"/>
        </w:trPr>
        <w:tc>
          <w:tcPr>
            <w:tcW w:w="3330" w:type="dxa"/>
            <w:gridSpan w:val="2"/>
            <w:tcBorders>
              <w:top w:val="nil"/>
              <w:left w:val="nil"/>
              <w:bottom w:val="nil"/>
              <w:right w:val="nil"/>
            </w:tcBorders>
          </w:tcPr>
          <w:p w14:paraId="40EF736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D2AC2D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relevant</w:t>
            </w:r>
            <w:r w:rsidRPr="00BE10FF">
              <w:rPr>
                <w:rFonts w:ascii="Arial" w:hAnsi="Arial" w:cs="Arial"/>
                <w:szCs w:val="24"/>
                <w:lang w:val="en-AU" w:eastAsia="en-US"/>
              </w:rPr>
              <w:fldChar w:fldCharType="end"/>
            </w:r>
          </w:p>
        </w:tc>
      </w:tr>
      <w:tr w:rsidR="00AB0ADA" w:rsidRPr="00BE10FF" w14:paraId="05CBDF37" w14:textId="77777777" w:rsidTr="00E830F0">
        <w:tc>
          <w:tcPr>
            <w:tcW w:w="3330" w:type="dxa"/>
            <w:gridSpan w:val="2"/>
            <w:tcBorders>
              <w:top w:val="nil"/>
              <w:left w:val="nil"/>
              <w:bottom w:val="nil"/>
              <w:right w:val="nil"/>
            </w:tcBorders>
          </w:tcPr>
          <w:p w14:paraId="18C1C1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5C2E7B6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E42166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INFORMATIEOBJECTTYPE</w:t>
            </w:r>
            <w:r w:rsidRPr="00BE10FF">
              <w:rPr>
                <w:rFonts w:ascii="Arial" w:hAnsi="Arial" w:cs="Arial"/>
                <w:szCs w:val="24"/>
                <w:lang w:val="en-AU" w:eastAsia="en-US"/>
              </w:rPr>
              <w:fldChar w:fldCharType="end"/>
            </w:r>
          </w:p>
          <w:p w14:paraId="48627FC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582AE16" w14:textId="77777777" w:rsidTr="00E830F0">
        <w:tc>
          <w:tcPr>
            <w:tcW w:w="3330" w:type="dxa"/>
            <w:gridSpan w:val="2"/>
            <w:tcBorders>
              <w:top w:val="nil"/>
              <w:left w:val="nil"/>
              <w:bottom w:val="nil"/>
              <w:right w:val="nil"/>
            </w:tcBorders>
          </w:tcPr>
          <w:p w14:paraId="793EFB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0034D2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5B12164" w14:textId="77777777" w:rsidTr="00E830F0">
        <w:trPr>
          <w:trHeight w:val="230"/>
        </w:trPr>
        <w:tc>
          <w:tcPr>
            <w:tcW w:w="3330" w:type="dxa"/>
            <w:gridSpan w:val="2"/>
            <w:tcBorders>
              <w:top w:val="nil"/>
              <w:left w:val="nil"/>
              <w:bottom w:val="nil"/>
              <w:right w:val="nil"/>
            </w:tcBorders>
          </w:tcPr>
          <w:p w14:paraId="015D2BC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E664D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33BEEB5" w14:textId="77777777" w:rsidTr="00E830F0">
        <w:tc>
          <w:tcPr>
            <w:tcW w:w="3330" w:type="dxa"/>
            <w:gridSpan w:val="2"/>
            <w:tcBorders>
              <w:top w:val="nil"/>
              <w:left w:val="nil"/>
              <w:bottom w:val="nil"/>
              <w:right w:val="nil"/>
            </w:tcBorders>
          </w:tcPr>
          <w:p w14:paraId="575ADF7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43B551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INFORMATIEOBJECTTYPEn die relevant kunnen zijn voor ZAAKen van dit ZAAKTYPE.</w:t>
            </w:r>
            <w:r w:rsidRPr="00BE10FF">
              <w:rPr>
                <w:rFonts w:ascii="Arial" w:hAnsi="Arial" w:cs="Arial"/>
                <w:szCs w:val="24"/>
                <w:lang w:val="en-AU" w:eastAsia="en-US"/>
              </w:rPr>
              <w:fldChar w:fldCharType="end"/>
            </w:r>
          </w:p>
        </w:tc>
      </w:tr>
      <w:tr w:rsidR="00AB0ADA" w:rsidRPr="00BE10FF" w14:paraId="4341FB79" w14:textId="77777777" w:rsidTr="00E830F0">
        <w:tc>
          <w:tcPr>
            <w:tcW w:w="3330" w:type="dxa"/>
            <w:gridSpan w:val="2"/>
            <w:tcBorders>
              <w:top w:val="nil"/>
              <w:left w:val="nil"/>
              <w:bottom w:val="nil"/>
              <w:right w:val="nil"/>
            </w:tcBorders>
          </w:tcPr>
          <w:p w14:paraId="2D4154B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3E5AFA5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F503F90" w14:textId="77777777" w:rsidTr="00E830F0">
        <w:trPr>
          <w:trHeight w:val="215"/>
        </w:trPr>
        <w:tc>
          <w:tcPr>
            <w:tcW w:w="3330" w:type="dxa"/>
            <w:gridSpan w:val="2"/>
            <w:tcBorders>
              <w:top w:val="nil"/>
              <w:left w:val="nil"/>
              <w:bottom w:val="nil"/>
              <w:right w:val="nil"/>
            </w:tcBorders>
          </w:tcPr>
          <w:p w14:paraId="5559291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8988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3DCE6104" w14:textId="77777777" w:rsidTr="00E830F0">
        <w:tc>
          <w:tcPr>
            <w:tcW w:w="3330" w:type="dxa"/>
            <w:gridSpan w:val="2"/>
            <w:tcBorders>
              <w:top w:val="nil"/>
              <w:left w:val="nil"/>
              <w:bottom w:val="nil"/>
              <w:right w:val="nil"/>
            </w:tcBorders>
          </w:tcPr>
          <w:p w14:paraId="34A33CE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7564F9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2A149343" w14:textId="77777777" w:rsidTr="00E830F0">
        <w:trPr>
          <w:trHeight w:val="230"/>
        </w:trPr>
        <w:tc>
          <w:tcPr>
            <w:tcW w:w="3330" w:type="dxa"/>
            <w:gridSpan w:val="2"/>
            <w:tcBorders>
              <w:top w:val="nil"/>
              <w:left w:val="nil"/>
              <w:bottom w:val="nil"/>
              <w:right w:val="nil"/>
            </w:tcBorders>
          </w:tcPr>
          <w:p w14:paraId="316CB2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20FFAC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B349B85" w14:textId="77777777" w:rsidTr="00E830F0">
        <w:tc>
          <w:tcPr>
            <w:tcW w:w="3330" w:type="dxa"/>
            <w:gridSpan w:val="2"/>
            <w:tcBorders>
              <w:top w:val="nil"/>
              <w:left w:val="nil"/>
              <w:bottom w:val="nil"/>
              <w:right w:val="nil"/>
            </w:tcBorders>
          </w:tcPr>
          <w:p w14:paraId="72624B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FF954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620F554" w14:textId="77777777" w:rsidTr="00E830F0">
        <w:tc>
          <w:tcPr>
            <w:tcW w:w="3330" w:type="dxa"/>
            <w:gridSpan w:val="2"/>
            <w:tcBorders>
              <w:top w:val="nil"/>
              <w:left w:val="nil"/>
              <w:bottom w:val="nil"/>
              <w:right w:val="nil"/>
            </w:tcBorders>
          </w:tcPr>
          <w:p w14:paraId="0C3F14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6AFDCFF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72E197F" w14:textId="77777777" w:rsidTr="00E830F0">
        <w:tc>
          <w:tcPr>
            <w:tcW w:w="3330" w:type="dxa"/>
            <w:gridSpan w:val="2"/>
            <w:tcBorders>
              <w:top w:val="nil"/>
              <w:left w:val="nil"/>
              <w:bottom w:val="nil"/>
              <w:right w:val="nil"/>
            </w:tcBorders>
          </w:tcPr>
          <w:p w14:paraId="597057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45E82D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CBCDE10" w14:textId="77777777" w:rsidTr="00E830F0">
        <w:tc>
          <w:tcPr>
            <w:tcW w:w="3330" w:type="dxa"/>
            <w:gridSpan w:val="2"/>
            <w:tcBorders>
              <w:top w:val="nil"/>
              <w:left w:val="nil"/>
              <w:bottom w:val="nil"/>
              <w:right w:val="nil"/>
            </w:tcBorders>
          </w:tcPr>
          <w:p w14:paraId="3E9505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75FE6D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7C35772C" w14:textId="77777777" w:rsidTr="00E830F0">
        <w:tc>
          <w:tcPr>
            <w:tcW w:w="3330" w:type="dxa"/>
            <w:gridSpan w:val="2"/>
            <w:tcBorders>
              <w:top w:val="nil"/>
              <w:left w:val="nil"/>
              <w:bottom w:val="nil"/>
              <w:right w:val="nil"/>
            </w:tcBorders>
          </w:tcPr>
          <w:p w14:paraId="349FD5C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72D8A4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zaaktype.</w:t>
            </w:r>
          </w:p>
        </w:tc>
      </w:tr>
      <w:tr w:rsidR="00AB0ADA" w:rsidRPr="00BE10FF" w14:paraId="1F7582C2" w14:textId="77777777" w:rsidTr="00E830F0">
        <w:tc>
          <w:tcPr>
            <w:tcW w:w="9360" w:type="dxa"/>
            <w:gridSpan w:val="3"/>
            <w:tcBorders>
              <w:top w:val="nil"/>
              <w:left w:val="nil"/>
              <w:bottom w:val="nil"/>
              <w:right w:val="nil"/>
            </w:tcBorders>
          </w:tcPr>
          <w:p w14:paraId="2A29C4F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289C776" w14:textId="77777777" w:rsidTr="00E830F0">
        <w:tc>
          <w:tcPr>
            <w:tcW w:w="450" w:type="dxa"/>
            <w:tcBorders>
              <w:top w:val="nil"/>
              <w:left w:val="nil"/>
              <w:bottom w:val="nil"/>
              <w:right w:val="nil"/>
            </w:tcBorders>
          </w:tcPr>
          <w:p w14:paraId="7A2616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22EB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Niet elk INFORMATIEOBJECT</w:t>
            </w:r>
            <w:r w:rsidR="006A16DB">
              <w:rPr>
                <w:rFonts w:ascii="Calibri" w:hAnsi="Calibri" w:cs="Arial"/>
                <w:color w:val="0F0F0F"/>
                <w:sz w:val="22"/>
                <w:szCs w:val="24"/>
                <w:lang w:eastAsia="en-US"/>
              </w:rPr>
              <w:t>T</w:t>
            </w:r>
            <w:r w:rsidRPr="00BE10FF">
              <w:rPr>
                <w:rFonts w:ascii="Calibri" w:hAnsi="Calibri" w:cs="Arial"/>
                <w:color w:val="0F0F0F"/>
                <w:sz w:val="22"/>
                <w:szCs w:val="24"/>
                <w:lang w:eastAsia="en-US"/>
              </w:rPr>
              <w:t xml:space="preserve">YPE is relevant voor ZAAKen van een ZAAKTYPE. Zo is het INFORMATIEOBJECTTYPE met Informatieobjecttype-omschrijving generiek 'Oproepkaart' erg relevant voor zaaktypen die betrekking hebben op verkiezingen, maar bijvoorbeeld niet voor de melding openbare ruimte, omgevingsvergunning, subsidieaanvraag, et cetera. </w:t>
            </w:r>
          </w:p>
          <w:p w14:paraId="765E81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Deze relatiesoort is opgenomen om bij een ZAAKTYPE vast te kunnen leggen welke deelverzameling INFORMATIEOBJECTTYPEn relevant kan zijn voor ZAAKen van dit ZAAKTYPE en </w:t>
            </w:r>
            <w:r w:rsidRPr="00BE10FF">
              <w:rPr>
                <w:rFonts w:ascii="Calibri" w:hAnsi="Calibri" w:cs="Arial"/>
                <w:color w:val="0F0F0F"/>
                <w:sz w:val="22"/>
                <w:szCs w:val="24"/>
                <w:lang w:eastAsia="en-US"/>
              </w:rPr>
              <w:lastRenderedPageBreak/>
              <w:t>behandelaren zo een overzichtelijke lijst met informatieobjecttypen te kunnen presenteren.</w:t>
            </w:r>
          </w:p>
        </w:tc>
      </w:tr>
    </w:tbl>
    <w:p w14:paraId="1AB5B789"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heeft relevant</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0B38F9E6" w14:textId="77777777" w:rsidTr="00E830F0">
        <w:trPr>
          <w:trHeight w:val="230"/>
        </w:trPr>
        <w:tc>
          <w:tcPr>
            <w:tcW w:w="3330" w:type="dxa"/>
            <w:gridSpan w:val="2"/>
            <w:tcBorders>
              <w:top w:val="nil"/>
              <w:left w:val="nil"/>
              <w:bottom w:val="nil"/>
              <w:right w:val="nil"/>
            </w:tcBorders>
          </w:tcPr>
          <w:p w14:paraId="484EC90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1183E01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heeft relevant</w:t>
            </w:r>
            <w:r w:rsidRPr="00BE10FF">
              <w:rPr>
                <w:rFonts w:ascii="Arial" w:hAnsi="Arial" w:cs="Arial"/>
                <w:szCs w:val="24"/>
                <w:lang w:val="en-AU" w:eastAsia="en-US"/>
              </w:rPr>
              <w:fldChar w:fldCharType="end"/>
            </w:r>
          </w:p>
        </w:tc>
      </w:tr>
      <w:tr w:rsidR="00AB0ADA" w:rsidRPr="00BE10FF" w14:paraId="61811D45" w14:textId="77777777" w:rsidTr="00E830F0">
        <w:tc>
          <w:tcPr>
            <w:tcW w:w="3330" w:type="dxa"/>
            <w:gridSpan w:val="2"/>
            <w:tcBorders>
              <w:top w:val="nil"/>
              <w:left w:val="nil"/>
              <w:bottom w:val="nil"/>
              <w:right w:val="nil"/>
            </w:tcBorders>
          </w:tcPr>
          <w:p w14:paraId="23D7A5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2FD9A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6268AD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BESLUITTYPE</w:t>
            </w:r>
            <w:r w:rsidRPr="00BE10FF">
              <w:rPr>
                <w:rFonts w:ascii="Arial" w:hAnsi="Arial" w:cs="Arial"/>
                <w:szCs w:val="24"/>
                <w:lang w:val="en-AU" w:eastAsia="en-US"/>
              </w:rPr>
              <w:fldChar w:fldCharType="end"/>
            </w:r>
          </w:p>
          <w:p w14:paraId="3FA96B2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69AA1C37" w14:textId="77777777" w:rsidTr="00E830F0">
        <w:tc>
          <w:tcPr>
            <w:tcW w:w="3330" w:type="dxa"/>
            <w:gridSpan w:val="2"/>
            <w:tcBorders>
              <w:top w:val="nil"/>
              <w:left w:val="nil"/>
              <w:bottom w:val="nil"/>
              <w:right w:val="nil"/>
            </w:tcBorders>
          </w:tcPr>
          <w:p w14:paraId="314CD9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C3934C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1CF9F296" w14:textId="77777777" w:rsidTr="00E830F0">
        <w:trPr>
          <w:trHeight w:val="230"/>
        </w:trPr>
        <w:tc>
          <w:tcPr>
            <w:tcW w:w="3330" w:type="dxa"/>
            <w:gridSpan w:val="2"/>
            <w:tcBorders>
              <w:top w:val="nil"/>
              <w:left w:val="nil"/>
              <w:bottom w:val="nil"/>
              <w:right w:val="nil"/>
            </w:tcBorders>
          </w:tcPr>
          <w:p w14:paraId="3E09621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904ECB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5DB8C9F" w14:textId="77777777" w:rsidTr="00E830F0">
        <w:tc>
          <w:tcPr>
            <w:tcW w:w="3330" w:type="dxa"/>
            <w:gridSpan w:val="2"/>
            <w:tcBorders>
              <w:top w:val="nil"/>
              <w:left w:val="nil"/>
              <w:bottom w:val="nil"/>
              <w:right w:val="nil"/>
            </w:tcBorders>
          </w:tcPr>
          <w:p w14:paraId="3BDC309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9420C3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BESLUITTYPEn die relevant kunnen zijn voor ZAAKen van dit ZAAKTYPE</w:t>
            </w:r>
            <w:r w:rsidRPr="00BE10FF">
              <w:rPr>
                <w:rFonts w:ascii="Arial" w:hAnsi="Arial" w:cs="Arial"/>
                <w:szCs w:val="24"/>
                <w:lang w:val="en-AU" w:eastAsia="en-US"/>
              </w:rPr>
              <w:fldChar w:fldCharType="end"/>
            </w:r>
          </w:p>
        </w:tc>
      </w:tr>
      <w:tr w:rsidR="00AB0ADA" w:rsidRPr="00BE10FF" w14:paraId="37B441D1" w14:textId="77777777" w:rsidTr="00E830F0">
        <w:tc>
          <w:tcPr>
            <w:tcW w:w="3330" w:type="dxa"/>
            <w:gridSpan w:val="2"/>
            <w:tcBorders>
              <w:top w:val="nil"/>
              <w:left w:val="nil"/>
              <w:bottom w:val="nil"/>
              <w:right w:val="nil"/>
            </w:tcBorders>
          </w:tcPr>
          <w:p w14:paraId="12AE862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C5D709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44A6AE0" w14:textId="77777777" w:rsidTr="00E830F0">
        <w:trPr>
          <w:trHeight w:val="215"/>
        </w:trPr>
        <w:tc>
          <w:tcPr>
            <w:tcW w:w="3330" w:type="dxa"/>
            <w:gridSpan w:val="2"/>
            <w:tcBorders>
              <w:top w:val="nil"/>
              <w:left w:val="nil"/>
              <w:bottom w:val="nil"/>
              <w:right w:val="nil"/>
            </w:tcBorders>
          </w:tcPr>
          <w:p w14:paraId="194DD24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988E8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0DC4D373" w14:textId="77777777" w:rsidTr="00E830F0">
        <w:tc>
          <w:tcPr>
            <w:tcW w:w="3330" w:type="dxa"/>
            <w:gridSpan w:val="2"/>
            <w:tcBorders>
              <w:top w:val="nil"/>
              <w:left w:val="nil"/>
              <w:bottom w:val="nil"/>
              <w:right w:val="nil"/>
            </w:tcBorders>
          </w:tcPr>
          <w:p w14:paraId="65F3112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38E6EAA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1E363F63" w14:textId="77777777" w:rsidTr="00E830F0">
        <w:trPr>
          <w:trHeight w:val="230"/>
        </w:trPr>
        <w:tc>
          <w:tcPr>
            <w:tcW w:w="3330" w:type="dxa"/>
            <w:gridSpan w:val="2"/>
            <w:tcBorders>
              <w:top w:val="nil"/>
              <w:left w:val="nil"/>
              <w:bottom w:val="nil"/>
              <w:right w:val="nil"/>
            </w:tcBorders>
          </w:tcPr>
          <w:p w14:paraId="52F0A0E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74593AE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C9C51CA" w14:textId="77777777" w:rsidTr="00E830F0">
        <w:tc>
          <w:tcPr>
            <w:tcW w:w="3330" w:type="dxa"/>
            <w:gridSpan w:val="2"/>
            <w:tcBorders>
              <w:top w:val="nil"/>
              <w:left w:val="nil"/>
              <w:bottom w:val="nil"/>
              <w:right w:val="nil"/>
            </w:tcBorders>
          </w:tcPr>
          <w:p w14:paraId="222A6F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510D77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DA6D57F" w14:textId="77777777" w:rsidTr="00E830F0">
        <w:tc>
          <w:tcPr>
            <w:tcW w:w="3330" w:type="dxa"/>
            <w:gridSpan w:val="2"/>
            <w:tcBorders>
              <w:top w:val="nil"/>
              <w:left w:val="nil"/>
              <w:bottom w:val="nil"/>
              <w:right w:val="nil"/>
            </w:tcBorders>
          </w:tcPr>
          <w:p w14:paraId="63FA6AB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18DD523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87BAE77" w14:textId="77777777" w:rsidTr="00E830F0">
        <w:tc>
          <w:tcPr>
            <w:tcW w:w="3330" w:type="dxa"/>
            <w:gridSpan w:val="2"/>
            <w:tcBorders>
              <w:top w:val="nil"/>
              <w:left w:val="nil"/>
              <w:bottom w:val="nil"/>
              <w:right w:val="nil"/>
            </w:tcBorders>
          </w:tcPr>
          <w:p w14:paraId="045976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7713AA5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5829A403" w14:textId="77777777" w:rsidTr="00E830F0">
        <w:tc>
          <w:tcPr>
            <w:tcW w:w="3330" w:type="dxa"/>
            <w:gridSpan w:val="2"/>
            <w:tcBorders>
              <w:top w:val="nil"/>
              <w:left w:val="nil"/>
              <w:bottom w:val="nil"/>
              <w:right w:val="nil"/>
            </w:tcBorders>
          </w:tcPr>
          <w:p w14:paraId="4BE0EE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F30A4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C26B2B2" w14:textId="77777777" w:rsidTr="00E830F0">
        <w:tc>
          <w:tcPr>
            <w:tcW w:w="3330" w:type="dxa"/>
            <w:gridSpan w:val="2"/>
            <w:tcBorders>
              <w:top w:val="nil"/>
              <w:left w:val="nil"/>
              <w:bottom w:val="nil"/>
              <w:right w:val="nil"/>
            </w:tcBorders>
          </w:tcPr>
          <w:p w14:paraId="5085DEE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3AC53FA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Versiedatum van het zaaktype.</w:t>
            </w:r>
          </w:p>
        </w:tc>
      </w:tr>
      <w:tr w:rsidR="00AB0ADA" w:rsidRPr="00BE10FF" w14:paraId="6CE9FC0A" w14:textId="77777777" w:rsidTr="00E830F0">
        <w:tc>
          <w:tcPr>
            <w:tcW w:w="9360" w:type="dxa"/>
            <w:gridSpan w:val="3"/>
            <w:tcBorders>
              <w:top w:val="nil"/>
              <w:left w:val="nil"/>
              <w:bottom w:val="nil"/>
              <w:right w:val="nil"/>
            </w:tcBorders>
          </w:tcPr>
          <w:p w14:paraId="33A21AC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693E3773" w14:textId="77777777" w:rsidTr="00E830F0">
        <w:tc>
          <w:tcPr>
            <w:tcW w:w="450" w:type="dxa"/>
            <w:tcBorders>
              <w:top w:val="nil"/>
              <w:left w:val="nil"/>
              <w:bottom w:val="nil"/>
              <w:right w:val="nil"/>
            </w:tcBorders>
          </w:tcPr>
          <w:p w14:paraId="6776EAD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581D1B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Niet elk BESLUITTYPE is relevant voor ZAAKen van een ZAAKTYPE. Zo is het BESLUITTYPE met Besluittype-omschrijving generiek 'Handhavingsbesluit' erg relevant voor zaaktypen die betrekking hebben op handhaving, maar bijvoorbeeld niet voor behandelen van een aanvraag voor een reisdocument of een melding geslachtsnaamwijziging, et cetera. </w:t>
            </w:r>
          </w:p>
          <w:p w14:paraId="6FB0B5E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Deze relatiesoort is opgenomen om bij een ZAAKTYPE vast te kunnen leggen welke deelverzameling BESLUITTYPEn relevant kan zijn voor ZAAKen van dit ZAAKTYPE en behandelaren zo een overzichtelijke lijst met besluittypen te kunnen presenteren.</w:t>
            </w:r>
          </w:p>
        </w:tc>
      </w:tr>
    </w:tbl>
    <w:p w14:paraId="12E23855"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 xml:space="preserve">is deelzaaktype van </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FCB0A27" w14:textId="77777777" w:rsidTr="00E830F0">
        <w:trPr>
          <w:trHeight w:val="230"/>
        </w:trPr>
        <w:tc>
          <w:tcPr>
            <w:tcW w:w="3330" w:type="dxa"/>
            <w:gridSpan w:val="2"/>
            <w:tcBorders>
              <w:top w:val="nil"/>
              <w:left w:val="nil"/>
              <w:bottom w:val="nil"/>
              <w:right w:val="nil"/>
            </w:tcBorders>
          </w:tcPr>
          <w:p w14:paraId="0B97CA8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594178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is deelzaaktype van </w:t>
            </w:r>
            <w:r w:rsidRPr="00BE10FF">
              <w:rPr>
                <w:rFonts w:ascii="Arial" w:hAnsi="Arial" w:cs="Arial"/>
                <w:szCs w:val="24"/>
                <w:lang w:val="en-AU" w:eastAsia="en-US"/>
              </w:rPr>
              <w:fldChar w:fldCharType="end"/>
            </w:r>
          </w:p>
        </w:tc>
      </w:tr>
      <w:tr w:rsidR="00AB0ADA" w:rsidRPr="00BE10FF" w14:paraId="657E48A4" w14:textId="77777777" w:rsidTr="00E830F0">
        <w:tc>
          <w:tcPr>
            <w:tcW w:w="3330" w:type="dxa"/>
            <w:gridSpan w:val="2"/>
            <w:tcBorders>
              <w:top w:val="nil"/>
              <w:left w:val="nil"/>
              <w:bottom w:val="nil"/>
              <w:right w:val="nil"/>
            </w:tcBorders>
          </w:tcPr>
          <w:p w14:paraId="6B5153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29F3E3B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0C72D98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ZAAKTYPE</w:t>
            </w:r>
            <w:r w:rsidRPr="00BE10FF">
              <w:rPr>
                <w:rFonts w:ascii="Arial" w:hAnsi="Arial" w:cs="Arial"/>
                <w:szCs w:val="24"/>
                <w:lang w:val="en-AU" w:eastAsia="en-US"/>
              </w:rPr>
              <w:fldChar w:fldCharType="end"/>
            </w:r>
          </w:p>
          <w:p w14:paraId="2D104D9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0..*</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24EBEE57" w14:textId="77777777" w:rsidTr="00E830F0">
        <w:tc>
          <w:tcPr>
            <w:tcW w:w="3330" w:type="dxa"/>
            <w:gridSpan w:val="2"/>
            <w:tcBorders>
              <w:top w:val="nil"/>
              <w:left w:val="nil"/>
              <w:bottom w:val="nil"/>
              <w:right w:val="nil"/>
            </w:tcBorders>
          </w:tcPr>
          <w:p w14:paraId="38B595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9405A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AEB2B98" w14:textId="77777777" w:rsidTr="00E830F0">
        <w:trPr>
          <w:trHeight w:val="230"/>
        </w:trPr>
        <w:tc>
          <w:tcPr>
            <w:tcW w:w="3330" w:type="dxa"/>
            <w:gridSpan w:val="2"/>
            <w:tcBorders>
              <w:top w:val="nil"/>
              <w:left w:val="nil"/>
              <w:bottom w:val="nil"/>
              <w:right w:val="nil"/>
            </w:tcBorders>
          </w:tcPr>
          <w:p w14:paraId="0A234F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7B58CE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F5381B5" w14:textId="77777777" w:rsidTr="00E830F0">
        <w:tc>
          <w:tcPr>
            <w:tcW w:w="3330" w:type="dxa"/>
            <w:gridSpan w:val="2"/>
            <w:tcBorders>
              <w:top w:val="nil"/>
              <w:left w:val="nil"/>
              <w:bottom w:val="nil"/>
              <w:right w:val="nil"/>
            </w:tcBorders>
          </w:tcPr>
          <w:p w14:paraId="0AF4507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59BFD4C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ZAAKTYPEn (van de hoofdzaken) waaronder ZAAKen van dit ZAAKTYPE als deelzaak kunnen voorkomen.</w:t>
            </w:r>
            <w:r w:rsidRPr="00BE10FF">
              <w:rPr>
                <w:rFonts w:ascii="Arial" w:hAnsi="Arial" w:cs="Arial"/>
                <w:szCs w:val="24"/>
                <w:lang w:val="en-AU" w:eastAsia="en-US"/>
              </w:rPr>
              <w:fldChar w:fldCharType="end"/>
            </w:r>
          </w:p>
        </w:tc>
      </w:tr>
      <w:tr w:rsidR="00AB0ADA" w:rsidRPr="00BE10FF" w14:paraId="29338367" w14:textId="77777777" w:rsidTr="00E830F0">
        <w:tc>
          <w:tcPr>
            <w:tcW w:w="3330" w:type="dxa"/>
            <w:gridSpan w:val="2"/>
            <w:tcBorders>
              <w:top w:val="nil"/>
              <w:left w:val="nil"/>
              <w:bottom w:val="nil"/>
              <w:right w:val="nil"/>
            </w:tcBorders>
          </w:tcPr>
          <w:p w14:paraId="31A3D04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747AE1C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3A9B579" w14:textId="77777777" w:rsidTr="00E830F0">
        <w:trPr>
          <w:trHeight w:val="215"/>
        </w:trPr>
        <w:tc>
          <w:tcPr>
            <w:tcW w:w="3330" w:type="dxa"/>
            <w:gridSpan w:val="2"/>
            <w:tcBorders>
              <w:top w:val="nil"/>
              <w:left w:val="nil"/>
              <w:bottom w:val="nil"/>
              <w:right w:val="nil"/>
            </w:tcBorders>
          </w:tcPr>
          <w:p w14:paraId="3844DB9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44A9DD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2FE7D5E8" w14:textId="77777777" w:rsidTr="00E830F0">
        <w:tc>
          <w:tcPr>
            <w:tcW w:w="3330" w:type="dxa"/>
            <w:gridSpan w:val="2"/>
            <w:tcBorders>
              <w:top w:val="nil"/>
              <w:left w:val="nil"/>
              <w:bottom w:val="nil"/>
              <w:right w:val="nil"/>
            </w:tcBorders>
          </w:tcPr>
          <w:p w14:paraId="60A3C0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0515C9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Ja</w:t>
            </w:r>
          </w:p>
        </w:tc>
      </w:tr>
      <w:tr w:rsidR="00AB0ADA" w:rsidRPr="00BE10FF" w14:paraId="7D05D69D" w14:textId="77777777" w:rsidTr="00E830F0">
        <w:trPr>
          <w:trHeight w:val="230"/>
        </w:trPr>
        <w:tc>
          <w:tcPr>
            <w:tcW w:w="3330" w:type="dxa"/>
            <w:gridSpan w:val="2"/>
            <w:tcBorders>
              <w:top w:val="nil"/>
              <w:left w:val="nil"/>
              <w:bottom w:val="nil"/>
              <w:right w:val="nil"/>
            </w:tcBorders>
          </w:tcPr>
          <w:p w14:paraId="6C06051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3DFF0F9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2E9315E" w14:textId="77777777" w:rsidTr="00E830F0">
        <w:tc>
          <w:tcPr>
            <w:tcW w:w="3330" w:type="dxa"/>
            <w:gridSpan w:val="2"/>
            <w:tcBorders>
              <w:top w:val="nil"/>
              <w:left w:val="nil"/>
              <w:bottom w:val="nil"/>
              <w:right w:val="nil"/>
            </w:tcBorders>
          </w:tcPr>
          <w:p w14:paraId="64073F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050F317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004C5DCC" w14:textId="77777777" w:rsidTr="00E830F0">
        <w:tc>
          <w:tcPr>
            <w:tcW w:w="3330" w:type="dxa"/>
            <w:gridSpan w:val="2"/>
            <w:tcBorders>
              <w:top w:val="nil"/>
              <w:left w:val="nil"/>
              <w:bottom w:val="nil"/>
              <w:right w:val="nil"/>
            </w:tcBorders>
          </w:tcPr>
          <w:p w14:paraId="3717B1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2F3DC0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4EF87A63" w14:textId="77777777" w:rsidTr="00E830F0">
        <w:tc>
          <w:tcPr>
            <w:tcW w:w="3330" w:type="dxa"/>
            <w:gridSpan w:val="2"/>
            <w:tcBorders>
              <w:top w:val="nil"/>
              <w:left w:val="nil"/>
              <w:bottom w:val="nil"/>
              <w:right w:val="nil"/>
            </w:tcBorders>
          </w:tcPr>
          <w:p w14:paraId="0CB714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669A77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688578AD" w14:textId="77777777" w:rsidTr="00E830F0">
        <w:tc>
          <w:tcPr>
            <w:tcW w:w="3330" w:type="dxa"/>
            <w:gridSpan w:val="2"/>
            <w:tcBorders>
              <w:top w:val="nil"/>
              <w:left w:val="nil"/>
              <w:bottom w:val="nil"/>
              <w:right w:val="nil"/>
            </w:tcBorders>
          </w:tcPr>
          <w:p w14:paraId="2D7BFF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090D91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27519756" w14:textId="77777777" w:rsidTr="00E830F0">
        <w:tc>
          <w:tcPr>
            <w:tcW w:w="3330" w:type="dxa"/>
            <w:gridSpan w:val="2"/>
            <w:tcBorders>
              <w:top w:val="nil"/>
              <w:left w:val="nil"/>
              <w:bottom w:val="nil"/>
              <w:right w:val="nil"/>
            </w:tcBorders>
          </w:tcPr>
          <w:p w14:paraId="63736EF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5E741B8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ontstaat en eindigt alleen (materiële historie) op een datum die gelijk is resp. een dag ligt voor een (en dezelfde) Versiedatum van het zaaktype en het gerelateerd zaaktype.</w:t>
            </w:r>
          </w:p>
        </w:tc>
      </w:tr>
      <w:tr w:rsidR="00AB0ADA" w:rsidRPr="00BE10FF" w14:paraId="08F3FB76" w14:textId="77777777" w:rsidTr="00E830F0">
        <w:tc>
          <w:tcPr>
            <w:tcW w:w="9360" w:type="dxa"/>
            <w:gridSpan w:val="3"/>
            <w:tcBorders>
              <w:top w:val="nil"/>
              <w:left w:val="nil"/>
              <w:bottom w:val="nil"/>
              <w:right w:val="nil"/>
            </w:tcBorders>
          </w:tcPr>
          <w:p w14:paraId="002791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DF0645E" w14:textId="77777777" w:rsidTr="00E830F0">
        <w:tc>
          <w:tcPr>
            <w:tcW w:w="450" w:type="dxa"/>
            <w:tcBorders>
              <w:top w:val="nil"/>
              <w:left w:val="nil"/>
              <w:bottom w:val="nil"/>
              <w:right w:val="nil"/>
            </w:tcBorders>
          </w:tcPr>
          <w:p w14:paraId="130294A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50D37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Niet altijd is het mogelijk om een aanleiding, die in de ogen van de initiator daarvan als één </w:t>
            </w:r>
            <w:r w:rsidRPr="00BE10FF">
              <w:rPr>
                <w:rFonts w:ascii="Calibri" w:hAnsi="Calibri" w:cs="Arial"/>
                <w:color w:val="0F0F0F"/>
                <w:sz w:val="22"/>
                <w:szCs w:val="24"/>
                <w:lang w:eastAsia="en-US"/>
              </w:rPr>
              <w:lastRenderedPageBreak/>
              <w:t xml:space="preserve">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voorzien. In dat geval kan de zaakbehandelende organisatie de aangevraagde zaak behandelen in meerdere ‘deelzaken’ die ieder op zich weer een zaak vormen voor één bedrijfsproces. Kenmerkend voor die bedrijfsprocessen cq. deelzaken is dat ze dezelfde aanleiding hebben: de klantvraag. </w:t>
            </w:r>
          </w:p>
          <w:p w14:paraId="4710615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 xml:space="preserve">Met de ‘hoofdzaak’ wordt gecoördineerd dat de optelsom van de te leveren producten en diensten beantwoord aan de oorspronkelijke klantvraag. Voor de initiator is en blijft de zaak als geheel (de ‘hoofdzaak’) relevant. De zaakbehandelende organisatie richt zich meer op de uitvoering van de deelzaken en de coördinatie daartussen (de ‘hoofdzaak’). </w:t>
            </w:r>
          </w:p>
          <w:p w14:paraId="5A7394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relatiesoort brengt het verband aan tussen een bedrijfsproces cq. ZAAKTYPE, waarvan zaken (ook) als deelzaken uitgevoerd kunnen worden, en de desbetreffende ZAAKTYPEN van de   hoofdzaken en definieert de ZAAKTYPEn van de ’hoofdzaken’ waarbij een zaak van dit ZAAKTYPE als deelzaak kan voorkomen.</w:t>
            </w:r>
          </w:p>
          <w:p w14:paraId="1F265DF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Zie ook de toelichting bij de relatiesoort ‘ZAAKTYPE heeft gerelateerd ZAAKTYPE’ voor het onderscheid met (zaaktypen van) gerelateerde zaken.</w:t>
            </w:r>
          </w:p>
        </w:tc>
      </w:tr>
    </w:tbl>
    <w:p w14:paraId="2A47192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Connector.Stereotype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Relatiesoort</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Connector.Name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maakt deel uit van</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5DB3038F" w14:textId="77777777" w:rsidTr="00E830F0">
        <w:trPr>
          <w:trHeight w:val="230"/>
        </w:trPr>
        <w:tc>
          <w:tcPr>
            <w:tcW w:w="3330" w:type="dxa"/>
            <w:gridSpan w:val="2"/>
            <w:tcBorders>
              <w:top w:val="nil"/>
              <w:left w:val="nil"/>
              <w:bottom w:val="nil"/>
              <w:right w:val="nil"/>
            </w:tcBorders>
          </w:tcPr>
          <w:p w14:paraId="049BDC8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A691E0F"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Connector.Name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maakt deel uit van</w:t>
            </w:r>
            <w:r w:rsidRPr="00BE10FF">
              <w:rPr>
                <w:rFonts w:ascii="Arial" w:hAnsi="Arial" w:cs="Arial"/>
                <w:szCs w:val="24"/>
                <w:lang w:val="en-AU" w:eastAsia="en-US"/>
              </w:rPr>
              <w:fldChar w:fldCharType="end"/>
            </w:r>
          </w:p>
        </w:tc>
      </w:tr>
      <w:tr w:rsidR="00AB0ADA" w:rsidRPr="00BE10FF" w14:paraId="7C9D8A2D" w14:textId="77777777" w:rsidTr="00E830F0">
        <w:tc>
          <w:tcPr>
            <w:tcW w:w="3330" w:type="dxa"/>
            <w:gridSpan w:val="2"/>
            <w:tcBorders>
              <w:top w:val="nil"/>
              <w:left w:val="nil"/>
              <w:bottom w:val="nil"/>
              <w:right w:val="nil"/>
            </w:tcBorders>
          </w:tcPr>
          <w:p w14:paraId="379C642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Gerelateerd objecttype</w:t>
            </w:r>
          </w:p>
          <w:p w14:paraId="05BC33B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019E39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Element.Name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CATALOGUS</w:t>
            </w:r>
            <w:r w:rsidRPr="00BE10FF">
              <w:rPr>
                <w:rFonts w:ascii="Arial" w:hAnsi="Arial" w:cs="Arial"/>
                <w:szCs w:val="24"/>
                <w:lang w:val="en-AU" w:eastAsia="en-US"/>
              </w:rPr>
              <w:fldChar w:fldCharType="end"/>
            </w:r>
          </w:p>
          <w:p w14:paraId="1C3D742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ConnTarget.Cardinality</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r w:rsidR="00AB0ADA" w:rsidRPr="00BE10FF">
              <w:rPr>
                <w:rFonts w:ascii="Calibri" w:hAnsi="Calibri" w:cs="Arial"/>
                <w:color w:val="0F0F0F"/>
                <w:sz w:val="22"/>
                <w:szCs w:val="24"/>
                <w:lang w:eastAsia="en-US"/>
              </w:rPr>
              <w:t xml:space="preserve"> </w:t>
            </w:r>
          </w:p>
        </w:tc>
      </w:tr>
      <w:tr w:rsidR="00AB0ADA" w:rsidRPr="00BE10FF" w14:paraId="0672AC2F" w14:textId="77777777" w:rsidTr="00E830F0">
        <w:tc>
          <w:tcPr>
            <w:tcW w:w="3330" w:type="dxa"/>
            <w:gridSpan w:val="2"/>
            <w:tcBorders>
              <w:top w:val="nil"/>
              <w:left w:val="nil"/>
              <w:bottom w:val="nil"/>
              <w:right w:val="nil"/>
            </w:tcBorders>
          </w:tcPr>
          <w:p w14:paraId="42CADF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7BE4753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37EF74CD" w14:textId="77777777" w:rsidTr="00E830F0">
        <w:trPr>
          <w:trHeight w:val="230"/>
        </w:trPr>
        <w:tc>
          <w:tcPr>
            <w:tcW w:w="3330" w:type="dxa"/>
            <w:gridSpan w:val="2"/>
            <w:tcBorders>
              <w:top w:val="nil"/>
              <w:left w:val="nil"/>
              <w:bottom w:val="nil"/>
              <w:right w:val="nil"/>
            </w:tcBorders>
          </w:tcPr>
          <w:p w14:paraId="784446D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6E5E6F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3EBD9CA4" w14:textId="77777777" w:rsidTr="00E830F0">
        <w:tc>
          <w:tcPr>
            <w:tcW w:w="3330" w:type="dxa"/>
            <w:gridSpan w:val="2"/>
            <w:tcBorders>
              <w:top w:val="nil"/>
              <w:left w:val="nil"/>
              <w:bottom w:val="nil"/>
              <w:right w:val="nil"/>
            </w:tcBorders>
          </w:tcPr>
          <w:p w14:paraId="7860A9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2F5082F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Connector.Notes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CATALOGUS waartoe dit ZAAKTYPE behoort.</w:t>
            </w:r>
            <w:r w:rsidRPr="00BE10FF">
              <w:rPr>
                <w:rFonts w:ascii="Arial" w:hAnsi="Arial" w:cs="Arial"/>
                <w:szCs w:val="24"/>
                <w:lang w:val="en-AU" w:eastAsia="en-US"/>
              </w:rPr>
              <w:fldChar w:fldCharType="end"/>
            </w:r>
          </w:p>
        </w:tc>
      </w:tr>
      <w:tr w:rsidR="00AB0ADA" w:rsidRPr="00BE10FF" w14:paraId="710B2990" w14:textId="77777777" w:rsidTr="00E830F0">
        <w:tc>
          <w:tcPr>
            <w:tcW w:w="3330" w:type="dxa"/>
            <w:gridSpan w:val="2"/>
            <w:tcBorders>
              <w:top w:val="nil"/>
              <w:left w:val="nil"/>
              <w:bottom w:val="nil"/>
              <w:right w:val="nil"/>
            </w:tcBorders>
          </w:tcPr>
          <w:p w14:paraId="0B2F280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B1F765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642E7B0" w14:textId="77777777" w:rsidTr="00E830F0">
        <w:trPr>
          <w:trHeight w:val="215"/>
        </w:trPr>
        <w:tc>
          <w:tcPr>
            <w:tcW w:w="3330" w:type="dxa"/>
            <w:gridSpan w:val="2"/>
            <w:tcBorders>
              <w:top w:val="nil"/>
              <w:left w:val="nil"/>
              <w:bottom w:val="nil"/>
              <w:right w:val="nil"/>
            </w:tcBorders>
          </w:tcPr>
          <w:p w14:paraId="54466A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2C6629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 juli 2012</w:t>
            </w:r>
          </w:p>
        </w:tc>
      </w:tr>
      <w:tr w:rsidR="00AB0ADA" w:rsidRPr="00BE10FF" w14:paraId="14B2EAAA" w14:textId="77777777" w:rsidTr="00E830F0">
        <w:tc>
          <w:tcPr>
            <w:tcW w:w="3330" w:type="dxa"/>
            <w:gridSpan w:val="2"/>
            <w:tcBorders>
              <w:top w:val="nil"/>
              <w:left w:val="nil"/>
              <w:bottom w:val="nil"/>
              <w:right w:val="nil"/>
            </w:tcBorders>
          </w:tcPr>
          <w:p w14:paraId="2FBF3BB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14:paraId="566250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0D11E9C" w14:textId="77777777" w:rsidTr="00E830F0">
        <w:trPr>
          <w:trHeight w:val="230"/>
        </w:trPr>
        <w:tc>
          <w:tcPr>
            <w:tcW w:w="3330" w:type="dxa"/>
            <w:gridSpan w:val="2"/>
            <w:tcBorders>
              <w:top w:val="nil"/>
              <w:left w:val="nil"/>
              <w:bottom w:val="nil"/>
              <w:right w:val="nil"/>
            </w:tcBorders>
          </w:tcPr>
          <w:p w14:paraId="2EE1498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14:paraId="13CED51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3D828740" w14:textId="77777777" w:rsidTr="00E830F0">
        <w:tc>
          <w:tcPr>
            <w:tcW w:w="3330" w:type="dxa"/>
            <w:gridSpan w:val="2"/>
            <w:tcBorders>
              <w:top w:val="nil"/>
              <w:left w:val="nil"/>
              <w:bottom w:val="nil"/>
              <w:right w:val="nil"/>
            </w:tcBorders>
          </w:tcPr>
          <w:p w14:paraId="718FFE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14:paraId="3C344D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CA76B6B" w14:textId="77777777" w:rsidTr="00E830F0">
        <w:tc>
          <w:tcPr>
            <w:tcW w:w="3330" w:type="dxa"/>
            <w:gridSpan w:val="2"/>
            <w:tcBorders>
              <w:top w:val="nil"/>
              <w:left w:val="nil"/>
              <w:bottom w:val="nil"/>
              <w:right w:val="nil"/>
            </w:tcBorders>
          </w:tcPr>
          <w:p w14:paraId="538B876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in onderzoek</w:t>
            </w:r>
          </w:p>
        </w:tc>
        <w:tc>
          <w:tcPr>
            <w:tcW w:w="6030" w:type="dxa"/>
            <w:tcBorders>
              <w:top w:val="nil"/>
              <w:left w:val="nil"/>
              <w:bottom w:val="nil"/>
              <w:right w:val="nil"/>
            </w:tcBorders>
          </w:tcPr>
          <w:p w14:paraId="2AD65C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0795110B" w14:textId="77777777" w:rsidTr="00E830F0">
        <w:tc>
          <w:tcPr>
            <w:tcW w:w="3330" w:type="dxa"/>
            <w:gridSpan w:val="2"/>
            <w:tcBorders>
              <w:top w:val="nil"/>
              <w:left w:val="nil"/>
              <w:bottom w:val="nil"/>
              <w:right w:val="nil"/>
            </w:tcBorders>
          </w:tcPr>
          <w:p w14:paraId="3DD0EEA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14:paraId="1360E7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Nee</w:t>
            </w:r>
          </w:p>
        </w:tc>
      </w:tr>
      <w:tr w:rsidR="00AB0ADA" w:rsidRPr="00BE10FF" w14:paraId="7BE299BA" w14:textId="77777777" w:rsidTr="00E830F0">
        <w:tc>
          <w:tcPr>
            <w:tcW w:w="3330" w:type="dxa"/>
            <w:gridSpan w:val="2"/>
            <w:tcBorders>
              <w:top w:val="nil"/>
              <w:left w:val="nil"/>
              <w:bottom w:val="nil"/>
              <w:right w:val="nil"/>
            </w:tcBorders>
          </w:tcPr>
          <w:p w14:paraId="7CBB97B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authentiek</w:t>
            </w:r>
          </w:p>
        </w:tc>
        <w:tc>
          <w:tcPr>
            <w:tcW w:w="6030" w:type="dxa"/>
            <w:tcBorders>
              <w:top w:val="nil"/>
              <w:left w:val="nil"/>
              <w:bottom w:val="nil"/>
              <w:right w:val="nil"/>
            </w:tcBorders>
          </w:tcPr>
          <w:p w14:paraId="43B7C3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Gemeentelijk kerngegeven</w:t>
            </w:r>
          </w:p>
        </w:tc>
      </w:tr>
      <w:tr w:rsidR="00AB0ADA" w:rsidRPr="00BE10FF" w14:paraId="38DC2B3F" w14:textId="77777777" w:rsidTr="00E830F0">
        <w:tc>
          <w:tcPr>
            <w:tcW w:w="3330" w:type="dxa"/>
            <w:gridSpan w:val="2"/>
            <w:tcBorders>
              <w:top w:val="nil"/>
              <w:left w:val="nil"/>
              <w:bottom w:val="nil"/>
              <w:right w:val="nil"/>
            </w:tcBorders>
          </w:tcPr>
          <w:p w14:paraId="3F30729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BE10FF">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14:paraId="40A9458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w:t>
            </w:r>
          </w:p>
        </w:tc>
      </w:tr>
      <w:tr w:rsidR="00AB0ADA" w:rsidRPr="00BE10FF" w14:paraId="07FF890E" w14:textId="77777777" w:rsidTr="00E830F0">
        <w:tc>
          <w:tcPr>
            <w:tcW w:w="9360" w:type="dxa"/>
            <w:gridSpan w:val="3"/>
            <w:tcBorders>
              <w:top w:val="nil"/>
              <w:left w:val="nil"/>
              <w:bottom w:val="nil"/>
              <w:right w:val="nil"/>
            </w:tcBorders>
          </w:tcPr>
          <w:p w14:paraId="7173F15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0B55C557" w14:textId="77777777" w:rsidTr="00E830F0">
        <w:tc>
          <w:tcPr>
            <w:tcW w:w="450" w:type="dxa"/>
            <w:tcBorders>
              <w:top w:val="nil"/>
              <w:left w:val="nil"/>
              <w:bottom w:val="nil"/>
              <w:right w:val="nil"/>
            </w:tcBorders>
          </w:tcPr>
          <w:p w14:paraId="713992C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48C010E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74805665" w14:textId="77777777" w:rsidR="00AB0ADA" w:rsidRPr="00BE10FF" w:rsidRDefault="00AB0ADA" w:rsidP="00AB0ADA">
      <w:pPr>
        <w:widowControl w:val="0"/>
        <w:autoSpaceDE w:val="0"/>
        <w:autoSpaceDN w:val="0"/>
        <w:adjustRightInd w:val="0"/>
        <w:spacing w:line="240" w:lineRule="auto"/>
        <w:contextualSpacing w:val="0"/>
        <w:rPr>
          <w:rFonts w:ascii="Arial" w:hAnsi="Arial" w:cs="Arial"/>
          <w:szCs w:val="24"/>
          <w:lang w:val="en-AU" w:eastAsia="en-US"/>
        </w:rPr>
      </w:pPr>
    </w:p>
    <w:p w14:paraId="7A7F5EF1" w14:textId="77777777" w:rsidR="00AB0ADA" w:rsidRPr="00BE10FF" w:rsidRDefault="00AB0ADA" w:rsidP="00AB0ADA">
      <w:pPr>
        <w:pStyle w:val="Kop2"/>
        <w:rPr>
          <w:sz w:val="30"/>
          <w:szCs w:val="30"/>
        </w:rPr>
      </w:pPr>
      <w:r w:rsidRPr="00BE10FF">
        <w:rPr>
          <w:rFonts w:ascii="Arial" w:hAnsi="Arial" w:cs="Arial"/>
          <w:sz w:val="30"/>
          <w:szCs w:val="30"/>
          <w:lang w:val="en-AU"/>
        </w:rPr>
        <w:br w:type="page"/>
      </w:r>
      <w:r w:rsidR="006945D7" w:rsidRPr="00BE10FF">
        <w:rPr>
          <w:rFonts w:ascii="Arial" w:hAnsi="Arial" w:cs="Arial"/>
          <w:szCs w:val="20"/>
          <w:lang w:val="en-AU"/>
        </w:rPr>
        <w:lastRenderedPageBreak/>
        <w:fldChar w:fldCharType="begin" w:fldLock="1"/>
      </w:r>
      <w:r w:rsidRPr="00BE10FF">
        <w:rPr>
          <w:rFonts w:ascii="Arial" w:hAnsi="Arial" w:cs="Arial"/>
          <w:szCs w:val="20"/>
          <w:lang w:val="en-AU"/>
        </w:rPr>
        <w:instrText xml:space="preserve">MERGEFIELD </w:instrText>
      </w:r>
      <w:r w:rsidRPr="00BE10FF">
        <w:instrText>Element.Stereotype</w:instrText>
      </w:r>
      <w:r w:rsidR="006945D7" w:rsidRPr="00BE10FF">
        <w:rPr>
          <w:rFonts w:ascii="Arial" w:hAnsi="Arial" w:cs="Arial"/>
          <w:szCs w:val="20"/>
          <w:lang w:val="en-AU"/>
        </w:rPr>
        <w:fldChar w:fldCharType="separate"/>
      </w:r>
      <w:bookmarkStart w:id="2670" w:name="_Toc393368498"/>
      <w:bookmarkStart w:id="2671" w:name="_Toc517127139"/>
      <w:r>
        <w:t>Relatieklasse</w:t>
      </w:r>
      <w:r w:rsidR="006945D7" w:rsidRPr="00BE10FF">
        <w:rPr>
          <w:rFonts w:ascii="Arial" w:hAnsi="Arial" w:cs="Arial"/>
          <w:szCs w:val="20"/>
          <w:lang w:val="en-AU"/>
        </w:rPr>
        <w:fldChar w:fldCharType="end"/>
      </w:r>
      <w:r>
        <w:rPr>
          <w:rFonts w:ascii="Arial" w:hAnsi="Arial" w:cs="Arial"/>
          <w:szCs w:val="20"/>
          <w:lang w:val="en-AU"/>
        </w:rPr>
        <w:t>n</w:t>
      </w:r>
      <w:bookmarkEnd w:id="2670"/>
      <w:bookmarkEnd w:id="2671"/>
      <w:r w:rsidRPr="00BE10FF">
        <w:t xml:space="preserve"> </w:t>
      </w:r>
    </w:p>
    <w:p w14:paraId="036A464E" w14:textId="77777777" w:rsidR="00B20BAC" w:rsidRPr="00984AB3" w:rsidRDefault="006945D7" w:rsidP="00B20BAC">
      <w:pPr>
        <w:pStyle w:val="Kop3"/>
        <w:rPr>
          <w:sz w:val="22"/>
          <w:szCs w:val="22"/>
        </w:rPr>
      </w:pPr>
      <w:r w:rsidRPr="00984AB3">
        <w:rPr>
          <w:rFonts w:ascii="Arial" w:hAnsi="Arial" w:cs="Arial"/>
          <w:szCs w:val="20"/>
          <w:lang w:val="en-AU"/>
        </w:rPr>
        <w:fldChar w:fldCharType="begin" w:fldLock="1"/>
      </w:r>
      <w:r w:rsidR="00B20BAC" w:rsidRPr="00984AB3">
        <w:rPr>
          <w:rFonts w:ascii="Arial" w:hAnsi="Arial" w:cs="Arial"/>
          <w:szCs w:val="20"/>
          <w:lang w:val="en-AU"/>
        </w:rPr>
        <w:instrText xml:space="preserve">MERGEFIELD </w:instrText>
      </w:r>
      <w:r w:rsidR="00B20BAC" w:rsidRPr="00984AB3">
        <w:instrText>Element.Stereotype</w:instrText>
      </w:r>
      <w:r w:rsidRPr="00984AB3">
        <w:rPr>
          <w:rFonts w:ascii="Arial" w:hAnsi="Arial" w:cs="Arial"/>
          <w:szCs w:val="20"/>
          <w:lang w:val="en-AU"/>
        </w:rPr>
        <w:fldChar w:fldCharType="separate"/>
      </w:r>
      <w:r w:rsidR="00B20BAC">
        <w:t>Relatieklasse</w:t>
      </w:r>
      <w:r w:rsidRPr="00984AB3">
        <w:rPr>
          <w:rFonts w:ascii="Arial" w:hAnsi="Arial" w:cs="Arial"/>
          <w:szCs w:val="20"/>
          <w:lang w:val="en-AU"/>
        </w:rPr>
        <w:fldChar w:fldCharType="end"/>
      </w:r>
      <w:r w:rsidR="00B20BAC" w:rsidRPr="00984AB3">
        <w:t xml:space="preserve"> </w:t>
      </w:r>
      <w:r w:rsidRPr="00984AB3">
        <w:fldChar w:fldCharType="begin" w:fldLock="1"/>
      </w:r>
      <w:r w:rsidR="00B20BAC" w:rsidRPr="00984AB3">
        <w:instrText>MERGEFIELD Element.Name</w:instrText>
      </w:r>
      <w:r w:rsidRPr="00984AB3">
        <w:fldChar w:fldCharType="separate"/>
      </w:r>
      <w:r w:rsidR="00B20BAC" w:rsidRPr="00984AB3">
        <w:t>ZAAK-INFORMATIEOBJECT-TYPE</w:t>
      </w:r>
      <w:r w:rsidRPr="00984AB3">
        <w:fldChar w:fldCharType="end"/>
      </w:r>
    </w:p>
    <w:p w14:paraId="1F17D077" w14:textId="77777777" w:rsidR="00331417" w:rsidRPr="00984AB3" w:rsidRDefault="006945D7" w:rsidP="00331417">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331417">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331417"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331417"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331417" w:rsidRPr="00984AB3">
        <w:rPr>
          <w:rFonts w:ascii="Arial" w:hAnsi="Arial" w:cs="Arial"/>
          <w:b/>
          <w:bCs/>
          <w:color w:val="004080"/>
          <w:sz w:val="24"/>
          <w:szCs w:val="24"/>
          <w:lang w:eastAsia="en-US"/>
        </w:rPr>
        <w:t>Volgnummer</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31417" w:rsidRPr="00984AB3" w14:paraId="00A13118" w14:textId="77777777" w:rsidTr="00987EE5">
        <w:tc>
          <w:tcPr>
            <w:tcW w:w="3330" w:type="dxa"/>
            <w:gridSpan w:val="2"/>
            <w:tcBorders>
              <w:top w:val="nil"/>
              <w:left w:val="nil"/>
              <w:bottom w:val="nil"/>
              <w:right w:val="nil"/>
            </w:tcBorders>
          </w:tcPr>
          <w:p w14:paraId="6FA52C8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2EAB6728"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Volgnummer</w:t>
            </w:r>
            <w:r w:rsidRPr="00984AB3">
              <w:rPr>
                <w:rFonts w:ascii="Arial" w:hAnsi="Arial" w:cs="Arial"/>
                <w:szCs w:val="20"/>
                <w:lang w:val="en-AU" w:eastAsia="en-US"/>
              </w:rPr>
              <w:fldChar w:fldCharType="end"/>
            </w:r>
          </w:p>
        </w:tc>
      </w:tr>
      <w:tr w:rsidR="00331417" w:rsidRPr="00984AB3" w14:paraId="2C865E72" w14:textId="77777777" w:rsidTr="00987EE5">
        <w:tc>
          <w:tcPr>
            <w:tcW w:w="3330" w:type="dxa"/>
            <w:gridSpan w:val="2"/>
            <w:tcBorders>
              <w:top w:val="nil"/>
              <w:left w:val="nil"/>
              <w:bottom w:val="nil"/>
              <w:right w:val="nil"/>
            </w:tcBorders>
          </w:tcPr>
          <w:p w14:paraId="42E504BD"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66F3A824"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331417" w:rsidRPr="00984AB3" w14:paraId="1F7F95DC" w14:textId="77777777" w:rsidTr="00987EE5">
        <w:tc>
          <w:tcPr>
            <w:tcW w:w="3330" w:type="dxa"/>
            <w:gridSpan w:val="2"/>
            <w:tcBorders>
              <w:top w:val="nil"/>
              <w:left w:val="nil"/>
              <w:bottom w:val="nil"/>
              <w:right w:val="nil"/>
            </w:tcBorders>
          </w:tcPr>
          <w:p w14:paraId="39E20E6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30509C0E"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31417" w:rsidRPr="00984AB3" w14:paraId="321995B2" w14:textId="77777777" w:rsidTr="00987EE5">
        <w:tc>
          <w:tcPr>
            <w:tcW w:w="3330" w:type="dxa"/>
            <w:gridSpan w:val="2"/>
            <w:tcBorders>
              <w:top w:val="nil"/>
              <w:left w:val="nil"/>
              <w:bottom w:val="nil"/>
              <w:right w:val="nil"/>
            </w:tcBorders>
          </w:tcPr>
          <w:p w14:paraId="7CA4EB6A"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5DE8412F"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volgnummer</w:t>
            </w:r>
            <w:r w:rsidRPr="00984AB3">
              <w:rPr>
                <w:rFonts w:ascii="Arial" w:hAnsi="Arial" w:cs="Arial"/>
                <w:szCs w:val="20"/>
                <w:lang w:val="en-AU" w:eastAsia="en-US"/>
              </w:rPr>
              <w:fldChar w:fldCharType="end"/>
            </w:r>
          </w:p>
        </w:tc>
      </w:tr>
      <w:tr w:rsidR="00331417" w:rsidRPr="00984AB3" w14:paraId="30BC4AB4" w14:textId="77777777" w:rsidTr="00987EE5">
        <w:tc>
          <w:tcPr>
            <w:tcW w:w="3330" w:type="dxa"/>
            <w:gridSpan w:val="2"/>
            <w:tcBorders>
              <w:top w:val="nil"/>
              <w:left w:val="nil"/>
              <w:bottom w:val="nil"/>
              <w:right w:val="nil"/>
            </w:tcBorders>
          </w:tcPr>
          <w:p w14:paraId="1A909D8A"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38F882BC"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eastAsia="en-US"/>
              </w:rPr>
              <w:instrText xml:space="preserve">MERGEFIELD </w:instrText>
            </w:r>
            <w:r w:rsidR="00331417"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Uniek volgnummer van het ZAAK-INFORMATIEOBJECT-TYPE binnen het ZAAKTYPE.</w:t>
            </w:r>
            <w:r w:rsidRPr="00984AB3">
              <w:rPr>
                <w:rFonts w:ascii="Arial" w:hAnsi="Arial" w:cs="Arial"/>
                <w:szCs w:val="20"/>
                <w:lang w:val="en-AU" w:eastAsia="en-US"/>
              </w:rPr>
              <w:fldChar w:fldCharType="end"/>
            </w:r>
          </w:p>
        </w:tc>
      </w:tr>
      <w:tr w:rsidR="00331417" w:rsidRPr="00984AB3" w14:paraId="2DD700E0" w14:textId="77777777" w:rsidTr="00987EE5">
        <w:tc>
          <w:tcPr>
            <w:tcW w:w="3330" w:type="dxa"/>
            <w:gridSpan w:val="2"/>
            <w:tcBorders>
              <w:top w:val="nil"/>
              <w:left w:val="nil"/>
              <w:bottom w:val="nil"/>
              <w:right w:val="nil"/>
            </w:tcBorders>
          </w:tcPr>
          <w:p w14:paraId="428A9E27"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5AE211F0"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331417" w:rsidRPr="00984AB3" w14:paraId="62EE9171" w14:textId="77777777" w:rsidTr="00987EE5">
        <w:tc>
          <w:tcPr>
            <w:tcW w:w="3330" w:type="dxa"/>
            <w:gridSpan w:val="2"/>
            <w:tcBorders>
              <w:top w:val="nil"/>
              <w:left w:val="nil"/>
              <w:bottom w:val="nil"/>
              <w:right w:val="nil"/>
            </w:tcBorders>
          </w:tcPr>
          <w:p w14:paraId="2C495F4D"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15D9E338"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21 februari 2013</w:t>
            </w:r>
          </w:p>
        </w:tc>
      </w:tr>
      <w:tr w:rsidR="00331417" w:rsidRPr="00984AB3" w14:paraId="26EF0CCD" w14:textId="77777777" w:rsidTr="00987EE5">
        <w:tc>
          <w:tcPr>
            <w:tcW w:w="3330" w:type="dxa"/>
            <w:gridSpan w:val="2"/>
            <w:tcBorders>
              <w:top w:val="nil"/>
              <w:left w:val="nil"/>
              <w:bottom w:val="nil"/>
              <w:right w:val="nil"/>
            </w:tcBorders>
          </w:tcPr>
          <w:p w14:paraId="754E7B6E"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5EE233EE" w14:textId="77777777" w:rsidR="00331417"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331417" w:rsidRPr="00984AB3">
              <w:rPr>
                <w:rFonts w:ascii="Arial" w:hAnsi="Arial" w:cs="Arial"/>
                <w:szCs w:val="20"/>
                <w:lang w:val="en-AU" w:eastAsia="en-US"/>
              </w:rPr>
              <w:instrText xml:space="preserve">MERGEFIELD </w:instrText>
            </w:r>
            <w:r w:rsidR="00331417"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331417" w:rsidRPr="00984AB3">
              <w:rPr>
                <w:rFonts w:ascii="Calibri" w:hAnsi="Calibri" w:cs="Calibri"/>
                <w:color w:val="000000"/>
                <w:sz w:val="22"/>
                <w:szCs w:val="22"/>
                <w:lang w:eastAsia="en-US"/>
              </w:rPr>
              <w:t>N3</w:t>
            </w:r>
            <w:r w:rsidRPr="00984AB3">
              <w:rPr>
                <w:rFonts w:ascii="Arial" w:hAnsi="Arial" w:cs="Arial"/>
                <w:szCs w:val="20"/>
                <w:lang w:val="en-AU" w:eastAsia="en-US"/>
              </w:rPr>
              <w:fldChar w:fldCharType="end"/>
            </w:r>
          </w:p>
        </w:tc>
      </w:tr>
      <w:tr w:rsidR="00331417" w:rsidRPr="00984AB3" w14:paraId="0819E02A" w14:textId="77777777" w:rsidTr="00987EE5">
        <w:tc>
          <w:tcPr>
            <w:tcW w:w="3330" w:type="dxa"/>
            <w:gridSpan w:val="2"/>
            <w:tcBorders>
              <w:top w:val="nil"/>
              <w:left w:val="nil"/>
              <w:bottom w:val="nil"/>
              <w:right w:val="nil"/>
            </w:tcBorders>
          </w:tcPr>
          <w:p w14:paraId="3BCAD80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6FCF8B24"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Getal van 1 t/m 999</w:t>
            </w:r>
          </w:p>
        </w:tc>
      </w:tr>
      <w:tr w:rsidR="00331417" w:rsidRPr="00984AB3" w14:paraId="0AF9B5DC" w14:textId="77777777" w:rsidTr="00987EE5">
        <w:tc>
          <w:tcPr>
            <w:tcW w:w="3330" w:type="dxa"/>
            <w:gridSpan w:val="2"/>
            <w:tcBorders>
              <w:top w:val="nil"/>
              <w:left w:val="nil"/>
              <w:bottom w:val="nil"/>
              <w:right w:val="nil"/>
            </w:tcBorders>
          </w:tcPr>
          <w:p w14:paraId="63B956F0"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5849316B"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331417" w:rsidRPr="00984AB3" w14:paraId="07C78AC9" w14:textId="77777777" w:rsidTr="00987EE5">
        <w:tc>
          <w:tcPr>
            <w:tcW w:w="3330" w:type="dxa"/>
            <w:gridSpan w:val="2"/>
            <w:tcBorders>
              <w:top w:val="nil"/>
              <w:left w:val="nil"/>
              <w:bottom w:val="nil"/>
              <w:right w:val="nil"/>
            </w:tcBorders>
          </w:tcPr>
          <w:p w14:paraId="28C26030"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3F0CBCF" w14:textId="77777777" w:rsidR="00331417" w:rsidRPr="00984AB3" w:rsidRDefault="0033141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5B2C9DAF" w14:textId="77777777" w:rsidTr="00987EE5">
        <w:tc>
          <w:tcPr>
            <w:tcW w:w="3330" w:type="dxa"/>
            <w:gridSpan w:val="2"/>
            <w:tcBorders>
              <w:top w:val="nil"/>
              <w:left w:val="nil"/>
              <w:bottom w:val="nil"/>
              <w:right w:val="nil"/>
            </w:tcBorders>
          </w:tcPr>
          <w:p w14:paraId="0D23F88B"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3802B6D3"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987EE5" w:rsidRPr="00984AB3" w14:paraId="2216AF87" w14:textId="77777777" w:rsidTr="00987EE5">
        <w:tc>
          <w:tcPr>
            <w:tcW w:w="3330" w:type="dxa"/>
            <w:gridSpan w:val="2"/>
            <w:tcBorders>
              <w:top w:val="nil"/>
              <w:left w:val="nil"/>
              <w:bottom w:val="nil"/>
              <w:right w:val="nil"/>
            </w:tcBorders>
          </w:tcPr>
          <w:p w14:paraId="59AA2507"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6F5B714E"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987EE5" w:rsidRPr="00984AB3" w14:paraId="0CB22962" w14:textId="77777777" w:rsidTr="00987EE5">
        <w:tc>
          <w:tcPr>
            <w:tcW w:w="3330" w:type="dxa"/>
            <w:gridSpan w:val="2"/>
            <w:tcBorders>
              <w:top w:val="nil"/>
              <w:left w:val="nil"/>
              <w:bottom w:val="nil"/>
              <w:right w:val="nil"/>
            </w:tcBorders>
          </w:tcPr>
          <w:p w14:paraId="5B58A0FD"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7224E6AB"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70DBB7BA" w14:textId="77777777" w:rsidTr="00987EE5">
        <w:tc>
          <w:tcPr>
            <w:tcW w:w="3330" w:type="dxa"/>
            <w:gridSpan w:val="2"/>
            <w:tcBorders>
              <w:top w:val="nil"/>
              <w:left w:val="nil"/>
              <w:bottom w:val="nil"/>
              <w:right w:val="nil"/>
            </w:tcBorders>
          </w:tcPr>
          <w:p w14:paraId="29EA4070"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1AB6C622"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710E76CD" w14:textId="77777777" w:rsidTr="00987EE5">
        <w:tc>
          <w:tcPr>
            <w:tcW w:w="3330" w:type="dxa"/>
            <w:gridSpan w:val="2"/>
            <w:tcBorders>
              <w:top w:val="nil"/>
              <w:left w:val="nil"/>
              <w:bottom w:val="nil"/>
              <w:right w:val="nil"/>
            </w:tcBorders>
          </w:tcPr>
          <w:p w14:paraId="38244F4F"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4036389" w14:textId="77777777" w:rsidR="00987EE5"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987EE5" w:rsidRPr="00984AB3">
              <w:rPr>
                <w:rFonts w:ascii="Arial" w:hAnsi="Arial" w:cs="Arial"/>
                <w:szCs w:val="20"/>
                <w:lang w:val="en-AU" w:eastAsia="en-US"/>
              </w:rPr>
              <w:instrText xml:space="preserve">MERGEFIELD </w:instrText>
            </w:r>
            <w:r w:rsidR="00987EE5"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987EE5" w:rsidRPr="00984AB3">
              <w:rPr>
                <w:rFonts w:ascii="Calibri" w:hAnsi="Calibri" w:cs="Calibri"/>
                <w:color w:val="000000"/>
                <w:sz w:val="22"/>
                <w:szCs w:val="22"/>
                <w:lang w:eastAsia="en-US"/>
              </w:rPr>
              <w:t>1</w:t>
            </w:r>
            <w:r w:rsidRPr="00984AB3">
              <w:rPr>
                <w:rFonts w:ascii="Arial" w:hAnsi="Arial" w:cs="Arial"/>
                <w:szCs w:val="20"/>
                <w:lang w:val="en-AU" w:eastAsia="en-US"/>
              </w:rPr>
              <w:fldChar w:fldCharType="end"/>
            </w:r>
            <w:r w:rsidR="00987EE5"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987EE5"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987EE5"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987EE5" w:rsidRPr="00984AB3" w14:paraId="4A67F83B" w14:textId="77777777" w:rsidTr="00987EE5">
        <w:tc>
          <w:tcPr>
            <w:tcW w:w="3330" w:type="dxa"/>
            <w:gridSpan w:val="2"/>
            <w:tcBorders>
              <w:top w:val="nil"/>
              <w:left w:val="nil"/>
              <w:bottom w:val="nil"/>
              <w:right w:val="nil"/>
            </w:tcBorders>
          </w:tcPr>
          <w:p w14:paraId="52F09639"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72BFFD5E"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987EE5" w:rsidRPr="00984AB3" w14:paraId="7F8FC517" w14:textId="77777777" w:rsidTr="00987EE5">
        <w:tc>
          <w:tcPr>
            <w:tcW w:w="3330" w:type="dxa"/>
            <w:gridSpan w:val="2"/>
            <w:tcBorders>
              <w:top w:val="nil"/>
              <w:left w:val="nil"/>
              <w:bottom w:val="nil"/>
              <w:right w:val="nil"/>
            </w:tcBorders>
          </w:tcPr>
          <w:p w14:paraId="11AADDA8"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630630EC"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987EE5" w:rsidRPr="00984AB3" w14:paraId="2A629F37" w14:textId="77777777" w:rsidTr="00987EE5">
        <w:tc>
          <w:tcPr>
            <w:tcW w:w="9360" w:type="dxa"/>
            <w:gridSpan w:val="3"/>
            <w:tcBorders>
              <w:top w:val="nil"/>
              <w:left w:val="nil"/>
              <w:bottom w:val="nil"/>
              <w:right w:val="nil"/>
            </w:tcBorders>
          </w:tcPr>
          <w:p w14:paraId="4989111F"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987EE5" w:rsidRPr="00984AB3" w14:paraId="1AB7053C" w14:textId="77777777" w:rsidTr="00987EE5">
        <w:tc>
          <w:tcPr>
            <w:tcW w:w="450" w:type="dxa"/>
            <w:tcBorders>
              <w:top w:val="nil"/>
              <w:left w:val="nil"/>
              <w:bottom w:val="nil"/>
              <w:right w:val="nil"/>
            </w:tcBorders>
          </w:tcPr>
          <w:p w14:paraId="2482C95D"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4873BA18"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Het volgnummer is alleen voor documentatiedoeleinden. Het wordt gebruikt om binnen een zaaktype te kunnen verwijzen naar een document en om documenten in schema’s te kunnen vermelden.</w:t>
            </w:r>
          </w:p>
        </w:tc>
      </w:tr>
    </w:tbl>
    <w:p w14:paraId="7A509274" w14:textId="77777777" w:rsidR="00331417" w:rsidRPr="00405EF6" w:rsidRDefault="00331417" w:rsidP="00331417"/>
    <w:p w14:paraId="000F6D2C" w14:textId="77777777"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B20BAC" w:rsidRPr="00984AB3">
        <w:rPr>
          <w:rFonts w:ascii="Arial" w:hAnsi="Arial" w:cs="Arial"/>
          <w:b/>
          <w:bCs/>
          <w:color w:val="004080"/>
          <w:sz w:val="24"/>
          <w:szCs w:val="24"/>
          <w:lang w:eastAsia="en-US"/>
        </w:rPr>
        <w:t>Richting</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507B6D1E" w14:textId="77777777" w:rsidTr="00987EE5">
        <w:tc>
          <w:tcPr>
            <w:tcW w:w="3330" w:type="dxa"/>
            <w:gridSpan w:val="2"/>
            <w:tcBorders>
              <w:top w:val="nil"/>
              <w:left w:val="nil"/>
              <w:bottom w:val="nil"/>
              <w:right w:val="nil"/>
            </w:tcBorders>
          </w:tcPr>
          <w:p w14:paraId="6ADBDC5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FA1E283"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Richting</w:t>
            </w:r>
            <w:r w:rsidRPr="00984AB3">
              <w:rPr>
                <w:rFonts w:ascii="Arial" w:hAnsi="Arial" w:cs="Arial"/>
                <w:szCs w:val="20"/>
                <w:lang w:val="en-AU" w:eastAsia="en-US"/>
              </w:rPr>
              <w:fldChar w:fldCharType="end"/>
            </w:r>
          </w:p>
        </w:tc>
      </w:tr>
      <w:tr w:rsidR="00B20BAC" w:rsidRPr="00984AB3" w14:paraId="589E89A9" w14:textId="77777777" w:rsidTr="00987EE5">
        <w:tc>
          <w:tcPr>
            <w:tcW w:w="3330" w:type="dxa"/>
            <w:gridSpan w:val="2"/>
            <w:tcBorders>
              <w:top w:val="nil"/>
              <w:left w:val="nil"/>
              <w:bottom w:val="nil"/>
              <w:right w:val="nil"/>
            </w:tcBorders>
          </w:tcPr>
          <w:p w14:paraId="2A15F43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27468D1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11D82CE5" w14:textId="77777777" w:rsidTr="00987EE5">
        <w:tc>
          <w:tcPr>
            <w:tcW w:w="3330" w:type="dxa"/>
            <w:gridSpan w:val="2"/>
            <w:tcBorders>
              <w:top w:val="nil"/>
              <w:left w:val="nil"/>
              <w:bottom w:val="nil"/>
              <w:right w:val="nil"/>
            </w:tcBorders>
          </w:tcPr>
          <w:p w14:paraId="5513F2F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795D782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69C44D81" w14:textId="77777777" w:rsidTr="00987EE5">
        <w:tc>
          <w:tcPr>
            <w:tcW w:w="3330" w:type="dxa"/>
            <w:gridSpan w:val="2"/>
            <w:tcBorders>
              <w:top w:val="nil"/>
              <w:left w:val="nil"/>
              <w:bottom w:val="nil"/>
              <w:right w:val="nil"/>
            </w:tcBorders>
          </w:tcPr>
          <w:p w14:paraId="2D3EF8E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3DE7F3E"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richting</w:t>
            </w:r>
            <w:r w:rsidRPr="00984AB3">
              <w:rPr>
                <w:rFonts w:ascii="Arial" w:hAnsi="Arial" w:cs="Arial"/>
                <w:szCs w:val="20"/>
                <w:lang w:val="en-AU" w:eastAsia="en-US"/>
              </w:rPr>
              <w:fldChar w:fldCharType="end"/>
            </w:r>
          </w:p>
        </w:tc>
      </w:tr>
      <w:tr w:rsidR="00B20BAC" w:rsidRPr="00984AB3" w14:paraId="7ADBF90A" w14:textId="77777777" w:rsidTr="00987EE5">
        <w:tc>
          <w:tcPr>
            <w:tcW w:w="3330" w:type="dxa"/>
            <w:gridSpan w:val="2"/>
            <w:tcBorders>
              <w:top w:val="nil"/>
              <w:left w:val="nil"/>
              <w:bottom w:val="nil"/>
              <w:right w:val="nil"/>
            </w:tcBorders>
          </w:tcPr>
          <w:p w14:paraId="2ADE41D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B9128EE"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Aanduiding van de richting van informatieobjecten van het gerelateerde INFORMATIEOBJECTTYPE bij zaken van het gerelateerde ZAAKTYPE.</w:t>
            </w:r>
            <w:r w:rsidRPr="00984AB3">
              <w:rPr>
                <w:rFonts w:ascii="Arial" w:hAnsi="Arial" w:cs="Arial"/>
                <w:szCs w:val="20"/>
                <w:lang w:val="en-AU" w:eastAsia="en-US"/>
              </w:rPr>
              <w:fldChar w:fldCharType="end"/>
            </w:r>
          </w:p>
        </w:tc>
      </w:tr>
      <w:tr w:rsidR="00B20BAC" w:rsidRPr="00984AB3" w14:paraId="15F2FCDE" w14:textId="77777777" w:rsidTr="00987EE5">
        <w:tc>
          <w:tcPr>
            <w:tcW w:w="3330" w:type="dxa"/>
            <w:gridSpan w:val="2"/>
            <w:tcBorders>
              <w:top w:val="nil"/>
              <w:left w:val="nil"/>
              <w:bottom w:val="nil"/>
              <w:right w:val="nil"/>
            </w:tcBorders>
          </w:tcPr>
          <w:p w14:paraId="63EDF8E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3B71C08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2C1BBB71" w14:textId="77777777" w:rsidTr="00987EE5">
        <w:tc>
          <w:tcPr>
            <w:tcW w:w="3330" w:type="dxa"/>
            <w:gridSpan w:val="2"/>
            <w:tcBorders>
              <w:top w:val="nil"/>
              <w:left w:val="nil"/>
              <w:bottom w:val="nil"/>
              <w:right w:val="nil"/>
            </w:tcBorders>
          </w:tcPr>
          <w:p w14:paraId="25DB889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7215098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1 juli 2012</w:t>
            </w:r>
          </w:p>
        </w:tc>
      </w:tr>
      <w:tr w:rsidR="00B20BAC" w:rsidRPr="00984AB3" w14:paraId="729ADEE7" w14:textId="77777777" w:rsidTr="00987EE5">
        <w:tc>
          <w:tcPr>
            <w:tcW w:w="3330" w:type="dxa"/>
            <w:gridSpan w:val="2"/>
            <w:tcBorders>
              <w:top w:val="nil"/>
              <w:left w:val="nil"/>
              <w:bottom w:val="nil"/>
              <w:right w:val="nil"/>
            </w:tcBorders>
          </w:tcPr>
          <w:p w14:paraId="3EF29C7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7C6966D4"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AN20</w:t>
            </w:r>
            <w:r w:rsidRPr="00984AB3">
              <w:rPr>
                <w:rFonts w:ascii="Arial" w:hAnsi="Arial" w:cs="Arial"/>
                <w:szCs w:val="20"/>
                <w:lang w:val="en-AU" w:eastAsia="en-US"/>
              </w:rPr>
              <w:fldChar w:fldCharType="end"/>
            </w:r>
          </w:p>
        </w:tc>
      </w:tr>
      <w:tr w:rsidR="00B20BAC" w:rsidRPr="00984AB3" w14:paraId="30294517" w14:textId="77777777" w:rsidTr="00987EE5">
        <w:tc>
          <w:tcPr>
            <w:tcW w:w="3330" w:type="dxa"/>
            <w:gridSpan w:val="2"/>
            <w:tcBorders>
              <w:top w:val="nil"/>
              <w:left w:val="nil"/>
              <w:bottom w:val="nil"/>
              <w:right w:val="nil"/>
            </w:tcBorders>
          </w:tcPr>
          <w:p w14:paraId="3A6648E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010822B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'Inkomend', 'Intern', 'Uitgaand'</w:t>
            </w:r>
          </w:p>
        </w:tc>
      </w:tr>
      <w:tr w:rsidR="00B20BAC" w:rsidRPr="00984AB3" w14:paraId="560C9732" w14:textId="77777777" w:rsidTr="00987EE5">
        <w:tc>
          <w:tcPr>
            <w:tcW w:w="3330" w:type="dxa"/>
            <w:gridSpan w:val="2"/>
            <w:tcBorders>
              <w:top w:val="nil"/>
              <w:left w:val="nil"/>
              <w:bottom w:val="nil"/>
              <w:right w:val="nil"/>
            </w:tcBorders>
          </w:tcPr>
          <w:p w14:paraId="3A4C3F1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1A1C985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7BB0DEF1" w14:textId="77777777" w:rsidTr="00987EE5">
        <w:tc>
          <w:tcPr>
            <w:tcW w:w="3330" w:type="dxa"/>
            <w:gridSpan w:val="2"/>
            <w:tcBorders>
              <w:top w:val="nil"/>
              <w:left w:val="nil"/>
              <w:bottom w:val="nil"/>
              <w:right w:val="nil"/>
            </w:tcBorders>
          </w:tcPr>
          <w:p w14:paraId="3C113A5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7BF8325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2BD9CF86" w14:textId="77777777" w:rsidTr="00987EE5">
        <w:tc>
          <w:tcPr>
            <w:tcW w:w="3330" w:type="dxa"/>
            <w:gridSpan w:val="2"/>
            <w:tcBorders>
              <w:top w:val="nil"/>
              <w:left w:val="nil"/>
              <w:bottom w:val="nil"/>
              <w:right w:val="nil"/>
            </w:tcBorders>
          </w:tcPr>
          <w:p w14:paraId="4B65B691"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1819ABA0"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34D4C284" w14:textId="77777777" w:rsidTr="00987EE5">
        <w:tc>
          <w:tcPr>
            <w:tcW w:w="3330" w:type="dxa"/>
            <w:gridSpan w:val="2"/>
            <w:tcBorders>
              <w:top w:val="nil"/>
              <w:left w:val="nil"/>
              <w:bottom w:val="nil"/>
              <w:right w:val="nil"/>
            </w:tcBorders>
          </w:tcPr>
          <w:p w14:paraId="5DFB1C9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0584058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2E80694F" w14:textId="77777777" w:rsidTr="00987EE5">
        <w:tc>
          <w:tcPr>
            <w:tcW w:w="3330" w:type="dxa"/>
            <w:gridSpan w:val="2"/>
            <w:tcBorders>
              <w:top w:val="nil"/>
              <w:left w:val="nil"/>
              <w:bottom w:val="nil"/>
              <w:right w:val="nil"/>
            </w:tcBorders>
          </w:tcPr>
          <w:p w14:paraId="61371DD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1A7FA8E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678CD269" w14:textId="77777777" w:rsidTr="00987EE5">
        <w:tc>
          <w:tcPr>
            <w:tcW w:w="3330" w:type="dxa"/>
            <w:gridSpan w:val="2"/>
            <w:tcBorders>
              <w:top w:val="nil"/>
              <w:left w:val="nil"/>
              <w:bottom w:val="nil"/>
              <w:right w:val="nil"/>
            </w:tcBorders>
          </w:tcPr>
          <w:p w14:paraId="0F54D40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4457636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6185C3A2" w14:textId="77777777" w:rsidTr="00987EE5">
        <w:tc>
          <w:tcPr>
            <w:tcW w:w="3330" w:type="dxa"/>
            <w:gridSpan w:val="2"/>
            <w:tcBorders>
              <w:top w:val="nil"/>
              <w:left w:val="nil"/>
              <w:bottom w:val="nil"/>
              <w:right w:val="nil"/>
            </w:tcBorders>
          </w:tcPr>
          <w:p w14:paraId="2070F33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lastRenderedPageBreak/>
              <w:t>Indicatie kardinaliteit</w:t>
            </w:r>
          </w:p>
        </w:tc>
        <w:tc>
          <w:tcPr>
            <w:tcW w:w="6030" w:type="dxa"/>
            <w:tcBorders>
              <w:top w:val="nil"/>
              <w:left w:val="nil"/>
              <w:bottom w:val="nil"/>
              <w:right w:val="nil"/>
            </w:tcBorders>
          </w:tcPr>
          <w:p w14:paraId="283056FC"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1</w:t>
            </w:r>
            <w:r w:rsidRPr="00984AB3">
              <w:rPr>
                <w:rFonts w:ascii="Arial" w:hAnsi="Arial" w:cs="Arial"/>
                <w:szCs w:val="20"/>
                <w:lang w:val="en-AU" w:eastAsia="en-US"/>
              </w:rPr>
              <w:fldChar w:fldCharType="end"/>
            </w:r>
            <w:r w:rsidR="00B20BAC"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B20BAC"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B20BAC"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B20BAC" w:rsidRPr="00984AB3" w14:paraId="32498C42" w14:textId="77777777" w:rsidTr="00987EE5">
        <w:tc>
          <w:tcPr>
            <w:tcW w:w="3330" w:type="dxa"/>
            <w:gridSpan w:val="2"/>
            <w:tcBorders>
              <w:top w:val="nil"/>
              <w:left w:val="nil"/>
              <w:bottom w:val="nil"/>
              <w:right w:val="nil"/>
            </w:tcBorders>
          </w:tcPr>
          <w:p w14:paraId="63AEFFA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B91C54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69E2F3F3" w14:textId="77777777" w:rsidTr="00987EE5">
        <w:tc>
          <w:tcPr>
            <w:tcW w:w="3330" w:type="dxa"/>
            <w:gridSpan w:val="2"/>
            <w:tcBorders>
              <w:top w:val="nil"/>
              <w:left w:val="nil"/>
              <w:bottom w:val="nil"/>
              <w:right w:val="nil"/>
            </w:tcBorders>
          </w:tcPr>
          <w:p w14:paraId="4A968F8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0D0DEA5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B20BAC" w:rsidRPr="00984AB3" w14:paraId="4BB7B7C6" w14:textId="77777777" w:rsidTr="00987EE5">
        <w:tc>
          <w:tcPr>
            <w:tcW w:w="9360" w:type="dxa"/>
            <w:gridSpan w:val="3"/>
            <w:tcBorders>
              <w:top w:val="nil"/>
              <w:left w:val="nil"/>
              <w:bottom w:val="nil"/>
              <w:right w:val="nil"/>
            </w:tcBorders>
          </w:tcPr>
          <w:p w14:paraId="42B598E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27DEC016" w14:textId="77777777" w:rsidTr="00987EE5">
        <w:tc>
          <w:tcPr>
            <w:tcW w:w="450" w:type="dxa"/>
            <w:tcBorders>
              <w:top w:val="nil"/>
              <w:left w:val="nil"/>
              <w:bottom w:val="nil"/>
              <w:right w:val="nil"/>
            </w:tcBorders>
          </w:tcPr>
          <w:p w14:paraId="6212094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8FC087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Voor een juiste behandeling van informatieobjecten van een INFORMATIEOBJECTTYPE is het van belang te weten langs welke route / met welk (gebruiks)doel ze in het zaakdossier zijn opgenomen. Zo is het, met het oog op de verantwoording van rechtmatig handelen, verstandig documenten die 'van buiten' kwamen of documenten die 'naar buiten' zijn verzonden zodanig in het zaakdossier op te slaan, dat de authenticiteit kan worden aangetoond.</w:t>
            </w:r>
          </w:p>
        </w:tc>
      </w:tr>
    </w:tbl>
    <w:p w14:paraId="277BDE91" w14:textId="77777777" w:rsidR="00B20BAC" w:rsidRPr="007263BF" w:rsidRDefault="00B20BAC" w:rsidP="00B20BAC">
      <w:pPr>
        <w:rPr>
          <w:lang w:eastAsia="en-US"/>
        </w:rPr>
      </w:pPr>
    </w:p>
    <w:p w14:paraId="56161A98" w14:textId="0D292B05" w:rsidR="00B20BAC" w:rsidRPr="00984AB3" w:rsidRDefault="006945D7" w:rsidP="00B20BAC">
      <w:pPr>
        <w:pStyle w:val="Kop3"/>
        <w:rPr>
          <w:sz w:val="22"/>
          <w:szCs w:val="22"/>
        </w:rPr>
      </w:pPr>
      <w:r w:rsidRPr="00984AB3">
        <w:rPr>
          <w:rFonts w:ascii="Arial" w:hAnsi="Arial" w:cs="Arial"/>
          <w:b w:val="0"/>
          <w:bCs w:val="0"/>
          <w:szCs w:val="20"/>
          <w:lang w:val="en-AU"/>
        </w:rPr>
        <w:fldChar w:fldCharType="begin" w:fldLock="1"/>
      </w:r>
      <w:r w:rsidR="00B20BAC" w:rsidRPr="006E469D">
        <w:rPr>
          <w:rFonts w:ascii="Arial" w:hAnsi="Arial" w:cs="Arial"/>
          <w:szCs w:val="20"/>
        </w:rPr>
        <w:instrText xml:space="preserve">MERGEFIELD </w:instrText>
      </w:r>
      <w:r w:rsidR="00B20BAC" w:rsidRPr="00984AB3">
        <w:instrText>Element.Stereotype</w:instrText>
      </w:r>
      <w:r w:rsidRPr="00984AB3">
        <w:rPr>
          <w:rFonts w:ascii="Arial" w:hAnsi="Arial" w:cs="Arial"/>
          <w:b w:val="0"/>
          <w:bCs w:val="0"/>
          <w:szCs w:val="20"/>
          <w:lang w:val="en-AU"/>
        </w:rPr>
        <w:fldChar w:fldCharType="separate"/>
      </w:r>
      <w:r w:rsidR="00B20BAC">
        <w:t>Relatieklasse</w:t>
      </w:r>
      <w:r w:rsidRPr="00984AB3">
        <w:rPr>
          <w:rFonts w:ascii="Arial" w:hAnsi="Arial" w:cs="Arial"/>
          <w:b w:val="0"/>
          <w:bCs w:val="0"/>
          <w:szCs w:val="20"/>
          <w:lang w:val="en-AU"/>
        </w:rPr>
        <w:fldChar w:fldCharType="end"/>
      </w:r>
      <w:r w:rsidR="00B20BAC" w:rsidRPr="00984AB3">
        <w:t xml:space="preserve"> </w:t>
      </w:r>
      <w:r w:rsidRPr="00984AB3">
        <w:rPr>
          <w:b w:val="0"/>
          <w:bCs w:val="0"/>
        </w:rPr>
        <w:fldChar w:fldCharType="begin" w:fldLock="1"/>
      </w:r>
      <w:r w:rsidR="00B20BAC" w:rsidRPr="00984AB3">
        <w:instrText>MERGEFIELD Element.Name</w:instrText>
      </w:r>
      <w:r w:rsidRPr="00984AB3">
        <w:rPr>
          <w:b w:val="0"/>
          <w:bCs w:val="0"/>
        </w:rPr>
        <w:fldChar w:fldCharType="separate"/>
      </w:r>
      <w:r w:rsidR="00B20BAC" w:rsidRPr="00984AB3">
        <w:t>ZAAK-INFORMATIEOBJECT-TYPE ARCHIEFREGIME</w:t>
      </w:r>
      <w:r w:rsidRPr="00984AB3">
        <w:rPr>
          <w:b w:val="0"/>
          <w:bCs w:val="0"/>
        </w:rPr>
        <w:fldChar w:fldCharType="end"/>
      </w:r>
    </w:p>
    <w:p w14:paraId="290722B8" w14:textId="1197784A" w:rsidR="00331417" w:rsidRPr="00984AB3" w:rsidDel="00521E85" w:rsidRDefault="00331417" w:rsidP="00331417">
      <w:pPr>
        <w:widowControl w:val="0"/>
        <w:autoSpaceDE w:val="0"/>
        <w:autoSpaceDN w:val="0"/>
        <w:adjustRightInd w:val="0"/>
        <w:spacing w:before="240" w:after="60" w:line="240" w:lineRule="auto"/>
        <w:contextualSpacing w:val="0"/>
        <w:outlineLvl w:val="3"/>
        <w:rPr>
          <w:del w:id="2672" w:author="Arjan Kloosterboer" w:date="2017-09-19T15:12:00Z"/>
          <w:rFonts w:ascii="Arial" w:hAnsi="Arial" w:cs="Arial"/>
          <w:b/>
          <w:bCs/>
          <w:color w:val="004080"/>
          <w:sz w:val="24"/>
          <w:szCs w:val="24"/>
          <w:lang w:eastAsia="en-US"/>
        </w:rPr>
      </w:pPr>
      <w:del w:id="2673" w:author="Arjan Kloosterboer" w:date="2017-09-19T15:12:00Z">
        <w:r w:rsidRPr="00984AB3" w:rsidDel="00521E85">
          <w:rPr>
            <w:rFonts w:ascii="Arial" w:hAnsi="Arial" w:cs="Arial"/>
            <w:b/>
            <w:bCs/>
            <w:color w:val="004080"/>
            <w:sz w:val="24"/>
            <w:szCs w:val="24"/>
            <w:lang w:eastAsia="en-US"/>
          </w:rPr>
          <w:delText xml:space="preserve"> </w:delText>
        </w:r>
        <w:r w:rsidR="006945D7" w:rsidRPr="00984AB3" w:rsidDel="00521E85">
          <w:rPr>
            <w:rFonts w:ascii="Arial" w:hAnsi="Arial" w:cs="Arial"/>
            <w:b/>
            <w:bCs/>
            <w:color w:val="004080"/>
            <w:sz w:val="24"/>
            <w:szCs w:val="24"/>
            <w:lang w:eastAsia="en-US"/>
          </w:rPr>
          <w:fldChar w:fldCharType="begin" w:fldLock="1"/>
        </w:r>
        <w:r w:rsidRPr="00984AB3" w:rsidDel="00521E85">
          <w:rPr>
            <w:rFonts w:ascii="Arial" w:hAnsi="Arial" w:cs="Arial"/>
            <w:b/>
            <w:bCs/>
            <w:color w:val="004080"/>
            <w:sz w:val="24"/>
            <w:szCs w:val="24"/>
            <w:lang w:eastAsia="en-US"/>
          </w:rPr>
          <w:delInstrText>MERGEFIELD Att.Name</w:delInstrText>
        </w:r>
        <w:r w:rsidR="006945D7" w:rsidRPr="00984AB3" w:rsidDel="00521E85">
          <w:rPr>
            <w:rFonts w:ascii="Arial" w:hAnsi="Arial" w:cs="Arial"/>
            <w:b/>
            <w:bCs/>
            <w:color w:val="004080"/>
            <w:sz w:val="24"/>
            <w:szCs w:val="24"/>
            <w:lang w:eastAsia="en-US"/>
          </w:rPr>
          <w:fldChar w:fldCharType="separate"/>
        </w:r>
        <w:r w:rsidRPr="00984AB3" w:rsidDel="00521E85">
          <w:rPr>
            <w:rFonts w:ascii="Arial" w:hAnsi="Arial" w:cs="Arial"/>
            <w:b/>
            <w:bCs/>
            <w:color w:val="004080"/>
            <w:sz w:val="24"/>
            <w:szCs w:val="24"/>
            <w:lang w:eastAsia="en-US"/>
          </w:rPr>
          <w:delText>Selectielijstklasse</w:delText>
        </w:r>
        <w:r w:rsidR="006945D7" w:rsidRPr="00984AB3" w:rsidDel="00521E85">
          <w:rPr>
            <w:rFonts w:ascii="Arial" w:hAnsi="Arial" w:cs="Arial"/>
            <w:b/>
            <w:bCs/>
            <w:color w:val="00408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31417" w:rsidRPr="00984AB3" w:rsidDel="00521E85" w14:paraId="44DECD45" w14:textId="75420ECE" w:rsidTr="00987EE5">
        <w:trPr>
          <w:del w:id="2674" w:author="Arjan Kloosterboer" w:date="2017-09-19T15:12:00Z"/>
        </w:trPr>
        <w:tc>
          <w:tcPr>
            <w:tcW w:w="3330" w:type="dxa"/>
            <w:gridSpan w:val="2"/>
            <w:tcBorders>
              <w:top w:val="nil"/>
              <w:left w:val="nil"/>
              <w:bottom w:val="nil"/>
              <w:right w:val="nil"/>
            </w:tcBorders>
          </w:tcPr>
          <w:p w14:paraId="11CBBD18" w14:textId="0EC41991" w:rsidR="00331417" w:rsidRPr="00984AB3" w:rsidDel="00521E85" w:rsidRDefault="00331417" w:rsidP="00C13E2B">
            <w:pPr>
              <w:widowControl w:val="0"/>
              <w:autoSpaceDE w:val="0"/>
              <w:autoSpaceDN w:val="0"/>
              <w:adjustRightInd w:val="0"/>
              <w:spacing w:line="240" w:lineRule="auto"/>
              <w:contextualSpacing w:val="0"/>
              <w:rPr>
                <w:del w:id="2675" w:author="Arjan Kloosterboer" w:date="2017-09-19T15:12:00Z"/>
                <w:rFonts w:ascii="Calibri" w:hAnsi="Calibri" w:cs="Calibri"/>
                <w:color w:val="000000"/>
                <w:sz w:val="22"/>
                <w:szCs w:val="22"/>
                <w:lang w:eastAsia="en-US"/>
              </w:rPr>
            </w:pPr>
            <w:del w:id="2676" w:author="Arjan Kloosterboer" w:date="2017-09-19T15:12:00Z">
              <w:r w:rsidRPr="00984AB3" w:rsidDel="00521E85">
                <w:rPr>
                  <w:rFonts w:ascii="Calibri" w:hAnsi="Calibri" w:cs="Calibri"/>
                  <w:b/>
                  <w:bCs/>
                  <w:color w:val="000000"/>
                  <w:sz w:val="22"/>
                  <w:szCs w:val="22"/>
                  <w:lang w:eastAsia="en-US"/>
                </w:rPr>
                <w:delText xml:space="preserve">Naam </w:delText>
              </w:r>
            </w:del>
          </w:p>
        </w:tc>
        <w:tc>
          <w:tcPr>
            <w:tcW w:w="6030" w:type="dxa"/>
            <w:tcBorders>
              <w:top w:val="nil"/>
              <w:left w:val="nil"/>
              <w:bottom w:val="nil"/>
              <w:right w:val="nil"/>
            </w:tcBorders>
          </w:tcPr>
          <w:p w14:paraId="502209CD" w14:textId="0CACA5BF" w:rsidR="00331417" w:rsidRPr="00984AB3" w:rsidDel="00521E85" w:rsidRDefault="00331417" w:rsidP="00C13E2B">
            <w:pPr>
              <w:widowControl w:val="0"/>
              <w:autoSpaceDE w:val="0"/>
              <w:autoSpaceDN w:val="0"/>
              <w:adjustRightInd w:val="0"/>
              <w:spacing w:line="240" w:lineRule="auto"/>
              <w:contextualSpacing w:val="0"/>
              <w:rPr>
                <w:del w:id="2677" w:author="Arjan Kloosterboer" w:date="2017-09-19T15:12:00Z"/>
                <w:rFonts w:ascii="Calibri" w:hAnsi="Calibri" w:cs="Calibri"/>
                <w:color w:val="000000"/>
                <w:sz w:val="22"/>
                <w:szCs w:val="22"/>
                <w:lang w:eastAsia="en-US"/>
              </w:rPr>
            </w:pPr>
          </w:p>
        </w:tc>
      </w:tr>
      <w:tr w:rsidR="00331417" w:rsidRPr="00984AB3" w:rsidDel="00521E85" w14:paraId="43BBF4FE" w14:textId="00E15C60" w:rsidTr="00987EE5">
        <w:trPr>
          <w:del w:id="2678" w:author="Arjan Kloosterboer" w:date="2017-09-19T15:12:00Z"/>
        </w:trPr>
        <w:tc>
          <w:tcPr>
            <w:tcW w:w="3330" w:type="dxa"/>
            <w:gridSpan w:val="2"/>
            <w:tcBorders>
              <w:top w:val="nil"/>
              <w:left w:val="nil"/>
              <w:bottom w:val="nil"/>
              <w:right w:val="nil"/>
            </w:tcBorders>
          </w:tcPr>
          <w:p w14:paraId="3275BB11" w14:textId="428DC65A" w:rsidR="00331417" w:rsidRPr="00984AB3" w:rsidDel="00521E85" w:rsidRDefault="00331417" w:rsidP="00C13E2B">
            <w:pPr>
              <w:widowControl w:val="0"/>
              <w:autoSpaceDE w:val="0"/>
              <w:autoSpaceDN w:val="0"/>
              <w:adjustRightInd w:val="0"/>
              <w:spacing w:line="240" w:lineRule="auto"/>
              <w:contextualSpacing w:val="0"/>
              <w:rPr>
                <w:del w:id="2679" w:author="Arjan Kloosterboer" w:date="2017-09-19T15:12:00Z"/>
                <w:rFonts w:ascii="Calibri" w:hAnsi="Calibri" w:cs="Calibri"/>
                <w:color w:val="000000"/>
                <w:sz w:val="22"/>
                <w:szCs w:val="22"/>
                <w:lang w:eastAsia="en-US"/>
              </w:rPr>
            </w:pPr>
            <w:del w:id="2680" w:author="Arjan Kloosterboer" w:date="2017-09-19T15:12:00Z">
              <w:r w:rsidRPr="00984AB3" w:rsidDel="00521E85">
                <w:rPr>
                  <w:rFonts w:ascii="Calibri" w:hAnsi="Calibri" w:cs="Calibri"/>
                  <w:b/>
                  <w:bCs/>
                  <w:color w:val="000000"/>
                  <w:sz w:val="22"/>
                  <w:szCs w:val="22"/>
                  <w:lang w:eastAsia="en-US"/>
                </w:rPr>
                <w:delText xml:space="preserve">Herkomst </w:delText>
              </w:r>
            </w:del>
          </w:p>
        </w:tc>
        <w:tc>
          <w:tcPr>
            <w:tcW w:w="6030" w:type="dxa"/>
            <w:tcBorders>
              <w:top w:val="nil"/>
              <w:left w:val="nil"/>
              <w:bottom w:val="nil"/>
              <w:right w:val="nil"/>
            </w:tcBorders>
          </w:tcPr>
          <w:p w14:paraId="69963D56" w14:textId="53FF36AD" w:rsidR="00331417" w:rsidRPr="00984AB3" w:rsidDel="00521E85" w:rsidRDefault="00331417" w:rsidP="00C13E2B">
            <w:pPr>
              <w:widowControl w:val="0"/>
              <w:autoSpaceDE w:val="0"/>
              <w:autoSpaceDN w:val="0"/>
              <w:adjustRightInd w:val="0"/>
              <w:spacing w:line="240" w:lineRule="auto"/>
              <w:contextualSpacing w:val="0"/>
              <w:rPr>
                <w:del w:id="2681" w:author="Arjan Kloosterboer" w:date="2017-09-19T15:12:00Z"/>
                <w:rFonts w:ascii="Calibri" w:hAnsi="Calibri" w:cs="Calibri"/>
                <w:color w:val="000000"/>
                <w:sz w:val="22"/>
                <w:szCs w:val="22"/>
                <w:lang w:eastAsia="en-US"/>
              </w:rPr>
            </w:pPr>
            <w:del w:id="2682" w:author="Arjan Kloosterboer" w:date="2017-09-19T15:12:00Z">
              <w:r w:rsidRPr="00984AB3" w:rsidDel="00521E85">
                <w:rPr>
                  <w:rFonts w:ascii="Calibri" w:hAnsi="Calibri" w:cs="Calibri"/>
                  <w:color w:val="000000"/>
                  <w:sz w:val="22"/>
                  <w:szCs w:val="22"/>
                  <w:lang w:eastAsia="en-US"/>
                </w:rPr>
                <w:delText>KING</w:delText>
              </w:r>
            </w:del>
          </w:p>
        </w:tc>
      </w:tr>
      <w:tr w:rsidR="00331417" w:rsidRPr="00984AB3" w:rsidDel="00521E85" w14:paraId="243A7A5D" w14:textId="17D4BCA5" w:rsidTr="00987EE5">
        <w:trPr>
          <w:del w:id="2683" w:author="Arjan Kloosterboer" w:date="2017-09-19T15:12:00Z"/>
        </w:trPr>
        <w:tc>
          <w:tcPr>
            <w:tcW w:w="3330" w:type="dxa"/>
            <w:gridSpan w:val="2"/>
            <w:tcBorders>
              <w:top w:val="nil"/>
              <w:left w:val="nil"/>
              <w:bottom w:val="nil"/>
              <w:right w:val="nil"/>
            </w:tcBorders>
          </w:tcPr>
          <w:p w14:paraId="1CB28B91" w14:textId="2CEAA133" w:rsidR="00331417" w:rsidRPr="00984AB3" w:rsidDel="00521E85" w:rsidRDefault="00331417" w:rsidP="00C13E2B">
            <w:pPr>
              <w:widowControl w:val="0"/>
              <w:autoSpaceDE w:val="0"/>
              <w:autoSpaceDN w:val="0"/>
              <w:adjustRightInd w:val="0"/>
              <w:spacing w:line="240" w:lineRule="auto"/>
              <w:contextualSpacing w:val="0"/>
              <w:rPr>
                <w:del w:id="2684" w:author="Arjan Kloosterboer" w:date="2017-09-19T15:12:00Z"/>
                <w:rFonts w:ascii="Calibri" w:hAnsi="Calibri" w:cs="Calibri"/>
                <w:color w:val="000000"/>
                <w:sz w:val="22"/>
                <w:szCs w:val="22"/>
                <w:lang w:eastAsia="en-US"/>
              </w:rPr>
            </w:pPr>
            <w:del w:id="2685" w:author="Arjan Kloosterboer" w:date="2017-09-19T15:12:00Z">
              <w:r w:rsidRPr="00984AB3" w:rsidDel="00521E85">
                <w:rPr>
                  <w:rFonts w:ascii="Calibri" w:hAnsi="Calibri" w:cs="Calibri"/>
                  <w:b/>
                  <w:bCs/>
                  <w:color w:val="000000"/>
                  <w:sz w:val="22"/>
                  <w:szCs w:val="22"/>
                  <w:lang w:eastAsia="en-US"/>
                </w:rPr>
                <w:delText xml:space="preserve">Code </w:delText>
              </w:r>
            </w:del>
          </w:p>
        </w:tc>
        <w:tc>
          <w:tcPr>
            <w:tcW w:w="6030" w:type="dxa"/>
            <w:tcBorders>
              <w:top w:val="nil"/>
              <w:left w:val="nil"/>
              <w:bottom w:val="nil"/>
              <w:right w:val="nil"/>
            </w:tcBorders>
          </w:tcPr>
          <w:p w14:paraId="08A1049C" w14:textId="4036F7FF" w:rsidR="00331417" w:rsidRPr="00984AB3" w:rsidDel="00521E85" w:rsidRDefault="00331417" w:rsidP="00C13E2B">
            <w:pPr>
              <w:widowControl w:val="0"/>
              <w:autoSpaceDE w:val="0"/>
              <w:autoSpaceDN w:val="0"/>
              <w:adjustRightInd w:val="0"/>
              <w:spacing w:line="240" w:lineRule="auto"/>
              <w:contextualSpacing w:val="0"/>
              <w:rPr>
                <w:del w:id="2686" w:author="Arjan Kloosterboer" w:date="2017-09-19T15:12:00Z"/>
                <w:rFonts w:ascii="Calibri" w:hAnsi="Calibri" w:cs="Calibri"/>
                <w:color w:val="000000"/>
                <w:sz w:val="22"/>
                <w:szCs w:val="22"/>
                <w:lang w:eastAsia="en-US"/>
              </w:rPr>
            </w:pPr>
          </w:p>
        </w:tc>
      </w:tr>
      <w:tr w:rsidR="00331417" w:rsidRPr="00984AB3" w:rsidDel="00521E85" w14:paraId="6627EF1B" w14:textId="2E290552" w:rsidTr="00987EE5">
        <w:trPr>
          <w:del w:id="2687" w:author="Arjan Kloosterboer" w:date="2017-09-19T15:12:00Z"/>
        </w:trPr>
        <w:tc>
          <w:tcPr>
            <w:tcW w:w="3330" w:type="dxa"/>
            <w:gridSpan w:val="2"/>
            <w:tcBorders>
              <w:top w:val="nil"/>
              <w:left w:val="nil"/>
              <w:bottom w:val="nil"/>
              <w:right w:val="nil"/>
            </w:tcBorders>
          </w:tcPr>
          <w:p w14:paraId="72750345" w14:textId="0DB17B51" w:rsidR="00331417" w:rsidRPr="00984AB3" w:rsidDel="00521E85" w:rsidRDefault="00331417" w:rsidP="00C13E2B">
            <w:pPr>
              <w:widowControl w:val="0"/>
              <w:autoSpaceDE w:val="0"/>
              <w:autoSpaceDN w:val="0"/>
              <w:adjustRightInd w:val="0"/>
              <w:spacing w:line="240" w:lineRule="auto"/>
              <w:contextualSpacing w:val="0"/>
              <w:rPr>
                <w:del w:id="2688" w:author="Arjan Kloosterboer" w:date="2017-09-19T15:12:00Z"/>
                <w:rFonts w:ascii="Calibri" w:hAnsi="Calibri" w:cs="Calibri"/>
                <w:color w:val="000000"/>
                <w:sz w:val="22"/>
                <w:szCs w:val="22"/>
                <w:lang w:eastAsia="en-US"/>
              </w:rPr>
            </w:pPr>
            <w:del w:id="2689" w:author="Arjan Kloosterboer" w:date="2017-09-19T15:12:00Z">
              <w:r w:rsidRPr="00984AB3" w:rsidDel="00521E85">
                <w:rPr>
                  <w:rFonts w:ascii="Calibri" w:hAnsi="Calibri" w:cs="Calibri"/>
                  <w:b/>
                  <w:bCs/>
                  <w:color w:val="000000"/>
                  <w:sz w:val="22"/>
                  <w:szCs w:val="22"/>
                  <w:lang w:eastAsia="en-US"/>
                </w:rPr>
                <w:delText xml:space="preserve">XML-tag </w:delText>
              </w:r>
            </w:del>
          </w:p>
        </w:tc>
        <w:tc>
          <w:tcPr>
            <w:tcW w:w="6030" w:type="dxa"/>
            <w:tcBorders>
              <w:top w:val="nil"/>
              <w:left w:val="nil"/>
              <w:bottom w:val="nil"/>
              <w:right w:val="nil"/>
            </w:tcBorders>
          </w:tcPr>
          <w:p w14:paraId="0E0B64D5" w14:textId="2C653C84" w:rsidR="00331417" w:rsidRPr="00984AB3" w:rsidDel="00521E85" w:rsidRDefault="00331417" w:rsidP="00C13E2B">
            <w:pPr>
              <w:widowControl w:val="0"/>
              <w:autoSpaceDE w:val="0"/>
              <w:autoSpaceDN w:val="0"/>
              <w:adjustRightInd w:val="0"/>
              <w:spacing w:line="240" w:lineRule="auto"/>
              <w:contextualSpacing w:val="0"/>
              <w:rPr>
                <w:del w:id="2690" w:author="Arjan Kloosterboer" w:date="2017-09-19T15:12:00Z"/>
                <w:rFonts w:ascii="Calibri" w:hAnsi="Calibri" w:cs="Calibri"/>
                <w:color w:val="000000"/>
                <w:sz w:val="22"/>
                <w:szCs w:val="22"/>
                <w:lang w:eastAsia="en-US"/>
              </w:rPr>
            </w:pPr>
          </w:p>
        </w:tc>
      </w:tr>
      <w:tr w:rsidR="00331417" w:rsidRPr="00984AB3" w:rsidDel="00521E85" w14:paraId="544967BD" w14:textId="74C972B5" w:rsidTr="00987EE5">
        <w:trPr>
          <w:del w:id="2691" w:author="Arjan Kloosterboer" w:date="2017-09-19T15:12:00Z"/>
        </w:trPr>
        <w:tc>
          <w:tcPr>
            <w:tcW w:w="3330" w:type="dxa"/>
            <w:gridSpan w:val="2"/>
            <w:tcBorders>
              <w:top w:val="nil"/>
              <w:left w:val="nil"/>
              <w:bottom w:val="nil"/>
              <w:right w:val="nil"/>
            </w:tcBorders>
          </w:tcPr>
          <w:p w14:paraId="250CD3B3" w14:textId="6E284FA3" w:rsidR="00331417" w:rsidRPr="00984AB3" w:rsidDel="00521E85" w:rsidRDefault="00331417" w:rsidP="00C13E2B">
            <w:pPr>
              <w:widowControl w:val="0"/>
              <w:autoSpaceDE w:val="0"/>
              <w:autoSpaceDN w:val="0"/>
              <w:adjustRightInd w:val="0"/>
              <w:spacing w:line="240" w:lineRule="auto"/>
              <w:contextualSpacing w:val="0"/>
              <w:rPr>
                <w:del w:id="2692" w:author="Arjan Kloosterboer" w:date="2017-09-19T15:12:00Z"/>
                <w:rFonts w:ascii="Calibri" w:hAnsi="Calibri" w:cs="Calibri"/>
                <w:color w:val="000000"/>
                <w:sz w:val="22"/>
                <w:szCs w:val="22"/>
                <w:lang w:eastAsia="en-US"/>
              </w:rPr>
            </w:pPr>
            <w:del w:id="2693" w:author="Arjan Kloosterboer" w:date="2017-09-19T15:12:00Z">
              <w:r w:rsidRPr="00984AB3" w:rsidDel="00521E85">
                <w:rPr>
                  <w:rFonts w:ascii="Calibri" w:hAnsi="Calibri" w:cs="Calibri"/>
                  <w:b/>
                  <w:bCs/>
                  <w:color w:val="000000"/>
                  <w:sz w:val="22"/>
                  <w:szCs w:val="22"/>
                  <w:lang w:eastAsia="en-US"/>
                </w:rPr>
                <w:delText xml:space="preserve">Definitie </w:delText>
              </w:r>
            </w:del>
          </w:p>
        </w:tc>
        <w:tc>
          <w:tcPr>
            <w:tcW w:w="6030" w:type="dxa"/>
            <w:tcBorders>
              <w:top w:val="nil"/>
              <w:left w:val="nil"/>
              <w:bottom w:val="nil"/>
              <w:right w:val="nil"/>
            </w:tcBorders>
          </w:tcPr>
          <w:p w14:paraId="78223B49" w14:textId="70E0A290" w:rsidR="00331417" w:rsidRPr="00984AB3" w:rsidDel="00521E85" w:rsidRDefault="006945D7" w:rsidP="00C13E2B">
            <w:pPr>
              <w:widowControl w:val="0"/>
              <w:autoSpaceDE w:val="0"/>
              <w:autoSpaceDN w:val="0"/>
              <w:adjustRightInd w:val="0"/>
              <w:spacing w:line="240" w:lineRule="auto"/>
              <w:contextualSpacing w:val="0"/>
              <w:rPr>
                <w:del w:id="2694" w:author="Arjan Kloosterboer" w:date="2017-09-19T15:12:00Z"/>
                <w:rFonts w:ascii="Calibri" w:hAnsi="Calibri" w:cs="Calibri"/>
                <w:color w:val="000000"/>
                <w:sz w:val="22"/>
                <w:szCs w:val="22"/>
                <w:lang w:eastAsia="en-US"/>
              </w:rPr>
            </w:pPr>
            <w:del w:id="2695" w:author="Arjan Kloosterboer" w:date="2017-09-19T15:12:00Z">
              <w:r w:rsidRPr="00984AB3" w:rsidDel="00521E85">
                <w:rPr>
                  <w:rFonts w:ascii="Arial" w:hAnsi="Arial" w:cs="Arial"/>
                  <w:szCs w:val="20"/>
                  <w:lang w:val="en-AU" w:eastAsia="en-US"/>
                </w:rPr>
                <w:fldChar w:fldCharType="begin" w:fldLock="1"/>
              </w:r>
              <w:r w:rsidR="00331417" w:rsidRPr="00984AB3" w:rsidDel="00521E85">
                <w:rPr>
                  <w:rFonts w:ascii="Arial" w:hAnsi="Arial" w:cs="Arial"/>
                  <w:szCs w:val="20"/>
                  <w:lang w:eastAsia="en-US"/>
                </w:rPr>
                <w:delInstrText xml:space="preserve">MERGEFIELD </w:delInstrText>
              </w:r>
              <w:r w:rsidR="00331417" w:rsidRPr="00984AB3" w:rsidDel="00521E85">
                <w:rPr>
                  <w:rFonts w:ascii="Calibri" w:hAnsi="Calibri" w:cs="Calibri"/>
                  <w:color w:val="000000"/>
                  <w:sz w:val="22"/>
                  <w:szCs w:val="22"/>
                  <w:lang w:eastAsia="en-US"/>
                </w:rPr>
                <w:delInstrText>Att.Notes</w:delInstrText>
              </w:r>
              <w:r w:rsidRPr="00984AB3" w:rsidDel="00521E85">
                <w:rPr>
                  <w:rFonts w:ascii="Arial" w:hAnsi="Arial" w:cs="Arial"/>
                  <w:szCs w:val="20"/>
                  <w:lang w:val="en-AU" w:eastAsia="en-US"/>
                </w:rPr>
                <w:fldChar w:fldCharType="end"/>
              </w:r>
              <w:r w:rsidR="00331417" w:rsidRPr="00984AB3" w:rsidDel="00521E85">
                <w:rPr>
                  <w:rFonts w:ascii="Calibri" w:hAnsi="Calibri" w:cs="Calibri"/>
                  <w:color w:val="0F0F0F"/>
                  <w:sz w:val="22"/>
                  <w:szCs w:val="22"/>
                  <w:lang w:eastAsia="en-US"/>
                </w:rPr>
                <w:delText>Verwijzing naar de voor het ZAAKINFORMATIEOBJECTTYPE bij het RESULTAATTYPE relevante passage in de Selectielijst Archiefbescheiden van de voor het ZAAKTYPE verantwoordelijke overheidsorganisatie.</w:delText>
              </w:r>
            </w:del>
          </w:p>
        </w:tc>
      </w:tr>
      <w:tr w:rsidR="00331417" w:rsidRPr="00984AB3" w:rsidDel="00521E85" w14:paraId="1D51FBB1" w14:textId="5B835B17" w:rsidTr="00987EE5">
        <w:trPr>
          <w:del w:id="2696" w:author="Arjan Kloosterboer" w:date="2017-09-19T15:12:00Z"/>
        </w:trPr>
        <w:tc>
          <w:tcPr>
            <w:tcW w:w="3330" w:type="dxa"/>
            <w:gridSpan w:val="2"/>
            <w:tcBorders>
              <w:top w:val="nil"/>
              <w:left w:val="nil"/>
              <w:bottom w:val="nil"/>
              <w:right w:val="nil"/>
            </w:tcBorders>
          </w:tcPr>
          <w:p w14:paraId="1F1DA031" w14:textId="6679D056" w:rsidR="00331417" w:rsidRPr="00984AB3" w:rsidDel="00521E85" w:rsidRDefault="00331417" w:rsidP="00C13E2B">
            <w:pPr>
              <w:widowControl w:val="0"/>
              <w:autoSpaceDE w:val="0"/>
              <w:autoSpaceDN w:val="0"/>
              <w:adjustRightInd w:val="0"/>
              <w:spacing w:line="240" w:lineRule="auto"/>
              <w:contextualSpacing w:val="0"/>
              <w:rPr>
                <w:del w:id="2697" w:author="Arjan Kloosterboer" w:date="2017-09-19T15:12:00Z"/>
                <w:rFonts w:ascii="Calibri" w:hAnsi="Calibri" w:cs="Calibri"/>
                <w:color w:val="000000"/>
                <w:sz w:val="22"/>
                <w:szCs w:val="22"/>
                <w:lang w:eastAsia="en-US"/>
              </w:rPr>
            </w:pPr>
            <w:del w:id="2698" w:author="Arjan Kloosterboer" w:date="2017-09-19T15:12:00Z">
              <w:r w:rsidRPr="00984AB3" w:rsidDel="00521E85">
                <w:rPr>
                  <w:rFonts w:ascii="Calibri" w:hAnsi="Calibri" w:cs="Calibri"/>
                  <w:b/>
                  <w:bCs/>
                  <w:color w:val="000000"/>
                  <w:sz w:val="22"/>
                  <w:szCs w:val="22"/>
                  <w:lang w:eastAsia="en-US"/>
                </w:rPr>
                <w:delText xml:space="preserve">Herkomst definitie </w:delText>
              </w:r>
            </w:del>
          </w:p>
        </w:tc>
        <w:tc>
          <w:tcPr>
            <w:tcW w:w="6030" w:type="dxa"/>
            <w:tcBorders>
              <w:top w:val="nil"/>
              <w:left w:val="nil"/>
              <w:bottom w:val="nil"/>
              <w:right w:val="nil"/>
            </w:tcBorders>
          </w:tcPr>
          <w:p w14:paraId="4E974C2B" w14:textId="6A3A595E" w:rsidR="00331417" w:rsidRPr="00984AB3" w:rsidDel="00521E85" w:rsidRDefault="00331417" w:rsidP="00C13E2B">
            <w:pPr>
              <w:widowControl w:val="0"/>
              <w:autoSpaceDE w:val="0"/>
              <w:autoSpaceDN w:val="0"/>
              <w:adjustRightInd w:val="0"/>
              <w:spacing w:line="240" w:lineRule="auto"/>
              <w:contextualSpacing w:val="0"/>
              <w:rPr>
                <w:del w:id="2699" w:author="Arjan Kloosterboer" w:date="2017-09-19T15:12:00Z"/>
                <w:rFonts w:ascii="Calibri" w:hAnsi="Calibri" w:cs="Calibri"/>
                <w:color w:val="000000"/>
                <w:sz w:val="22"/>
                <w:szCs w:val="22"/>
                <w:lang w:eastAsia="en-US"/>
              </w:rPr>
            </w:pPr>
            <w:del w:id="2700" w:author="Arjan Kloosterboer" w:date="2017-09-19T15:12:00Z">
              <w:r w:rsidRPr="00984AB3" w:rsidDel="00521E85">
                <w:rPr>
                  <w:rFonts w:ascii="Calibri" w:hAnsi="Calibri" w:cs="Calibri"/>
                  <w:color w:val="000000"/>
                  <w:sz w:val="22"/>
                  <w:szCs w:val="22"/>
                  <w:lang w:eastAsia="en-US"/>
                </w:rPr>
                <w:delText>KING</w:delText>
              </w:r>
            </w:del>
          </w:p>
        </w:tc>
      </w:tr>
      <w:tr w:rsidR="00331417" w:rsidRPr="00984AB3" w:rsidDel="00521E85" w14:paraId="2E5987BA" w14:textId="20B99A1B" w:rsidTr="00987EE5">
        <w:trPr>
          <w:del w:id="2701" w:author="Arjan Kloosterboer" w:date="2017-09-19T15:12:00Z"/>
        </w:trPr>
        <w:tc>
          <w:tcPr>
            <w:tcW w:w="3330" w:type="dxa"/>
            <w:gridSpan w:val="2"/>
            <w:tcBorders>
              <w:top w:val="nil"/>
              <w:left w:val="nil"/>
              <w:bottom w:val="nil"/>
              <w:right w:val="nil"/>
            </w:tcBorders>
          </w:tcPr>
          <w:p w14:paraId="6D31889E" w14:textId="16BB8644" w:rsidR="00331417" w:rsidRPr="00984AB3" w:rsidDel="00521E85" w:rsidRDefault="00331417" w:rsidP="00C13E2B">
            <w:pPr>
              <w:widowControl w:val="0"/>
              <w:autoSpaceDE w:val="0"/>
              <w:autoSpaceDN w:val="0"/>
              <w:adjustRightInd w:val="0"/>
              <w:spacing w:line="240" w:lineRule="auto"/>
              <w:contextualSpacing w:val="0"/>
              <w:rPr>
                <w:del w:id="2702" w:author="Arjan Kloosterboer" w:date="2017-09-19T15:12:00Z"/>
                <w:rFonts w:ascii="Calibri" w:hAnsi="Calibri" w:cs="Calibri"/>
                <w:color w:val="000000"/>
                <w:sz w:val="22"/>
                <w:szCs w:val="22"/>
                <w:lang w:eastAsia="en-US"/>
              </w:rPr>
            </w:pPr>
            <w:del w:id="2703" w:author="Arjan Kloosterboer" w:date="2017-09-19T15:12:00Z">
              <w:r w:rsidRPr="00984AB3" w:rsidDel="00521E85">
                <w:rPr>
                  <w:rFonts w:ascii="Calibri" w:hAnsi="Calibri" w:cs="Calibri"/>
                  <w:b/>
                  <w:bCs/>
                  <w:color w:val="000000"/>
                  <w:sz w:val="22"/>
                  <w:szCs w:val="22"/>
                  <w:lang w:eastAsia="en-US"/>
                </w:rPr>
                <w:delText xml:space="preserve">Datum opname </w:delText>
              </w:r>
            </w:del>
          </w:p>
        </w:tc>
        <w:tc>
          <w:tcPr>
            <w:tcW w:w="6030" w:type="dxa"/>
            <w:tcBorders>
              <w:top w:val="nil"/>
              <w:left w:val="nil"/>
              <w:bottom w:val="nil"/>
              <w:right w:val="nil"/>
            </w:tcBorders>
          </w:tcPr>
          <w:p w14:paraId="20531501" w14:textId="331AA85C" w:rsidR="00331417" w:rsidRPr="00984AB3" w:rsidDel="00521E85" w:rsidRDefault="00331417" w:rsidP="00C13E2B">
            <w:pPr>
              <w:widowControl w:val="0"/>
              <w:autoSpaceDE w:val="0"/>
              <w:autoSpaceDN w:val="0"/>
              <w:adjustRightInd w:val="0"/>
              <w:spacing w:line="240" w:lineRule="auto"/>
              <w:contextualSpacing w:val="0"/>
              <w:rPr>
                <w:del w:id="2704" w:author="Arjan Kloosterboer" w:date="2017-09-19T15:12:00Z"/>
                <w:rFonts w:ascii="Calibri" w:hAnsi="Calibri" w:cs="Calibri"/>
                <w:color w:val="000000"/>
                <w:sz w:val="22"/>
                <w:szCs w:val="22"/>
                <w:lang w:eastAsia="en-US"/>
              </w:rPr>
            </w:pPr>
            <w:del w:id="2705" w:author="Arjan Kloosterboer" w:date="2017-09-19T15:12:00Z">
              <w:r w:rsidRPr="00984AB3" w:rsidDel="00521E85">
                <w:rPr>
                  <w:rFonts w:ascii="Calibri" w:hAnsi="Calibri" w:cs="Calibri"/>
                  <w:color w:val="000000"/>
                  <w:sz w:val="22"/>
                  <w:szCs w:val="22"/>
                  <w:lang w:eastAsia="en-US"/>
                </w:rPr>
                <w:delText>23 september 2013</w:delText>
              </w:r>
            </w:del>
          </w:p>
        </w:tc>
      </w:tr>
      <w:tr w:rsidR="00331417" w:rsidRPr="00984AB3" w:rsidDel="00521E85" w14:paraId="305F7CAD" w14:textId="10D55B6F" w:rsidTr="00987EE5">
        <w:trPr>
          <w:del w:id="2706" w:author="Arjan Kloosterboer" w:date="2017-09-19T15:12:00Z"/>
        </w:trPr>
        <w:tc>
          <w:tcPr>
            <w:tcW w:w="3330" w:type="dxa"/>
            <w:gridSpan w:val="2"/>
            <w:tcBorders>
              <w:top w:val="nil"/>
              <w:left w:val="nil"/>
              <w:bottom w:val="nil"/>
              <w:right w:val="nil"/>
            </w:tcBorders>
          </w:tcPr>
          <w:p w14:paraId="3BB8C589" w14:textId="0C0CC285" w:rsidR="00331417" w:rsidRPr="00984AB3" w:rsidDel="00521E85" w:rsidRDefault="00331417" w:rsidP="00C13E2B">
            <w:pPr>
              <w:widowControl w:val="0"/>
              <w:autoSpaceDE w:val="0"/>
              <w:autoSpaceDN w:val="0"/>
              <w:adjustRightInd w:val="0"/>
              <w:spacing w:line="240" w:lineRule="auto"/>
              <w:contextualSpacing w:val="0"/>
              <w:rPr>
                <w:del w:id="2707" w:author="Arjan Kloosterboer" w:date="2017-09-19T15:12:00Z"/>
                <w:rFonts w:ascii="Calibri" w:hAnsi="Calibri" w:cs="Calibri"/>
                <w:color w:val="000000"/>
                <w:sz w:val="22"/>
                <w:szCs w:val="22"/>
                <w:lang w:eastAsia="en-US"/>
              </w:rPr>
            </w:pPr>
            <w:del w:id="2708" w:author="Arjan Kloosterboer" w:date="2017-09-19T15:12:00Z">
              <w:r w:rsidRPr="00984AB3" w:rsidDel="00521E85">
                <w:rPr>
                  <w:rFonts w:ascii="Calibri" w:hAnsi="Calibri" w:cs="Calibri"/>
                  <w:b/>
                  <w:bCs/>
                  <w:color w:val="000000"/>
                  <w:sz w:val="22"/>
                  <w:szCs w:val="22"/>
                  <w:lang w:eastAsia="en-US"/>
                </w:rPr>
                <w:delText xml:space="preserve">Formaat </w:delText>
              </w:r>
            </w:del>
          </w:p>
        </w:tc>
        <w:tc>
          <w:tcPr>
            <w:tcW w:w="6030" w:type="dxa"/>
            <w:tcBorders>
              <w:top w:val="nil"/>
              <w:left w:val="nil"/>
              <w:bottom w:val="nil"/>
              <w:right w:val="nil"/>
            </w:tcBorders>
          </w:tcPr>
          <w:p w14:paraId="3A7EDFE1" w14:textId="7A7926BC" w:rsidR="00331417" w:rsidRPr="00984AB3" w:rsidDel="00521E85" w:rsidRDefault="00331417" w:rsidP="00C13E2B">
            <w:pPr>
              <w:widowControl w:val="0"/>
              <w:autoSpaceDE w:val="0"/>
              <w:autoSpaceDN w:val="0"/>
              <w:adjustRightInd w:val="0"/>
              <w:spacing w:line="240" w:lineRule="auto"/>
              <w:contextualSpacing w:val="0"/>
              <w:rPr>
                <w:del w:id="2709" w:author="Arjan Kloosterboer" w:date="2017-09-19T15:12:00Z"/>
                <w:rFonts w:ascii="Calibri" w:hAnsi="Calibri" w:cs="Calibri"/>
                <w:color w:val="000000"/>
                <w:sz w:val="22"/>
                <w:szCs w:val="22"/>
                <w:lang w:eastAsia="en-US"/>
              </w:rPr>
            </w:pPr>
          </w:p>
        </w:tc>
      </w:tr>
      <w:tr w:rsidR="00331417" w:rsidRPr="00984AB3" w:rsidDel="00521E85" w14:paraId="3E02D1CF" w14:textId="1883C41B" w:rsidTr="00987EE5">
        <w:trPr>
          <w:del w:id="2710" w:author="Arjan Kloosterboer" w:date="2017-09-19T15:12:00Z"/>
        </w:trPr>
        <w:tc>
          <w:tcPr>
            <w:tcW w:w="3330" w:type="dxa"/>
            <w:gridSpan w:val="2"/>
            <w:tcBorders>
              <w:top w:val="nil"/>
              <w:left w:val="nil"/>
              <w:bottom w:val="nil"/>
              <w:right w:val="nil"/>
            </w:tcBorders>
          </w:tcPr>
          <w:p w14:paraId="5A3ECCB1" w14:textId="6FBA82ED" w:rsidR="00331417" w:rsidRPr="00984AB3" w:rsidDel="00521E85" w:rsidRDefault="00331417" w:rsidP="00C13E2B">
            <w:pPr>
              <w:widowControl w:val="0"/>
              <w:autoSpaceDE w:val="0"/>
              <w:autoSpaceDN w:val="0"/>
              <w:adjustRightInd w:val="0"/>
              <w:spacing w:line="240" w:lineRule="auto"/>
              <w:contextualSpacing w:val="0"/>
              <w:rPr>
                <w:del w:id="2711" w:author="Arjan Kloosterboer" w:date="2017-09-19T15:12:00Z"/>
                <w:rFonts w:ascii="Calibri" w:hAnsi="Calibri" w:cs="Calibri"/>
                <w:color w:val="000000"/>
                <w:sz w:val="22"/>
                <w:szCs w:val="22"/>
                <w:lang w:eastAsia="en-US"/>
              </w:rPr>
            </w:pPr>
            <w:del w:id="2712" w:author="Arjan Kloosterboer" w:date="2017-09-19T15:12:00Z">
              <w:r w:rsidRPr="00984AB3" w:rsidDel="00521E85">
                <w:rPr>
                  <w:rFonts w:ascii="Calibri" w:hAnsi="Calibri" w:cs="Calibri"/>
                  <w:b/>
                  <w:bCs/>
                  <w:color w:val="000000"/>
                  <w:sz w:val="22"/>
                  <w:szCs w:val="22"/>
                  <w:lang w:eastAsia="en-US"/>
                </w:rPr>
                <w:delText>Waardenverzameling</w:delText>
              </w:r>
            </w:del>
          </w:p>
        </w:tc>
        <w:tc>
          <w:tcPr>
            <w:tcW w:w="6030" w:type="dxa"/>
            <w:tcBorders>
              <w:top w:val="nil"/>
              <w:left w:val="nil"/>
              <w:bottom w:val="nil"/>
              <w:right w:val="nil"/>
            </w:tcBorders>
          </w:tcPr>
          <w:p w14:paraId="363F85F5" w14:textId="613DBCE0" w:rsidR="00331417" w:rsidRPr="00984AB3" w:rsidDel="00521E85" w:rsidRDefault="00331417" w:rsidP="00C13E2B">
            <w:pPr>
              <w:widowControl w:val="0"/>
              <w:autoSpaceDE w:val="0"/>
              <w:autoSpaceDN w:val="0"/>
              <w:adjustRightInd w:val="0"/>
              <w:spacing w:line="240" w:lineRule="auto"/>
              <w:contextualSpacing w:val="0"/>
              <w:rPr>
                <w:del w:id="2713" w:author="Arjan Kloosterboer" w:date="2017-09-19T15:12:00Z"/>
                <w:rFonts w:ascii="Calibri" w:hAnsi="Calibri" w:cs="Calibri"/>
                <w:color w:val="000000"/>
                <w:sz w:val="22"/>
                <w:szCs w:val="22"/>
                <w:lang w:eastAsia="en-US"/>
              </w:rPr>
            </w:pPr>
            <w:del w:id="2714" w:author="Arjan Kloosterboer" w:date="2017-09-19T15:12:00Z">
              <w:r w:rsidRPr="00984AB3" w:rsidDel="00521E85">
                <w:rPr>
                  <w:rFonts w:ascii="Calibri" w:hAnsi="Calibri" w:cs="Calibri"/>
                  <w:color w:val="000000"/>
                  <w:sz w:val="22"/>
                  <w:szCs w:val="22"/>
                  <w:lang w:eastAsia="en-US"/>
                </w:rPr>
                <w:delText>de aanduidingen van de passages cq. klassen in de gehanteerde selectielijst.</w:delText>
              </w:r>
            </w:del>
          </w:p>
        </w:tc>
      </w:tr>
      <w:tr w:rsidR="00331417" w:rsidRPr="00984AB3" w:rsidDel="00521E85" w14:paraId="4FE9596D" w14:textId="4104B711" w:rsidTr="00987EE5">
        <w:trPr>
          <w:del w:id="2715" w:author="Arjan Kloosterboer" w:date="2017-09-19T15:12:00Z"/>
        </w:trPr>
        <w:tc>
          <w:tcPr>
            <w:tcW w:w="3330" w:type="dxa"/>
            <w:gridSpan w:val="2"/>
            <w:tcBorders>
              <w:top w:val="nil"/>
              <w:left w:val="nil"/>
              <w:bottom w:val="nil"/>
              <w:right w:val="nil"/>
            </w:tcBorders>
          </w:tcPr>
          <w:p w14:paraId="0D37C8D2" w14:textId="2FDB2741" w:rsidR="00331417" w:rsidRPr="00984AB3" w:rsidDel="00521E85" w:rsidRDefault="00331417" w:rsidP="00C13E2B">
            <w:pPr>
              <w:widowControl w:val="0"/>
              <w:autoSpaceDE w:val="0"/>
              <w:autoSpaceDN w:val="0"/>
              <w:adjustRightInd w:val="0"/>
              <w:spacing w:line="240" w:lineRule="auto"/>
              <w:contextualSpacing w:val="0"/>
              <w:rPr>
                <w:del w:id="2716" w:author="Arjan Kloosterboer" w:date="2017-09-19T15:12:00Z"/>
                <w:rFonts w:ascii="Calibri" w:hAnsi="Calibri" w:cs="Calibri"/>
                <w:color w:val="000000"/>
                <w:sz w:val="22"/>
                <w:szCs w:val="22"/>
                <w:lang w:eastAsia="en-US"/>
              </w:rPr>
            </w:pPr>
            <w:del w:id="2717" w:author="Arjan Kloosterboer" w:date="2017-09-19T15:12:00Z">
              <w:r w:rsidRPr="00984AB3" w:rsidDel="00521E85">
                <w:rPr>
                  <w:rFonts w:ascii="Calibri" w:hAnsi="Calibri" w:cs="Calibri"/>
                  <w:b/>
                  <w:bCs/>
                  <w:color w:val="000000"/>
                  <w:sz w:val="22"/>
                  <w:szCs w:val="22"/>
                  <w:lang w:eastAsia="en-US"/>
                </w:rPr>
                <w:delText>Indicatie materiële historie</w:delText>
              </w:r>
            </w:del>
          </w:p>
        </w:tc>
        <w:tc>
          <w:tcPr>
            <w:tcW w:w="6030" w:type="dxa"/>
            <w:tcBorders>
              <w:top w:val="nil"/>
              <w:left w:val="nil"/>
              <w:bottom w:val="nil"/>
              <w:right w:val="nil"/>
            </w:tcBorders>
          </w:tcPr>
          <w:p w14:paraId="301FD2DE" w14:textId="057DAA8E" w:rsidR="00331417" w:rsidRPr="00984AB3" w:rsidDel="00521E85" w:rsidRDefault="00331417" w:rsidP="00C13E2B">
            <w:pPr>
              <w:widowControl w:val="0"/>
              <w:autoSpaceDE w:val="0"/>
              <w:autoSpaceDN w:val="0"/>
              <w:adjustRightInd w:val="0"/>
              <w:spacing w:line="240" w:lineRule="auto"/>
              <w:contextualSpacing w:val="0"/>
              <w:rPr>
                <w:del w:id="2718" w:author="Arjan Kloosterboer" w:date="2017-09-19T15:12:00Z"/>
                <w:rFonts w:ascii="Calibri" w:hAnsi="Calibri" w:cs="Calibri"/>
                <w:color w:val="000000"/>
                <w:sz w:val="22"/>
                <w:szCs w:val="22"/>
                <w:lang w:eastAsia="en-US"/>
              </w:rPr>
            </w:pPr>
            <w:del w:id="2719" w:author="Arjan Kloosterboer" w:date="2017-09-19T15:12:00Z">
              <w:r w:rsidRPr="00984AB3" w:rsidDel="00521E85">
                <w:rPr>
                  <w:rFonts w:ascii="Calibri" w:hAnsi="Calibri" w:cs="Calibri"/>
                  <w:color w:val="000000"/>
                  <w:sz w:val="22"/>
                  <w:szCs w:val="22"/>
                  <w:lang w:eastAsia="en-US"/>
                </w:rPr>
                <w:delText>Ja</w:delText>
              </w:r>
            </w:del>
          </w:p>
        </w:tc>
      </w:tr>
      <w:tr w:rsidR="00331417" w:rsidRPr="00984AB3" w:rsidDel="00521E85" w14:paraId="2379F54A" w14:textId="68C83E31" w:rsidTr="00987EE5">
        <w:trPr>
          <w:del w:id="2720" w:author="Arjan Kloosterboer" w:date="2017-09-19T15:12:00Z"/>
        </w:trPr>
        <w:tc>
          <w:tcPr>
            <w:tcW w:w="3330" w:type="dxa"/>
            <w:gridSpan w:val="2"/>
            <w:tcBorders>
              <w:top w:val="nil"/>
              <w:left w:val="nil"/>
              <w:bottom w:val="nil"/>
              <w:right w:val="nil"/>
            </w:tcBorders>
          </w:tcPr>
          <w:p w14:paraId="46188F14" w14:textId="5B505CC4" w:rsidR="00331417" w:rsidRPr="00984AB3" w:rsidDel="00521E85" w:rsidRDefault="00331417" w:rsidP="00C13E2B">
            <w:pPr>
              <w:widowControl w:val="0"/>
              <w:autoSpaceDE w:val="0"/>
              <w:autoSpaceDN w:val="0"/>
              <w:adjustRightInd w:val="0"/>
              <w:spacing w:line="240" w:lineRule="auto"/>
              <w:contextualSpacing w:val="0"/>
              <w:rPr>
                <w:del w:id="2721" w:author="Arjan Kloosterboer" w:date="2017-09-19T15:12:00Z"/>
                <w:rFonts w:ascii="Calibri" w:hAnsi="Calibri" w:cs="Calibri"/>
                <w:color w:val="000000"/>
                <w:sz w:val="22"/>
                <w:szCs w:val="22"/>
                <w:lang w:eastAsia="en-US"/>
              </w:rPr>
            </w:pPr>
            <w:del w:id="2722" w:author="Arjan Kloosterboer" w:date="2017-09-19T15:12:00Z">
              <w:r w:rsidRPr="00984AB3" w:rsidDel="00521E85">
                <w:rPr>
                  <w:rFonts w:ascii="Calibri" w:hAnsi="Calibri" w:cs="Calibri"/>
                  <w:b/>
                  <w:bCs/>
                  <w:color w:val="000000"/>
                  <w:sz w:val="22"/>
                  <w:szCs w:val="22"/>
                  <w:lang w:eastAsia="en-US"/>
                </w:rPr>
                <w:delText>Indicatie formele historie</w:delText>
              </w:r>
            </w:del>
          </w:p>
        </w:tc>
        <w:tc>
          <w:tcPr>
            <w:tcW w:w="6030" w:type="dxa"/>
            <w:tcBorders>
              <w:top w:val="nil"/>
              <w:left w:val="nil"/>
              <w:bottom w:val="nil"/>
              <w:right w:val="nil"/>
            </w:tcBorders>
          </w:tcPr>
          <w:p w14:paraId="3735BBFF" w14:textId="3503AB1D" w:rsidR="00331417" w:rsidRPr="00984AB3" w:rsidDel="00521E85" w:rsidRDefault="00331417" w:rsidP="00C13E2B">
            <w:pPr>
              <w:widowControl w:val="0"/>
              <w:autoSpaceDE w:val="0"/>
              <w:autoSpaceDN w:val="0"/>
              <w:adjustRightInd w:val="0"/>
              <w:spacing w:line="240" w:lineRule="auto"/>
              <w:contextualSpacing w:val="0"/>
              <w:rPr>
                <w:del w:id="2723" w:author="Arjan Kloosterboer" w:date="2017-09-19T15:12:00Z"/>
                <w:rFonts w:ascii="Calibri" w:hAnsi="Calibri" w:cs="Calibri"/>
                <w:color w:val="000000"/>
                <w:sz w:val="22"/>
                <w:szCs w:val="22"/>
                <w:lang w:eastAsia="en-US"/>
              </w:rPr>
            </w:pPr>
            <w:del w:id="2724" w:author="Arjan Kloosterboer" w:date="2017-09-19T15:12:00Z">
              <w:r w:rsidRPr="00984AB3" w:rsidDel="00521E85">
                <w:rPr>
                  <w:rFonts w:ascii="Calibri" w:hAnsi="Calibri" w:cs="Calibri"/>
                  <w:color w:val="000000"/>
                  <w:sz w:val="22"/>
                  <w:szCs w:val="22"/>
                  <w:lang w:eastAsia="en-US"/>
                </w:rPr>
                <w:delText>Nee</w:delText>
              </w:r>
            </w:del>
          </w:p>
        </w:tc>
      </w:tr>
      <w:tr w:rsidR="00987EE5" w:rsidRPr="00984AB3" w:rsidDel="00521E85" w14:paraId="6029ED68" w14:textId="438EE2D5" w:rsidTr="00987EE5">
        <w:trPr>
          <w:del w:id="2725" w:author="Arjan Kloosterboer" w:date="2017-09-19T15:12:00Z"/>
        </w:trPr>
        <w:tc>
          <w:tcPr>
            <w:tcW w:w="3330" w:type="dxa"/>
            <w:gridSpan w:val="2"/>
            <w:tcBorders>
              <w:top w:val="nil"/>
              <w:left w:val="nil"/>
              <w:bottom w:val="nil"/>
              <w:right w:val="nil"/>
            </w:tcBorders>
          </w:tcPr>
          <w:p w14:paraId="18C3CE95" w14:textId="4F666D3D" w:rsidR="00987EE5" w:rsidRPr="00984AB3" w:rsidDel="00521E85" w:rsidRDefault="00987EE5" w:rsidP="00C13E2B">
            <w:pPr>
              <w:widowControl w:val="0"/>
              <w:autoSpaceDE w:val="0"/>
              <w:autoSpaceDN w:val="0"/>
              <w:adjustRightInd w:val="0"/>
              <w:spacing w:line="240" w:lineRule="auto"/>
              <w:contextualSpacing w:val="0"/>
              <w:rPr>
                <w:del w:id="2726" w:author="Arjan Kloosterboer" w:date="2017-09-19T15:12:00Z"/>
                <w:rFonts w:ascii="Calibri" w:hAnsi="Calibri" w:cs="Calibri"/>
                <w:b/>
                <w:bCs/>
                <w:color w:val="000000"/>
                <w:sz w:val="22"/>
                <w:szCs w:val="22"/>
                <w:lang w:eastAsia="en-US"/>
              </w:rPr>
            </w:pPr>
            <w:del w:id="2727" w:author="Arjan Kloosterboer" w:date="2017-09-19T15:12:00Z">
              <w:r w:rsidRPr="00BE10FF" w:rsidDel="00521E85">
                <w:rPr>
                  <w:rFonts w:ascii="Calibri" w:hAnsi="Calibri" w:cs="Arial"/>
                  <w:b/>
                  <w:color w:val="000000"/>
                  <w:sz w:val="22"/>
                  <w:szCs w:val="24"/>
                  <w:lang w:eastAsia="en-US"/>
                </w:rPr>
                <w:delText>Aanduiding gebeurtenis</w:delText>
              </w:r>
            </w:del>
          </w:p>
        </w:tc>
        <w:tc>
          <w:tcPr>
            <w:tcW w:w="6030" w:type="dxa"/>
            <w:tcBorders>
              <w:top w:val="nil"/>
              <w:left w:val="nil"/>
              <w:bottom w:val="nil"/>
              <w:right w:val="nil"/>
            </w:tcBorders>
          </w:tcPr>
          <w:p w14:paraId="2AD8F489" w14:textId="7FC4FF9B" w:rsidR="00987EE5" w:rsidRPr="00984AB3" w:rsidDel="00521E85" w:rsidRDefault="00987EE5" w:rsidP="00C13E2B">
            <w:pPr>
              <w:widowControl w:val="0"/>
              <w:autoSpaceDE w:val="0"/>
              <w:autoSpaceDN w:val="0"/>
              <w:adjustRightInd w:val="0"/>
              <w:spacing w:line="240" w:lineRule="auto"/>
              <w:contextualSpacing w:val="0"/>
              <w:rPr>
                <w:del w:id="2728" w:author="Arjan Kloosterboer" w:date="2017-09-19T15:12:00Z"/>
                <w:rFonts w:ascii="Calibri" w:hAnsi="Calibri" w:cs="Calibri"/>
                <w:color w:val="000000"/>
                <w:sz w:val="22"/>
                <w:szCs w:val="22"/>
                <w:lang w:eastAsia="en-US"/>
              </w:rPr>
            </w:pPr>
            <w:del w:id="2729" w:author="Arjan Kloosterboer" w:date="2017-09-19T15:12:00Z">
              <w:r w:rsidRPr="00BE10FF" w:rsidDel="00521E85">
                <w:rPr>
                  <w:rFonts w:ascii="Calibri" w:hAnsi="Calibri" w:cs="Arial"/>
                  <w:color w:val="0F0F0F"/>
                  <w:sz w:val="22"/>
                  <w:szCs w:val="24"/>
                  <w:lang w:eastAsia="en-US"/>
                </w:rPr>
                <w:delText>Nee</w:delText>
              </w:r>
            </w:del>
          </w:p>
        </w:tc>
      </w:tr>
      <w:tr w:rsidR="00331417" w:rsidRPr="00984AB3" w:rsidDel="00521E85" w14:paraId="51AC0627" w14:textId="5A2B3740" w:rsidTr="00987EE5">
        <w:trPr>
          <w:del w:id="2730" w:author="Arjan Kloosterboer" w:date="2017-09-19T15:12:00Z"/>
        </w:trPr>
        <w:tc>
          <w:tcPr>
            <w:tcW w:w="3330" w:type="dxa"/>
            <w:gridSpan w:val="2"/>
            <w:tcBorders>
              <w:top w:val="nil"/>
              <w:left w:val="nil"/>
              <w:bottom w:val="nil"/>
              <w:right w:val="nil"/>
            </w:tcBorders>
          </w:tcPr>
          <w:p w14:paraId="43858D1E" w14:textId="43D44DB5" w:rsidR="00331417" w:rsidRPr="00984AB3" w:rsidDel="00521E85" w:rsidRDefault="00331417" w:rsidP="00C13E2B">
            <w:pPr>
              <w:widowControl w:val="0"/>
              <w:autoSpaceDE w:val="0"/>
              <w:autoSpaceDN w:val="0"/>
              <w:adjustRightInd w:val="0"/>
              <w:spacing w:line="240" w:lineRule="auto"/>
              <w:contextualSpacing w:val="0"/>
              <w:rPr>
                <w:del w:id="2731" w:author="Arjan Kloosterboer" w:date="2017-09-19T15:12:00Z"/>
                <w:rFonts w:ascii="Calibri" w:hAnsi="Calibri" w:cs="Calibri"/>
                <w:color w:val="000000"/>
                <w:sz w:val="22"/>
                <w:szCs w:val="22"/>
                <w:lang w:eastAsia="en-US"/>
              </w:rPr>
            </w:pPr>
            <w:del w:id="2732" w:author="Arjan Kloosterboer" w:date="2017-09-19T15:12:00Z">
              <w:r w:rsidRPr="00984AB3" w:rsidDel="00521E85">
                <w:rPr>
                  <w:rFonts w:ascii="Calibri" w:hAnsi="Calibri" w:cs="Calibri"/>
                  <w:b/>
                  <w:bCs/>
                  <w:color w:val="000000"/>
                  <w:sz w:val="22"/>
                  <w:szCs w:val="22"/>
                  <w:lang w:eastAsia="en-US"/>
                </w:rPr>
                <w:delText>Aanduiding brondocument</w:delText>
              </w:r>
            </w:del>
          </w:p>
        </w:tc>
        <w:tc>
          <w:tcPr>
            <w:tcW w:w="6030" w:type="dxa"/>
            <w:tcBorders>
              <w:top w:val="nil"/>
              <w:left w:val="nil"/>
              <w:bottom w:val="nil"/>
              <w:right w:val="nil"/>
            </w:tcBorders>
          </w:tcPr>
          <w:p w14:paraId="758385AC" w14:textId="42B5F956" w:rsidR="00331417" w:rsidRPr="00984AB3" w:rsidDel="00521E85" w:rsidRDefault="00331417" w:rsidP="00C13E2B">
            <w:pPr>
              <w:widowControl w:val="0"/>
              <w:autoSpaceDE w:val="0"/>
              <w:autoSpaceDN w:val="0"/>
              <w:adjustRightInd w:val="0"/>
              <w:spacing w:line="240" w:lineRule="auto"/>
              <w:contextualSpacing w:val="0"/>
              <w:rPr>
                <w:del w:id="2733" w:author="Arjan Kloosterboer" w:date="2017-09-19T15:12:00Z"/>
                <w:rFonts w:ascii="Calibri" w:hAnsi="Calibri" w:cs="Calibri"/>
                <w:color w:val="000000"/>
                <w:sz w:val="22"/>
                <w:szCs w:val="22"/>
                <w:lang w:eastAsia="en-US"/>
              </w:rPr>
            </w:pPr>
          </w:p>
        </w:tc>
      </w:tr>
      <w:tr w:rsidR="00331417" w:rsidRPr="00984AB3" w:rsidDel="00521E85" w14:paraId="11A04C7C" w14:textId="2D38B14E" w:rsidTr="00987EE5">
        <w:trPr>
          <w:del w:id="2734" w:author="Arjan Kloosterboer" w:date="2017-09-19T15:12:00Z"/>
        </w:trPr>
        <w:tc>
          <w:tcPr>
            <w:tcW w:w="3330" w:type="dxa"/>
            <w:gridSpan w:val="2"/>
            <w:tcBorders>
              <w:top w:val="nil"/>
              <w:left w:val="nil"/>
              <w:bottom w:val="nil"/>
              <w:right w:val="nil"/>
            </w:tcBorders>
          </w:tcPr>
          <w:p w14:paraId="4F74EAF2" w14:textId="055DEAD2" w:rsidR="00331417" w:rsidRPr="00984AB3" w:rsidDel="00521E85" w:rsidRDefault="00331417" w:rsidP="00C13E2B">
            <w:pPr>
              <w:widowControl w:val="0"/>
              <w:autoSpaceDE w:val="0"/>
              <w:autoSpaceDN w:val="0"/>
              <w:adjustRightInd w:val="0"/>
              <w:spacing w:line="240" w:lineRule="auto"/>
              <w:contextualSpacing w:val="0"/>
              <w:rPr>
                <w:del w:id="2735" w:author="Arjan Kloosterboer" w:date="2017-09-19T15:12:00Z"/>
                <w:rFonts w:ascii="Calibri" w:hAnsi="Calibri" w:cs="Calibri"/>
                <w:color w:val="000000"/>
                <w:sz w:val="22"/>
                <w:szCs w:val="22"/>
                <w:lang w:eastAsia="en-US"/>
              </w:rPr>
            </w:pPr>
            <w:del w:id="2736" w:author="Arjan Kloosterboer" w:date="2017-09-19T15:12:00Z">
              <w:r w:rsidRPr="00984AB3" w:rsidDel="00521E85">
                <w:rPr>
                  <w:rFonts w:ascii="Calibri" w:hAnsi="Calibri" w:cs="Calibri"/>
                  <w:b/>
                  <w:bCs/>
                  <w:color w:val="000000"/>
                  <w:sz w:val="22"/>
                  <w:szCs w:val="22"/>
                  <w:lang w:eastAsia="en-US"/>
                </w:rPr>
                <w:delText>Indicatie in onderzoek</w:delText>
              </w:r>
            </w:del>
          </w:p>
        </w:tc>
        <w:tc>
          <w:tcPr>
            <w:tcW w:w="6030" w:type="dxa"/>
            <w:tcBorders>
              <w:top w:val="nil"/>
              <w:left w:val="nil"/>
              <w:bottom w:val="nil"/>
              <w:right w:val="nil"/>
            </w:tcBorders>
          </w:tcPr>
          <w:p w14:paraId="53662B84" w14:textId="7F063BFF" w:rsidR="00331417" w:rsidRPr="00984AB3" w:rsidDel="00521E85" w:rsidRDefault="00331417" w:rsidP="00C13E2B">
            <w:pPr>
              <w:widowControl w:val="0"/>
              <w:autoSpaceDE w:val="0"/>
              <w:autoSpaceDN w:val="0"/>
              <w:adjustRightInd w:val="0"/>
              <w:spacing w:line="240" w:lineRule="auto"/>
              <w:contextualSpacing w:val="0"/>
              <w:rPr>
                <w:del w:id="2737" w:author="Arjan Kloosterboer" w:date="2017-09-19T15:12:00Z"/>
                <w:rFonts w:ascii="Calibri" w:hAnsi="Calibri" w:cs="Calibri"/>
                <w:color w:val="000000"/>
                <w:sz w:val="22"/>
                <w:szCs w:val="22"/>
                <w:lang w:eastAsia="en-US"/>
              </w:rPr>
            </w:pPr>
            <w:del w:id="2738"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4EBEF732" w14:textId="1AD3AB6D" w:rsidTr="00987EE5">
        <w:trPr>
          <w:del w:id="2739" w:author="Arjan Kloosterboer" w:date="2017-09-19T15:12:00Z"/>
        </w:trPr>
        <w:tc>
          <w:tcPr>
            <w:tcW w:w="3330" w:type="dxa"/>
            <w:gridSpan w:val="2"/>
            <w:tcBorders>
              <w:top w:val="nil"/>
              <w:left w:val="nil"/>
              <w:bottom w:val="nil"/>
              <w:right w:val="nil"/>
            </w:tcBorders>
          </w:tcPr>
          <w:p w14:paraId="4DA2E93E" w14:textId="003CC6F5" w:rsidR="00331417" w:rsidRPr="00984AB3" w:rsidDel="00521E85" w:rsidRDefault="00331417" w:rsidP="00C13E2B">
            <w:pPr>
              <w:widowControl w:val="0"/>
              <w:autoSpaceDE w:val="0"/>
              <w:autoSpaceDN w:val="0"/>
              <w:adjustRightInd w:val="0"/>
              <w:spacing w:line="240" w:lineRule="auto"/>
              <w:contextualSpacing w:val="0"/>
              <w:rPr>
                <w:del w:id="2740" w:author="Arjan Kloosterboer" w:date="2017-09-19T15:12:00Z"/>
                <w:rFonts w:ascii="Calibri" w:hAnsi="Calibri" w:cs="Calibri"/>
                <w:color w:val="000000"/>
                <w:sz w:val="22"/>
                <w:szCs w:val="22"/>
                <w:lang w:eastAsia="en-US"/>
              </w:rPr>
            </w:pPr>
            <w:del w:id="2741" w:author="Arjan Kloosterboer" w:date="2017-09-19T15:12:00Z">
              <w:r w:rsidRPr="00984AB3" w:rsidDel="00521E85">
                <w:rPr>
                  <w:rFonts w:ascii="Calibri" w:hAnsi="Calibri" w:cs="Calibri"/>
                  <w:b/>
                  <w:bCs/>
                  <w:color w:val="000000"/>
                  <w:sz w:val="22"/>
                  <w:szCs w:val="22"/>
                  <w:lang w:eastAsia="en-US"/>
                </w:rPr>
                <w:delText>Aanduiding strijdigheid/nietigheid</w:delText>
              </w:r>
            </w:del>
          </w:p>
        </w:tc>
        <w:tc>
          <w:tcPr>
            <w:tcW w:w="6030" w:type="dxa"/>
            <w:tcBorders>
              <w:top w:val="nil"/>
              <w:left w:val="nil"/>
              <w:bottom w:val="nil"/>
              <w:right w:val="nil"/>
            </w:tcBorders>
          </w:tcPr>
          <w:p w14:paraId="7DDAD233" w14:textId="36A95FF9" w:rsidR="00331417" w:rsidRPr="00984AB3" w:rsidDel="00521E85" w:rsidRDefault="00331417" w:rsidP="00C13E2B">
            <w:pPr>
              <w:widowControl w:val="0"/>
              <w:autoSpaceDE w:val="0"/>
              <w:autoSpaceDN w:val="0"/>
              <w:adjustRightInd w:val="0"/>
              <w:spacing w:line="240" w:lineRule="auto"/>
              <w:contextualSpacing w:val="0"/>
              <w:rPr>
                <w:del w:id="2742" w:author="Arjan Kloosterboer" w:date="2017-09-19T15:12:00Z"/>
                <w:rFonts w:ascii="Calibri" w:hAnsi="Calibri" w:cs="Calibri"/>
                <w:color w:val="000000"/>
                <w:sz w:val="22"/>
                <w:szCs w:val="22"/>
                <w:lang w:eastAsia="en-US"/>
              </w:rPr>
            </w:pPr>
            <w:del w:id="2743"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073A642B" w14:textId="0A11DF8D" w:rsidTr="00987EE5">
        <w:trPr>
          <w:del w:id="2744" w:author="Arjan Kloosterboer" w:date="2017-09-19T15:12:00Z"/>
        </w:trPr>
        <w:tc>
          <w:tcPr>
            <w:tcW w:w="3330" w:type="dxa"/>
            <w:gridSpan w:val="2"/>
            <w:tcBorders>
              <w:top w:val="nil"/>
              <w:left w:val="nil"/>
              <w:bottom w:val="nil"/>
              <w:right w:val="nil"/>
            </w:tcBorders>
          </w:tcPr>
          <w:p w14:paraId="0F1E1EFF" w14:textId="31F44973" w:rsidR="00331417" w:rsidRPr="00984AB3" w:rsidDel="00521E85" w:rsidRDefault="00331417" w:rsidP="00C13E2B">
            <w:pPr>
              <w:widowControl w:val="0"/>
              <w:autoSpaceDE w:val="0"/>
              <w:autoSpaceDN w:val="0"/>
              <w:adjustRightInd w:val="0"/>
              <w:spacing w:line="240" w:lineRule="auto"/>
              <w:contextualSpacing w:val="0"/>
              <w:rPr>
                <w:del w:id="2745" w:author="Arjan Kloosterboer" w:date="2017-09-19T15:12:00Z"/>
                <w:rFonts w:ascii="Calibri" w:hAnsi="Calibri" w:cs="Calibri"/>
                <w:color w:val="000000"/>
                <w:sz w:val="22"/>
                <w:szCs w:val="22"/>
                <w:lang w:eastAsia="en-US"/>
              </w:rPr>
            </w:pPr>
            <w:del w:id="2746" w:author="Arjan Kloosterboer" w:date="2017-09-19T15:12:00Z">
              <w:r w:rsidRPr="00984AB3" w:rsidDel="00521E85">
                <w:rPr>
                  <w:rFonts w:ascii="Calibri" w:hAnsi="Calibri" w:cs="Calibri"/>
                  <w:b/>
                  <w:bCs/>
                  <w:color w:val="000000"/>
                  <w:sz w:val="22"/>
                  <w:szCs w:val="22"/>
                  <w:lang w:eastAsia="en-US"/>
                </w:rPr>
                <w:delText>Indicatie kardinaliteit</w:delText>
              </w:r>
            </w:del>
          </w:p>
        </w:tc>
        <w:tc>
          <w:tcPr>
            <w:tcW w:w="6030" w:type="dxa"/>
            <w:tcBorders>
              <w:top w:val="nil"/>
              <w:left w:val="nil"/>
              <w:bottom w:val="nil"/>
              <w:right w:val="nil"/>
            </w:tcBorders>
          </w:tcPr>
          <w:p w14:paraId="1197CA59" w14:textId="3B17B7F6" w:rsidR="00331417" w:rsidRPr="00984AB3" w:rsidDel="00521E85" w:rsidRDefault="00331417" w:rsidP="00C13E2B">
            <w:pPr>
              <w:widowControl w:val="0"/>
              <w:autoSpaceDE w:val="0"/>
              <w:autoSpaceDN w:val="0"/>
              <w:adjustRightInd w:val="0"/>
              <w:spacing w:line="240" w:lineRule="auto"/>
              <w:contextualSpacing w:val="0"/>
              <w:rPr>
                <w:del w:id="2747" w:author="Arjan Kloosterboer" w:date="2017-09-19T15:12:00Z"/>
                <w:rFonts w:ascii="Calibri" w:hAnsi="Calibri" w:cs="Calibri"/>
                <w:color w:val="000000"/>
                <w:sz w:val="22"/>
                <w:szCs w:val="22"/>
                <w:lang w:eastAsia="en-US"/>
              </w:rPr>
            </w:pPr>
            <w:del w:id="2748" w:author="Arjan Kloosterboer" w:date="2017-09-19T15:12:00Z">
              <w:r w:rsidRPr="00984AB3" w:rsidDel="00521E85">
                <w:rPr>
                  <w:rFonts w:ascii="Calibri" w:hAnsi="Calibri" w:cs="Calibri"/>
                  <w:color w:val="000000"/>
                  <w:sz w:val="22"/>
                  <w:szCs w:val="22"/>
                  <w:lang w:eastAsia="en-US"/>
                </w:rPr>
                <w:delText xml:space="preserve"> - </w:delText>
              </w:r>
              <w:r w:rsidR="006945D7" w:rsidRPr="00984AB3" w:rsidDel="00521E85">
                <w:rPr>
                  <w:rFonts w:ascii="Calibri" w:hAnsi="Calibri" w:cs="Calibri"/>
                  <w:color w:val="000000"/>
                  <w:sz w:val="22"/>
                  <w:szCs w:val="22"/>
                  <w:lang w:eastAsia="en-US"/>
                </w:rPr>
                <w:fldChar w:fldCharType="begin" w:fldLock="1"/>
              </w:r>
              <w:r w:rsidRPr="00984AB3" w:rsidDel="00521E85">
                <w:rPr>
                  <w:rFonts w:ascii="Calibri" w:hAnsi="Calibri" w:cs="Calibri"/>
                  <w:color w:val="000000"/>
                  <w:sz w:val="22"/>
                  <w:szCs w:val="22"/>
                  <w:lang w:eastAsia="en-US"/>
                </w:rPr>
                <w:delInstrText>MERGEFIELD Att.UpperBound</w:delInstrText>
              </w:r>
              <w:r w:rsidR="006945D7" w:rsidRPr="00984AB3" w:rsidDel="00521E85">
                <w:rPr>
                  <w:rFonts w:ascii="Calibri" w:hAnsi="Calibri" w:cs="Calibri"/>
                  <w:color w:val="000000"/>
                  <w:sz w:val="22"/>
                  <w:szCs w:val="22"/>
                  <w:lang w:eastAsia="en-US"/>
                </w:rPr>
                <w:fldChar w:fldCharType="separate"/>
              </w:r>
              <w:r w:rsidRPr="00984AB3" w:rsidDel="00521E85">
                <w:rPr>
                  <w:rFonts w:ascii="Calibri" w:hAnsi="Calibri" w:cs="Calibri"/>
                  <w:color w:val="000000"/>
                  <w:sz w:val="22"/>
                  <w:szCs w:val="22"/>
                  <w:lang w:eastAsia="en-US"/>
                </w:rPr>
                <w:delText>1</w:delText>
              </w:r>
              <w:r w:rsidR="006945D7" w:rsidRPr="00984AB3" w:rsidDel="00521E85">
                <w:rPr>
                  <w:rFonts w:ascii="Calibri" w:hAnsi="Calibri" w:cs="Calibri"/>
                  <w:color w:val="000000"/>
                  <w:sz w:val="22"/>
                  <w:szCs w:val="22"/>
                  <w:lang w:eastAsia="en-US"/>
                </w:rPr>
                <w:fldChar w:fldCharType="end"/>
              </w:r>
            </w:del>
          </w:p>
        </w:tc>
      </w:tr>
      <w:tr w:rsidR="00331417" w:rsidRPr="00984AB3" w:rsidDel="00521E85" w14:paraId="5DC019F6" w14:textId="6FB4309B" w:rsidTr="00987EE5">
        <w:trPr>
          <w:del w:id="2749" w:author="Arjan Kloosterboer" w:date="2017-09-19T15:12:00Z"/>
        </w:trPr>
        <w:tc>
          <w:tcPr>
            <w:tcW w:w="3330" w:type="dxa"/>
            <w:gridSpan w:val="2"/>
            <w:tcBorders>
              <w:top w:val="nil"/>
              <w:left w:val="nil"/>
              <w:bottom w:val="nil"/>
              <w:right w:val="nil"/>
            </w:tcBorders>
          </w:tcPr>
          <w:p w14:paraId="6621830F" w14:textId="775DF6A5" w:rsidR="00331417" w:rsidRPr="00984AB3" w:rsidDel="00521E85" w:rsidRDefault="00331417" w:rsidP="00C13E2B">
            <w:pPr>
              <w:widowControl w:val="0"/>
              <w:autoSpaceDE w:val="0"/>
              <w:autoSpaceDN w:val="0"/>
              <w:adjustRightInd w:val="0"/>
              <w:spacing w:line="240" w:lineRule="auto"/>
              <w:contextualSpacing w:val="0"/>
              <w:rPr>
                <w:del w:id="2750" w:author="Arjan Kloosterboer" w:date="2017-09-19T15:12:00Z"/>
                <w:rFonts w:ascii="Calibri" w:hAnsi="Calibri" w:cs="Calibri"/>
                <w:color w:val="000000"/>
                <w:sz w:val="22"/>
                <w:szCs w:val="22"/>
                <w:lang w:eastAsia="en-US"/>
              </w:rPr>
            </w:pPr>
            <w:del w:id="2751" w:author="Arjan Kloosterboer" w:date="2017-09-19T15:12:00Z">
              <w:r w:rsidRPr="00984AB3" w:rsidDel="00521E85">
                <w:rPr>
                  <w:rFonts w:ascii="Calibri" w:hAnsi="Calibri" w:cs="Calibri"/>
                  <w:b/>
                  <w:bCs/>
                  <w:color w:val="000000"/>
                  <w:sz w:val="22"/>
                  <w:szCs w:val="22"/>
                  <w:lang w:eastAsia="en-US"/>
                </w:rPr>
                <w:delText>Indicatie authentiek</w:delText>
              </w:r>
            </w:del>
          </w:p>
        </w:tc>
        <w:tc>
          <w:tcPr>
            <w:tcW w:w="6030" w:type="dxa"/>
            <w:tcBorders>
              <w:top w:val="nil"/>
              <w:left w:val="nil"/>
              <w:bottom w:val="nil"/>
              <w:right w:val="nil"/>
            </w:tcBorders>
          </w:tcPr>
          <w:p w14:paraId="2EADD48E" w14:textId="2FB9385E" w:rsidR="00331417" w:rsidRPr="00984AB3" w:rsidDel="00521E85" w:rsidRDefault="00331417" w:rsidP="00C13E2B">
            <w:pPr>
              <w:widowControl w:val="0"/>
              <w:autoSpaceDE w:val="0"/>
              <w:autoSpaceDN w:val="0"/>
              <w:adjustRightInd w:val="0"/>
              <w:spacing w:line="240" w:lineRule="auto"/>
              <w:contextualSpacing w:val="0"/>
              <w:rPr>
                <w:del w:id="2752" w:author="Arjan Kloosterboer" w:date="2017-09-19T15:12:00Z"/>
                <w:rFonts w:ascii="Calibri" w:hAnsi="Calibri" w:cs="Calibri"/>
                <w:color w:val="000000"/>
                <w:sz w:val="22"/>
                <w:szCs w:val="22"/>
                <w:lang w:eastAsia="en-US"/>
              </w:rPr>
            </w:pPr>
            <w:del w:id="2753" w:author="Arjan Kloosterboer" w:date="2017-09-19T15:12:00Z">
              <w:r w:rsidRPr="00984AB3" w:rsidDel="00521E85">
                <w:rPr>
                  <w:rFonts w:ascii="Calibri" w:hAnsi="Calibri" w:cs="Calibri"/>
                  <w:color w:val="000000"/>
                  <w:sz w:val="22"/>
                  <w:szCs w:val="22"/>
                  <w:lang w:eastAsia="en-US"/>
                </w:rPr>
                <w:delText>Gemeentelijk kerngegeven</w:delText>
              </w:r>
            </w:del>
          </w:p>
        </w:tc>
      </w:tr>
      <w:tr w:rsidR="00331417" w:rsidRPr="00984AB3" w:rsidDel="00521E85" w14:paraId="44662FB5" w14:textId="097B4C19" w:rsidTr="00987EE5">
        <w:trPr>
          <w:del w:id="2754" w:author="Arjan Kloosterboer" w:date="2017-09-19T15:12:00Z"/>
        </w:trPr>
        <w:tc>
          <w:tcPr>
            <w:tcW w:w="3330" w:type="dxa"/>
            <w:gridSpan w:val="2"/>
            <w:tcBorders>
              <w:top w:val="nil"/>
              <w:left w:val="nil"/>
              <w:bottom w:val="nil"/>
              <w:right w:val="nil"/>
            </w:tcBorders>
          </w:tcPr>
          <w:p w14:paraId="2DB0CC0F" w14:textId="6EB9AEEE" w:rsidR="00331417" w:rsidRPr="00984AB3" w:rsidDel="00521E85" w:rsidRDefault="00331417" w:rsidP="00C13E2B">
            <w:pPr>
              <w:widowControl w:val="0"/>
              <w:autoSpaceDE w:val="0"/>
              <w:autoSpaceDN w:val="0"/>
              <w:adjustRightInd w:val="0"/>
              <w:spacing w:line="240" w:lineRule="auto"/>
              <w:contextualSpacing w:val="0"/>
              <w:rPr>
                <w:del w:id="2755" w:author="Arjan Kloosterboer" w:date="2017-09-19T15:12:00Z"/>
                <w:rFonts w:ascii="Calibri" w:hAnsi="Calibri" w:cs="Calibri"/>
                <w:b/>
                <w:bCs/>
                <w:color w:val="000000"/>
                <w:sz w:val="22"/>
                <w:szCs w:val="22"/>
                <w:lang w:eastAsia="en-US"/>
              </w:rPr>
            </w:pPr>
            <w:del w:id="2756" w:author="Arjan Kloosterboer" w:date="2017-09-19T15:12:00Z">
              <w:r w:rsidRPr="00984AB3" w:rsidDel="00521E85">
                <w:rPr>
                  <w:rFonts w:ascii="Calibri" w:hAnsi="Calibri" w:cs="Calibri"/>
                  <w:b/>
                  <w:bCs/>
                  <w:color w:val="000000"/>
                  <w:sz w:val="22"/>
                  <w:szCs w:val="22"/>
                  <w:lang w:eastAsia="en-US"/>
                </w:rPr>
                <w:delText xml:space="preserve">Regels </w:delText>
              </w:r>
            </w:del>
          </w:p>
        </w:tc>
        <w:tc>
          <w:tcPr>
            <w:tcW w:w="6030" w:type="dxa"/>
            <w:tcBorders>
              <w:top w:val="nil"/>
              <w:left w:val="nil"/>
              <w:bottom w:val="nil"/>
              <w:right w:val="nil"/>
            </w:tcBorders>
          </w:tcPr>
          <w:p w14:paraId="72911F2E" w14:textId="6478CDC8" w:rsidR="00331417" w:rsidRPr="00984AB3" w:rsidDel="00521E85" w:rsidRDefault="00331417" w:rsidP="00C13E2B">
            <w:pPr>
              <w:widowControl w:val="0"/>
              <w:autoSpaceDE w:val="0"/>
              <w:autoSpaceDN w:val="0"/>
              <w:adjustRightInd w:val="0"/>
              <w:spacing w:line="240" w:lineRule="auto"/>
              <w:contextualSpacing w:val="0"/>
              <w:rPr>
                <w:del w:id="2757" w:author="Arjan Kloosterboer" w:date="2017-09-19T15:12:00Z"/>
                <w:rFonts w:ascii="Calibri" w:hAnsi="Calibri" w:cs="Calibri"/>
                <w:color w:val="000000"/>
                <w:sz w:val="22"/>
                <w:szCs w:val="22"/>
                <w:lang w:eastAsia="en-US"/>
              </w:rPr>
            </w:pPr>
            <w:del w:id="2758" w:author="Arjan Kloosterboer" w:date="2017-09-19T15:12:00Z">
              <w:r w:rsidRPr="00984AB3" w:rsidDel="00521E85">
                <w:rPr>
                  <w:rFonts w:ascii="Calibri" w:hAnsi="Calibri" w:cs="Calibri"/>
                  <w:color w:val="000000"/>
                  <w:sz w:val="22"/>
                  <w:szCs w:val="22"/>
                  <w:lang w:eastAsia="en-US"/>
                </w:rPr>
                <w:delText>De attribuutsoort verandert alleen van waarde (materiële historie) op een datum die gelijk is aan een Versiedatum van het gerelateerde zaaktype.</w:delText>
              </w:r>
            </w:del>
          </w:p>
        </w:tc>
      </w:tr>
      <w:tr w:rsidR="00331417" w:rsidRPr="00984AB3" w:rsidDel="00521E85" w14:paraId="1BB58A1A" w14:textId="20A06EB4" w:rsidTr="00987EE5">
        <w:trPr>
          <w:del w:id="2759" w:author="Arjan Kloosterboer" w:date="2017-09-19T15:12:00Z"/>
        </w:trPr>
        <w:tc>
          <w:tcPr>
            <w:tcW w:w="9360" w:type="dxa"/>
            <w:gridSpan w:val="3"/>
            <w:tcBorders>
              <w:top w:val="nil"/>
              <w:left w:val="nil"/>
              <w:bottom w:val="nil"/>
              <w:right w:val="nil"/>
            </w:tcBorders>
          </w:tcPr>
          <w:p w14:paraId="1F41004F" w14:textId="0F53E5B8" w:rsidR="00331417" w:rsidRPr="00984AB3" w:rsidDel="00521E85" w:rsidRDefault="00331417" w:rsidP="00C13E2B">
            <w:pPr>
              <w:widowControl w:val="0"/>
              <w:autoSpaceDE w:val="0"/>
              <w:autoSpaceDN w:val="0"/>
              <w:adjustRightInd w:val="0"/>
              <w:spacing w:line="240" w:lineRule="auto"/>
              <w:contextualSpacing w:val="0"/>
              <w:rPr>
                <w:del w:id="2760" w:author="Arjan Kloosterboer" w:date="2017-09-19T15:12:00Z"/>
                <w:rFonts w:ascii="Calibri" w:hAnsi="Calibri" w:cs="Calibri"/>
                <w:color w:val="0F0F0F"/>
                <w:sz w:val="22"/>
                <w:szCs w:val="22"/>
                <w:lang w:eastAsia="en-US"/>
              </w:rPr>
            </w:pPr>
            <w:del w:id="2761" w:author="Arjan Kloosterboer" w:date="2017-09-19T15:12:00Z">
              <w:r w:rsidRPr="00984AB3" w:rsidDel="00521E85">
                <w:rPr>
                  <w:rFonts w:ascii="Calibri" w:hAnsi="Calibri" w:cs="Calibri"/>
                  <w:b/>
                  <w:bCs/>
                  <w:color w:val="0F0F0F"/>
                  <w:sz w:val="22"/>
                  <w:szCs w:val="22"/>
                  <w:lang w:eastAsia="en-US"/>
                </w:rPr>
                <w:delText>Toelichting</w:delText>
              </w:r>
            </w:del>
          </w:p>
        </w:tc>
      </w:tr>
      <w:tr w:rsidR="00331417" w:rsidRPr="00984AB3" w:rsidDel="00521E85" w14:paraId="3076C647" w14:textId="4F56ACAC" w:rsidTr="00987EE5">
        <w:trPr>
          <w:del w:id="2762" w:author="Arjan Kloosterboer" w:date="2017-09-19T15:12:00Z"/>
        </w:trPr>
        <w:tc>
          <w:tcPr>
            <w:tcW w:w="450" w:type="dxa"/>
            <w:tcBorders>
              <w:top w:val="nil"/>
              <w:left w:val="nil"/>
              <w:bottom w:val="nil"/>
              <w:right w:val="nil"/>
            </w:tcBorders>
          </w:tcPr>
          <w:p w14:paraId="1E7FD227" w14:textId="45C3C555" w:rsidR="00331417" w:rsidRPr="00984AB3" w:rsidDel="00521E85" w:rsidRDefault="00331417" w:rsidP="00C13E2B">
            <w:pPr>
              <w:widowControl w:val="0"/>
              <w:autoSpaceDE w:val="0"/>
              <w:autoSpaceDN w:val="0"/>
              <w:adjustRightInd w:val="0"/>
              <w:spacing w:line="240" w:lineRule="auto"/>
              <w:contextualSpacing w:val="0"/>
              <w:rPr>
                <w:del w:id="2763" w:author="Arjan Kloosterboer" w:date="2017-09-19T15:12:00Z"/>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28ADD951" w14:textId="1C56F737" w:rsidR="00331417" w:rsidRPr="00984AB3" w:rsidDel="00521E85" w:rsidRDefault="00331417" w:rsidP="00C13E2B">
            <w:pPr>
              <w:widowControl w:val="0"/>
              <w:autoSpaceDE w:val="0"/>
              <w:autoSpaceDN w:val="0"/>
              <w:adjustRightInd w:val="0"/>
              <w:spacing w:line="240" w:lineRule="auto"/>
              <w:contextualSpacing w:val="0"/>
              <w:rPr>
                <w:del w:id="2764" w:author="Arjan Kloosterboer" w:date="2017-09-19T15:12:00Z"/>
                <w:rFonts w:ascii="Calibri" w:hAnsi="Calibri" w:cs="Calibri"/>
                <w:color w:val="0F0F0F"/>
                <w:sz w:val="22"/>
                <w:szCs w:val="22"/>
                <w:lang w:eastAsia="en-US"/>
              </w:rPr>
            </w:pPr>
            <w:del w:id="2765" w:author="Arjan Kloosterboer" w:date="2017-09-19T15:12:00Z">
              <w:r w:rsidRPr="00984AB3" w:rsidDel="00521E85">
                <w:rPr>
                  <w:rFonts w:ascii="Calibri" w:hAnsi="Calibri" w:cs="Calibri"/>
                  <w:color w:val="0F0F0F"/>
                  <w:sz w:val="22"/>
                  <w:szCs w:val="22"/>
                  <w:lang w:eastAsia="en-US"/>
                </w:rPr>
                <w:delText>Bij gemeenten gaat het om de aanduidingen van de categorie in de Selectielijst waarin de archiefactietermijn wordt vermeld van de daartoe behorende soorten documenten die overeenkomen met het INFORMATIEOBJECTTYPE bij het ZAAKTYPE. In niet-gemeentelijke selectielijsten wordt soms een ander begrip dan categorie gehanteerd. Vandaar dat we hier het begrip ‘klasse’ hanteren.</w:delText>
              </w:r>
            </w:del>
          </w:p>
        </w:tc>
      </w:tr>
    </w:tbl>
    <w:p w14:paraId="57A16111" w14:textId="4B2B19D0" w:rsidR="00331417" w:rsidRPr="00405EF6" w:rsidDel="00521E85" w:rsidRDefault="00331417" w:rsidP="00331417">
      <w:pPr>
        <w:rPr>
          <w:del w:id="2766" w:author="Arjan Kloosterboer" w:date="2017-09-19T15:12:00Z"/>
        </w:rPr>
      </w:pPr>
    </w:p>
    <w:p w14:paraId="6515A9C2" w14:textId="34F1A778" w:rsidR="00331417" w:rsidRPr="00984AB3" w:rsidDel="00521E85" w:rsidRDefault="00331417" w:rsidP="00331417">
      <w:pPr>
        <w:widowControl w:val="0"/>
        <w:autoSpaceDE w:val="0"/>
        <w:autoSpaceDN w:val="0"/>
        <w:adjustRightInd w:val="0"/>
        <w:spacing w:before="240" w:after="60" w:line="240" w:lineRule="auto"/>
        <w:contextualSpacing w:val="0"/>
        <w:outlineLvl w:val="3"/>
        <w:rPr>
          <w:del w:id="2767" w:author="Arjan Kloosterboer" w:date="2017-09-19T15:12:00Z"/>
          <w:rFonts w:ascii="Arial" w:hAnsi="Arial" w:cs="Arial"/>
          <w:b/>
          <w:bCs/>
          <w:color w:val="004080"/>
          <w:sz w:val="24"/>
          <w:szCs w:val="24"/>
          <w:lang w:eastAsia="en-US"/>
        </w:rPr>
      </w:pPr>
      <w:del w:id="2768" w:author="Arjan Kloosterboer" w:date="2017-09-19T15:12:00Z">
        <w:r w:rsidRPr="00984AB3" w:rsidDel="00521E85">
          <w:rPr>
            <w:rFonts w:ascii="Arial" w:hAnsi="Arial" w:cs="Arial"/>
            <w:b/>
            <w:bCs/>
            <w:color w:val="004080"/>
            <w:sz w:val="24"/>
            <w:szCs w:val="24"/>
            <w:lang w:eastAsia="en-US"/>
          </w:rPr>
          <w:delText xml:space="preserve"> </w:delText>
        </w:r>
        <w:r w:rsidR="006945D7" w:rsidRPr="00984AB3" w:rsidDel="00521E85">
          <w:rPr>
            <w:rFonts w:ascii="Arial" w:hAnsi="Arial" w:cs="Arial"/>
            <w:b/>
            <w:bCs/>
            <w:color w:val="004080"/>
            <w:sz w:val="24"/>
            <w:szCs w:val="24"/>
            <w:lang w:eastAsia="en-US"/>
          </w:rPr>
          <w:fldChar w:fldCharType="begin" w:fldLock="1"/>
        </w:r>
        <w:r w:rsidRPr="00984AB3" w:rsidDel="00521E85">
          <w:rPr>
            <w:rFonts w:ascii="Arial" w:hAnsi="Arial" w:cs="Arial"/>
            <w:b/>
            <w:bCs/>
            <w:color w:val="004080"/>
            <w:sz w:val="24"/>
            <w:szCs w:val="24"/>
            <w:lang w:eastAsia="en-US"/>
          </w:rPr>
          <w:delInstrText>MERGEFIELD Att.Name</w:delInstrText>
        </w:r>
        <w:r w:rsidR="006945D7" w:rsidRPr="00984AB3" w:rsidDel="00521E85">
          <w:rPr>
            <w:rFonts w:ascii="Arial" w:hAnsi="Arial" w:cs="Arial"/>
            <w:b/>
            <w:bCs/>
            <w:color w:val="004080"/>
            <w:sz w:val="24"/>
            <w:szCs w:val="24"/>
            <w:lang w:eastAsia="en-US"/>
          </w:rPr>
          <w:fldChar w:fldCharType="separate"/>
        </w:r>
        <w:r w:rsidRPr="00984AB3" w:rsidDel="00521E85">
          <w:rPr>
            <w:rFonts w:ascii="Arial" w:hAnsi="Arial" w:cs="Arial"/>
            <w:b/>
            <w:bCs/>
            <w:color w:val="004080"/>
            <w:sz w:val="24"/>
            <w:szCs w:val="24"/>
            <w:lang w:eastAsia="en-US"/>
          </w:rPr>
          <w:delText>Archiefnominatie</w:delText>
        </w:r>
        <w:r w:rsidR="006945D7" w:rsidRPr="00984AB3" w:rsidDel="00521E85">
          <w:rPr>
            <w:rFonts w:ascii="Arial" w:hAnsi="Arial" w:cs="Arial"/>
            <w:b/>
            <w:bCs/>
            <w:color w:val="004080"/>
            <w:sz w:val="24"/>
            <w:szCs w:val="24"/>
            <w:lang w:eastAsia="en-US"/>
          </w:rPr>
          <w:fldChar w:fldCharType="end"/>
        </w:r>
      </w:del>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331417" w:rsidRPr="00984AB3" w:rsidDel="00521E85" w14:paraId="6C14BCED" w14:textId="00F00CBC" w:rsidTr="00C13E2B">
        <w:trPr>
          <w:del w:id="2769" w:author="Arjan Kloosterboer" w:date="2017-09-19T15:12:00Z"/>
        </w:trPr>
        <w:tc>
          <w:tcPr>
            <w:tcW w:w="3330" w:type="dxa"/>
            <w:gridSpan w:val="2"/>
            <w:tcBorders>
              <w:top w:val="nil"/>
              <w:left w:val="nil"/>
              <w:bottom w:val="nil"/>
              <w:right w:val="nil"/>
            </w:tcBorders>
          </w:tcPr>
          <w:p w14:paraId="0B1E567D" w14:textId="1774D579" w:rsidR="00331417" w:rsidRPr="00984AB3" w:rsidDel="00521E85" w:rsidRDefault="00331417" w:rsidP="00C13E2B">
            <w:pPr>
              <w:widowControl w:val="0"/>
              <w:autoSpaceDE w:val="0"/>
              <w:autoSpaceDN w:val="0"/>
              <w:adjustRightInd w:val="0"/>
              <w:spacing w:line="240" w:lineRule="auto"/>
              <w:contextualSpacing w:val="0"/>
              <w:rPr>
                <w:del w:id="2770" w:author="Arjan Kloosterboer" w:date="2017-09-19T15:12:00Z"/>
                <w:rFonts w:ascii="Calibri" w:hAnsi="Calibri" w:cs="Calibri"/>
                <w:color w:val="000000"/>
                <w:sz w:val="22"/>
                <w:szCs w:val="22"/>
                <w:lang w:eastAsia="en-US"/>
              </w:rPr>
            </w:pPr>
            <w:del w:id="2771" w:author="Arjan Kloosterboer" w:date="2017-09-19T15:12:00Z">
              <w:r w:rsidRPr="00984AB3" w:rsidDel="00521E85">
                <w:rPr>
                  <w:rFonts w:ascii="Calibri" w:hAnsi="Calibri" w:cs="Calibri"/>
                  <w:b/>
                  <w:bCs/>
                  <w:color w:val="000000"/>
                  <w:sz w:val="22"/>
                  <w:szCs w:val="22"/>
                  <w:lang w:eastAsia="en-US"/>
                </w:rPr>
                <w:lastRenderedPageBreak/>
                <w:delText xml:space="preserve">Naam </w:delText>
              </w:r>
            </w:del>
          </w:p>
        </w:tc>
        <w:tc>
          <w:tcPr>
            <w:tcW w:w="6030" w:type="dxa"/>
            <w:tcBorders>
              <w:top w:val="nil"/>
              <w:left w:val="nil"/>
              <w:bottom w:val="nil"/>
              <w:right w:val="nil"/>
            </w:tcBorders>
          </w:tcPr>
          <w:p w14:paraId="25E8B92D" w14:textId="67A2490A" w:rsidR="00331417" w:rsidRPr="00984AB3" w:rsidDel="00521E85" w:rsidRDefault="00331417" w:rsidP="00C13E2B">
            <w:pPr>
              <w:widowControl w:val="0"/>
              <w:autoSpaceDE w:val="0"/>
              <w:autoSpaceDN w:val="0"/>
              <w:adjustRightInd w:val="0"/>
              <w:spacing w:line="240" w:lineRule="auto"/>
              <w:contextualSpacing w:val="0"/>
              <w:rPr>
                <w:del w:id="2772" w:author="Arjan Kloosterboer" w:date="2017-09-19T15:12:00Z"/>
                <w:rFonts w:ascii="Calibri" w:hAnsi="Calibri" w:cs="Calibri"/>
                <w:color w:val="000000"/>
                <w:sz w:val="22"/>
                <w:szCs w:val="22"/>
                <w:lang w:eastAsia="en-US"/>
              </w:rPr>
            </w:pPr>
          </w:p>
        </w:tc>
      </w:tr>
      <w:tr w:rsidR="00331417" w:rsidRPr="00984AB3" w:rsidDel="00521E85" w14:paraId="45C5A17C" w14:textId="0DDCEE3C" w:rsidTr="00C13E2B">
        <w:trPr>
          <w:del w:id="2773" w:author="Arjan Kloosterboer" w:date="2017-09-19T15:12:00Z"/>
        </w:trPr>
        <w:tc>
          <w:tcPr>
            <w:tcW w:w="3330" w:type="dxa"/>
            <w:gridSpan w:val="2"/>
            <w:tcBorders>
              <w:top w:val="nil"/>
              <w:left w:val="nil"/>
              <w:bottom w:val="nil"/>
              <w:right w:val="nil"/>
            </w:tcBorders>
          </w:tcPr>
          <w:p w14:paraId="72A0B82C" w14:textId="716D83E1" w:rsidR="00331417" w:rsidRPr="00984AB3" w:rsidDel="00521E85" w:rsidRDefault="00331417" w:rsidP="00C13E2B">
            <w:pPr>
              <w:widowControl w:val="0"/>
              <w:autoSpaceDE w:val="0"/>
              <w:autoSpaceDN w:val="0"/>
              <w:adjustRightInd w:val="0"/>
              <w:spacing w:line="240" w:lineRule="auto"/>
              <w:contextualSpacing w:val="0"/>
              <w:rPr>
                <w:del w:id="2774" w:author="Arjan Kloosterboer" w:date="2017-09-19T15:12:00Z"/>
                <w:rFonts w:ascii="Calibri" w:hAnsi="Calibri" w:cs="Calibri"/>
                <w:color w:val="000000"/>
                <w:sz w:val="22"/>
                <w:szCs w:val="22"/>
                <w:lang w:eastAsia="en-US"/>
              </w:rPr>
            </w:pPr>
            <w:del w:id="2775" w:author="Arjan Kloosterboer" w:date="2017-09-19T15:12:00Z">
              <w:r w:rsidRPr="00984AB3" w:rsidDel="00521E85">
                <w:rPr>
                  <w:rFonts w:ascii="Calibri" w:hAnsi="Calibri" w:cs="Calibri"/>
                  <w:b/>
                  <w:bCs/>
                  <w:color w:val="000000"/>
                  <w:sz w:val="22"/>
                  <w:szCs w:val="22"/>
                  <w:lang w:eastAsia="en-US"/>
                </w:rPr>
                <w:delText xml:space="preserve">Herkomst </w:delText>
              </w:r>
            </w:del>
          </w:p>
        </w:tc>
        <w:tc>
          <w:tcPr>
            <w:tcW w:w="6030" w:type="dxa"/>
            <w:tcBorders>
              <w:top w:val="nil"/>
              <w:left w:val="nil"/>
              <w:bottom w:val="nil"/>
              <w:right w:val="nil"/>
            </w:tcBorders>
          </w:tcPr>
          <w:p w14:paraId="1AC6555D" w14:textId="11694085" w:rsidR="00331417" w:rsidRPr="00984AB3" w:rsidDel="00521E85" w:rsidRDefault="00331417" w:rsidP="00C13E2B">
            <w:pPr>
              <w:widowControl w:val="0"/>
              <w:autoSpaceDE w:val="0"/>
              <w:autoSpaceDN w:val="0"/>
              <w:adjustRightInd w:val="0"/>
              <w:spacing w:line="240" w:lineRule="auto"/>
              <w:contextualSpacing w:val="0"/>
              <w:rPr>
                <w:del w:id="2776" w:author="Arjan Kloosterboer" w:date="2017-09-19T15:12:00Z"/>
                <w:rFonts w:ascii="Calibri" w:hAnsi="Calibri" w:cs="Calibri"/>
                <w:color w:val="000000"/>
                <w:sz w:val="22"/>
                <w:szCs w:val="22"/>
                <w:lang w:eastAsia="en-US"/>
              </w:rPr>
            </w:pPr>
            <w:del w:id="2777" w:author="Arjan Kloosterboer" w:date="2017-09-19T15:12:00Z">
              <w:r w:rsidRPr="00984AB3" w:rsidDel="00521E85">
                <w:rPr>
                  <w:rFonts w:ascii="Calibri" w:hAnsi="Calibri" w:cs="Calibri"/>
                  <w:color w:val="000000"/>
                  <w:sz w:val="22"/>
                  <w:szCs w:val="22"/>
                  <w:lang w:eastAsia="en-US"/>
                </w:rPr>
                <w:delText>KING</w:delText>
              </w:r>
            </w:del>
          </w:p>
        </w:tc>
      </w:tr>
      <w:tr w:rsidR="00331417" w:rsidRPr="00984AB3" w:rsidDel="00521E85" w14:paraId="2FD857FD" w14:textId="43AFD98D" w:rsidTr="00C13E2B">
        <w:trPr>
          <w:del w:id="2778" w:author="Arjan Kloosterboer" w:date="2017-09-19T15:12:00Z"/>
        </w:trPr>
        <w:tc>
          <w:tcPr>
            <w:tcW w:w="3330" w:type="dxa"/>
            <w:gridSpan w:val="2"/>
            <w:tcBorders>
              <w:top w:val="nil"/>
              <w:left w:val="nil"/>
              <w:bottom w:val="nil"/>
              <w:right w:val="nil"/>
            </w:tcBorders>
          </w:tcPr>
          <w:p w14:paraId="49D0DD93" w14:textId="3A125E1C" w:rsidR="00331417" w:rsidRPr="00984AB3" w:rsidDel="00521E85" w:rsidRDefault="00331417" w:rsidP="00C13E2B">
            <w:pPr>
              <w:widowControl w:val="0"/>
              <w:autoSpaceDE w:val="0"/>
              <w:autoSpaceDN w:val="0"/>
              <w:adjustRightInd w:val="0"/>
              <w:spacing w:line="240" w:lineRule="auto"/>
              <w:contextualSpacing w:val="0"/>
              <w:rPr>
                <w:del w:id="2779" w:author="Arjan Kloosterboer" w:date="2017-09-19T15:12:00Z"/>
                <w:rFonts w:ascii="Calibri" w:hAnsi="Calibri" w:cs="Calibri"/>
                <w:color w:val="000000"/>
                <w:sz w:val="22"/>
                <w:szCs w:val="22"/>
                <w:lang w:eastAsia="en-US"/>
              </w:rPr>
            </w:pPr>
            <w:del w:id="2780" w:author="Arjan Kloosterboer" w:date="2017-09-19T15:12:00Z">
              <w:r w:rsidRPr="00984AB3" w:rsidDel="00521E85">
                <w:rPr>
                  <w:rFonts w:ascii="Calibri" w:hAnsi="Calibri" w:cs="Calibri"/>
                  <w:b/>
                  <w:bCs/>
                  <w:color w:val="000000"/>
                  <w:sz w:val="22"/>
                  <w:szCs w:val="22"/>
                  <w:lang w:eastAsia="en-US"/>
                </w:rPr>
                <w:delText xml:space="preserve">Code </w:delText>
              </w:r>
            </w:del>
          </w:p>
        </w:tc>
        <w:tc>
          <w:tcPr>
            <w:tcW w:w="6030" w:type="dxa"/>
            <w:tcBorders>
              <w:top w:val="nil"/>
              <w:left w:val="nil"/>
              <w:bottom w:val="nil"/>
              <w:right w:val="nil"/>
            </w:tcBorders>
          </w:tcPr>
          <w:p w14:paraId="6CD12DD6" w14:textId="6DB13E4C" w:rsidR="00331417" w:rsidRPr="00984AB3" w:rsidDel="00521E85" w:rsidRDefault="00331417" w:rsidP="00C13E2B">
            <w:pPr>
              <w:widowControl w:val="0"/>
              <w:autoSpaceDE w:val="0"/>
              <w:autoSpaceDN w:val="0"/>
              <w:adjustRightInd w:val="0"/>
              <w:spacing w:line="240" w:lineRule="auto"/>
              <w:contextualSpacing w:val="0"/>
              <w:rPr>
                <w:del w:id="2781" w:author="Arjan Kloosterboer" w:date="2017-09-19T15:12:00Z"/>
                <w:rFonts w:ascii="Calibri" w:hAnsi="Calibri" w:cs="Calibri"/>
                <w:color w:val="000000"/>
                <w:sz w:val="22"/>
                <w:szCs w:val="22"/>
                <w:lang w:eastAsia="en-US"/>
              </w:rPr>
            </w:pPr>
          </w:p>
        </w:tc>
      </w:tr>
      <w:tr w:rsidR="00331417" w:rsidRPr="00984AB3" w:rsidDel="00521E85" w14:paraId="708BF2CE" w14:textId="2B6BC7C5" w:rsidTr="00C13E2B">
        <w:trPr>
          <w:del w:id="2782" w:author="Arjan Kloosterboer" w:date="2017-09-19T15:12:00Z"/>
        </w:trPr>
        <w:tc>
          <w:tcPr>
            <w:tcW w:w="3330" w:type="dxa"/>
            <w:gridSpan w:val="2"/>
            <w:tcBorders>
              <w:top w:val="nil"/>
              <w:left w:val="nil"/>
              <w:bottom w:val="nil"/>
              <w:right w:val="nil"/>
            </w:tcBorders>
          </w:tcPr>
          <w:p w14:paraId="19B45875" w14:textId="6317AEA7" w:rsidR="00331417" w:rsidRPr="00984AB3" w:rsidDel="00521E85" w:rsidRDefault="00331417" w:rsidP="00C13E2B">
            <w:pPr>
              <w:widowControl w:val="0"/>
              <w:autoSpaceDE w:val="0"/>
              <w:autoSpaceDN w:val="0"/>
              <w:adjustRightInd w:val="0"/>
              <w:spacing w:line="240" w:lineRule="auto"/>
              <w:contextualSpacing w:val="0"/>
              <w:rPr>
                <w:del w:id="2783" w:author="Arjan Kloosterboer" w:date="2017-09-19T15:12:00Z"/>
                <w:rFonts w:ascii="Calibri" w:hAnsi="Calibri" w:cs="Calibri"/>
                <w:color w:val="000000"/>
                <w:sz w:val="22"/>
                <w:szCs w:val="22"/>
                <w:lang w:eastAsia="en-US"/>
              </w:rPr>
            </w:pPr>
            <w:del w:id="2784" w:author="Arjan Kloosterboer" w:date="2017-09-19T15:12:00Z">
              <w:r w:rsidRPr="00984AB3" w:rsidDel="00521E85">
                <w:rPr>
                  <w:rFonts w:ascii="Calibri" w:hAnsi="Calibri" w:cs="Calibri"/>
                  <w:b/>
                  <w:bCs/>
                  <w:color w:val="000000"/>
                  <w:sz w:val="22"/>
                  <w:szCs w:val="22"/>
                  <w:lang w:eastAsia="en-US"/>
                </w:rPr>
                <w:delText xml:space="preserve">XML-tag </w:delText>
              </w:r>
            </w:del>
          </w:p>
        </w:tc>
        <w:tc>
          <w:tcPr>
            <w:tcW w:w="6030" w:type="dxa"/>
            <w:tcBorders>
              <w:top w:val="nil"/>
              <w:left w:val="nil"/>
              <w:bottom w:val="nil"/>
              <w:right w:val="nil"/>
            </w:tcBorders>
          </w:tcPr>
          <w:p w14:paraId="36B24849" w14:textId="68CAC5E9" w:rsidR="00331417" w:rsidRPr="00984AB3" w:rsidDel="00521E85" w:rsidRDefault="00331417" w:rsidP="00C13E2B">
            <w:pPr>
              <w:widowControl w:val="0"/>
              <w:autoSpaceDE w:val="0"/>
              <w:autoSpaceDN w:val="0"/>
              <w:adjustRightInd w:val="0"/>
              <w:spacing w:line="240" w:lineRule="auto"/>
              <w:contextualSpacing w:val="0"/>
              <w:rPr>
                <w:del w:id="2785" w:author="Arjan Kloosterboer" w:date="2017-09-19T15:12:00Z"/>
                <w:rFonts w:ascii="Calibri" w:hAnsi="Calibri" w:cs="Calibri"/>
                <w:color w:val="000000"/>
                <w:sz w:val="22"/>
                <w:szCs w:val="22"/>
                <w:lang w:eastAsia="en-US"/>
              </w:rPr>
            </w:pPr>
          </w:p>
        </w:tc>
      </w:tr>
      <w:tr w:rsidR="00331417" w:rsidRPr="00984AB3" w:rsidDel="00521E85" w14:paraId="03DEB89E" w14:textId="23FE4A47" w:rsidTr="00C13E2B">
        <w:trPr>
          <w:del w:id="2786" w:author="Arjan Kloosterboer" w:date="2017-09-19T15:12:00Z"/>
        </w:trPr>
        <w:tc>
          <w:tcPr>
            <w:tcW w:w="3330" w:type="dxa"/>
            <w:gridSpan w:val="2"/>
            <w:tcBorders>
              <w:top w:val="nil"/>
              <w:left w:val="nil"/>
              <w:bottom w:val="nil"/>
              <w:right w:val="nil"/>
            </w:tcBorders>
          </w:tcPr>
          <w:p w14:paraId="43EEC451" w14:textId="3F3C974D" w:rsidR="00331417" w:rsidRPr="00984AB3" w:rsidDel="00521E85" w:rsidRDefault="00331417" w:rsidP="00C13E2B">
            <w:pPr>
              <w:widowControl w:val="0"/>
              <w:autoSpaceDE w:val="0"/>
              <w:autoSpaceDN w:val="0"/>
              <w:adjustRightInd w:val="0"/>
              <w:spacing w:line="240" w:lineRule="auto"/>
              <w:contextualSpacing w:val="0"/>
              <w:rPr>
                <w:del w:id="2787" w:author="Arjan Kloosterboer" w:date="2017-09-19T15:12:00Z"/>
                <w:rFonts w:ascii="Calibri" w:hAnsi="Calibri" w:cs="Calibri"/>
                <w:color w:val="000000"/>
                <w:sz w:val="22"/>
                <w:szCs w:val="22"/>
                <w:lang w:eastAsia="en-US"/>
              </w:rPr>
            </w:pPr>
            <w:del w:id="2788" w:author="Arjan Kloosterboer" w:date="2017-09-19T15:12:00Z">
              <w:r w:rsidRPr="00984AB3" w:rsidDel="00521E85">
                <w:rPr>
                  <w:rFonts w:ascii="Calibri" w:hAnsi="Calibri" w:cs="Calibri"/>
                  <w:b/>
                  <w:bCs/>
                  <w:color w:val="000000"/>
                  <w:sz w:val="22"/>
                  <w:szCs w:val="22"/>
                  <w:lang w:eastAsia="en-US"/>
                </w:rPr>
                <w:delText xml:space="preserve">Definitie </w:delText>
              </w:r>
            </w:del>
          </w:p>
        </w:tc>
        <w:tc>
          <w:tcPr>
            <w:tcW w:w="6030" w:type="dxa"/>
            <w:tcBorders>
              <w:top w:val="nil"/>
              <w:left w:val="nil"/>
              <w:bottom w:val="nil"/>
              <w:right w:val="nil"/>
            </w:tcBorders>
          </w:tcPr>
          <w:p w14:paraId="39EE3E74" w14:textId="42BB3C1F" w:rsidR="00331417" w:rsidRPr="00984AB3" w:rsidDel="00521E85" w:rsidRDefault="006945D7" w:rsidP="00C13E2B">
            <w:pPr>
              <w:widowControl w:val="0"/>
              <w:autoSpaceDE w:val="0"/>
              <w:autoSpaceDN w:val="0"/>
              <w:adjustRightInd w:val="0"/>
              <w:spacing w:line="240" w:lineRule="auto"/>
              <w:contextualSpacing w:val="0"/>
              <w:rPr>
                <w:del w:id="2789" w:author="Arjan Kloosterboer" w:date="2017-09-19T15:12:00Z"/>
                <w:rFonts w:ascii="Calibri" w:hAnsi="Calibri" w:cs="Calibri"/>
                <w:color w:val="000000"/>
                <w:sz w:val="22"/>
                <w:szCs w:val="22"/>
                <w:lang w:eastAsia="en-US"/>
              </w:rPr>
            </w:pPr>
            <w:del w:id="2790" w:author="Arjan Kloosterboer" w:date="2017-09-19T15:12:00Z">
              <w:r w:rsidRPr="00984AB3" w:rsidDel="00521E85">
                <w:rPr>
                  <w:rFonts w:ascii="Arial" w:hAnsi="Arial" w:cs="Arial"/>
                  <w:szCs w:val="20"/>
                  <w:lang w:val="en-AU" w:eastAsia="en-US"/>
                </w:rPr>
                <w:fldChar w:fldCharType="begin" w:fldLock="1"/>
              </w:r>
              <w:r w:rsidR="00331417" w:rsidRPr="00984AB3" w:rsidDel="00521E85">
                <w:rPr>
                  <w:rFonts w:ascii="Arial" w:hAnsi="Arial" w:cs="Arial"/>
                  <w:szCs w:val="20"/>
                  <w:lang w:eastAsia="en-US"/>
                </w:rPr>
                <w:delInstrText xml:space="preserve">MERGEFIELD </w:delInstrText>
              </w:r>
              <w:r w:rsidR="00331417" w:rsidRPr="00984AB3" w:rsidDel="00521E85">
                <w:rPr>
                  <w:rFonts w:ascii="Calibri" w:hAnsi="Calibri" w:cs="Calibri"/>
                  <w:color w:val="000000"/>
                  <w:sz w:val="22"/>
                  <w:szCs w:val="22"/>
                  <w:lang w:eastAsia="en-US"/>
                </w:rPr>
                <w:delInstrText>Att.Notes</w:delInstrText>
              </w:r>
              <w:r w:rsidRPr="00984AB3" w:rsidDel="00521E85">
                <w:rPr>
                  <w:rFonts w:ascii="Arial" w:hAnsi="Arial" w:cs="Arial"/>
                  <w:szCs w:val="20"/>
                  <w:lang w:val="en-AU" w:eastAsia="en-US"/>
                </w:rPr>
                <w:fldChar w:fldCharType="end"/>
              </w:r>
              <w:r w:rsidR="00331417" w:rsidRPr="00984AB3" w:rsidDel="00521E85">
                <w:rPr>
                  <w:rFonts w:ascii="Calibri" w:hAnsi="Calibri" w:cs="Calibri"/>
                  <w:color w:val="0F0F0F"/>
                  <w:sz w:val="22"/>
                  <w:szCs w:val="22"/>
                  <w:lang w:eastAsia="en-US"/>
                </w:rPr>
                <w:delText>Aanduiding die aangeeft of informatieobjecten, van het INFORMATIEOBJECTTYPE bij zaken van het ZAAKTYPE met een resultaat van het RESULTAATTYPE, blijvend moeten worden bewaard</w:delText>
              </w:r>
              <w:r w:rsidR="00331417" w:rsidRPr="00984AB3" w:rsidDel="00521E85">
                <w:rPr>
                  <w:rFonts w:ascii="Calibri" w:hAnsi="Calibri" w:cs="Calibri"/>
                  <w:color w:val="000000"/>
                  <w:sz w:val="22"/>
                  <w:szCs w:val="22"/>
                  <w:lang w:eastAsia="en-US"/>
                </w:rPr>
                <w:delText xml:space="preserve"> of (op termijn) moeten worden vernietigd.</w:delText>
              </w:r>
            </w:del>
          </w:p>
        </w:tc>
      </w:tr>
      <w:tr w:rsidR="00331417" w:rsidRPr="00984AB3" w:rsidDel="00521E85" w14:paraId="7AB0F427" w14:textId="54C287E2" w:rsidTr="00C13E2B">
        <w:trPr>
          <w:del w:id="2791" w:author="Arjan Kloosterboer" w:date="2017-09-19T15:12:00Z"/>
        </w:trPr>
        <w:tc>
          <w:tcPr>
            <w:tcW w:w="3330" w:type="dxa"/>
            <w:gridSpan w:val="2"/>
            <w:tcBorders>
              <w:top w:val="nil"/>
              <w:left w:val="nil"/>
              <w:bottom w:val="nil"/>
              <w:right w:val="nil"/>
            </w:tcBorders>
          </w:tcPr>
          <w:p w14:paraId="125D3C06" w14:textId="2EF79107" w:rsidR="00331417" w:rsidRPr="00984AB3" w:rsidDel="00521E85" w:rsidRDefault="00331417" w:rsidP="00C13E2B">
            <w:pPr>
              <w:widowControl w:val="0"/>
              <w:autoSpaceDE w:val="0"/>
              <w:autoSpaceDN w:val="0"/>
              <w:adjustRightInd w:val="0"/>
              <w:spacing w:line="240" w:lineRule="auto"/>
              <w:contextualSpacing w:val="0"/>
              <w:rPr>
                <w:del w:id="2792" w:author="Arjan Kloosterboer" w:date="2017-09-19T15:12:00Z"/>
                <w:rFonts w:ascii="Calibri" w:hAnsi="Calibri" w:cs="Calibri"/>
                <w:color w:val="000000"/>
                <w:sz w:val="22"/>
                <w:szCs w:val="22"/>
                <w:lang w:eastAsia="en-US"/>
              </w:rPr>
            </w:pPr>
            <w:del w:id="2793" w:author="Arjan Kloosterboer" w:date="2017-09-19T15:12:00Z">
              <w:r w:rsidRPr="00984AB3" w:rsidDel="00521E85">
                <w:rPr>
                  <w:rFonts w:ascii="Calibri" w:hAnsi="Calibri" w:cs="Calibri"/>
                  <w:b/>
                  <w:bCs/>
                  <w:color w:val="000000"/>
                  <w:sz w:val="22"/>
                  <w:szCs w:val="22"/>
                  <w:lang w:eastAsia="en-US"/>
                </w:rPr>
                <w:delText xml:space="preserve">Herkomst definitie </w:delText>
              </w:r>
            </w:del>
          </w:p>
        </w:tc>
        <w:tc>
          <w:tcPr>
            <w:tcW w:w="6030" w:type="dxa"/>
            <w:tcBorders>
              <w:top w:val="nil"/>
              <w:left w:val="nil"/>
              <w:bottom w:val="nil"/>
              <w:right w:val="nil"/>
            </w:tcBorders>
          </w:tcPr>
          <w:p w14:paraId="1DD4759E" w14:textId="6A83939B" w:rsidR="00331417" w:rsidRPr="00984AB3" w:rsidDel="00521E85" w:rsidRDefault="00331417" w:rsidP="00C13E2B">
            <w:pPr>
              <w:widowControl w:val="0"/>
              <w:autoSpaceDE w:val="0"/>
              <w:autoSpaceDN w:val="0"/>
              <w:adjustRightInd w:val="0"/>
              <w:spacing w:line="240" w:lineRule="auto"/>
              <w:contextualSpacing w:val="0"/>
              <w:rPr>
                <w:del w:id="2794" w:author="Arjan Kloosterboer" w:date="2017-09-19T15:12:00Z"/>
                <w:rFonts w:ascii="Calibri" w:hAnsi="Calibri" w:cs="Calibri"/>
                <w:color w:val="000000"/>
                <w:sz w:val="22"/>
                <w:szCs w:val="22"/>
                <w:lang w:eastAsia="en-US"/>
              </w:rPr>
            </w:pPr>
            <w:del w:id="2795" w:author="Arjan Kloosterboer" w:date="2017-09-19T15:12:00Z">
              <w:r w:rsidRPr="00984AB3" w:rsidDel="00521E85">
                <w:rPr>
                  <w:rFonts w:ascii="Calibri" w:hAnsi="Calibri" w:cs="Calibri"/>
                  <w:color w:val="000000"/>
                  <w:sz w:val="22"/>
                  <w:szCs w:val="22"/>
                  <w:lang w:eastAsia="en-US"/>
                </w:rPr>
                <w:delText>KING, o.b.v. Archiefwet 1995</w:delText>
              </w:r>
            </w:del>
          </w:p>
        </w:tc>
      </w:tr>
      <w:tr w:rsidR="00331417" w:rsidRPr="00984AB3" w:rsidDel="00521E85" w14:paraId="3C7AD644" w14:textId="01362774" w:rsidTr="00C13E2B">
        <w:trPr>
          <w:del w:id="2796" w:author="Arjan Kloosterboer" w:date="2017-09-19T15:12:00Z"/>
        </w:trPr>
        <w:tc>
          <w:tcPr>
            <w:tcW w:w="3330" w:type="dxa"/>
            <w:gridSpan w:val="2"/>
            <w:tcBorders>
              <w:top w:val="nil"/>
              <w:left w:val="nil"/>
              <w:bottom w:val="nil"/>
              <w:right w:val="nil"/>
            </w:tcBorders>
          </w:tcPr>
          <w:p w14:paraId="7193807D" w14:textId="518E9D1F" w:rsidR="00331417" w:rsidRPr="00984AB3" w:rsidDel="00521E85" w:rsidRDefault="00331417" w:rsidP="00C13E2B">
            <w:pPr>
              <w:widowControl w:val="0"/>
              <w:autoSpaceDE w:val="0"/>
              <w:autoSpaceDN w:val="0"/>
              <w:adjustRightInd w:val="0"/>
              <w:spacing w:line="240" w:lineRule="auto"/>
              <w:contextualSpacing w:val="0"/>
              <w:rPr>
                <w:del w:id="2797" w:author="Arjan Kloosterboer" w:date="2017-09-19T15:12:00Z"/>
                <w:rFonts w:ascii="Calibri" w:hAnsi="Calibri" w:cs="Calibri"/>
                <w:color w:val="000000"/>
                <w:sz w:val="22"/>
                <w:szCs w:val="22"/>
                <w:lang w:eastAsia="en-US"/>
              </w:rPr>
            </w:pPr>
            <w:del w:id="2798" w:author="Arjan Kloosterboer" w:date="2017-09-19T15:12:00Z">
              <w:r w:rsidRPr="00984AB3" w:rsidDel="00521E85">
                <w:rPr>
                  <w:rFonts w:ascii="Calibri" w:hAnsi="Calibri" w:cs="Calibri"/>
                  <w:b/>
                  <w:bCs/>
                  <w:color w:val="000000"/>
                  <w:sz w:val="22"/>
                  <w:szCs w:val="22"/>
                  <w:lang w:eastAsia="en-US"/>
                </w:rPr>
                <w:delText xml:space="preserve">Datum opname </w:delText>
              </w:r>
            </w:del>
          </w:p>
        </w:tc>
        <w:tc>
          <w:tcPr>
            <w:tcW w:w="6030" w:type="dxa"/>
            <w:tcBorders>
              <w:top w:val="nil"/>
              <w:left w:val="nil"/>
              <w:bottom w:val="nil"/>
              <w:right w:val="nil"/>
            </w:tcBorders>
          </w:tcPr>
          <w:p w14:paraId="42B53338" w14:textId="672E95D0" w:rsidR="00331417" w:rsidRPr="00984AB3" w:rsidDel="00521E85" w:rsidRDefault="00331417" w:rsidP="00C13E2B">
            <w:pPr>
              <w:widowControl w:val="0"/>
              <w:autoSpaceDE w:val="0"/>
              <w:autoSpaceDN w:val="0"/>
              <w:adjustRightInd w:val="0"/>
              <w:spacing w:line="240" w:lineRule="auto"/>
              <w:contextualSpacing w:val="0"/>
              <w:rPr>
                <w:del w:id="2799" w:author="Arjan Kloosterboer" w:date="2017-09-19T15:12:00Z"/>
                <w:rFonts w:ascii="Calibri" w:hAnsi="Calibri" w:cs="Calibri"/>
                <w:color w:val="000000"/>
                <w:sz w:val="22"/>
                <w:szCs w:val="22"/>
                <w:lang w:eastAsia="en-US"/>
              </w:rPr>
            </w:pPr>
            <w:del w:id="2800" w:author="Arjan Kloosterboer" w:date="2017-09-19T15:12:00Z">
              <w:r w:rsidRPr="00984AB3" w:rsidDel="00521E85">
                <w:rPr>
                  <w:rFonts w:ascii="Calibri" w:hAnsi="Calibri" w:cs="Calibri"/>
                  <w:color w:val="000000"/>
                  <w:sz w:val="22"/>
                  <w:szCs w:val="22"/>
                  <w:lang w:eastAsia="en-US"/>
                </w:rPr>
                <w:delText>23 september 2013</w:delText>
              </w:r>
            </w:del>
          </w:p>
        </w:tc>
      </w:tr>
      <w:tr w:rsidR="00331417" w:rsidRPr="00984AB3" w:rsidDel="00521E85" w14:paraId="18543BC0" w14:textId="314111E0" w:rsidTr="00C13E2B">
        <w:trPr>
          <w:del w:id="2801" w:author="Arjan Kloosterboer" w:date="2017-09-19T15:12:00Z"/>
        </w:trPr>
        <w:tc>
          <w:tcPr>
            <w:tcW w:w="3330" w:type="dxa"/>
            <w:gridSpan w:val="2"/>
            <w:tcBorders>
              <w:top w:val="nil"/>
              <w:left w:val="nil"/>
              <w:bottom w:val="nil"/>
              <w:right w:val="nil"/>
            </w:tcBorders>
          </w:tcPr>
          <w:p w14:paraId="4F7AD042" w14:textId="75658936" w:rsidR="00331417" w:rsidRPr="00984AB3" w:rsidDel="00521E85" w:rsidRDefault="00331417" w:rsidP="00C13E2B">
            <w:pPr>
              <w:widowControl w:val="0"/>
              <w:autoSpaceDE w:val="0"/>
              <w:autoSpaceDN w:val="0"/>
              <w:adjustRightInd w:val="0"/>
              <w:spacing w:line="240" w:lineRule="auto"/>
              <w:contextualSpacing w:val="0"/>
              <w:rPr>
                <w:del w:id="2802" w:author="Arjan Kloosterboer" w:date="2017-09-19T15:12:00Z"/>
                <w:rFonts w:ascii="Calibri" w:hAnsi="Calibri" w:cs="Calibri"/>
                <w:color w:val="000000"/>
                <w:sz w:val="22"/>
                <w:szCs w:val="22"/>
                <w:lang w:eastAsia="en-US"/>
              </w:rPr>
            </w:pPr>
            <w:del w:id="2803" w:author="Arjan Kloosterboer" w:date="2017-09-19T15:12:00Z">
              <w:r w:rsidRPr="00984AB3" w:rsidDel="00521E85">
                <w:rPr>
                  <w:rFonts w:ascii="Calibri" w:hAnsi="Calibri" w:cs="Calibri"/>
                  <w:b/>
                  <w:bCs/>
                  <w:color w:val="000000"/>
                  <w:sz w:val="22"/>
                  <w:szCs w:val="22"/>
                  <w:lang w:eastAsia="en-US"/>
                </w:rPr>
                <w:delText xml:space="preserve">Formaat </w:delText>
              </w:r>
            </w:del>
          </w:p>
        </w:tc>
        <w:tc>
          <w:tcPr>
            <w:tcW w:w="6030" w:type="dxa"/>
            <w:tcBorders>
              <w:top w:val="nil"/>
              <w:left w:val="nil"/>
              <w:bottom w:val="nil"/>
              <w:right w:val="nil"/>
            </w:tcBorders>
          </w:tcPr>
          <w:p w14:paraId="359460D9" w14:textId="265554ED" w:rsidR="00331417" w:rsidRPr="00984AB3" w:rsidDel="00521E85" w:rsidRDefault="00331417" w:rsidP="00C13E2B">
            <w:pPr>
              <w:widowControl w:val="0"/>
              <w:autoSpaceDE w:val="0"/>
              <w:autoSpaceDN w:val="0"/>
              <w:adjustRightInd w:val="0"/>
              <w:spacing w:line="240" w:lineRule="auto"/>
              <w:contextualSpacing w:val="0"/>
              <w:rPr>
                <w:del w:id="2804" w:author="Arjan Kloosterboer" w:date="2017-09-19T15:12:00Z"/>
                <w:rFonts w:ascii="Calibri" w:hAnsi="Calibri" w:cs="Calibri"/>
                <w:color w:val="000000"/>
                <w:sz w:val="22"/>
                <w:szCs w:val="22"/>
                <w:lang w:eastAsia="en-US"/>
              </w:rPr>
            </w:pPr>
          </w:p>
        </w:tc>
      </w:tr>
      <w:tr w:rsidR="00331417" w:rsidRPr="00984AB3" w:rsidDel="00521E85" w14:paraId="2B579D8C" w14:textId="14A28302" w:rsidTr="00C13E2B">
        <w:trPr>
          <w:del w:id="2805" w:author="Arjan Kloosterboer" w:date="2017-09-19T15:12:00Z"/>
        </w:trPr>
        <w:tc>
          <w:tcPr>
            <w:tcW w:w="3330" w:type="dxa"/>
            <w:gridSpan w:val="2"/>
            <w:tcBorders>
              <w:top w:val="nil"/>
              <w:left w:val="nil"/>
              <w:bottom w:val="nil"/>
              <w:right w:val="nil"/>
            </w:tcBorders>
          </w:tcPr>
          <w:p w14:paraId="72850332" w14:textId="41130333" w:rsidR="00331417" w:rsidRPr="00984AB3" w:rsidDel="00521E85" w:rsidRDefault="00331417" w:rsidP="00C13E2B">
            <w:pPr>
              <w:widowControl w:val="0"/>
              <w:autoSpaceDE w:val="0"/>
              <w:autoSpaceDN w:val="0"/>
              <w:adjustRightInd w:val="0"/>
              <w:spacing w:line="240" w:lineRule="auto"/>
              <w:contextualSpacing w:val="0"/>
              <w:rPr>
                <w:del w:id="2806" w:author="Arjan Kloosterboer" w:date="2017-09-19T15:12:00Z"/>
                <w:rFonts w:ascii="Calibri" w:hAnsi="Calibri" w:cs="Calibri"/>
                <w:color w:val="000000"/>
                <w:sz w:val="22"/>
                <w:szCs w:val="22"/>
                <w:lang w:eastAsia="en-US"/>
              </w:rPr>
            </w:pPr>
            <w:del w:id="2807" w:author="Arjan Kloosterboer" w:date="2017-09-19T15:12:00Z">
              <w:r w:rsidRPr="00984AB3" w:rsidDel="00521E85">
                <w:rPr>
                  <w:rFonts w:ascii="Calibri" w:hAnsi="Calibri" w:cs="Calibri"/>
                  <w:b/>
                  <w:bCs/>
                  <w:color w:val="000000"/>
                  <w:sz w:val="22"/>
                  <w:szCs w:val="22"/>
                  <w:lang w:eastAsia="en-US"/>
                </w:rPr>
                <w:delText>Waardenverzameling</w:delText>
              </w:r>
            </w:del>
          </w:p>
        </w:tc>
        <w:tc>
          <w:tcPr>
            <w:tcW w:w="6030" w:type="dxa"/>
            <w:tcBorders>
              <w:top w:val="nil"/>
              <w:left w:val="nil"/>
              <w:bottom w:val="nil"/>
              <w:right w:val="nil"/>
            </w:tcBorders>
          </w:tcPr>
          <w:p w14:paraId="73D89C2F" w14:textId="116E9059" w:rsidR="00331417" w:rsidRPr="00984AB3" w:rsidDel="00521E85" w:rsidRDefault="00331417" w:rsidP="00C13E2B">
            <w:pPr>
              <w:widowControl w:val="0"/>
              <w:autoSpaceDE w:val="0"/>
              <w:autoSpaceDN w:val="0"/>
              <w:adjustRightInd w:val="0"/>
              <w:spacing w:line="240" w:lineRule="auto"/>
              <w:contextualSpacing w:val="0"/>
              <w:rPr>
                <w:del w:id="2808" w:author="Arjan Kloosterboer" w:date="2017-09-19T15:12:00Z"/>
                <w:rFonts w:ascii="Calibri" w:hAnsi="Calibri" w:cs="Calibri"/>
                <w:color w:val="000000"/>
                <w:sz w:val="22"/>
                <w:szCs w:val="22"/>
                <w:lang w:eastAsia="en-US"/>
              </w:rPr>
            </w:pPr>
            <w:del w:id="2809" w:author="Arjan Kloosterboer" w:date="2017-09-19T15:12:00Z">
              <w:r w:rsidRPr="00984AB3" w:rsidDel="00521E85">
                <w:rPr>
                  <w:rFonts w:ascii="Calibri" w:hAnsi="Calibri" w:cs="Calibri"/>
                  <w:color w:val="000000"/>
                  <w:sz w:val="22"/>
                  <w:szCs w:val="22"/>
                  <w:lang w:eastAsia="en-US"/>
                </w:rPr>
                <w:delText>Blijvend bewaren</w:delText>
              </w:r>
            </w:del>
          </w:p>
          <w:p w14:paraId="57EC9D33" w14:textId="59A4717C" w:rsidR="00331417" w:rsidRPr="00984AB3" w:rsidDel="00521E85" w:rsidRDefault="00331417" w:rsidP="00C13E2B">
            <w:pPr>
              <w:widowControl w:val="0"/>
              <w:autoSpaceDE w:val="0"/>
              <w:autoSpaceDN w:val="0"/>
              <w:adjustRightInd w:val="0"/>
              <w:spacing w:line="240" w:lineRule="auto"/>
              <w:contextualSpacing w:val="0"/>
              <w:rPr>
                <w:del w:id="2810" w:author="Arjan Kloosterboer" w:date="2017-09-19T15:12:00Z"/>
                <w:rFonts w:ascii="Calibri" w:hAnsi="Calibri" w:cs="Calibri"/>
                <w:color w:val="000000"/>
                <w:sz w:val="22"/>
                <w:szCs w:val="22"/>
                <w:lang w:eastAsia="en-US"/>
              </w:rPr>
            </w:pPr>
            <w:del w:id="2811" w:author="Arjan Kloosterboer" w:date="2017-09-19T15:12:00Z">
              <w:r w:rsidRPr="00984AB3" w:rsidDel="00521E85">
                <w:rPr>
                  <w:rFonts w:ascii="Calibri" w:hAnsi="Calibri" w:cs="Calibri"/>
                  <w:color w:val="000000"/>
                  <w:sz w:val="22"/>
                  <w:szCs w:val="22"/>
                  <w:lang w:eastAsia="en-US"/>
                </w:rPr>
                <w:delText>Vernietigen</w:delText>
              </w:r>
            </w:del>
          </w:p>
        </w:tc>
      </w:tr>
      <w:tr w:rsidR="00331417" w:rsidRPr="00984AB3" w:rsidDel="00521E85" w14:paraId="5B5B0C74" w14:textId="0463B415" w:rsidTr="00C13E2B">
        <w:trPr>
          <w:del w:id="2812" w:author="Arjan Kloosterboer" w:date="2017-09-19T15:12:00Z"/>
        </w:trPr>
        <w:tc>
          <w:tcPr>
            <w:tcW w:w="3330" w:type="dxa"/>
            <w:gridSpan w:val="2"/>
            <w:tcBorders>
              <w:top w:val="nil"/>
              <w:left w:val="nil"/>
              <w:bottom w:val="nil"/>
              <w:right w:val="nil"/>
            </w:tcBorders>
          </w:tcPr>
          <w:p w14:paraId="5B43CC8A" w14:textId="485CB4B8" w:rsidR="00331417" w:rsidRPr="00984AB3" w:rsidDel="00521E85" w:rsidRDefault="00331417" w:rsidP="00C13E2B">
            <w:pPr>
              <w:widowControl w:val="0"/>
              <w:autoSpaceDE w:val="0"/>
              <w:autoSpaceDN w:val="0"/>
              <w:adjustRightInd w:val="0"/>
              <w:spacing w:line="240" w:lineRule="auto"/>
              <w:contextualSpacing w:val="0"/>
              <w:rPr>
                <w:del w:id="2813" w:author="Arjan Kloosterboer" w:date="2017-09-19T15:12:00Z"/>
                <w:rFonts w:ascii="Calibri" w:hAnsi="Calibri" w:cs="Calibri"/>
                <w:color w:val="000000"/>
                <w:sz w:val="22"/>
                <w:szCs w:val="22"/>
                <w:lang w:eastAsia="en-US"/>
              </w:rPr>
            </w:pPr>
            <w:del w:id="2814" w:author="Arjan Kloosterboer" w:date="2017-09-19T15:12:00Z">
              <w:r w:rsidRPr="00984AB3" w:rsidDel="00521E85">
                <w:rPr>
                  <w:rFonts w:ascii="Calibri" w:hAnsi="Calibri" w:cs="Calibri"/>
                  <w:b/>
                  <w:bCs/>
                  <w:color w:val="000000"/>
                  <w:sz w:val="22"/>
                  <w:szCs w:val="22"/>
                  <w:lang w:eastAsia="en-US"/>
                </w:rPr>
                <w:delText>Indicatie materiële historie</w:delText>
              </w:r>
            </w:del>
          </w:p>
        </w:tc>
        <w:tc>
          <w:tcPr>
            <w:tcW w:w="6030" w:type="dxa"/>
            <w:tcBorders>
              <w:top w:val="nil"/>
              <w:left w:val="nil"/>
              <w:bottom w:val="nil"/>
              <w:right w:val="nil"/>
            </w:tcBorders>
          </w:tcPr>
          <w:p w14:paraId="530AAB50" w14:textId="278DC24C" w:rsidR="00331417" w:rsidRPr="00984AB3" w:rsidDel="00521E85" w:rsidRDefault="00331417" w:rsidP="00C13E2B">
            <w:pPr>
              <w:widowControl w:val="0"/>
              <w:autoSpaceDE w:val="0"/>
              <w:autoSpaceDN w:val="0"/>
              <w:adjustRightInd w:val="0"/>
              <w:spacing w:line="240" w:lineRule="auto"/>
              <w:contextualSpacing w:val="0"/>
              <w:rPr>
                <w:del w:id="2815" w:author="Arjan Kloosterboer" w:date="2017-09-19T15:12:00Z"/>
                <w:rFonts w:ascii="Calibri" w:hAnsi="Calibri" w:cs="Calibri"/>
                <w:color w:val="000000"/>
                <w:sz w:val="22"/>
                <w:szCs w:val="22"/>
                <w:lang w:eastAsia="en-US"/>
              </w:rPr>
            </w:pPr>
            <w:del w:id="2816" w:author="Arjan Kloosterboer" w:date="2017-09-19T15:12:00Z">
              <w:r w:rsidRPr="00984AB3" w:rsidDel="00521E85">
                <w:rPr>
                  <w:rFonts w:ascii="Calibri" w:hAnsi="Calibri" w:cs="Calibri"/>
                  <w:color w:val="000000"/>
                  <w:sz w:val="22"/>
                  <w:szCs w:val="22"/>
                  <w:lang w:eastAsia="en-US"/>
                </w:rPr>
                <w:delText>Ja</w:delText>
              </w:r>
            </w:del>
          </w:p>
        </w:tc>
      </w:tr>
      <w:tr w:rsidR="00331417" w:rsidRPr="00984AB3" w:rsidDel="00521E85" w14:paraId="112FCE26" w14:textId="1A268AC5" w:rsidTr="00C13E2B">
        <w:trPr>
          <w:del w:id="2817" w:author="Arjan Kloosterboer" w:date="2017-09-19T15:12:00Z"/>
        </w:trPr>
        <w:tc>
          <w:tcPr>
            <w:tcW w:w="3330" w:type="dxa"/>
            <w:gridSpan w:val="2"/>
            <w:tcBorders>
              <w:top w:val="nil"/>
              <w:left w:val="nil"/>
              <w:bottom w:val="nil"/>
              <w:right w:val="nil"/>
            </w:tcBorders>
          </w:tcPr>
          <w:p w14:paraId="4EF9A9AA" w14:textId="21FBE017" w:rsidR="00331417" w:rsidRPr="00984AB3" w:rsidDel="00521E85" w:rsidRDefault="00331417" w:rsidP="00C13E2B">
            <w:pPr>
              <w:widowControl w:val="0"/>
              <w:autoSpaceDE w:val="0"/>
              <w:autoSpaceDN w:val="0"/>
              <w:adjustRightInd w:val="0"/>
              <w:spacing w:line="240" w:lineRule="auto"/>
              <w:contextualSpacing w:val="0"/>
              <w:rPr>
                <w:del w:id="2818" w:author="Arjan Kloosterboer" w:date="2017-09-19T15:12:00Z"/>
                <w:rFonts w:ascii="Calibri" w:hAnsi="Calibri" w:cs="Calibri"/>
                <w:color w:val="000000"/>
                <w:sz w:val="22"/>
                <w:szCs w:val="22"/>
                <w:lang w:eastAsia="en-US"/>
              </w:rPr>
            </w:pPr>
            <w:del w:id="2819" w:author="Arjan Kloosterboer" w:date="2017-09-19T15:12:00Z">
              <w:r w:rsidRPr="00984AB3" w:rsidDel="00521E85">
                <w:rPr>
                  <w:rFonts w:ascii="Calibri" w:hAnsi="Calibri" w:cs="Calibri"/>
                  <w:b/>
                  <w:bCs/>
                  <w:color w:val="000000"/>
                  <w:sz w:val="22"/>
                  <w:szCs w:val="22"/>
                  <w:lang w:eastAsia="en-US"/>
                </w:rPr>
                <w:delText>Indicatie formele historie</w:delText>
              </w:r>
            </w:del>
          </w:p>
        </w:tc>
        <w:tc>
          <w:tcPr>
            <w:tcW w:w="6030" w:type="dxa"/>
            <w:tcBorders>
              <w:top w:val="nil"/>
              <w:left w:val="nil"/>
              <w:bottom w:val="nil"/>
              <w:right w:val="nil"/>
            </w:tcBorders>
          </w:tcPr>
          <w:p w14:paraId="5AEEAB55" w14:textId="56D08FB9" w:rsidR="00331417" w:rsidRPr="00984AB3" w:rsidDel="00521E85" w:rsidRDefault="00331417" w:rsidP="00C13E2B">
            <w:pPr>
              <w:widowControl w:val="0"/>
              <w:autoSpaceDE w:val="0"/>
              <w:autoSpaceDN w:val="0"/>
              <w:adjustRightInd w:val="0"/>
              <w:spacing w:line="240" w:lineRule="auto"/>
              <w:contextualSpacing w:val="0"/>
              <w:rPr>
                <w:del w:id="2820" w:author="Arjan Kloosterboer" w:date="2017-09-19T15:12:00Z"/>
                <w:rFonts w:ascii="Calibri" w:hAnsi="Calibri" w:cs="Calibri"/>
                <w:color w:val="000000"/>
                <w:sz w:val="22"/>
                <w:szCs w:val="22"/>
                <w:lang w:eastAsia="en-US"/>
              </w:rPr>
            </w:pPr>
            <w:del w:id="2821" w:author="Arjan Kloosterboer" w:date="2017-09-19T15:12:00Z">
              <w:r w:rsidRPr="00984AB3" w:rsidDel="00521E85">
                <w:rPr>
                  <w:rFonts w:ascii="Calibri" w:hAnsi="Calibri" w:cs="Calibri"/>
                  <w:color w:val="000000"/>
                  <w:sz w:val="22"/>
                  <w:szCs w:val="22"/>
                  <w:lang w:eastAsia="en-US"/>
                </w:rPr>
                <w:delText>Nee</w:delText>
              </w:r>
            </w:del>
          </w:p>
        </w:tc>
      </w:tr>
      <w:tr w:rsidR="00987EE5" w:rsidRPr="00984AB3" w:rsidDel="00521E85" w14:paraId="0BE9AA60" w14:textId="56C95538" w:rsidTr="00C13E2B">
        <w:trPr>
          <w:del w:id="2822" w:author="Arjan Kloosterboer" w:date="2017-09-19T15:12:00Z"/>
        </w:trPr>
        <w:tc>
          <w:tcPr>
            <w:tcW w:w="3330" w:type="dxa"/>
            <w:gridSpan w:val="2"/>
            <w:tcBorders>
              <w:top w:val="nil"/>
              <w:left w:val="nil"/>
              <w:bottom w:val="nil"/>
              <w:right w:val="nil"/>
            </w:tcBorders>
          </w:tcPr>
          <w:p w14:paraId="72043B5A" w14:textId="3152B769" w:rsidR="00987EE5" w:rsidRPr="00984AB3" w:rsidDel="00521E85" w:rsidRDefault="00987EE5" w:rsidP="00C13E2B">
            <w:pPr>
              <w:widowControl w:val="0"/>
              <w:autoSpaceDE w:val="0"/>
              <w:autoSpaceDN w:val="0"/>
              <w:adjustRightInd w:val="0"/>
              <w:spacing w:line="240" w:lineRule="auto"/>
              <w:contextualSpacing w:val="0"/>
              <w:rPr>
                <w:del w:id="2823" w:author="Arjan Kloosterboer" w:date="2017-09-19T15:12:00Z"/>
                <w:rFonts w:ascii="Calibri" w:hAnsi="Calibri" w:cs="Calibri"/>
                <w:b/>
                <w:bCs/>
                <w:color w:val="000000"/>
                <w:sz w:val="22"/>
                <w:szCs w:val="22"/>
                <w:lang w:eastAsia="en-US"/>
              </w:rPr>
            </w:pPr>
            <w:del w:id="2824" w:author="Arjan Kloosterboer" w:date="2017-09-19T15:12:00Z">
              <w:r w:rsidRPr="00BE10FF" w:rsidDel="00521E85">
                <w:rPr>
                  <w:rFonts w:ascii="Calibri" w:hAnsi="Calibri" w:cs="Arial"/>
                  <w:b/>
                  <w:color w:val="000000"/>
                  <w:sz w:val="22"/>
                  <w:szCs w:val="24"/>
                  <w:lang w:eastAsia="en-US"/>
                </w:rPr>
                <w:delText>Aanduiding gebeurtenis</w:delText>
              </w:r>
            </w:del>
          </w:p>
        </w:tc>
        <w:tc>
          <w:tcPr>
            <w:tcW w:w="6030" w:type="dxa"/>
            <w:tcBorders>
              <w:top w:val="nil"/>
              <w:left w:val="nil"/>
              <w:bottom w:val="nil"/>
              <w:right w:val="nil"/>
            </w:tcBorders>
          </w:tcPr>
          <w:p w14:paraId="2765EAB3" w14:textId="02CB92BF" w:rsidR="00987EE5" w:rsidRPr="00984AB3" w:rsidDel="00521E85" w:rsidRDefault="00987EE5" w:rsidP="00C13E2B">
            <w:pPr>
              <w:widowControl w:val="0"/>
              <w:autoSpaceDE w:val="0"/>
              <w:autoSpaceDN w:val="0"/>
              <w:adjustRightInd w:val="0"/>
              <w:spacing w:line="240" w:lineRule="auto"/>
              <w:contextualSpacing w:val="0"/>
              <w:rPr>
                <w:del w:id="2825" w:author="Arjan Kloosterboer" w:date="2017-09-19T15:12:00Z"/>
                <w:rFonts w:ascii="Calibri" w:hAnsi="Calibri" w:cs="Calibri"/>
                <w:color w:val="000000"/>
                <w:sz w:val="22"/>
                <w:szCs w:val="22"/>
                <w:lang w:eastAsia="en-US"/>
              </w:rPr>
            </w:pPr>
            <w:del w:id="2826" w:author="Arjan Kloosterboer" w:date="2017-09-19T15:12:00Z">
              <w:r w:rsidRPr="00BE10FF" w:rsidDel="00521E85">
                <w:rPr>
                  <w:rFonts w:ascii="Calibri" w:hAnsi="Calibri" w:cs="Arial"/>
                  <w:color w:val="0F0F0F"/>
                  <w:sz w:val="22"/>
                  <w:szCs w:val="24"/>
                  <w:lang w:eastAsia="en-US"/>
                </w:rPr>
                <w:delText>Nee</w:delText>
              </w:r>
            </w:del>
          </w:p>
        </w:tc>
      </w:tr>
      <w:tr w:rsidR="00331417" w:rsidRPr="00984AB3" w:rsidDel="00521E85" w14:paraId="657249C5" w14:textId="6CF4BF64" w:rsidTr="00C13E2B">
        <w:trPr>
          <w:del w:id="2827" w:author="Arjan Kloosterboer" w:date="2017-09-19T15:12:00Z"/>
        </w:trPr>
        <w:tc>
          <w:tcPr>
            <w:tcW w:w="3330" w:type="dxa"/>
            <w:gridSpan w:val="2"/>
            <w:tcBorders>
              <w:top w:val="nil"/>
              <w:left w:val="nil"/>
              <w:bottom w:val="nil"/>
              <w:right w:val="nil"/>
            </w:tcBorders>
          </w:tcPr>
          <w:p w14:paraId="1E39D415" w14:textId="71DA3787" w:rsidR="00331417" w:rsidRPr="00984AB3" w:rsidDel="00521E85" w:rsidRDefault="00331417" w:rsidP="00C13E2B">
            <w:pPr>
              <w:widowControl w:val="0"/>
              <w:autoSpaceDE w:val="0"/>
              <w:autoSpaceDN w:val="0"/>
              <w:adjustRightInd w:val="0"/>
              <w:spacing w:line="240" w:lineRule="auto"/>
              <w:contextualSpacing w:val="0"/>
              <w:rPr>
                <w:del w:id="2828" w:author="Arjan Kloosterboer" w:date="2017-09-19T15:12:00Z"/>
                <w:rFonts w:ascii="Calibri" w:hAnsi="Calibri" w:cs="Calibri"/>
                <w:color w:val="000000"/>
                <w:sz w:val="22"/>
                <w:szCs w:val="22"/>
                <w:lang w:eastAsia="en-US"/>
              </w:rPr>
            </w:pPr>
            <w:del w:id="2829" w:author="Arjan Kloosterboer" w:date="2017-09-19T15:12:00Z">
              <w:r w:rsidRPr="00984AB3" w:rsidDel="00521E85">
                <w:rPr>
                  <w:rFonts w:ascii="Calibri" w:hAnsi="Calibri" w:cs="Calibri"/>
                  <w:b/>
                  <w:bCs/>
                  <w:color w:val="000000"/>
                  <w:sz w:val="22"/>
                  <w:szCs w:val="22"/>
                  <w:lang w:eastAsia="en-US"/>
                </w:rPr>
                <w:delText>Aanduiding brondocument</w:delText>
              </w:r>
            </w:del>
          </w:p>
        </w:tc>
        <w:tc>
          <w:tcPr>
            <w:tcW w:w="6030" w:type="dxa"/>
            <w:tcBorders>
              <w:top w:val="nil"/>
              <w:left w:val="nil"/>
              <w:bottom w:val="nil"/>
              <w:right w:val="nil"/>
            </w:tcBorders>
          </w:tcPr>
          <w:p w14:paraId="2B89EDBE" w14:textId="5B9136EB" w:rsidR="00331417" w:rsidRPr="00984AB3" w:rsidDel="00521E85" w:rsidRDefault="00331417" w:rsidP="00C13E2B">
            <w:pPr>
              <w:widowControl w:val="0"/>
              <w:autoSpaceDE w:val="0"/>
              <w:autoSpaceDN w:val="0"/>
              <w:adjustRightInd w:val="0"/>
              <w:spacing w:line="240" w:lineRule="auto"/>
              <w:contextualSpacing w:val="0"/>
              <w:rPr>
                <w:del w:id="2830" w:author="Arjan Kloosterboer" w:date="2017-09-19T15:12:00Z"/>
                <w:rFonts w:ascii="Calibri" w:hAnsi="Calibri" w:cs="Calibri"/>
                <w:color w:val="000000"/>
                <w:sz w:val="22"/>
                <w:szCs w:val="22"/>
                <w:lang w:eastAsia="en-US"/>
              </w:rPr>
            </w:pPr>
          </w:p>
        </w:tc>
      </w:tr>
      <w:tr w:rsidR="00331417" w:rsidRPr="00984AB3" w:rsidDel="00521E85" w14:paraId="1C3272CF" w14:textId="0C989F46" w:rsidTr="00C13E2B">
        <w:trPr>
          <w:del w:id="2831" w:author="Arjan Kloosterboer" w:date="2017-09-19T15:12:00Z"/>
        </w:trPr>
        <w:tc>
          <w:tcPr>
            <w:tcW w:w="3330" w:type="dxa"/>
            <w:gridSpan w:val="2"/>
            <w:tcBorders>
              <w:top w:val="nil"/>
              <w:left w:val="nil"/>
              <w:bottom w:val="nil"/>
              <w:right w:val="nil"/>
            </w:tcBorders>
          </w:tcPr>
          <w:p w14:paraId="6C84E9CC" w14:textId="5A0054CE" w:rsidR="00331417" w:rsidRPr="00984AB3" w:rsidDel="00521E85" w:rsidRDefault="00331417" w:rsidP="00C13E2B">
            <w:pPr>
              <w:widowControl w:val="0"/>
              <w:autoSpaceDE w:val="0"/>
              <w:autoSpaceDN w:val="0"/>
              <w:adjustRightInd w:val="0"/>
              <w:spacing w:line="240" w:lineRule="auto"/>
              <w:contextualSpacing w:val="0"/>
              <w:rPr>
                <w:del w:id="2832" w:author="Arjan Kloosterboer" w:date="2017-09-19T15:12:00Z"/>
                <w:rFonts w:ascii="Calibri" w:hAnsi="Calibri" w:cs="Calibri"/>
                <w:color w:val="000000"/>
                <w:sz w:val="22"/>
                <w:szCs w:val="22"/>
                <w:lang w:eastAsia="en-US"/>
              </w:rPr>
            </w:pPr>
            <w:del w:id="2833" w:author="Arjan Kloosterboer" w:date="2017-09-19T15:12:00Z">
              <w:r w:rsidRPr="00984AB3" w:rsidDel="00521E85">
                <w:rPr>
                  <w:rFonts w:ascii="Calibri" w:hAnsi="Calibri" w:cs="Calibri"/>
                  <w:b/>
                  <w:bCs/>
                  <w:color w:val="000000"/>
                  <w:sz w:val="22"/>
                  <w:szCs w:val="22"/>
                  <w:lang w:eastAsia="en-US"/>
                </w:rPr>
                <w:delText>Indicatie in onderzoek</w:delText>
              </w:r>
            </w:del>
          </w:p>
        </w:tc>
        <w:tc>
          <w:tcPr>
            <w:tcW w:w="6030" w:type="dxa"/>
            <w:tcBorders>
              <w:top w:val="nil"/>
              <w:left w:val="nil"/>
              <w:bottom w:val="nil"/>
              <w:right w:val="nil"/>
            </w:tcBorders>
          </w:tcPr>
          <w:p w14:paraId="420A3224" w14:textId="59C24331" w:rsidR="00331417" w:rsidRPr="00984AB3" w:rsidDel="00521E85" w:rsidRDefault="00331417" w:rsidP="00C13E2B">
            <w:pPr>
              <w:widowControl w:val="0"/>
              <w:autoSpaceDE w:val="0"/>
              <w:autoSpaceDN w:val="0"/>
              <w:adjustRightInd w:val="0"/>
              <w:spacing w:line="240" w:lineRule="auto"/>
              <w:contextualSpacing w:val="0"/>
              <w:rPr>
                <w:del w:id="2834" w:author="Arjan Kloosterboer" w:date="2017-09-19T15:12:00Z"/>
                <w:rFonts w:ascii="Calibri" w:hAnsi="Calibri" w:cs="Calibri"/>
                <w:color w:val="000000"/>
                <w:sz w:val="22"/>
                <w:szCs w:val="22"/>
                <w:lang w:eastAsia="en-US"/>
              </w:rPr>
            </w:pPr>
            <w:del w:id="2835"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762B3AF4" w14:textId="6013EA06" w:rsidTr="00C13E2B">
        <w:trPr>
          <w:del w:id="2836" w:author="Arjan Kloosterboer" w:date="2017-09-19T15:12:00Z"/>
        </w:trPr>
        <w:tc>
          <w:tcPr>
            <w:tcW w:w="3330" w:type="dxa"/>
            <w:gridSpan w:val="2"/>
            <w:tcBorders>
              <w:top w:val="nil"/>
              <w:left w:val="nil"/>
              <w:bottom w:val="nil"/>
              <w:right w:val="nil"/>
            </w:tcBorders>
          </w:tcPr>
          <w:p w14:paraId="566B3FF9" w14:textId="13E5D49F" w:rsidR="00331417" w:rsidRPr="00984AB3" w:rsidDel="00521E85" w:rsidRDefault="00331417" w:rsidP="00C13E2B">
            <w:pPr>
              <w:widowControl w:val="0"/>
              <w:autoSpaceDE w:val="0"/>
              <w:autoSpaceDN w:val="0"/>
              <w:adjustRightInd w:val="0"/>
              <w:spacing w:line="240" w:lineRule="auto"/>
              <w:contextualSpacing w:val="0"/>
              <w:rPr>
                <w:del w:id="2837" w:author="Arjan Kloosterboer" w:date="2017-09-19T15:12:00Z"/>
                <w:rFonts w:ascii="Calibri" w:hAnsi="Calibri" w:cs="Calibri"/>
                <w:color w:val="000000"/>
                <w:sz w:val="22"/>
                <w:szCs w:val="22"/>
                <w:lang w:eastAsia="en-US"/>
              </w:rPr>
            </w:pPr>
            <w:del w:id="2838" w:author="Arjan Kloosterboer" w:date="2017-09-19T15:12:00Z">
              <w:r w:rsidRPr="00984AB3" w:rsidDel="00521E85">
                <w:rPr>
                  <w:rFonts w:ascii="Calibri" w:hAnsi="Calibri" w:cs="Calibri"/>
                  <w:b/>
                  <w:bCs/>
                  <w:color w:val="000000"/>
                  <w:sz w:val="22"/>
                  <w:szCs w:val="22"/>
                  <w:lang w:eastAsia="en-US"/>
                </w:rPr>
                <w:delText>Aanduiding strijdigheid/nietigheid</w:delText>
              </w:r>
            </w:del>
          </w:p>
        </w:tc>
        <w:tc>
          <w:tcPr>
            <w:tcW w:w="6030" w:type="dxa"/>
            <w:tcBorders>
              <w:top w:val="nil"/>
              <w:left w:val="nil"/>
              <w:bottom w:val="nil"/>
              <w:right w:val="nil"/>
            </w:tcBorders>
          </w:tcPr>
          <w:p w14:paraId="6B8205F3" w14:textId="731AA409" w:rsidR="00331417" w:rsidRPr="00984AB3" w:rsidDel="00521E85" w:rsidRDefault="00331417" w:rsidP="00C13E2B">
            <w:pPr>
              <w:widowControl w:val="0"/>
              <w:autoSpaceDE w:val="0"/>
              <w:autoSpaceDN w:val="0"/>
              <w:adjustRightInd w:val="0"/>
              <w:spacing w:line="240" w:lineRule="auto"/>
              <w:contextualSpacing w:val="0"/>
              <w:rPr>
                <w:del w:id="2839" w:author="Arjan Kloosterboer" w:date="2017-09-19T15:12:00Z"/>
                <w:rFonts w:ascii="Calibri" w:hAnsi="Calibri" w:cs="Calibri"/>
                <w:color w:val="000000"/>
                <w:sz w:val="22"/>
                <w:szCs w:val="22"/>
                <w:lang w:eastAsia="en-US"/>
              </w:rPr>
            </w:pPr>
            <w:del w:id="2840" w:author="Arjan Kloosterboer" w:date="2017-09-19T15:12:00Z">
              <w:r w:rsidRPr="00984AB3" w:rsidDel="00521E85">
                <w:rPr>
                  <w:rFonts w:ascii="Calibri" w:hAnsi="Calibri" w:cs="Calibri"/>
                  <w:color w:val="000000"/>
                  <w:sz w:val="22"/>
                  <w:szCs w:val="22"/>
                  <w:lang w:eastAsia="en-US"/>
                </w:rPr>
                <w:delText>Nee</w:delText>
              </w:r>
            </w:del>
          </w:p>
        </w:tc>
      </w:tr>
      <w:tr w:rsidR="00331417" w:rsidRPr="00984AB3" w:rsidDel="00521E85" w14:paraId="1ECB2B88" w14:textId="1C984FDB" w:rsidTr="00C13E2B">
        <w:trPr>
          <w:del w:id="2841" w:author="Arjan Kloosterboer" w:date="2017-09-19T15:12:00Z"/>
        </w:trPr>
        <w:tc>
          <w:tcPr>
            <w:tcW w:w="3330" w:type="dxa"/>
            <w:gridSpan w:val="2"/>
            <w:tcBorders>
              <w:top w:val="nil"/>
              <w:left w:val="nil"/>
              <w:bottom w:val="nil"/>
              <w:right w:val="nil"/>
            </w:tcBorders>
          </w:tcPr>
          <w:p w14:paraId="73819042" w14:textId="356F2EC7" w:rsidR="00331417" w:rsidRPr="00984AB3" w:rsidDel="00521E85" w:rsidRDefault="00331417" w:rsidP="00C13E2B">
            <w:pPr>
              <w:widowControl w:val="0"/>
              <w:autoSpaceDE w:val="0"/>
              <w:autoSpaceDN w:val="0"/>
              <w:adjustRightInd w:val="0"/>
              <w:spacing w:line="240" w:lineRule="auto"/>
              <w:contextualSpacing w:val="0"/>
              <w:rPr>
                <w:del w:id="2842" w:author="Arjan Kloosterboer" w:date="2017-09-19T15:12:00Z"/>
                <w:rFonts w:ascii="Calibri" w:hAnsi="Calibri" w:cs="Calibri"/>
                <w:color w:val="000000"/>
                <w:sz w:val="22"/>
                <w:szCs w:val="22"/>
                <w:lang w:eastAsia="en-US"/>
              </w:rPr>
            </w:pPr>
            <w:del w:id="2843" w:author="Arjan Kloosterboer" w:date="2017-09-19T15:12:00Z">
              <w:r w:rsidRPr="00984AB3" w:rsidDel="00521E85">
                <w:rPr>
                  <w:rFonts w:ascii="Calibri" w:hAnsi="Calibri" w:cs="Calibri"/>
                  <w:b/>
                  <w:bCs/>
                  <w:color w:val="000000"/>
                  <w:sz w:val="22"/>
                  <w:szCs w:val="22"/>
                  <w:lang w:eastAsia="en-US"/>
                </w:rPr>
                <w:delText>Indicatie kardinaliteit</w:delText>
              </w:r>
            </w:del>
          </w:p>
        </w:tc>
        <w:tc>
          <w:tcPr>
            <w:tcW w:w="6030" w:type="dxa"/>
            <w:tcBorders>
              <w:top w:val="nil"/>
              <w:left w:val="nil"/>
              <w:bottom w:val="nil"/>
              <w:right w:val="nil"/>
            </w:tcBorders>
          </w:tcPr>
          <w:p w14:paraId="4C882A4A" w14:textId="6A5C9ED3" w:rsidR="00331417" w:rsidRPr="00984AB3" w:rsidDel="00521E85" w:rsidRDefault="00331417" w:rsidP="00C13E2B">
            <w:pPr>
              <w:widowControl w:val="0"/>
              <w:autoSpaceDE w:val="0"/>
              <w:autoSpaceDN w:val="0"/>
              <w:adjustRightInd w:val="0"/>
              <w:spacing w:line="240" w:lineRule="auto"/>
              <w:contextualSpacing w:val="0"/>
              <w:rPr>
                <w:del w:id="2844" w:author="Arjan Kloosterboer" w:date="2017-09-19T15:12:00Z"/>
                <w:rFonts w:ascii="Calibri" w:hAnsi="Calibri" w:cs="Calibri"/>
                <w:color w:val="000000"/>
                <w:sz w:val="22"/>
                <w:szCs w:val="22"/>
                <w:lang w:eastAsia="en-US"/>
              </w:rPr>
            </w:pPr>
            <w:del w:id="2845" w:author="Arjan Kloosterboer" w:date="2017-09-19T15:12:00Z">
              <w:r w:rsidRPr="00984AB3" w:rsidDel="00521E85">
                <w:rPr>
                  <w:rFonts w:ascii="Calibri" w:hAnsi="Calibri" w:cs="Calibri"/>
                  <w:color w:val="000000"/>
                  <w:sz w:val="22"/>
                  <w:szCs w:val="22"/>
                  <w:lang w:eastAsia="en-US"/>
                </w:rPr>
                <w:delText xml:space="preserve"> - </w:delText>
              </w:r>
              <w:r w:rsidR="006945D7" w:rsidRPr="00984AB3" w:rsidDel="00521E85">
                <w:rPr>
                  <w:rFonts w:ascii="Calibri" w:hAnsi="Calibri" w:cs="Calibri"/>
                  <w:color w:val="000000"/>
                  <w:sz w:val="22"/>
                  <w:szCs w:val="22"/>
                  <w:lang w:eastAsia="en-US"/>
                </w:rPr>
                <w:fldChar w:fldCharType="begin" w:fldLock="1"/>
              </w:r>
              <w:r w:rsidRPr="00984AB3" w:rsidDel="00521E85">
                <w:rPr>
                  <w:rFonts w:ascii="Calibri" w:hAnsi="Calibri" w:cs="Calibri"/>
                  <w:color w:val="000000"/>
                  <w:sz w:val="22"/>
                  <w:szCs w:val="22"/>
                  <w:lang w:eastAsia="en-US"/>
                </w:rPr>
                <w:delInstrText>MERGEFIELD Att.UpperBound</w:delInstrText>
              </w:r>
              <w:r w:rsidR="006945D7" w:rsidRPr="00984AB3" w:rsidDel="00521E85">
                <w:rPr>
                  <w:rFonts w:ascii="Calibri" w:hAnsi="Calibri" w:cs="Calibri"/>
                  <w:color w:val="000000"/>
                  <w:sz w:val="22"/>
                  <w:szCs w:val="22"/>
                  <w:lang w:eastAsia="en-US"/>
                </w:rPr>
                <w:fldChar w:fldCharType="separate"/>
              </w:r>
              <w:r w:rsidRPr="00984AB3" w:rsidDel="00521E85">
                <w:rPr>
                  <w:rFonts w:ascii="Calibri" w:hAnsi="Calibri" w:cs="Calibri"/>
                  <w:color w:val="000000"/>
                  <w:sz w:val="22"/>
                  <w:szCs w:val="22"/>
                  <w:lang w:eastAsia="en-US"/>
                </w:rPr>
                <w:delText>1</w:delText>
              </w:r>
              <w:r w:rsidR="006945D7" w:rsidRPr="00984AB3" w:rsidDel="00521E85">
                <w:rPr>
                  <w:rFonts w:ascii="Calibri" w:hAnsi="Calibri" w:cs="Calibri"/>
                  <w:color w:val="000000"/>
                  <w:sz w:val="22"/>
                  <w:szCs w:val="22"/>
                  <w:lang w:eastAsia="en-US"/>
                </w:rPr>
                <w:fldChar w:fldCharType="end"/>
              </w:r>
            </w:del>
          </w:p>
        </w:tc>
      </w:tr>
      <w:tr w:rsidR="00331417" w:rsidRPr="00984AB3" w:rsidDel="00521E85" w14:paraId="6DA2ADD2" w14:textId="1EDB6583" w:rsidTr="00C13E2B">
        <w:trPr>
          <w:del w:id="2846" w:author="Arjan Kloosterboer" w:date="2017-09-19T15:12:00Z"/>
        </w:trPr>
        <w:tc>
          <w:tcPr>
            <w:tcW w:w="3330" w:type="dxa"/>
            <w:gridSpan w:val="2"/>
            <w:tcBorders>
              <w:top w:val="nil"/>
              <w:left w:val="nil"/>
              <w:bottom w:val="nil"/>
              <w:right w:val="nil"/>
            </w:tcBorders>
          </w:tcPr>
          <w:p w14:paraId="7351C14B" w14:textId="13C87CBD" w:rsidR="00331417" w:rsidRPr="00984AB3" w:rsidDel="00521E85" w:rsidRDefault="00331417" w:rsidP="00C13E2B">
            <w:pPr>
              <w:widowControl w:val="0"/>
              <w:autoSpaceDE w:val="0"/>
              <w:autoSpaceDN w:val="0"/>
              <w:adjustRightInd w:val="0"/>
              <w:spacing w:line="240" w:lineRule="auto"/>
              <w:contextualSpacing w:val="0"/>
              <w:rPr>
                <w:del w:id="2847" w:author="Arjan Kloosterboer" w:date="2017-09-19T15:12:00Z"/>
                <w:rFonts w:ascii="Calibri" w:hAnsi="Calibri" w:cs="Calibri"/>
                <w:color w:val="000000"/>
                <w:sz w:val="22"/>
                <w:szCs w:val="22"/>
                <w:lang w:eastAsia="en-US"/>
              </w:rPr>
            </w:pPr>
            <w:del w:id="2848" w:author="Arjan Kloosterboer" w:date="2017-09-19T15:12:00Z">
              <w:r w:rsidRPr="00984AB3" w:rsidDel="00521E85">
                <w:rPr>
                  <w:rFonts w:ascii="Calibri" w:hAnsi="Calibri" w:cs="Calibri"/>
                  <w:b/>
                  <w:bCs/>
                  <w:color w:val="000000"/>
                  <w:sz w:val="22"/>
                  <w:szCs w:val="22"/>
                  <w:lang w:eastAsia="en-US"/>
                </w:rPr>
                <w:delText>Indicatie authentiek</w:delText>
              </w:r>
            </w:del>
          </w:p>
        </w:tc>
        <w:tc>
          <w:tcPr>
            <w:tcW w:w="6030" w:type="dxa"/>
            <w:tcBorders>
              <w:top w:val="nil"/>
              <w:left w:val="nil"/>
              <w:bottom w:val="nil"/>
              <w:right w:val="nil"/>
            </w:tcBorders>
          </w:tcPr>
          <w:p w14:paraId="22713FA0" w14:textId="0D660BB2" w:rsidR="00331417" w:rsidRPr="00984AB3" w:rsidDel="00521E85" w:rsidRDefault="00331417" w:rsidP="00C13E2B">
            <w:pPr>
              <w:widowControl w:val="0"/>
              <w:autoSpaceDE w:val="0"/>
              <w:autoSpaceDN w:val="0"/>
              <w:adjustRightInd w:val="0"/>
              <w:spacing w:line="240" w:lineRule="auto"/>
              <w:contextualSpacing w:val="0"/>
              <w:rPr>
                <w:del w:id="2849" w:author="Arjan Kloosterboer" w:date="2017-09-19T15:12:00Z"/>
                <w:rFonts w:ascii="Calibri" w:hAnsi="Calibri" w:cs="Calibri"/>
                <w:color w:val="000000"/>
                <w:sz w:val="22"/>
                <w:szCs w:val="22"/>
                <w:lang w:eastAsia="en-US"/>
              </w:rPr>
            </w:pPr>
            <w:del w:id="2850" w:author="Arjan Kloosterboer" w:date="2017-09-19T15:12:00Z">
              <w:r w:rsidRPr="00984AB3" w:rsidDel="00521E85">
                <w:rPr>
                  <w:rFonts w:ascii="Calibri" w:hAnsi="Calibri" w:cs="Calibri"/>
                  <w:color w:val="000000"/>
                  <w:sz w:val="22"/>
                  <w:szCs w:val="22"/>
                  <w:lang w:eastAsia="en-US"/>
                </w:rPr>
                <w:delText>Gemeentelijk kerngegeven</w:delText>
              </w:r>
            </w:del>
          </w:p>
        </w:tc>
      </w:tr>
      <w:tr w:rsidR="00331417" w:rsidRPr="00984AB3" w:rsidDel="00521E85" w14:paraId="68828DAF" w14:textId="1E9BF975" w:rsidTr="00C13E2B">
        <w:trPr>
          <w:del w:id="2851" w:author="Arjan Kloosterboer" w:date="2017-09-19T15:12:00Z"/>
        </w:trPr>
        <w:tc>
          <w:tcPr>
            <w:tcW w:w="3330" w:type="dxa"/>
            <w:gridSpan w:val="2"/>
            <w:tcBorders>
              <w:top w:val="nil"/>
              <w:left w:val="nil"/>
              <w:bottom w:val="nil"/>
              <w:right w:val="nil"/>
            </w:tcBorders>
          </w:tcPr>
          <w:p w14:paraId="14F3432F" w14:textId="61D20EC1" w:rsidR="00331417" w:rsidRPr="00984AB3" w:rsidDel="00521E85" w:rsidRDefault="00331417" w:rsidP="00C13E2B">
            <w:pPr>
              <w:widowControl w:val="0"/>
              <w:autoSpaceDE w:val="0"/>
              <w:autoSpaceDN w:val="0"/>
              <w:adjustRightInd w:val="0"/>
              <w:spacing w:line="240" w:lineRule="auto"/>
              <w:contextualSpacing w:val="0"/>
              <w:rPr>
                <w:del w:id="2852" w:author="Arjan Kloosterboer" w:date="2017-09-19T15:12:00Z"/>
                <w:rFonts w:ascii="Calibri" w:hAnsi="Calibri" w:cs="Calibri"/>
                <w:b/>
                <w:bCs/>
                <w:color w:val="000000"/>
                <w:sz w:val="22"/>
                <w:szCs w:val="22"/>
                <w:lang w:eastAsia="en-US"/>
              </w:rPr>
            </w:pPr>
            <w:del w:id="2853" w:author="Arjan Kloosterboer" w:date="2017-09-19T15:12:00Z">
              <w:r w:rsidRPr="00984AB3" w:rsidDel="00521E85">
                <w:rPr>
                  <w:rFonts w:ascii="Calibri" w:hAnsi="Calibri" w:cs="Calibri"/>
                  <w:b/>
                  <w:bCs/>
                  <w:color w:val="000000"/>
                  <w:sz w:val="22"/>
                  <w:szCs w:val="22"/>
                  <w:lang w:eastAsia="en-US"/>
                </w:rPr>
                <w:delText xml:space="preserve">Regels </w:delText>
              </w:r>
            </w:del>
          </w:p>
        </w:tc>
        <w:tc>
          <w:tcPr>
            <w:tcW w:w="6030" w:type="dxa"/>
            <w:tcBorders>
              <w:top w:val="nil"/>
              <w:left w:val="nil"/>
              <w:bottom w:val="nil"/>
              <w:right w:val="nil"/>
            </w:tcBorders>
          </w:tcPr>
          <w:p w14:paraId="53651925" w14:textId="05CCD88B" w:rsidR="00331417" w:rsidRPr="00984AB3" w:rsidDel="00521E85" w:rsidRDefault="00331417" w:rsidP="00C13E2B">
            <w:pPr>
              <w:widowControl w:val="0"/>
              <w:autoSpaceDE w:val="0"/>
              <w:autoSpaceDN w:val="0"/>
              <w:adjustRightInd w:val="0"/>
              <w:spacing w:line="240" w:lineRule="auto"/>
              <w:contextualSpacing w:val="0"/>
              <w:rPr>
                <w:del w:id="2854" w:author="Arjan Kloosterboer" w:date="2017-09-19T15:12:00Z"/>
                <w:rFonts w:ascii="Calibri" w:hAnsi="Calibri" w:cs="Calibri"/>
                <w:color w:val="000000"/>
                <w:sz w:val="22"/>
                <w:szCs w:val="22"/>
                <w:lang w:eastAsia="en-US"/>
              </w:rPr>
            </w:pPr>
            <w:del w:id="2855" w:author="Arjan Kloosterboer" w:date="2017-09-19T15:12:00Z">
              <w:r w:rsidRPr="00984AB3" w:rsidDel="00521E85">
                <w:rPr>
                  <w:rFonts w:ascii="Calibri" w:hAnsi="Calibri" w:cs="Calibri"/>
                  <w:color w:val="000000"/>
                  <w:sz w:val="22"/>
                  <w:szCs w:val="22"/>
                  <w:lang w:eastAsia="en-US"/>
                </w:rPr>
                <w:delText>De attribuutsoort verandert alleen van waarde (materiële historie) op een datum die gelijk is aan een Versiedatum van het gerelateerde zaaktype.</w:delText>
              </w:r>
            </w:del>
          </w:p>
        </w:tc>
      </w:tr>
      <w:tr w:rsidR="00331417" w:rsidRPr="00984AB3" w:rsidDel="00521E85" w14:paraId="6D82D916" w14:textId="567F81D2" w:rsidTr="00C13E2B">
        <w:trPr>
          <w:del w:id="2856" w:author="Arjan Kloosterboer" w:date="2017-09-19T15:12:00Z"/>
        </w:trPr>
        <w:tc>
          <w:tcPr>
            <w:tcW w:w="9360" w:type="dxa"/>
            <w:gridSpan w:val="3"/>
            <w:tcBorders>
              <w:top w:val="nil"/>
              <w:left w:val="nil"/>
              <w:bottom w:val="nil"/>
              <w:right w:val="nil"/>
            </w:tcBorders>
          </w:tcPr>
          <w:p w14:paraId="73826C54" w14:textId="68245FE3" w:rsidR="00331417" w:rsidRPr="00984AB3" w:rsidDel="00521E85" w:rsidRDefault="00331417" w:rsidP="00C13E2B">
            <w:pPr>
              <w:widowControl w:val="0"/>
              <w:autoSpaceDE w:val="0"/>
              <w:autoSpaceDN w:val="0"/>
              <w:adjustRightInd w:val="0"/>
              <w:spacing w:line="240" w:lineRule="auto"/>
              <w:contextualSpacing w:val="0"/>
              <w:rPr>
                <w:del w:id="2857" w:author="Arjan Kloosterboer" w:date="2017-09-19T15:12:00Z"/>
                <w:rFonts w:ascii="Calibri" w:hAnsi="Calibri" w:cs="Calibri"/>
                <w:color w:val="0F0F0F"/>
                <w:sz w:val="22"/>
                <w:szCs w:val="22"/>
                <w:lang w:eastAsia="en-US"/>
              </w:rPr>
            </w:pPr>
            <w:del w:id="2858" w:author="Arjan Kloosterboer" w:date="2017-09-19T15:12:00Z">
              <w:r w:rsidRPr="00984AB3" w:rsidDel="00521E85">
                <w:rPr>
                  <w:rFonts w:ascii="Calibri" w:hAnsi="Calibri" w:cs="Calibri"/>
                  <w:b/>
                  <w:bCs/>
                  <w:color w:val="0F0F0F"/>
                  <w:sz w:val="22"/>
                  <w:szCs w:val="22"/>
                  <w:lang w:eastAsia="en-US"/>
                </w:rPr>
                <w:delText>Toelichting</w:delText>
              </w:r>
            </w:del>
          </w:p>
        </w:tc>
      </w:tr>
      <w:tr w:rsidR="00331417" w:rsidRPr="00984AB3" w:rsidDel="00521E85" w14:paraId="3F984B2C" w14:textId="0A2B0E96" w:rsidTr="00C13E2B">
        <w:trPr>
          <w:del w:id="2859" w:author="Arjan Kloosterboer" w:date="2017-09-19T15:12:00Z"/>
        </w:trPr>
        <w:tc>
          <w:tcPr>
            <w:tcW w:w="450" w:type="dxa"/>
            <w:tcBorders>
              <w:top w:val="nil"/>
              <w:left w:val="nil"/>
              <w:bottom w:val="nil"/>
              <w:right w:val="nil"/>
            </w:tcBorders>
          </w:tcPr>
          <w:p w14:paraId="4FCF0386" w14:textId="74A446E1" w:rsidR="00331417" w:rsidRPr="00984AB3" w:rsidDel="00521E85" w:rsidRDefault="00331417" w:rsidP="00C13E2B">
            <w:pPr>
              <w:widowControl w:val="0"/>
              <w:autoSpaceDE w:val="0"/>
              <w:autoSpaceDN w:val="0"/>
              <w:adjustRightInd w:val="0"/>
              <w:spacing w:line="240" w:lineRule="auto"/>
              <w:contextualSpacing w:val="0"/>
              <w:rPr>
                <w:del w:id="2860" w:author="Arjan Kloosterboer" w:date="2017-09-19T15:12:00Z"/>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3C7001F" w14:textId="7D590A32" w:rsidR="00331417" w:rsidRPr="00984AB3" w:rsidDel="00521E85" w:rsidRDefault="00331417" w:rsidP="00C13E2B">
            <w:pPr>
              <w:widowControl w:val="0"/>
              <w:autoSpaceDE w:val="0"/>
              <w:autoSpaceDN w:val="0"/>
              <w:adjustRightInd w:val="0"/>
              <w:spacing w:line="240" w:lineRule="auto"/>
              <w:contextualSpacing w:val="0"/>
              <w:rPr>
                <w:del w:id="2861" w:author="Arjan Kloosterboer" w:date="2017-09-19T15:12:00Z"/>
                <w:rFonts w:ascii="Calibri" w:hAnsi="Calibri" w:cs="Calibri"/>
                <w:color w:val="0F0F0F"/>
                <w:sz w:val="22"/>
                <w:szCs w:val="22"/>
                <w:lang w:eastAsia="en-US"/>
              </w:rPr>
            </w:pPr>
            <w:del w:id="2862" w:author="Arjan Kloosterboer" w:date="2017-09-19T15:12:00Z">
              <w:r w:rsidRPr="00984AB3" w:rsidDel="00521E85">
                <w:rPr>
                  <w:rFonts w:ascii="Calibri" w:hAnsi="Calibri" w:cs="Calibri"/>
                  <w:color w:val="0F0F0F"/>
                  <w:sz w:val="22"/>
                  <w:szCs w:val="22"/>
                  <w:lang w:eastAsia="en-US"/>
                </w:rPr>
                <w:delText xml:space="preserve">De attribuutsoort specificeert het ‘archiefregime’ voor de informatieobjecten van het INFORMATIEOBJECTTYPE bij het ZAAKTYPE waarvan de zaak het desbetreffende RESULTAATTYPE heeft. Het archiefregime van informatieobjecten van een INFORMATIEOBJECTTYPE bij het ZAAKTYPE kan in bijzondere gevallen afwijken van het archiefregime voor de zaakdossiers bij het ZAAKTYPE. </w:delText>
              </w:r>
            </w:del>
          </w:p>
          <w:p w14:paraId="145C9A4D" w14:textId="7F58BBD6" w:rsidR="00331417" w:rsidRPr="00984AB3" w:rsidDel="00521E85" w:rsidRDefault="00331417" w:rsidP="00C13E2B">
            <w:pPr>
              <w:widowControl w:val="0"/>
              <w:autoSpaceDE w:val="0"/>
              <w:autoSpaceDN w:val="0"/>
              <w:adjustRightInd w:val="0"/>
              <w:spacing w:line="240" w:lineRule="auto"/>
              <w:contextualSpacing w:val="0"/>
              <w:rPr>
                <w:del w:id="2863" w:author="Arjan Kloosterboer" w:date="2017-09-19T15:12:00Z"/>
                <w:rFonts w:ascii="Calibri" w:hAnsi="Calibri" w:cs="Calibri"/>
                <w:color w:val="0F0F0F"/>
                <w:sz w:val="22"/>
                <w:szCs w:val="22"/>
                <w:lang w:eastAsia="en-US"/>
              </w:rPr>
            </w:pPr>
            <w:del w:id="2864" w:author="Arjan Kloosterboer" w:date="2017-09-19T15:12:00Z">
              <w:r w:rsidRPr="00984AB3" w:rsidDel="00521E85">
                <w:rPr>
                  <w:rFonts w:ascii="Calibri" w:hAnsi="Calibri" w:cs="Calibri"/>
                  <w:color w:val="0F0F0F"/>
                  <w:sz w:val="22"/>
                  <w:szCs w:val="22"/>
                  <w:lang w:eastAsia="en-US"/>
                </w:rPr>
                <w:delText>In het geval van vernietigen wordt het document bij de zaak na enige tijd vernietigd. In het geval van blijvend bewaren wordt dat document na enige tijd overgebracht naar een archiefbewaarplaats (de in art. 12 van de Archiefwet 1995 bepaalde algemene termijn is 20 jaar). Door middel van de attribuutsoort Archiefactietermijn wordt gespecificeerd na verloop van hoeveel tijd wordt overgegaan tot vernietiging resp. overbrenging.</w:delText>
              </w:r>
            </w:del>
          </w:p>
        </w:tc>
      </w:tr>
    </w:tbl>
    <w:p w14:paraId="5088B099" w14:textId="30DB3E20" w:rsidR="00331417" w:rsidDel="00521E85" w:rsidRDefault="00331417" w:rsidP="00331417">
      <w:pPr>
        <w:rPr>
          <w:del w:id="2865" w:author="Arjan Kloosterboer" w:date="2017-09-19T15:12:00Z"/>
        </w:rPr>
      </w:pPr>
    </w:p>
    <w:p w14:paraId="26EBC0B7" w14:textId="68A7B3DD"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B20BAC" w:rsidRPr="00A67ADE">
        <w:rPr>
          <w:rFonts w:ascii="Arial" w:hAnsi="Arial" w:cs="Arial"/>
          <w:szCs w:val="20"/>
          <w:lang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del w:id="2866" w:author="Arjan Kloosterboer" w:date="2017-09-19T16:38:00Z">
        <w:r w:rsidR="00B20BAC" w:rsidRPr="00984AB3" w:rsidDel="008D356B">
          <w:rPr>
            <w:rFonts w:ascii="Arial" w:hAnsi="Arial" w:cs="Arial"/>
            <w:b/>
            <w:bCs/>
            <w:color w:val="004080"/>
            <w:sz w:val="24"/>
            <w:szCs w:val="24"/>
            <w:lang w:eastAsia="en-US"/>
          </w:rPr>
          <w:delText>Archiefactie</w:delText>
        </w:r>
      </w:del>
      <w:ins w:id="2867" w:author="Arjan Kloosterboer" w:date="2017-09-19T16:38:00Z">
        <w:r w:rsidR="008D356B">
          <w:rPr>
            <w:rFonts w:ascii="Arial" w:hAnsi="Arial" w:cs="Arial"/>
            <w:b/>
            <w:bCs/>
            <w:color w:val="004080"/>
            <w:sz w:val="24"/>
            <w:szCs w:val="24"/>
            <w:lang w:eastAsia="en-US"/>
          </w:rPr>
          <w:t>Vernietigings</w:t>
        </w:r>
      </w:ins>
      <w:r w:rsidR="00B20BAC" w:rsidRPr="00984AB3">
        <w:rPr>
          <w:rFonts w:ascii="Arial" w:hAnsi="Arial" w:cs="Arial"/>
          <w:b/>
          <w:bCs/>
          <w:color w:val="004080"/>
          <w:sz w:val="24"/>
          <w:szCs w:val="24"/>
          <w:lang w:eastAsia="en-US"/>
        </w:rPr>
        <w:t>termijn</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170F09DB" w14:textId="567E0F28" w:rsidTr="00987EE5">
        <w:tc>
          <w:tcPr>
            <w:tcW w:w="3330" w:type="dxa"/>
            <w:gridSpan w:val="2"/>
            <w:tcBorders>
              <w:top w:val="nil"/>
              <w:left w:val="nil"/>
              <w:bottom w:val="nil"/>
              <w:right w:val="nil"/>
            </w:tcBorders>
          </w:tcPr>
          <w:p w14:paraId="3D4CEBDF" w14:textId="02E9FC5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B01971D" w14:textId="05E6D39F"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A67ADE">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del w:id="2868" w:author="Arjan Kloosterboer" w:date="2017-09-19T16:39:00Z">
              <w:r w:rsidR="00B20BAC" w:rsidRPr="00984AB3" w:rsidDel="008D356B">
                <w:rPr>
                  <w:rFonts w:ascii="Calibri" w:hAnsi="Calibri" w:cs="Calibri"/>
                  <w:color w:val="000000"/>
                  <w:sz w:val="22"/>
                  <w:szCs w:val="22"/>
                  <w:lang w:eastAsia="en-US"/>
                </w:rPr>
                <w:delText>Archiefactie</w:delText>
              </w:r>
            </w:del>
            <w:ins w:id="2869" w:author="Arjan Kloosterboer" w:date="2017-09-19T16:39:00Z">
              <w:r w:rsidR="008D356B">
                <w:rPr>
                  <w:rFonts w:ascii="Calibri" w:hAnsi="Calibri" w:cs="Calibri"/>
                  <w:color w:val="000000"/>
                  <w:sz w:val="22"/>
                  <w:szCs w:val="22"/>
                  <w:lang w:eastAsia="en-US"/>
                </w:rPr>
                <w:t>Vernietig</w:t>
              </w:r>
            </w:ins>
            <w:ins w:id="2870" w:author="Arjan Kloosterboer" w:date="2017-09-19T16:52:00Z">
              <w:r w:rsidR="00204943">
                <w:rPr>
                  <w:rFonts w:ascii="Calibri" w:hAnsi="Calibri" w:cs="Calibri"/>
                  <w:color w:val="000000"/>
                  <w:sz w:val="22"/>
                  <w:szCs w:val="22"/>
                  <w:lang w:eastAsia="en-US"/>
                </w:rPr>
                <w:t>i</w:t>
              </w:r>
            </w:ins>
            <w:ins w:id="2871" w:author="Arjan Kloosterboer" w:date="2017-09-19T16:39:00Z">
              <w:r w:rsidR="008D356B">
                <w:rPr>
                  <w:rFonts w:ascii="Calibri" w:hAnsi="Calibri" w:cs="Calibri"/>
                  <w:color w:val="000000"/>
                  <w:sz w:val="22"/>
                  <w:szCs w:val="22"/>
                  <w:lang w:eastAsia="en-US"/>
                </w:rPr>
                <w:t>ngs</w:t>
              </w:r>
            </w:ins>
            <w:r w:rsidR="00B20BAC" w:rsidRPr="00984AB3">
              <w:rPr>
                <w:rFonts w:ascii="Calibri" w:hAnsi="Calibri" w:cs="Calibri"/>
                <w:color w:val="000000"/>
                <w:sz w:val="22"/>
                <w:szCs w:val="22"/>
                <w:lang w:eastAsia="en-US"/>
              </w:rPr>
              <w:t>termijn</w:t>
            </w:r>
            <w:r w:rsidRPr="00984AB3">
              <w:rPr>
                <w:rFonts w:ascii="Arial" w:hAnsi="Arial" w:cs="Arial"/>
                <w:szCs w:val="20"/>
                <w:lang w:val="en-AU" w:eastAsia="en-US"/>
              </w:rPr>
              <w:fldChar w:fldCharType="end"/>
            </w:r>
          </w:p>
        </w:tc>
      </w:tr>
      <w:tr w:rsidR="00B20BAC" w:rsidRPr="00984AB3" w14:paraId="7708C4F1" w14:textId="5FD07965" w:rsidTr="00987EE5">
        <w:tc>
          <w:tcPr>
            <w:tcW w:w="3330" w:type="dxa"/>
            <w:gridSpan w:val="2"/>
            <w:tcBorders>
              <w:top w:val="nil"/>
              <w:left w:val="nil"/>
              <w:bottom w:val="nil"/>
              <w:right w:val="nil"/>
            </w:tcBorders>
          </w:tcPr>
          <w:p w14:paraId="36F9D3A0" w14:textId="6702195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29387C64" w14:textId="5692FBB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013A0F5E" w14:textId="32EF2E6E" w:rsidTr="00987EE5">
        <w:tc>
          <w:tcPr>
            <w:tcW w:w="3330" w:type="dxa"/>
            <w:gridSpan w:val="2"/>
            <w:tcBorders>
              <w:top w:val="nil"/>
              <w:left w:val="nil"/>
              <w:bottom w:val="nil"/>
              <w:right w:val="nil"/>
            </w:tcBorders>
          </w:tcPr>
          <w:p w14:paraId="26784FBB" w14:textId="0838EEC1"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70978E46" w14:textId="0B2C0602"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22BB317E" w14:textId="5A12A52F" w:rsidTr="00987EE5">
        <w:tc>
          <w:tcPr>
            <w:tcW w:w="3330" w:type="dxa"/>
            <w:gridSpan w:val="2"/>
            <w:tcBorders>
              <w:top w:val="nil"/>
              <w:left w:val="nil"/>
              <w:bottom w:val="nil"/>
              <w:right w:val="nil"/>
            </w:tcBorders>
          </w:tcPr>
          <w:p w14:paraId="2B6C270C" w14:textId="305B7560"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F22BD0B" w14:textId="349A59FC"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4E76060A" w14:textId="63132E51" w:rsidTr="00987EE5">
        <w:tc>
          <w:tcPr>
            <w:tcW w:w="3330" w:type="dxa"/>
            <w:gridSpan w:val="2"/>
            <w:tcBorders>
              <w:top w:val="nil"/>
              <w:left w:val="nil"/>
              <w:bottom w:val="nil"/>
              <w:right w:val="nil"/>
            </w:tcBorders>
          </w:tcPr>
          <w:p w14:paraId="02666C98" w14:textId="7BF2CC78"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2E60B114" w14:textId="076B793A"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 xml:space="preserve">De termijn waarna informatieobjecten, van het INFORMATIEOBJECTTYPE bij zaken van het ZAAKTYPE met een resultaat van het RESULTAATTYPE, vernietigd </w:t>
            </w:r>
            <w:del w:id="2872" w:author="Arjan Kloosterboer" w:date="2017-09-19T16:39:00Z">
              <w:r w:rsidR="00B20BAC" w:rsidRPr="00984AB3" w:rsidDel="008D356B">
                <w:rPr>
                  <w:rFonts w:ascii="Calibri" w:hAnsi="Calibri" w:cs="Calibri"/>
                  <w:color w:val="000000"/>
                  <w:sz w:val="22"/>
                  <w:szCs w:val="22"/>
                  <w:lang w:eastAsia="en-US"/>
                </w:rPr>
                <w:delText xml:space="preserve">of overgebracht (naar een archiefbewaarplaats) </w:delText>
              </w:r>
            </w:del>
            <w:r w:rsidR="00B20BAC" w:rsidRPr="00984AB3">
              <w:rPr>
                <w:rFonts w:ascii="Calibri" w:hAnsi="Calibri" w:cs="Calibri"/>
                <w:color w:val="000000"/>
                <w:sz w:val="22"/>
                <w:szCs w:val="22"/>
                <w:lang w:eastAsia="en-US"/>
              </w:rPr>
              <w:t xml:space="preserve">moeten worden. </w:t>
            </w:r>
            <w:r w:rsidRPr="00984AB3">
              <w:rPr>
                <w:rFonts w:ascii="Arial" w:hAnsi="Arial" w:cs="Arial"/>
                <w:szCs w:val="20"/>
                <w:lang w:val="en-AU" w:eastAsia="en-US"/>
              </w:rPr>
              <w:fldChar w:fldCharType="end"/>
            </w:r>
          </w:p>
        </w:tc>
      </w:tr>
      <w:tr w:rsidR="00B20BAC" w:rsidRPr="00984AB3" w14:paraId="135CF7C8" w14:textId="4ECE352F" w:rsidTr="00987EE5">
        <w:tc>
          <w:tcPr>
            <w:tcW w:w="3330" w:type="dxa"/>
            <w:gridSpan w:val="2"/>
            <w:tcBorders>
              <w:top w:val="nil"/>
              <w:left w:val="nil"/>
              <w:bottom w:val="nil"/>
              <w:right w:val="nil"/>
            </w:tcBorders>
          </w:tcPr>
          <w:p w14:paraId="20D279D6" w14:textId="70E8A4E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4598D62B" w14:textId="280B266F"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304AAB21" w14:textId="00EA31AC" w:rsidTr="00987EE5">
        <w:tc>
          <w:tcPr>
            <w:tcW w:w="3330" w:type="dxa"/>
            <w:gridSpan w:val="2"/>
            <w:tcBorders>
              <w:top w:val="nil"/>
              <w:left w:val="nil"/>
              <w:bottom w:val="nil"/>
              <w:right w:val="nil"/>
            </w:tcBorders>
          </w:tcPr>
          <w:p w14:paraId="709A640F" w14:textId="0CDFF878"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DFD7A53" w14:textId="074BC5A6"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23 september 2013</w:t>
            </w:r>
          </w:p>
        </w:tc>
      </w:tr>
      <w:tr w:rsidR="00B20BAC" w:rsidRPr="00984AB3" w14:paraId="14586A6A" w14:textId="2731D58C" w:rsidTr="00987EE5">
        <w:tc>
          <w:tcPr>
            <w:tcW w:w="3330" w:type="dxa"/>
            <w:gridSpan w:val="2"/>
            <w:tcBorders>
              <w:top w:val="nil"/>
              <w:left w:val="nil"/>
              <w:bottom w:val="nil"/>
              <w:right w:val="nil"/>
            </w:tcBorders>
          </w:tcPr>
          <w:p w14:paraId="3B93D6E6" w14:textId="5B5A3B19"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31A7FB17" w14:textId="194C825C"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A67ADE">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N4</w:t>
            </w:r>
            <w:r w:rsidRPr="00984AB3">
              <w:rPr>
                <w:rFonts w:ascii="Arial" w:hAnsi="Arial" w:cs="Arial"/>
                <w:szCs w:val="20"/>
                <w:lang w:val="en-AU" w:eastAsia="en-US"/>
              </w:rPr>
              <w:fldChar w:fldCharType="end"/>
            </w:r>
          </w:p>
        </w:tc>
      </w:tr>
      <w:tr w:rsidR="00B20BAC" w:rsidRPr="00984AB3" w14:paraId="5B968628" w14:textId="17394078" w:rsidTr="00987EE5">
        <w:tc>
          <w:tcPr>
            <w:tcW w:w="3330" w:type="dxa"/>
            <w:gridSpan w:val="2"/>
            <w:tcBorders>
              <w:top w:val="nil"/>
              <w:left w:val="nil"/>
              <w:bottom w:val="nil"/>
              <w:right w:val="nil"/>
            </w:tcBorders>
          </w:tcPr>
          <w:p w14:paraId="1EF71BCF" w14:textId="71FE22BD"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08F289A0" w14:textId="3D87A106"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0-9999 maanden</w:t>
            </w:r>
          </w:p>
        </w:tc>
      </w:tr>
      <w:tr w:rsidR="00B20BAC" w:rsidRPr="00984AB3" w14:paraId="33618D88" w14:textId="69A2D5C0" w:rsidTr="00987EE5">
        <w:tc>
          <w:tcPr>
            <w:tcW w:w="3330" w:type="dxa"/>
            <w:gridSpan w:val="2"/>
            <w:tcBorders>
              <w:top w:val="nil"/>
              <w:left w:val="nil"/>
              <w:bottom w:val="nil"/>
              <w:right w:val="nil"/>
            </w:tcBorders>
          </w:tcPr>
          <w:p w14:paraId="38A58DDD" w14:textId="44342DC5"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42402F40" w14:textId="20CCBE0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18CB419A" w14:textId="06F4A746" w:rsidTr="00987EE5">
        <w:tc>
          <w:tcPr>
            <w:tcW w:w="3330" w:type="dxa"/>
            <w:gridSpan w:val="2"/>
            <w:tcBorders>
              <w:top w:val="nil"/>
              <w:left w:val="nil"/>
              <w:bottom w:val="nil"/>
              <w:right w:val="nil"/>
            </w:tcBorders>
          </w:tcPr>
          <w:p w14:paraId="407F67BC" w14:textId="3F5194D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lastRenderedPageBreak/>
              <w:t>Indicatie formele historie</w:t>
            </w:r>
          </w:p>
        </w:tc>
        <w:tc>
          <w:tcPr>
            <w:tcW w:w="6030" w:type="dxa"/>
            <w:tcBorders>
              <w:top w:val="nil"/>
              <w:left w:val="nil"/>
              <w:bottom w:val="nil"/>
              <w:right w:val="nil"/>
            </w:tcBorders>
          </w:tcPr>
          <w:p w14:paraId="72BB5C27" w14:textId="37C7CC48"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506205BC" w14:textId="63B722D8" w:rsidTr="00987EE5">
        <w:tc>
          <w:tcPr>
            <w:tcW w:w="3330" w:type="dxa"/>
            <w:gridSpan w:val="2"/>
            <w:tcBorders>
              <w:top w:val="nil"/>
              <w:left w:val="nil"/>
              <w:bottom w:val="nil"/>
              <w:right w:val="nil"/>
            </w:tcBorders>
          </w:tcPr>
          <w:p w14:paraId="48A0671E" w14:textId="113B0F2C"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4CA0D040" w14:textId="2371E6FC"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3F61A59F" w14:textId="2D93A775" w:rsidTr="00987EE5">
        <w:tc>
          <w:tcPr>
            <w:tcW w:w="3330" w:type="dxa"/>
            <w:gridSpan w:val="2"/>
            <w:tcBorders>
              <w:top w:val="nil"/>
              <w:left w:val="nil"/>
              <w:bottom w:val="nil"/>
              <w:right w:val="nil"/>
            </w:tcBorders>
          </w:tcPr>
          <w:p w14:paraId="5B82D902" w14:textId="0E2F8D12"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5CC0827" w14:textId="5143B56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5A415D11" w14:textId="69E540BB" w:rsidTr="00987EE5">
        <w:tc>
          <w:tcPr>
            <w:tcW w:w="3330" w:type="dxa"/>
            <w:gridSpan w:val="2"/>
            <w:tcBorders>
              <w:top w:val="nil"/>
              <w:left w:val="nil"/>
              <w:bottom w:val="nil"/>
              <w:right w:val="nil"/>
            </w:tcBorders>
          </w:tcPr>
          <w:p w14:paraId="201B9C5B" w14:textId="5B28234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5E4A0F7F" w14:textId="2DDF484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4A170A62" w14:textId="60712BC6" w:rsidTr="00987EE5">
        <w:tc>
          <w:tcPr>
            <w:tcW w:w="3330" w:type="dxa"/>
            <w:gridSpan w:val="2"/>
            <w:tcBorders>
              <w:top w:val="nil"/>
              <w:left w:val="nil"/>
              <w:bottom w:val="nil"/>
              <w:right w:val="nil"/>
            </w:tcBorders>
          </w:tcPr>
          <w:p w14:paraId="189C3E87" w14:textId="33DD6CB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3D17835B" w14:textId="50A18B7D"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5BE2857D" w14:textId="1A92599C" w:rsidTr="00987EE5">
        <w:tc>
          <w:tcPr>
            <w:tcW w:w="3330" w:type="dxa"/>
            <w:gridSpan w:val="2"/>
            <w:tcBorders>
              <w:top w:val="nil"/>
              <w:left w:val="nil"/>
              <w:bottom w:val="nil"/>
              <w:right w:val="nil"/>
            </w:tcBorders>
          </w:tcPr>
          <w:p w14:paraId="70F620A6" w14:textId="28AE94CB"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2D4F7259" w14:textId="090651B6"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del w:id="2873" w:author="Arjan Kloosterboer" w:date="2017-09-19T16:46:00Z">
              <w:r w:rsidRPr="00984AB3" w:rsidDel="008D356B">
                <w:rPr>
                  <w:rFonts w:ascii="Calibri" w:hAnsi="Calibri" w:cs="Calibri"/>
                  <w:color w:val="000000"/>
                  <w:sz w:val="22"/>
                  <w:szCs w:val="22"/>
                  <w:lang w:eastAsia="en-US"/>
                </w:rPr>
                <w:delText xml:space="preserve"> </w:delText>
              </w:r>
            </w:del>
            <w:ins w:id="2874" w:author="Arjan Kloosterboer" w:date="2017-09-19T16:46:00Z">
              <w:r w:rsidR="008D356B">
                <w:rPr>
                  <w:rFonts w:ascii="Arial" w:hAnsi="Arial" w:cs="Arial"/>
                  <w:szCs w:val="20"/>
                  <w:lang w:val="en-AU" w:eastAsia="en-US"/>
                </w:rPr>
                <w:t>0</w:t>
              </w:r>
              <w:r w:rsidR="008D356B" w:rsidRPr="00984AB3">
                <w:rPr>
                  <w:rFonts w:ascii="Calibri" w:hAnsi="Calibri" w:cs="Calibri"/>
                  <w:color w:val="000000"/>
                  <w:sz w:val="22"/>
                  <w:szCs w:val="22"/>
                  <w:lang w:eastAsia="en-US"/>
                </w:rPr>
                <w:t xml:space="preserve"> </w:t>
              </w:r>
            </w:ins>
            <w:r w:rsidRPr="00984AB3">
              <w:rPr>
                <w:rFonts w:ascii="Calibri" w:hAnsi="Calibri" w:cs="Calibri"/>
                <w:color w:val="000000"/>
                <w:sz w:val="22"/>
                <w:szCs w:val="22"/>
                <w:lang w:eastAsia="en-US"/>
              </w:rPr>
              <w:t xml:space="preserve">- </w:t>
            </w:r>
            <w:r w:rsidR="006945D7" w:rsidRPr="00984AB3">
              <w:rPr>
                <w:rFonts w:ascii="Calibri" w:hAnsi="Calibri" w:cs="Calibri"/>
                <w:color w:val="000000"/>
                <w:sz w:val="22"/>
                <w:szCs w:val="22"/>
                <w:lang w:eastAsia="en-US"/>
              </w:rPr>
              <w:fldChar w:fldCharType="begin" w:fldLock="1"/>
            </w:r>
            <w:r w:rsidRPr="00984AB3">
              <w:rPr>
                <w:rFonts w:ascii="Calibri" w:hAnsi="Calibri" w:cs="Calibri"/>
                <w:color w:val="000000"/>
                <w:sz w:val="22"/>
                <w:szCs w:val="22"/>
                <w:lang w:eastAsia="en-US"/>
              </w:rPr>
              <w:instrText>MERGEFIELD Att.UpperBound</w:instrText>
            </w:r>
            <w:r w:rsidR="006945D7" w:rsidRPr="00984AB3">
              <w:rPr>
                <w:rFonts w:ascii="Calibri" w:hAnsi="Calibri" w:cs="Calibri"/>
                <w:color w:val="000000"/>
                <w:sz w:val="22"/>
                <w:szCs w:val="22"/>
                <w:lang w:eastAsia="en-US"/>
              </w:rPr>
              <w:fldChar w:fldCharType="separate"/>
            </w:r>
            <w:r w:rsidRPr="00984AB3">
              <w:rPr>
                <w:rFonts w:ascii="Calibri" w:hAnsi="Calibri" w:cs="Calibri"/>
                <w:color w:val="000000"/>
                <w:sz w:val="22"/>
                <w:szCs w:val="22"/>
                <w:lang w:eastAsia="en-US"/>
              </w:rPr>
              <w:t>1</w:t>
            </w:r>
            <w:r w:rsidR="006945D7" w:rsidRPr="00984AB3">
              <w:rPr>
                <w:rFonts w:ascii="Calibri" w:hAnsi="Calibri" w:cs="Calibri"/>
                <w:color w:val="000000"/>
                <w:sz w:val="22"/>
                <w:szCs w:val="22"/>
                <w:lang w:eastAsia="en-US"/>
              </w:rPr>
              <w:fldChar w:fldCharType="end"/>
            </w:r>
          </w:p>
        </w:tc>
      </w:tr>
      <w:tr w:rsidR="00B20BAC" w:rsidRPr="00984AB3" w14:paraId="3E0A267F" w14:textId="48FD2A8F" w:rsidTr="00987EE5">
        <w:tc>
          <w:tcPr>
            <w:tcW w:w="3330" w:type="dxa"/>
            <w:gridSpan w:val="2"/>
            <w:tcBorders>
              <w:top w:val="nil"/>
              <w:left w:val="nil"/>
              <w:bottom w:val="nil"/>
              <w:right w:val="nil"/>
            </w:tcBorders>
          </w:tcPr>
          <w:p w14:paraId="1C27FF5A" w14:textId="248008EC"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57BEB99" w14:textId="5EE3172E"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38B4ABEA" w14:textId="16F70163" w:rsidTr="00987EE5">
        <w:tc>
          <w:tcPr>
            <w:tcW w:w="3330" w:type="dxa"/>
            <w:gridSpan w:val="2"/>
            <w:tcBorders>
              <w:top w:val="nil"/>
              <w:left w:val="nil"/>
              <w:bottom w:val="nil"/>
              <w:right w:val="nil"/>
            </w:tcBorders>
          </w:tcPr>
          <w:p w14:paraId="2673AEC7" w14:textId="33568A8A"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17390110" w14:textId="77777777" w:rsidR="00B20BAC" w:rsidRDefault="008D356B" w:rsidP="00C13E2B">
            <w:pPr>
              <w:widowControl w:val="0"/>
              <w:autoSpaceDE w:val="0"/>
              <w:autoSpaceDN w:val="0"/>
              <w:adjustRightInd w:val="0"/>
              <w:spacing w:line="240" w:lineRule="auto"/>
              <w:contextualSpacing w:val="0"/>
              <w:rPr>
                <w:ins w:id="2875" w:author="Arjan Kloosterboer" w:date="2017-09-19T16:40:00Z"/>
                <w:rFonts w:ascii="Calibri" w:hAnsi="Calibri" w:cs="Calibri"/>
                <w:color w:val="000000"/>
                <w:sz w:val="22"/>
                <w:szCs w:val="22"/>
                <w:lang w:eastAsia="en-US"/>
              </w:rPr>
            </w:pPr>
            <w:ins w:id="2876" w:author="Arjan Kloosterboer" w:date="2017-09-19T16:39:00Z">
              <w:r>
                <w:rPr>
                  <w:rFonts w:ascii="Calibri" w:hAnsi="Calibri" w:cs="Calibri"/>
                  <w:color w:val="000000"/>
                  <w:sz w:val="22"/>
                  <w:szCs w:val="22"/>
                  <w:lang w:eastAsia="en-US"/>
                </w:rPr>
                <w:t xml:space="preserve">1) </w:t>
              </w:r>
            </w:ins>
            <w:r w:rsidR="00B20BAC" w:rsidRPr="00984AB3">
              <w:rPr>
                <w:rFonts w:ascii="Calibri" w:hAnsi="Calibri" w:cs="Calibri"/>
                <w:color w:val="000000"/>
                <w:sz w:val="22"/>
                <w:szCs w:val="22"/>
                <w:lang w:eastAsia="en-US"/>
              </w:rPr>
              <w:t>De attribuutsoort verandert alleen van waarde (materiële historie) op een datum die gelijk is aan een Versiedatum van het gerelateerde zaaktype.</w:t>
            </w:r>
          </w:p>
          <w:p w14:paraId="3F04DD90" w14:textId="69113454" w:rsidR="008D356B" w:rsidRPr="00984AB3" w:rsidRDefault="008D356B"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ins w:id="2877" w:author="Arjan Kloosterboer" w:date="2017-09-19T16:40:00Z">
              <w:r>
                <w:rPr>
                  <w:rFonts w:ascii="Calibri" w:hAnsi="Calibri" w:cs="Calibri"/>
                  <w:color w:val="000000"/>
                  <w:sz w:val="22"/>
                  <w:szCs w:val="22"/>
                  <w:lang w:eastAsia="en-US"/>
                </w:rPr>
                <w:t>2) De waarde van de attribuutsoort is kleiner dan de waarde van de attribuutsoort ‘Archiefactietermijn’ bij het gerelateerde RESULTAATTYPE.</w:t>
              </w:r>
            </w:ins>
          </w:p>
        </w:tc>
      </w:tr>
      <w:tr w:rsidR="00B20BAC" w:rsidRPr="00984AB3" w14:paraId="12C719E6" w14:textId="5BFC1E84" w:rsidTr="00987EE5">
        <w:tc>
          <w:tcPr>
            <w:tcW w:w="9360" w:type="dxa"/>
            <w:gridSpan w:val="3"/>
            <w:tcBorders>
              <w:top w:val="nil"/>
              <w:left w:val="nil"/>
              <w:bottom w:val="nil"/>
              <w:right w:val="nil"/>
            </w:tcBorders>
          </w:tcPr>
          <w:p w14:paraId="0633F83E" w14:textId="36F47A14"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2765E3C2" w14:textId="312E6423" w:rsidTr="00987EE5">
        <w:tc>
          <w:tcPr>
            <w:tcW w:w="450" w:type="dxa"/>
            <w:tcBorders>
              <w:top w:val="nil"/>
              <w:left w:val="nil"/>
              <w:bottom w:val="nil"/>
              <w:right w:val="nil"/>
            </w:tcBorders>
          </w:tcPr>
          <w:p w14:paraId="7B3948F2" w14:textId="722B9234"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5FB05530" w14:textId="6B115F70"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del w:id="2878" w:author="Arjan Kloosterboer" w:date="2017-09-19T16:41:00Z">
              <w:r w:rsidRPr="00984AB3" w:rsidDel="008D356B">
                <w:rPr>
                  <w:rFonts w:ascii="Calibri" w:hAnsi="Calibri" w:cs="Calibri"/>
                  <w:color w:val="0F0F0F"/>
                  <w:sz w:val="22"/>
                  <w:szCs w:val="22"/>
                  <w:lang w:eastAsia="en-US"/>
                </w:rPr>
                <w:delText>Het archiefregime i.c. d</w:delText>
              </w:r>
            </w:del>
            <w:ins w:id="2879" w:author="Arjan Kloosterboer" w:date="2017-09-19T16:41:00Z">
              <w:r w:rsidR="008D356B">
                <w:rPr>
                  <w:rFonts w:ascii="Calibri" w:hAnsi="Calibri" w:cs="Calibri"/>
                  <w:color w:val="0F0F0F"/>
                  <w:sz w:val="22"/>
                  <w:szCs w:val="22"/>
                  <w:lang w:eastAsia="en-US"/>
                </w:rPr>
                <w:t>D</w:t>
              </w:r>
            </w:ins>
            <w:r w:rsidRPr="00984AB3">
              <w:rPr>
                <w:rFonts w:ascii="Calibri" w:hAnsi="Calibri" w:cs="Calibri"/>
                <w:color w:val="0F0F0F"/>
                <w:sz w:val="22"/>
                <w:szCs w:val="22"/>
                <w:lang w:eastAsia="en-US"/>
              </w:rPr>
              <w:t>e vernietigings</w:t>
            </w:r>
            <w:del w:id="2880" w:author="Arjan Kloosterboer" w:date="2017-09-19T16:41:00Z">
              <w:r w:rsidRPr="00984AB3" w:rsidDel="008D356B">
                <w:rPr>
                  <w:rFonts w:ascii="Calibri" w:hAnsi="Calibri" w:cs="Calibri"/>
                  <w:color w:val="0F0F0F"/>
                  <w:sz w:val="22"/>
                  <w:szCs w:val="22"/>
                  <w:lang w:eastAsia="en-US"/>
                </w:rPr>
                <w:delText>-- of overbrengings</w:delText>
              </w:r>
            </w:del>
            <w:r w:rsidRPr="00984AB3">
              <w:rPr>
                <w:rFonts w:ascii="Calibri" w:hAnsi="Calibri" w:cs="Calibri"/>
                <w:color w:val="0F0F0F"/>
                <w:sz w:val="22"/>
                <w:szCs w:val="22"/>
                <w:lang w:eastAsia="en-US"/>
              </w:rPr>
              <w:t xml:space="preserve">termijn van informatieobjecten van een INFORMATIEOBJECTTYPE bij het ZAAKTYPE, kan in bijzondere gevallen </w:t>
            </w:r>
            <w:del w:id="2881" w:author="Arjan Kloosterboer" w:date="2017-09-19T16:42:00Z">
              <w:r w:rsidRPr="00984AB3" w:rsidDel="008D356B">
                <w:rPr>
                  <w:rFonts w:ascii="Calibri" w:hAnsi="Calibri" w:cs="Calibri"/>
                  <w:color w:val="0F0F0F"/>
                  <w:sz w:val="22"/>
                  <w:szCs w:val="22"/>
                  <w:lang w:eastAsia="en-US"/>
                </w:rPr>
                <w:delText>afwijken van</w:delText>
              </w:r>
            </w:del>
            <w:ins w:id="2882" w:author="Arjan Kloosterboer" w:date="2017-09-19T16:42:00Z">
              <w:r w:rsidR="008D356B">
                <w:rPr>
                  <w:rFonts w:ascii="Calibri" w:hAnsi="Calibri" w:cs="Calibri"/>
                  <w:color w:val="0F0F0F"/>
                  <w:sz w:val="22"/>
                  <w:szCs w:val="22"/>
                  <w:lang w:eastAsia="en-US"/>
                </w:rPr>
                <w:t>korter zijn dan</w:t>
              </w:r>
            </w:ins>
            <w:r w:rsidRPr="00984AB3">
              <w:rPr>
                <w:rFonts w:ascii="Calibri" w:hAnsi="Calibri" w:cs="Calibri"/>
                <w:color w:val="0F0F0F"/>
                <w:sz w:val="22"/>
                <w:szCs w:val="22"/>
                <w:lang w:eastAsia="en-US"/>
              </w:rPr>
              <w:t xml:space="preserve"> </w:t>
            </w:r>
            <w:del w:id="2883" w:author="Arjan Kloosterboer" w:date="2017-09-19T16:42:00Z">
              <w:r w:rsidRPr="00984AB3" w:rsidDel="008D356B">
                <w:rPr>
                  <w:rFonts w:ascii="Calibri" w:hAnsi="Calibri" w:cs="Calibri"/>
                  <w:color w:val="0F0F0F"/>
                  <w:sz w:val="22"/>
                  <w:szCs w:val="22"/>
                  <w:lang w:eastAsia="en-US"/>
                </w:rPr>
                <w:delText>het archiefregime</w:delText>
              </w:r>
            </w:del>
            <w:ins w:id="2884" w:author="Arjan Kloosterboer" w:date="2017-09-19T16:42:00Z">
              <w:r w:rsidR="008D356B">
                <w:rPr>
                  <w:rFonts w:ascii="Calibri" w:hAnsi="Calibri" w:cs="Calibri"/>
                  <w:color w:val="0F0F0F"/>
                  <w:sz w:val="22"/>
                  <w:szCs w:val="22"/>
                  <w:lang w:eastAsia="en-US"/>
                </w:rPr>
                <w:t>de vernietigingstermijn</w:t>
              </w:r>
            </w:ins>
            <w:r w:rsidRPr="00984AB3">
              <w:rPr>
                <w:rFonts w:ascii="Calibri" w:hAnsi="Calibri" w:cs="Calibri"/>
                <w:color w:val="0F0F0F"/>
                <w:sz w:val="22"/>
                <w:szCs w:val="22"/>
                <w:lang w:eastAsia="en-US"/>
              </w:rPr>
              <w:t xml:space="preserve"> voor de zaakdossiers bij het ZAAKTYPE. </w:t>
            </w:r>
            <w:del w:id="2885" w:author="Arjan Kloosterboer" w:date="2017-09-19T16:42:00Z">
              <w:r w:rsidRPr="00984AB3" w:rsidDel="008D356B">
                <w:rPr>
                  <w:rFonts w:ascii="Calibri" w:hAnsi="Calibri" w:cs="Calibri"/>
                  <w:color w:val="0F0F0F"/>
                  <w:sz w:val="22"/>
                  <w:szCs w:val="22"/>
                  <w:lang w:eastAsia="en-US"/>
                </w:rPr>
                <w:delText xml:space="preserve">Of sprake is van vernietigen of overbrengen (in het geval van blijvend bewaren) van een document van een specifiek INFORMATIEOBJECTTYPE bij een zaak van het ZAAKTYPE, is vastgelegd met de attribuutsoort Archiefnominatie. </w:delText>
              </w:r>
            </w:del>
            <w:r w:rsidRPr="00984AB3">
              <w:rPr>
                <w:rFonts w:ascii="Calibri" w:hAnsi="Calibri" w:cs="Calibri"/>
                <w:color w:val="0F0F0F"/>
                <w:sz w:val="22"/>
                <w:szCs w:val="22"/>
                <w:lang w:eastAsia="en-US"/>
              </w:rPr>
              <w:t xml:space="preserve">Met de attribuutsoort </w:t>
            </w:r>
            <w:del w:id="2886" w:author="Arjan Kloosterboer" w:date="2017-09-19T16:42:00Z">
              <w:r w:rsidRPr="00984AB3" w:rsidDel="008D356B">
                <w:rPr>
                  <w:rFonts w:ascii="Calibri" w:hAnsi="Calibri" w:cs="Calibri"/>
                  <w:color w:val="0F0F0F"/>
                  <w:sz w:val="22"/>
                  <w:szCs w:val="22"/>
                  <w:lang w:eastAsia="en-US"/>
                </w:rPr>
                <w:delText xml:space="preserve">Archiefactietermijn </w:delText>
              </w:r>
            </w:del>
            <w:r w:rsidRPr="00984AB3">
              <w:rPr>
                <w:rFonts w:ascii="Calibri" w:hAnsi="Calibri" w:cs="Calibri"/>
                <w:color w:val="0F0F0F"/>
                <w:sz w:val="22"/>
                <w:szCs w:val="22"/>
                <w:lang w:eastAsia="en-US"/>
              </w:rPr>
              <w:t xml:space="preserve">wordt de </w:t>
            </w:r>
            <w:ins w:id="2887" w:author="Arjan Kloosterboer" w:date="2017-09-19T16:43:00Z">
              <w:r w:rsidR="008D356B">
                <w:rPr>
                  <w:rFonts w:ascii="Calibri" w:hAnsi="Calibri" w:cs="Calibri"/>
                  <w:color w:val="0F0F0F"/>
                  <w:sz w:val="22"/>
                  <w:szCs w:val="22"/>
                  <w:lang w:eastAsia="en-US"/>
                </w:rPr>
                <w:t>(kortere)</w:t>
              </w:r>
            </w:ins>
            <w:del w:id="2888" w:author="Arjan Kloosterboer" w:date="2017-09-19T16:43:00Z">
              <w:r w:rsidRPr="00984AB3" w:rsidDel="008D356B">
                <w:rPr>
                  <w:rFonts w:ascii="Calibri" w:hAnsi="Calibri" w:cs="Calibri"/>
                  <w:color w:val="0F0F0F"/>
                  <w:sz w:val="22"/>
                  <w:szCs w:val="22"/>
                  <w:lang w:eastAsia="en-US"/>
                </w:rPr>
                <w:delText>desbetreffende</w:delText>
              </w:r>
            </w:del>
            <w:r w:rsidRPr="00984AB3">
              <w:rPr>
                <w:rFonts w:ascii="Calibri" w:hAnsi="Calibri" w:cs="Calibri"/>
                <w:color w:val="0F0F0F"/>
                <w:sz w:val="22"/>
                <w:szCs w:val="22"/>
                <w:lang w:eastAsia="en-US"/>
              </w:rPr>
              <w:t xml:space="preserve"> </w:t>
            </w:r>
            <w:ins w:id="2889" w:author="Arjan Kloosterboer" w:date="2017-09-19T16:43:00Z">
              <w:r w:rsidR="008D356B">
                <w:rPr>
                  <w:rFonts w:ascii="Calibri" w:hAnsi="Calibri" w:cs="Calibri"/>
                  <w:color w:val="0F0F0F"/>
                  <w:sz w:val="22"/>
                  <w:szCs w:val="22"/>
                  <w:lang w:eastAsia="en-US"/>
                </w:rPr>
                <w:t>vernietigings</w:t>
              </w:r>
            </w:ins>
            <w:r w:rsidRPr="00984AB3">
              <w:rPr>
                <w:rFonts w:ascii="Calibri" w:hAnsi="Calibri" w:cs="Calibri"/>
                <w:color w:val="0F0F0F"/>
                <w:sz w:val="22"/>
                <w:szCs w:val="22"/>
                <w:lang w:eastAsia="en-US"/>
              </w:rPr>
              <w:t xml:space="preserve">termijn gespecificeerd. </w:t>
            </w:r>
            <w:del w:id="2890" w:author="Arjan Kloosterboer" w:date="2017-09-19T16:43:00Z">
              <w:r w:rsidRPr="00984AB3" w:rsidDel="008D356B">
                <w:rPr>
                  <w:rFonts w:ascii="Calibri" w:hAnsi="Calibri" w:cs="Calibri"/>
                  <w:color w:val="0F0F0F"/>
                  <w:sz w:val="22"/>
                  <w:szCs w:val="22"/>
                  <w:lang w:eastAsia="en-US"/>
                </w:rPr>
                <w:delText>De algemene termijn voor overbrenging is 20 jaar cq. 240 maanden.</w:delText>
              </w:r>
            </w:del>
          </w:p>
          <w:p w14:paraId="0AC0F439" w14:textId="0058A752"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del w:id="2891" w:author="Arjan Kloosterboer" w:date="2017-09-19T16:49:00Z">
              <w:r w:rsidRPr="00984AB3" w:rsidDel="0073569A">
                <w:rPr>
                  <w:rFonts w:ascii="Calibri" w:hAnsi="Calibri" w:cs="Calibri"/>
                  <w:color w:val="0F0F0F"/>
                  <w:sz w:val="22"/>
                  <w:szCs w:val="22"/>
                  <w:lang w:eastAsia="en-US"/>
                </w:rPr>
                <w:delText>De datum waarop d</w:delText>
              </w:r>
            </w:del>
            <w:ins w:id="2892" w:author="Arjan Kloosterboer" w:date="2017-09-19T16:49:00Z">
              <w:r w:rsidR="0073569A">
                <w:rPr>
                  <w:rFonts w:ascii="Calibri" w:hAnsi="Calibri" w:cs="Calibri"/>
                  <w:color w:val="0F0F0F"/>
                  <w:sz w:val="22"/>
                  <w:szCs w:val="22"/>
                  <w:lang w:eastAsia="en-US"/>
                </w:rPr>
                <w:t>D</w:t>
              </w:r>
            </w:ins>
            <w:r w:rsidRPr="00984AB3">
              <w:rPr>
                <w:rFonts w:ascii="Calibri" w:hAnsi="Calibri" w:cs="Calibri"/>
                <w:color w:val="0F0F0F"/>
                <w:sz w:val="22"/>
                <w:szCs w:val="22"/>
                <w:lang w:eastAsia="en-US"/>
              </w:rPr>
              <w:t>e termijn start</w:t>
            </w:r>
            <w:ins w:id="2893" w:author="Arjan Kloosterboer" w:date="2017-09-19T16:49:00Z">
              <w:r w:rsidR="0073569A">
                <w:rPr>
                  <w:rFonts w:ascii="Calibri" w:hAnsi="Calibri" w:cs="Calibri"/>
                  <w:color w:val="0F0F0F"/>
                  <w:sz w:val="22"/>
                  <w:szCs w:val="22"/>
                  <w:lang w:eastAsia="en-US"/>
                </w:rPr>
                <w:t xml:space="preserve"> per einddatum van de zaak en</w:t>
              </w:r>
            </w:ins>
            <w:del w:id="2894" w:author="Arjan Kloosterboer" w:date="2017-09-19T16:49:00Z">
              <w:r w:rsidRPr="00984AB3" w:rsidDel="0073569A">
                <w:rPr>
                  <w:rFonts w:ascii="Calibri" w:hAnsi="Calibri" w:cs="Calibri"/>
                  <w:color w:val="0F0F0F"/>
                  <w:sz w:val="22"/>
                  <w:szCs w:val="22"/>
                  <w:lang w:eastAsia="en-US"/>
                </w:rPr>
                <w:delText>,</w:delText>
              </w:r>
            </w:del>
            <w:r w:rsidRPr="00984AB3">
              <w:rPr>
                <w:rFonts w:ascii="Calibri" w:hAnsi="Calibri" w:cs="Calibri"/>
                <w:color w:val="0F0F0F"/>
                <w:sz w:val="22"/>
                <w:szCs w:val="22"/>
                <w:lang w:eastAsia="en-US"/>
              </w:rPr>
              <w:t xml:space="preserve"> is </w:t>
            </w:r>
            <w:ins w:id="2895" w:author="Arjan Kloosterboer" w:date="2017-09-19T16:49:00Z">
              <w:r w:rsidR="0073569A">
                <w:rPr>
                  <w:rFonts w:ascii="Calibri" w:hAnsi="Calibri" w:cs="Calibri"/>
                  <w:color w:val="0F0F0F"/>
                  <w:sz w:val="22"/>
                  <w:szCs w:val="22"/>
                  <w:lang w:eastAsia="en-US"/>
                </w:rPr>
                <w:t>dus on</w:t>
              </w:r>
            </w:ins>
            <w:r w:rsidRPr="00984AB3">
              <w:rPr>
                <w:rFonts w:ascii="Calibri" w:hAnsi="Calibri" w:cs="Calibri"/>
                <w:color w:val="0F0F0F"/>
                <w:sz w:val="22"/>
                <w:szCs w:val="22"/>
                <w:lang w:eastAsia="en-US"/>
              </w:rPr>
              <w:t xml:space="preserve">afhankelijk van de waarde van Brondatum archiefprocedure van </w:t>
            </w:r>
            <w:ins w:id="2896" w:author="Arjan Kloosterboer" w:date="2017-09-19T16:50:00Z">
              <w:r w:rsidR="0073569A">
                <w:rPr>
                  <w:rFonts w:ascii="Calibri" w:hAnsi="Calibri" w:cs="Calibri"/>
                  <w:color w:val="0F0F0F"/>
                  <w:sz w:val="22"/>
                  <w:szCs w:val="22"/>
                  <w:lang w:eastAsia="en-US"/>
                </w:rPr>
                <w:t xml:space="preserve">het gerelateerde </w:t>
              </w:r>
            </w:ins>
            <w:r w:rsidRPr="00984AB3">
              <w:rPr>
                <w:rFonts w:ascii="Calibri" w:hAnsi="Calibri" w:cs="Calibri"/>
                <w:color w:val="0F0F0F"/>
                <w:sz w:val="22"/>
                <w:szCs w:val="22"/>
                <w:lang w:eastAsia="en-US"/>
              </w:rPr>
              <w:t>RESULTAATTYPE.</w:t>
            </w:r>
            <w:ins w:id="2897" w:author="Arjan Kloosterboer" w:date="2017-09-19T16:50:00Z">
              <w:r w:rsidR="0073569A">
                <w:rPr>
                  <w:rFonts w:ascii="Calibri" w:hAnsi="Calibri" w:cs="Calibri"/>
                  <w:color w:val="0F0F0F"/>
                  <w:sz w:val="22"/>
                  <w:szCs w:val="22"/>
                  <w:lang w:eastAsia="en-US"/>
                </w:rPr>
                <w:t xml:space="preserve"> In afwijkende gevallen wordt geen termijn gespecificeerd en wordt met de attribuutsoort ‘Toelichting’ aangegeven van welke situatie sprake is. </w:t>
              </w:r>
            </w:ins>
          </w:p>
        </w:tc>
      </w:tr>
    </w:tbl>
    <w:p w14:paraId="0ADF5409" w14:textId="0C463B6C" w:rsidR="00B20BAC" w:rsidRDefault="00B20BAC" w:rsidP="00B20BAC">
      <w:pPr>
        <w:rPr>
          <w:ins w:id="2898" w:author="Arjan Kloosterboer" w:date="2017-09-19T17:05:00Z"/>
          <w:lang w:eastAsia="en-US"/>
        </w:rPr>
      </w:pPr>
    </w:p>
    <w:p w14:paraId="7AB164D8" w14:textId="7F10910C" w:rsidR="00B058C6" w:rsidRPr="00B058C6" w:rsidRDefault="00B058C6" w:rsidP="00B058C6">
      <w:pPr>
        <w:widowControl w:val="0"/>
        <w:autoSpaceDE w:val="0"/>
        <w:autoSpaceDN w:val="0"/>
        <w:adjustRightInd w:val="0"/>
        <w:spacing w:before="240" w:after="60" w:line="240" w:lineRule="auto"/>
        <w:contextualSpacing w:val="0"/>
        <w:outlineLvl w:val="3"/>
        <w:rPr>
          <w:ins w:id="2899" w:author="Arjan Kloosterboer" w:date="2017-09-19T17:05:00Z"/>
          <w:rFonts w:ascii="Arial" w:hAnsi="Arial" w:cs="Arial"/>
          <w:b/>
          <w:bCs/>
          <w:color w:val="004080"/>
          <w:sz w:val="24"/>
          <w:szCs w:val="24"/>
          <w:lang w:eastAsia="en-US"/>
        </w:rPr>
      </w:pPr>
      <w:bookmarkStart w:id="2900" w:name="BKM_D3D0456D_0245_4FAD_A661_B5F46525FEAE"/>
      <w:ins w:id="2901" w:author="Arjan Kloosterboer" w:date="2017-09-19T17:05:00Z">
        <w:r w:rsidRPr="00B058C6">
          <w:rPr>
            <w:rFonts w:ascii="Arial" w:hAnsi="Arial" w:cs="Arial"/>
            <w:b/>
            <w:bCs/>
            <w:color w:val="004080"/>
            <w:sz w:val="24"/>
            <w:szCs w:val="24"/>
            <w:lang w:eastAsia="en-US"/>
          </w:rPr>
          <w:t xml:space="preserve">Attribuutsoort 'Toelichting' </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B058C6" w14:paraId="2CA1D955" w14:textId="77777777" w:rsidTr="004B3999">
        <w:trPr>
          <w:ins w:id="2902"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276BB38" w14:textId="77777777" w:rsidR="00B058C6" w:rsidRDefault="00B058C6" w:rsidP="004B3999">
            <w:pPr>
              <w:rPr>
                <w:ins w:id="2903" w:author="Arjan Kloosterboer" w:date="2017-09-19T17:05:00Z"/>
                <w:rFonts w:ascii="Calibri" w:hAnsi="Calibri" w:cs="Calibri"/>
                <w:color w:val="000000"/>
                <w:sz w:val="22"/>
                <w:szCs w:val="22"/>
              </w:rPr>
            </w:pPr>
            <w:ins w:id="2904" w:author="Arjan Kloosterboer" w:date="2017-09-19T17:05:00Z">
              <w:r>
                <w:rPr>
                  <w:rFonts w:ascii="Calibri" w:hAnsi="Calibri" w:cs="Calibri"/>
                  <w:b/>
                  <w:bCs/>
                  <w:color w:val="000000"/>
                  <w:sz w:val="22"/>
                  <w:szCs w:val="22"/>
                </w:rPr>
                <w:t xml:space="preserve">Naam </w:t>
              </w:r>
            </w:ins>
          </w:p>
        </w:tc>
        <w:tc>
          <w:tcPr>
            <w:tcW w:w="5670" w:type="dxa"/>
            <w:tcBorders>
              <w:top w:val="nil"/>
              <w:left w:val="nil"/>
              <w:bottom w:val="nil"/>
              <w:right w:val="nil"/>
            </w:tcBorders>
            <w:tcMar>
              <w:top w:w="0" w:type="dxa"/>
              <w:left w:w="60" w:type="dxa"/>
              <w:bottom w:w="0" w:type="dxa"/>
              <w:right w:w="60" w:type="dxa"/>
            </w:tcMar>
          </w:tcPr>
          <w:p w14:paraId="1FF8F37E" w14:textId="77777777" w:rsidR="00B058C6" w:rsidRDefault="00B058C6" w:rsidP="004B3999">
            <w:pPr>
              <w:rPr>
                <w:ins w:id="2905" w:author="Arjan Kloosterboer" w:date="2017-09-19T17:05:00Z"/>
                <w:rFonts w:ascii="Calibri" w:hAnsi="Calibri" w:cs="Calibri"/>
                <w:color w:val="000000"/>
                <w:sz w:val="22"/>
                <w:szCs w:val="22"/>
              </w:rPr>
            </w:pPr>
            <w:ins w:id="2906" w:author="Arjan Kloosterboer" w:date="2017-09-19T17:05:00Z">
              <w:r>
                <w:rPr>
                  <w:rFonts w:ascii="Calibri" w:hAnsi="Calibri" w:cs="Calibri"/>
                  <w:color w:val="000000"/>
                  <w:sz w:val="22"/>
                  <w:szCs w:val="22"/>
                </w:rPr>
                <w:t>Toelichting</w:t>
              </w:r>
            </w:ins>
          </w:p>
        </w:tc>
      </w:tr>
      <w:tr w:rsidR="00B058C6" w14:paraId="6FF94D60" w14:textId="77777777" w:rsidTr="004B3999">
        <w:trPr>
          <w:ins w:id="2907"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581B50F8" w14:textId="77777777" w:rsidR="00B058C6" w:rsidRDefault="00B058C6" w:rsidP="004B3999">
            <w:pPr>
              <w:rPr>
                <w:ins w:id="2908" w:author="Arjan Kloosterboer" w:date="2017-09-19T17:05:00Z"/>
                <w:rFonts w:ascii="Calibri" w:hAnsi="Calibri" w:cs="Calibri"/>
                <w:color w:val="000000"/>
                <w:sz w:val="22"/>
                <w:szCs w:val="22"/>
              </w:rPr>
            </w:pPr>
            <w:ins w:id="2909" w:author="Arjan Kloosterboer" w:date="2017-09-19T17:05:00Z">
              <w:r>
                <w:rPr>
                  <w:rFonts w:ascii="Calibri" w:hAnsi="Calibri" w:cs="Calibri"/>
                  <w:b/>
                  <w:bCs/>
                  <w:color w:val="000000"/>
                  <w:sz w:val="22"/>
                  <w:szCs w:val="22"/>
                </w:rPr>
                <w:t xml:space="preserve">Herkomst </w:t>
              </w:r>
            </w:ins>
          </w:p>
        </w:tc>
        <w:tc>
          <w:tcPr>
            <w:tcW w:w="5670" w:type="dxa"/>
            <w:tcBorders>
              <w:top w:val="nil"/>
              <w:left w:val="nil"/>
              <w:bottom w:val="nil"/>
              <w:right w:val="nil"/>
            </w:tcBorders>
            <w:tcMar>
              <w:top w:w="0" w:type="dxa"/>
              <w:left w:w="60" w:type="dxa"/>
              <w:bottom w:w="0" w:type="dxa"/>
              <w:right w:w="60" w:type="dxa"/>
            </w:tcMar>
          </w:tcPr>
          <w:p w14:paraId="2AFE11B0" w14:textId="77777777" w:rsidR="00B058C6" w:rsidRDefault="00B058C6" w:rsidP="004B3999">
            <w:pPr>
              <w:rPr>
                <w:ins w:id="2910" w:author="Arjan Kloosterboer" w:date="2017-09-19T17:05:00Z"/>
                <w:rFonts w:ascii="Calibri" w:hAnsi="Calibri" w:cs="Calibri"/>
                <w:color w:val="000000"/>
                <w:sz w:val="22"/>
                <w:szCs w:val="22"/>
              </w:rPr>
            </w:pPr>
            <w:ins w:id="2911" w:author="Arjan Kloosterboer" w:date="2017-09-19T17:05:00Z">
              <w:r>
                <w:rPr>
                  <w:rFonts w:ascii="Calibri" w:hAnsi="Calibri" w:cs="Calibri"/>
                  <w:color w:val="000000"/>
                  <w:sz w:val="22"/>
                  <w:szCs w:val="22"/>
                </w:rPr>
                <w:t>KING</w:t>
              </w:r>
            </w:ins>
          </w:p>
        </w:tc>
      </w:tr>
      <w:tr w:rsidR="00B058C6" w14:paraId="0A5160A0" w14:textId="77777777" w:rsidTr="004B3999">
        <w:trPr>
          <w:trHeight w:val="268"/>
          <w:ins w:id="2912"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4A1A3DCE" w14:textId="77777777" w:rsidR="00B058C6" w:rsidRDefault="00B058C6" w:rsidP="004B3999">
            <w:pPr>
              <w:rPr>
                <w:ins w:id="2913" w:author="Arjan Kloosterboer" w:date="2017-09-19T17:05:00Z"/>
                <w:rFonts w:ascii="Calibri" w:hAnsi="Calibri" w:cs="Calibri"/>
                <w:color w:val="000000"/>
                <w:sz w:val="22"/>
                <w:szCs w:val="22"/>
              </w:rPr>
            </w:pPr>
            <w:ins w:id="2914" w:author="Arjan Kloosterboer" w:date="2017-09-19T17:05:00Z">
              <w:r>
                <w:rPr>
                  <w:rFonts w:ascii="Calibri" w:hAnsi="Calibri" w:cs="Calibri"/>
                  <w:b/>
                  <w:bCs/>
                  <w:color w:val="000000"/>
                  <w:sz w:val="22"/>
                  <w:szCs w:val="22"/>
                </w:rPr>
                <w:t xml:space="preserve">Code </w:t>
              </w:r>
            </w:ins>
          </w:p>
        </w:tc>
        <w:tc>
          <w:tcPr>
            <w:tcW w:w="5670" w:type="dxa"/>
            <w:tcBorders>
              <w:top w:val="nil"/>
              <w:left w:val="nil"/>
              <w:bottom w:val="nil"/>
              <w:right w:val="nil"/>
            </w:tcBorders>
            <w:tcMar>
              <w:top w:w="0" w:type="dxa"/>
              <w:left w:w="60" w:type="dxa"/>
              <w:bottom w:w="0" w:type="dxa"/>
              <w:right w:w="60" w:type="dxa"/>
            </w:tcMar>
          </w:tcPr>
          <w:p w14:paraId="6BC1F142" w14:textId="77777777" w:rsidR="00B058C6" w:rsidRDefault="00B058C6" w:rsidP="004B3999">
            <w:pPr>
              <w:rPr>
                <w:ins w:id="2915" w:author="Arjan Kloosterboer" w:date="2017-09-19T17:05:00Z"/>
                <w:rFonts w:ascii="Calibri" w:hAnsi="Calibri" w:cs="Calibri"/>
                <w:color w:val="000000"/>
                <w:sz w:val="22"/>
                <w:szCs w:val="22"/>
              </w:rPr>
            </w:pPr>
          </w:p>
        </w:tc>
      </w:tr>
      <w:tr w:rsidR="00B058C6" w14:paraId="1EC5F89F" w14:textId="77777777" w:rsidTr="004B3999">
        <w:trPr>
          <w:ins w:id="291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6EF4801C" w14:textId="77777777" w:rsidR="00B058C6" w:rsidRDefault="00B058C6" w:rsidP="004B3999">
            <w:pPr>
              <w:rPr>
                <w:ins w:id="2917" w:author="Arjan Kloosterboer" w:date="2017-09-19T17:05:00Z"/>
                <w:rFonts w:ascii="Calibri" w:hAnsi="Calibri" w:cs="Calibri"/>
                <w:color w:val="000000"/>
                <w:sz w:val="22"/>
                <w:szCs w:val="22"/>
              </w:rPr>
            </w:pPr>
            <w:ins w:id="2918" w:author="Arjan Kloosterboer" w:date="2017-09-19T17:05:00Z">
              <w:r>
                <w:rPr>
                  <w:rFonts w:ascii="Calibri" w:hAnsi="Calibri" w:cs="Calibri"/>
                  <w:b/>
                  <w:bCs/>
                  <w:color w:val="000000"/>
                  <w:sz w:val="22"/>
                  <w:szCs w:val="22"/>
                </w:rPr>
                <w:t xml:space="preserve">Definitie </w:t>
              </w:r>
            </w:ins>
          </w:p>
        </w:tc>
        <w:tc>
          <w:tcPr>
            <w:tcW w:w="5670" w:type="dxa"/>
            <w:tcBorders>
              <w:top w:val="nil"/>
              <w:left w:val="nil"/>
              <w:bottom w:val="nil"/>
              <w:right w:val="nil"/>
            </w:tcBorders>
            <w:tcMar>
              <w:top w:w="0" w:type="dxa"/>
              <w:left w:w="60" w:type="dxa"/>
              <w:bottom w:w="0" w:type="dxa"/>
              <w:right w:w="60" w:type="dxa"/>
            </w:tcMar>
          </w:tcPr>
          <w:p w14:paraId="34E3B5E6" w14:textId="77777777" w:rsidR="00B058C6" w:rsidRDefault="00B058C6" w:rsidP="004B3999">
            <w:pPr>
              <w:rPr>
                <w:ins w:id="2919" w:author="Arjan Kloosterboer" w:date="2017-09-19T17:05:00Z"/>
                <w:rFonts w:ascii="Calibri" w:hAnsi="Calibri" w:cs="Calibri"/>
                <w:color w:val="000000"/>
                <w:sz w:val="22"/>
                <w:szCs w:val="22"/>
              </w:rPr>
            </w:pPr>
            <w:ins w:id="2920" w:author="Arjan Kloosterboer" w:date="2017-09-19T17:05:00Z">
              <w:r>
                <w:rPr>
                  <w:rFonts w:ascii="Calibri" w:hAnsi="Calibri" w:cs="Calibri"/>
                  <w:color w:val="000000"/>
                  <w:sz w:val="22"/>
                  <w:szCs w:val="22"/>
                </w:rPr>
                <w:t>Nadere beschrijving van de bedoelde typen documenten en/of de vernietigingstermijn.</w:t>
              </w:r>
            </w:ins>
          </w:p>
        </w:tc>
      </w:tr>
      <w:tr w:rsidR="00B058C6" w14:paraId="251DB9D3" w14:textId="77777777" w:rsidTr="004B3999">
        <w:trPr>
          <w:ins w:id="2921"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2BDFAADA" w14:textId="77777777" w:rsidR="00B058C6" w:rsidRDefault="00B058C6" w:rsidP="004B3999">
            <w:pPr>
              <w:rPr>
                <w:ins w:id="2922" w:author="Arjan Kloosterboer" w:date="2017-09-19T17:05:00Z"/>
                <w:rFonts w:ascii="Calibri" w:hAnsi="Calibri" w:cs="Calibri"/>
                <w:color w:val="000000"/>
                <w:sz w:val="22"/>
                <w:szCs w:val="22"/>
              </w:rPr>
            </w:pPr>
            <w:ins w:id="2923" w:author="Arjan Kloosterboer" w:date="2017-09-19T17:05:00Z">
              <w:r>
                <w:rPr>
                  <w:rFonts w:ascii="Calibri" w:hAnsi="Calibri" w:cs="Calibri"/>
                  <w:b/>
                  <w:bCs/>
                  <w:color w:val="000000"/>
                  <w:sz w:val="22"/>
                  <w:szCs w:val="22"/>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EAA44C9" w14:textId="77777777" w:rsidR="00B058C6" w:rsidRDefault="00B058C6" w:rsidP="004B3999">
            <w:pPr>
              <w:rPr>
                <w:ins w:id="2924" w:author="Arjan Kloosterboer" w:date="2017-09-19T17:05:00Z"/>
                <w:rFonts w:ascii="Calibri" w:hAnsi="Calibri" w:cs="Calibri"/>
                <w:color w:val="000000"/>
                <w:sz w:val="22"/>
                <w:szCs w:val="22"/>
              </w:rPr>
            </w:pPr>
            <w:ins w:id="2925" w:author="Arjan Kloosterboer" w:date="2017-09-19T17:05:00Z">
              <w:r>
                <w:rPr>
                  <w:rFonts w:ascii="Calibri" w:hAnsi="Calibri" w:cs="Calibri"/>
                  <w:color w:val="000000"/>
                  <w:sz w:val="22"/>
                  <w:szCs w:val="22"/>
                </w:rPr>
                <w:t>KING</w:t>
              </w:r>
            </w:ins>
          </w:p>
        </w:tc>
      </w:tr>
      <w:tr w:rsidR="00B058C6" w14:paraId="42B3AEFA" w14:textId="77777777" w:rsidTr="004B3999">
        <w:trPr>
          <w:ins w:id="292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06E8F39" w14:textId="77777777" w:rsidR="00B058C6" w:rsidRDefault="00B058C6" w:rsidP="004B3999">
            <w:pPr>
              <w:rPr>
                <w:ins w:id="2927" w:author="Arjan Kloosterboer" w:date="2017-09-19T17:05:00Z"/>
                <w:rFonts w:ascii="Calibri" w:hAnsi="Calibri" w:cs="Calibri"/>
                <w:color w:val="000000"/>
                <w:sz w:val="22"/>
                <w:szCs w:val="22"/>
              </w:rPr>
            </w:pPr>
            <w:ins w:id="2928" w:author="Arjan Kloosterboer" w:date="2017-09-19T17:05:00Z">
              <w:r>
                <w:rPr>
                  <w:rFonts w:ascii="Calibri" w:hAnsi="Calibri" w:cs="Calibri"/>
                  <w:b/>
                  <w:bCs/>
                  <w:color w:val="000000"/>
                  <w:sz w:val="22"/>
                  <w:szCs w:val="22"/>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C7940B2" w14:textId="77777777" w:rsidR="00B058C6" w:rsidRDefault="00B058C6" w:rsidP="004B3999">
            <w:pPr>
              <w:rPr>
                <w:ins w:id="2929" w:author="Arjan Kloosterboer" w:date="2017-09-19T17:05:00Z"/>
                <w:rFonts w:ascii="Calibri" w:hAnsi="Calibri" w:cs="Calibri"/>
                <w:color w:val="000000"/>
                <w:sz w:val="22"/>
                <w:szCs w:val="22"/>
              </w:rPr>
            </w:pPr>
            <w:ins w:id="2930" w:author="Arjan Kloosterboer" w:date="2017-09-19T17:05:00Z">
              <w:r>
                <w:rPr>
                  <w:rFonts w:ascii="Calibri" w:hAnsi="Calibri" w:cs="Calibri"/>
                  <w:color w:val="000000"/>
                  <w:sz w:val="22"/>
                  <w:szCs w:val="22"/>
                </w:rPr>
                <w:t>1-9-2017</w:t>
              </w:r>
            </w:ins>
          </w:p>
        </w:tc>
      </w:tr>
      <w:tr w:rsidR="00B058C6" w14:paraId="52B492BC" w14:textId="77777777" w:rsidTr="004B3999">
        <w:trPr>
          <w:ins w:id="2931"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24C88A6" w14:textId="77777777" w:rsidR="00B058C6" w:rsidRDefault="00B058C6" w:rsidP="004B3999">
            <w:pPr>
              <w:rPr>
                <w:ins w:id="2932" w:author="Arjan Kloosterboer" w:date="2017-09-19T17:05:00Z"/>
                <w:rFonts w:ascii="Calibri" w:hAnsi="Calibri" w:cs="Calibri"/>
                <w:color w:val="000000"/>
                <w:sz w:val="22"/>
                <w:szCs w:val="22"/>
              </w:rPr>
            </w:pPr>
            <w:ins w:id="2933" w:author="Arjan Kloosterboer" w:date="2017-09-19T17:05:00Z">
              <w:r>
                <w:rPr>
                  <w:rFonts w:ascii="Calibri" w:hAnsi="Calibri" w:cs="Calibri"/>
                  <w:b/>
                  <w:bCs/>
                  <w:color w:val="000000"/>
                  <w:sz w:val="22"/>
                  <w:szCs w:val="22"/>
                </w:rPr>
                <w:t xml:space="preserve">Formaat </w:t>
              </w:r>
            </w:ins>
          </w:p>
        </w:tc>
        <w:tc>
          <w:tcPr>
            <w:tcW w:w="5670" w:type="dxa"/>
            <w:tcBorders>
              <w:top w:val="nil"/>
              <w:left w:val="nil"/>
              <w:bottom w:val="nil"/>
              <w:right w:val="nil"/>
            </w:tcBorders>
            <w:tcMar>
              <w:top w:w="0" w:type="dxa"/>
              <w:left w:w="60" w:type="dxa"/>
              <w:bottom w:w="0" w:type="dxa"/>
              <w:right w:w="60" w:type="dxa"/>
            </w:tcMar>
          </w:tcPr>
          <w:p w14:paraId="4D22FF9A" w14:textId="77777777" w:rsidR="00B058C6" w:rsidRDefault="00B058C6" w:rsidP="004B3999">
            <w:pPr>
              <w:rPr>
                <w:ins w:id="2934" w:author="Arjan Kloosterboer" w:date="2017-09-19T17:05:00Z"/>
                <w:rFonts w:ascii="Calibri" w:hAnsi="Calibri" w:cs="Calibri"/>
                <w:color w:val="000000"/>
                <w:sz w:val="22"/>
                <w:szCs w:val="22"/>
              </w:rPr>
            </w:pPr>
            <w:ins w:id="2935" w:author="Arjan Kloosterboer" w:date="2017-09-19T17:05:00Z">
              <w:r>
                <w:rPr>
                  <w:rFonts w:ascii="Calibri" w:hAnsi="Calibri" w:cs="Calibri"/>
                  <w:color w:val="000000"/>
                  <w:sz w:val="22"/>
                  <w:szCs w:val="22"/>
                </w:rPr>
                <w:t>AN</w:t>
              </w:r>
            </w:ins>
          </w:p>
        </w:tc>
      </w:tr>
      <w:tr w:rsidR="00B058C6" w14:paraId="5AAD3961" w14:textId="77777777" w:rsidTr="004B3999">
        <w:trPr>
          <w:ins w:id="2936"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746E1454" w14:textId="77777777" w:rsidR="00B058C6" w:rsidRDefault="00B058C6" w:rsidP="004B3999">
            <w:pPr>
              <w:rPr>
                <w:ins w:id="2937" w:author="Arjan Kloosterboer" w:date="2017-09-19T17:05:00Z"/>
                <w:rFonts w:ascii="Calibri" w:hAnsi="Calibri" w:cs="Calibri"/>
                <w:color w:val="000000"/>
                <w:sz w:val="22"/>
                <w:szCs w:val="22"/>
              </w:rPr>
            </w:pPr>
            <w:ins w:id="2938" w:author="Arjan Kloosterboer" w:date="2017-09-19T17:05:00Z">
              <w:r>
                <w:rPr>
                  <w:rFonts w:ascii="Calibri" w:hAnsi="Calibri" w:cs="Calibri"/>
                  <w:b/>
                  <w:bCs/>
                  <w:color w:val="000000"/>
                  <w:sz w:val="22"/>
                  <w:szCs w:val="22"/>
                </w:rPr>
                <w:t>Waardenverzameling</w:t>
              </w:r>
            </w:ins>
          </w:p>
        </w:tc>
        <w:tc>
          <w:tcPr>
            <w:tcW w:w="5670" w:type="dxa"/>
            <w:tcBorders>
              <w:top w:val="nil"/>
              <w:left w:val="nil"/>
              <w:bottom w:val="nil"/>
              <w:right w:val="nil"/>
            </w:tcBorders>
            <w:tcMar>
              <w:top w:w="0" w:type="dxa"/>
              <w:left w:w="60" w:type="dxa"/>
              <w:bottom w:w="0" w:type="dxa"/>
              <w:right w:w="60" w:type="dxa"/>
            </w:tcMar>
          </w:tcPr>
          <w:p w14:paraId="3E0ED925" w14:textId="77777777" w:rsidR="00B058C6" w:rsidRDefault="00B058C6" w:rsidP="004B3999">
            <w:pPr>
              <w:rPr>
                <w:ins w:id="2939" w:author="Arjan Kloosterboer" w:date="2017-09-19T17:05:00Z"/>
                <w:rFonts w:ascii="Calibri" w:hAnsi="Calibri" w:cs="Calibri"/>
                <w:color w:val="000000"/>
                <w:sz w:val="22"/>
                <w:szCs w:val="22"/>
              </w:rPr>
            </w:pPr>
          </w:p>
        </w:tc>
      </w:tr>
      <w:tr w:rsidR="00B058C6" w14:paraId="32DBDC93" w14:textId="77777777" w:rsidTr="004B3999">
        <w:trPr>
          <w:ins w:id="2940"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427F2F61" w14:textId="77777777" w:rsidR="00B058C6" w:rsidRDefault="00B058C6" w:rsidP="004B3999">
            <w:pPr>
              <w:rPr>
                <w:ins w:id="2941" w:author="Arjan Kloosterboer" w:date="2017-09-19T17:05:00Z"/>
                <w:rFonts w:ascii="Calibri" w:hAnsi="Calibri" w:cs="Calibri"/>
                <w:b/>
                <w:bCs/>
                <w:color w:val="000000"/>
                <w:sz w:val="22"/>
                <w:szCs w:val="22"/>
              </w:rPr>
            </w:pPr>
            <w:ins w:id="2942" w:author="Arjan Kloosterboer" w:date="2017-09-19T17:05:00Z">
              <w:r>
                <w:rPr>
                  <w:rFonts w:ascii="Calibri" w:hAnsi="Calibri" w:cs="Calibri"/>
                  <w:b/>
                  <w:bCs/>
                  <w:color w:val="000000"/>
                  <w:sz w:val="22"/>
                  <w:szCs w:val="22"/>
                </w:rPr>
                <w:t xml:space="preserve">Indicatie </w:t>
              </w:r>
              <w:r>
                <w:rPr>
                  <w:rFonts w:ascii="Calibri" w:hAnsi="Calibri" w:cs="Calibri"/>
                  <w:b/>
                  <w:bCs/>
                  <w:color w:val="000000"/>
                  <w:sz w:val="22"/>
                  <w:szCs w:val="22"/>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44980B8" w14:textId="77777777" w:rsidR="00B058C6" w:rsidRDefault="00B058C6" w:rsidP="004B3999">
            <w:pPr>
              <w:rPr>
                <w:ins w:id="2943" w:author="Arjan Kloosterboer" w:date="2017-09-19T17:05:00Z"/>
                <w:rFonts w:ascii="Calibri" w:hAnsi="Calibri" w:cs="Calibri"/>
                <w:color w:val="000000"/>
                <w:sz w:val="22"/>
                <w:szCs w:val="22"/>
              </w:rPr>
            </w:pPr>
            <w:ins w:id="2944" w:author="Arjan Kloosterboer" w:date="2017-09-19T17:05:00Z">
              <w:r>
                <w:rPr>
                  <w:rFonts w:ascii="Calibri" w:hAnsi="Calibri" w:cs="Calibri"/>
                  <w:color w:val="000000"/>
                  <w:sz w:val="22"/>
                  <w:szCs w:val="22"/>
                </w:rPr>
                <w:t>Ja</w:t>
              </w:r>
            </w:ins>
          </w:p>
        </w:tc>
      </w:tr>
      <w:tr w:rsidR="00B058C6" w14:paraId="2887376D" w14:textId="77777777" w:rsidTr="004B3999">
        <w:trPr>
          <w:ins w:id="2945"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37A9C30D" w14:textId="77777777" w:rsidR="00B058C6" w:rsidRDefault="00B058C6" w:rsidP="004B3999">
            <w:pPr>
              <w:rPr>
                <w:ins w:id="2946" w:author="Arjan Kloosterboer" w:date="2017-09-19T17:05:00Z"/>
                <w:rFonts w:ascii="Calibri" w:hAnsi="Calibri" w:cs="Calibri"/>
                <w:b/>
                <w:bCs/>
                <w:color w:val="000000"/>
                <w:sz w:val="22"/>
                <w:szCs w:val="22"/>
              </w:rPr>
            </w:pPr>
            <w:ins w:id="2947" w:author="Arjan Kloosterboer" w:date="2017-09-19T17:05:00Z">
              <w:r>
                <w:rPr>
                  <w:rFonts w:ascii="Calibri" w:hAnsi="Calibri" w:cs="Calibri"/>
                  <w:b/>
                  <w:bCs/>
                  <w:color w:val="000000"/>
                  <w:sz w:val="22"/>
                  <w:szCs w:val="22"/>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6ACA6CA" w14:textId="77777777" w:rsidR="00B058C6" w:rsidRDefault="00B058C6" w:rsidP="004B3999">
            <w:pPr>
              <w:rPr>
                <w:ins w:id="2948" w:author="Arjan Kloosterboer" w:date="2017-09-19T17:05:00Z"/>
                <w:rFonts w:ascii="Calibri" w:hAnsi="Calibri" w:cs="Calibri"/>
                <w:color w:val="000000"/>
                <w:sz w:val="22"/>
                <w:szCs w:val="22"/>
              </w:rPr>
            </w:pPr>
            <w:ins w:id="2949" w:author="Arjan Kloosterboer" w:date="2017-09-19T17:05:00Z">
              <w:r>
                <w:rPr>
                  <w:rFonts w:ascii="Calibri" w:hAnsi="Calibri" w:cs="Calibri"/>
                  <w:color w:val="000000"/>
                  <w:sz w:val="22"/>
                  <w:szCs w:val="22"/>
                </w:rPr>
                <w:t>Nee</w:t>
              </w:r>
            </w:ins>
          </w:p>
        </w:tc>
      </w:tr>
      <w:tr w:rsidR="00B058C6" w14:paraId="6018F420" w14:textId="77777777" w:rsidTr="004B3999">
        <w:trPr>
          <w:ins w:id="2950"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6666123C" w14:textId="77777777" w:rsidR="00B058C6" w:rsidRDefault="00B058C6" w:rsidP="004B3999">
            <w:pPr>
              <w:rPr>
                <w:ins w:id="2951" w:author="Arjan Kloosterboer" w:date="2017-09-19T17:05:00Z"/>
                <w:rFonts w:ascii="Calibri" w:hAnsi="Calibri" w:cs="Calibri"/>
                <w:b/>
                <w:bCs/>
                <w:color w:val="000000"/>
                <w:sz w:val="22"/>
                <w:szCs w:val="22"/>
              </w:rPr>
            </w:pPr>
            <w:ins w:id="2952" w:author="Arjan Kloosterboer" w:date="2017-09-19T17:05:00Z">
              <w:r>
                <w:rPr>
                  <w:rFonts w:ascii="Calibri" w:hAnsi="Calibri" w:cs="Calibri"/>
                  <w:b/>
                  <w:bCs/>
                  <w:color w:val="000000"/>
                  <w:sz w:val="22"/>
                  <w:szCs w:val="22"/>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4D66621" w14:textId="77777777" w:rsidR="00B058C6" w:rsidRDefault="00B058C6" w:rsidP="004B3999">
            <w:pPr>
              <w:rPr>
                <w:ins w:id="2953" w:author="Arjan Kloosterboer" w:date="2017-09-19T17:05:00Z"/>
                <w:rFonts w:ascii="Calibri" w:hAnsi="Calibri" w:cs="Calibri"/>
                <w:color w:val="000000"/>
                <w:sz w:val="22"/>
                <w:szCs w:val="22"/>
              </w:rPr>
            </w:pPr>
            <w:ins w:id="2954" w:author="Arjan Kloosterboer" w:date="2017-09-19T17:05:00Z">
              <w:r>
                <w:rPr>
                  <w:rFonts w:ascii="Calibri" w:hAnsi="Calibri" w:cs="Calibri"/>
                  <w:color w:val="000000"/>
                  <w:sz w:val="22"/>
                  <w:szCs w:val="22"/>
                </w:rPr>
                <w:t>Nee</w:t>
              </w:r>
            </w:ins>
          </w:p>
        </w:tc>
      </w:tr>
      <w:tr w:rsidR="00B058C6" w14:paraId="7CC1E7B1" w14:textId="77777777" w:rsidTr="004B3999">
        <w:trPr>
          <w:ins w:id="2955"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385A5E72" w14:textId="77777777" w:rsidR="00B058C6" w:rsidRDefault="00B058C6" w:rsidP="004B3999">
            <w:pPr>
              <w:rPr>
                <w:ins w:id="2956" w:author="Arjan Kloosterboer" w:date="2017-09-19T17:05:00Z"/>
                <w:rFonts w:ascii="Calibri" w:hAnsi="Calibri" w:cs="Calibri"/>
                <w:b/>
                <w:bCs/>
                <w:color w:val="000000"/>
                <w:sz w:val="22"/>
                <w:szCs w:val="22"/>
              </w:rPr>
            </w:pPr>
            <w:ins w:id="2957" w:author="Arjan Kloosterboer" w:date="2017-09-19T17:05:00Z">
              <w:r>
                <w:rPr>
                  <w:rFonts w:ascii="Calibri" w:hAnsi="Calibri" w:cs="Calibri"/>
                  <w:b/>
                  <w:bCs/>
                  <w:color w:val="000000"/>
                  <w:sz w:val="22"/>
                  <w:szCs w:val="22"/>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7DE607B0" w14:textId="77777777" w:rsidR="00B058C6" w:rsidRDefault="00B058C6" w:rsidP="004B3999">
            <w:pPr>
              <w:rPr>
                <w:ins w:id="2958" w:author="Arjan Kloosterboer" w:date="2017-09-19T17:05:00Z"/>
                <w:rFonts w:ascii="Calibri" w:hAnsi="Calibri" w:cs="Calibri"/>
                <w:color w:val="000000"/>
                <w:sz w:val="22"/>
                <w:szCs w:val="22"/>
              </w:rPr>
            </w:pPr>
            <w:ins w:id="2959" w:author="Arjan Kloosterboer" w:date="2017-09-19T17:05:00Z">
              <w:r>
                <w:rPr>
                  <w:rFonts w:ascii="Calibri" w:hAnsi="Calibri" w:cs="Calibri"/>
                  <w:color w:val="000000"/>
                  <w:sz w:val="22"/>
                  <w:szCs w:val="22"/>
                </w:rPr>
                <w:t>Nee</w:t>
              </w:r>
            </w:ins>
          </w:p>
        </w:tc>
      </w:tr>
      <w:tr w:rsidR="00B058C6" w14:paraId="1AE9D3BD" w14:textId="77777777" w:rsidTr="004B3999">
        <w:trPr>
          <w:ins w:id="2960"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35E25BC6" w14:textId="77777777" w:rsidR="00B058C6" w:rsidRDefault="00B058C6" w:rsidP="004B3999">
            <w:pPr>
              <w:rPr>
                <w:ins w:id="2961" w:author="Arjan Kloosterboer" w:date="2017-09-19T17:05:00Z"/>
                <w:rFonts w:ascii="Calibri" w:hAnsi="Calibri" w:cs="Calibri"/>
                <w:color w:val="000000"/>
                <w:sz w:val="22"/>
                <w:szCs w:val="22"/>
              </w:rPr>
            </w:pPr>
            <w:ins w:id="2962" w:author="Arjan Kloosterboer" w:date="2017-09-19T17:05:00Z">
              <w:r>
                <w:rPr>
                  <w:rFonts w:ascii="Calibri" w:hAnsi="Calibri" w:cs="Calibri"/>
                  <w:b/>
                  <w:bCs/>
                  <w:color w:val="000000"/>
                  <w:sz w:val="22"/>
                  <w:szCs w:val="22"/>
                </w:rPr>
                <w:t>Indicatie kardinaliteit</w:t>
              </w:r>
            </w:ins>
          </w:p>
        </w:tc>
        <w:tc>
          <w:tcPr>
            <w:tcW w:w="5670" w:type="dxa"/>
            <w:tcBorders>
              <w:top w:val="nil"/>
              <w:left w:val="nil"/>
              <w:bottom w:val="nil"/>
              <w:right w:val="nil"/>
            </w:tcBorders>
            <w:tcMar>
              <w:top w:w="0" w:type="dxa"/>
              <w:left w:w="60" w:type="dxa"/>
              <w:bottom w:w="0" w:type="dxa"/>
              <w:right w:w="60" w:type="dxa"/>
            </w:tcMar>
          </w:tcPr>
          <w:p w14:paraId="47E7991D" w14:textId="77777777" w:rsidR="00B058C6" w:rsidRDefault="00B058C6" w:rsidP="004B3999">
            <w:pPr>
              <w:rPr>
                <w:ins w:id="2963" w:author="Arjan Kloosterboer" w:date="2017-09-19T17:05:00Z"/>
                <w:rFonts w:ascii="Calibri" w:hAnsi="Calibri" w:cs="Calibri"/>
                <w:color w:val="000000"/>
                <w:sz w:val="22"/>
                <w:szCs w:val="22"/>
              </w:rPr>
            </w:pPr>
            <w:ins w:id="2964" w:author="Arjan Kloosterboer" w:date="2017-09-19T17:05:00Z">
              <w:r>
                <w:rPr>
                  <w:rFonts w:ascii="Calibri" w:hAnsi="Calibri" w:cs="Calibri"/>
                  <w:color w:val="000000"/>
                  <w:sz w:val="22"/>
                  <w:szCs w:val="22"/>
                </w:rPr>
                <w:t>0 - 1</w:t>
              </w:r>
            </w:ins>
          </w:p>
        </w:tc>
      </w:tr>
      <w:tr w:rsidR="00B058C6" w14:paraId="74D0D1EE" w14:textId="77777777" w:rsidTr="004B3999">
        <w:trPr>
          <w:ins w:id="2965"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176CCA36" w14:textId="77777777" w:rsidR="00B058C6" w:rsidRDefault="00B058C6" w:rsidP="004B3999">
            <w:pPr>
              <w:rPr>
                <w:ins w:id="2966" w:author="Arjan Kloosterboer" w:date="2017-09-19T17:05:00Z"/>
                <w:rFonts w:ascii="Calibri" w:hAnsi="Calibri" w:cs="Calibri"/>
                <w:color w:val="000000"/>
                <w:sz w:val="22"/>
                <w:szCs w:val="22"/>
              </w:rPr>
            </w:pPr>
            <w:ins w:id="2967" w:author="Arjan Kloosterboer" w:date="2017-09-19T17:05:00Z">
              <w:r>
                <w:rPr>
                  <w:rFonts w:ascii="Calibri" w:hAnsi="Calibri" w:cs="Calibri"/>
                  <w:b/>
                  <w:bCs/>
                  <w:color w:val="000000"/>
                  <w:sz w:val="22"/>
                  <w:szCs w:val="22"/>
                </w:rPr>
                <w:t>Indicatie authentiek</w:t>
              </w:r>
            </w:ins>
          </w:p>
        </w:tc>
        <w:tc>
          <w:tcPr>
            <w:tcW w:w="5670" w:type="dxa"/>
            <w:tcBorders>
              <w:top w:val="nil"/>
              <w:left w:val="nil"/>
              <w:bottom w:val="nil"/>
              <w:right w:val="nil"/>
            </w:tcBorders>
            <w:tcMar>
              <w:top w:w="0" w:type="dxa"/>
              <w:left w:w="60" w:type="dxa"/>
              <w:bottom w:w="0" w:type="dxa"/>
              <w:right w:w="60" w:type="dxa"/>
            </w:tcMar>
          </w:tcPr>
          <w:p w14:paraId="43963735" w14:textId="77777777" w:rsidR="00B058C6" w:rsidRDefault="00B058C6" w:rsidP="004B3999">
            <w:pPr>
              <w:rPr>
                <w:ins w:id="2968" w:author="Arjan Kloosterboer" w:date="2017-09-19T17:05:00Z"/>
                <w:rFonts w:ascii="Calibri" w:hAnsi="Calibri" w:cs="Calibri"/>
                <w:color w:val="000000"/>
                <w:sz w:val="22"/>
                <w:szCs w:val="22"/>
              </w:rPr>
            </w:pPr>
            <w:ins w:id="2969" w:author="Arjan Kloosterboer" w:date="2017-09-19T17:05:00Z">
              <w:r>
                <w:rPr>
                  <w:rFonts w:ascii="Calibri" w:hAnsi="Calibri" w:cs="Calibri"/>
                  <w:color w:val="000000"/>
                  <w:sz w:val="22"/>
                  <w:szCs w:val="22"/>
                </w:rPr>
                <w:t>Gemeentelijk kerngegeven</w:t>
              </w:r>
            </w:ins>
          </w:p>
        </w:tc>
      </w:tr>
      <w:tr w:rsidR="00B058C6" w14:paraId="24BE9C98" w14:textId="77777777" w:rsidTr="004B3999">
        <w:trPr>
          <w:ins w:id="2970" w:author="Arjan Kloosterboer" w:date="2017-09-19T17:05:00Z"/>
        </w:trPr>
        <w:tc>
          <w:tcPr>
            <w:tcW w:w="3690" w:type="dxa"/>
            <w:gridSpan w:val="2"/>
            <w:tcBorders>
              <w:top w:val="nil"/>
              <w:left w:val="nil"/>
              <w:bottom w:val="nil"/>
              <w:right w:val="nil"/>
            </w:tcBorders>
            <w:tcMar>
              <w:top w:w="0" w:type="dxa"/>
              <w:left w:w="60" w:type="dxa"/>
              <w:bottom w:w="0" w:type="dxa"/>
              <w:right w:w="60" w:type="dxa"/>
            </w:tcMar>
          </w:tcPr>
          <w:p w14:paraId="0A1283F6" w14:textId="77777777" w:rsidR="00B058C6" w:rsidRDefault="00B058C6" w:rsidP="004B3999">
            <w:pPr>
              <w:rPr>
                <w:ins w:id="2971" w:author="Arjan Kloosterboer" w:date="2017-09-19T17:05:00Z"/>
                <w:rFonts w:ascii="Calibri" w:hAnsi="Calibri" w:cs="Calibri"/>
                <w:color w:val="000000"/>
                <w:sz w:val="22"/>
                <w:szCs w:val="22"/>
              </w:rPr>
            </w:pPr>
            <w:ins w:id="2972" w:author="Arjan Kloosterboer" w:date="2017-09-19T17:05:00Z">
              <w:r>
                <w:rPr>
                  <w:rFonts w:ascii="Calibri" w:hAnsi="Calibri" w:cs="Calibri"/>
                  <w:b/>
                  <w:bCs/>
                  <w:color w:val="000000"/>
                  <w:sz w:val="22"/>
                  <w:szCs w:val="22"/>
                </w:rPr>
                <w:t xml:space="preserve">Regels </w:t>
              </w:r>
            </w:ins>
          </w:p>
        </w:tc>
        <w:tc>
          <w:tcPr>
            <w:tcW w:w="5670" w:type="dxa"/>
            <w:tcBorders>
              <w:top w:val="nil"/>
              <w:left w:val="nil"/>
              <w:bottom w:val="nil"/>
              <w:right w:val="nil"/>
            </w:tcBorders>
            <w:tcMar>
              <w:top w:w="0" w:type="dxa"/>
              <w:left w:w="60" w:type="dxa"/>
              <w:bottom w:w="0" w:type="dxa"/>
              <w:right w:w="60" w:type="dxa"/>
            </w:tcMar>
          </w:tcPr>
          <w:p w14:paraId="035D2872" w14:textId="77777777" w:rsidR="00B058C6" w:rsidRDefault="00B058C6" w:rsidP="004B3999">
            <w:pPr>
              <w:rPr>
                <w:ins w:id="2973" w:author="Arjan Kloosterboer" w:date="2017-09-19T17:05:00Z"/>
                <w:rFonts w:ascii="Calibri" w:hAnsi="Calibri" w:cs="Calibri"/>
                <w:color w:val="000000"/>
                <w:sz w:val="22"/>
                <w:szCs w:val="22"/>
              </w:rPr>
            </w:pPr>
            <w:ins w:id="2974" w:author="Arjan Kloosterboer" w:date="2017-09-19T17:05:00Z">
              <w:r>
                <w:rPr>
                  <w:rFonts w:ascii="Calibri" w:hAnsi="Calibri" w:cs="Calibri"/>
                  <w:color w:val="000000"/>
                  <w:sz w:val="22"/>
                  <w:szCs w:val="22"/>
                </w:rPr>
                <w:t>1) De attribuutsoort verandert alleen van waarde (materiële historie) op een datum die gelijk is aan een Versiedatum van het gerelateerde zaaktype.</w:t>
              </w:r>
            </w:ins>
          </w:p>
          <w:p w14:paraId="27E55A1C" w14:textId="77777777" w:rsidR="00B058C6" w:rsidRDefault="00B058C6" w:rsidP="004B3999">
            <w:pPr>
              <w:rPr>
                <w:ins w:id="2975" w:author="Arjan Kloosterboer" w:date="2017-09-19T17:05:00Z"/>
                <w:rFonts w:ascii="Calibri" w:hAnsi="Calibri" w:cs="Calibri"/>
                <w:color w:val="000000"/>
                <w:sz w:val="22"/>
                <w:szCs w:val="22"/>
              </w:rPr>
            </w:pPr>
            <w:ins w:id="2976" w:author="Arjan Kloosterboer" w:date="2017-09-19T17:05:00Z">
              <w:r>
                <w:rPr>
                  <w:rFonts w:ascii="Calibri" w:hAnsi="Calibri" w:cs="Calibri"/>
                  <w:color w:val="000000"/>
                  <w:sz w:val="22"/>
                  <w:szCs w:val="22"/>
                </w:rPr>
                <w:t>2) De attribuutsoort is van tekst voorzien indien de attribuutsoort 'Vernietigingstermijn' niet van een waarde is voorzien.</w:t>
              </w:r>
            </w:ins>
          </w:p>
        </w:tc>
      </w:tr>
      <w:tr w:rsidR="00B058C6" w14:paraId="367078FF" w14:textId="77777777" w:rsidTr="004B3999">
        <w:trPr>
          <w:ins w:id="2977" w:author="Arjan Kloosterboer" w:date="2017-09-19T17:05:00Z"/>
        </w:trPr>
        <w:tc>
          <w:tcPr>
            <w:tcW w:w="9360" w:type="dxa"/>
            <w:gridSpan w:val="3"/>
            <w:tcBorders>
              <w:top w:val="nil"/>
              <w:left w:val="nil"/>
              <w:bottom w:val="nil"/>
              <w:right w:val="nil"/>
            </w:tcBorders>
            <w:tcMar>
              <w:top w:w="0" w:type="dxa"/>
              <w:left w:w="60" w:type="dxa"/>
              <w:bottom w:w="0" w:type="dxa"/>
              <w:right w:w="60" w:type="dxa"/>
            </w:tcMar>
          </w:tcPr>
          <w:p w14:paraId="3F8A4471" w14:textId="77777777" w:rsidR="00B058C6" w:rsidRDefault="00B058C6" w:rsidP="004B3999">
            <w:pPr>
              <w:rPr>
                <w:ins w:id="2978" w:author="Arjan Kloosterboer" w:date="2017-09-19T17:05:00Z"/>
                <w:rFonts w:ascii="Calibri" w:hAnsi="Calibri" w:cs="Calibri"/>
                <w:color w:val="0F0F0F"/>
                <w:sz w:val="22"/>
                <w:szCs w:val="22"/>
              </w:rPr>
            </w:pPr>
            <w:ins w:id="2979" w:author="Arjan Kloosterboer" w:date="2017-09-19T17:05:00Z">
              <w:r>
                <w:rPr>
                  <w:rFonts w:ascii="Calibri" w:hAnsi="Calibri" w:cs="Calibri"/>
                  <w:b/>
                  <w:bCs/>
                  <w:color w:val="0F0F0F"/>
                  <w:sz w:val="22"/>
                  <w:szCs w:val="22"/>
                </w:rPr>
                <w:lastRenderedPageBreak/>
                <w:t>Toelichting</w:t>
              </w:r>
            </w:ins>
          </w:p>
        </w:tc>
      </w:tr>
      <w:tr w:rsidR="00B058C6" w14:paraId="71696CF2" w14:textId="77777777" w:rsidTr="004B3999">
        <w:trPr>
          <w:ins w:id="2980" w:author="Arjan Kloosterboer" w:date="2017-09-19T17:05:00Z"/>
        </w:trPr>
        <w:tc>
          <w:tcPr>
            <w:tcW w:w="450" w:type="dxa"/>
            <w:tcBorders>
              <w:top w:val="nil"/>
              <w:left w:val="nil"/>
              <w:bottom w:val="nil"/>
              <w:right w:val="nil"/>
            </w:tcBorders>
            <w:tcMar>
              <w:top w:w="0" w:type="dxa"/>
              <w:left w:w="60" w:type="dxa"/>
              <w:bottom w:w="0" w:type="dxa"/>
              <w:right w:w="60" w:type="dxa"/>
            </w:tcMar>
          </w:tcPr>
          <w:p w14:paraId="13DE8F3A" w14:textId="77777777" w:rsidR="00B058C6" w:rsidRDefault="00B058C6" w:rsidP="004B3999">
            <w:pPr>
              <w:rPr>
                <w:ins w:id="2981" w:author="Arjan Kloosterboer" w:date="2017-09-19T17:05: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5C296D93" w14:textId="77777777" w:rsidR="00B058C6" w:rsidRDefault="00B058C6" w:rsidP="004B3999">
            <w:pPr>
              <w:rPr>
                <w:ins w:id="2982" w:author="Arjan Kloosterboer" w:date="2017-09-19T17:05:00Z"/>
                <w:rFonts w:ascii="Calibri" w:hAnsi="Calibri" w:cs="Calibri"/>
                <w:color w:val="0F0F0F"/>
                <w:sz w:val="22"/>
                <w:szCs w:val="22"/>
              </w:rPr>
            </w:pPr>
            <w:ins w:id="2983" w:author="Arjan Kloosterboer" w:date="2017-09-19T17:05:00Z">
              <w:r>
                <w:rPr>
                  <w:rFonts w:ascii="Calibri" w:hAnsi="Calibri" w:cs="Calibri"/>
                  <w:color w:val="0F0F0F"/>
                  <w:sz w:val="22"/>
                  <w:szCs w:val="22"/>
                </w:rPr>
                <w:t xml:space="preserve">Met deze attribuutsoort kan een toelichting gegeven worden op de bedoelde typen documenten indien dit niet eenduidig te specificeren valt met de voorhanden informatieobjecttypen. </w:t>
              </w:r>
            </w:ins>
          </w:p>
          <w:p w14:paraId="3C5D8183" w14:textId="77777777" w:rsidR="00B058C6" w:rsidRDefault="00B058C6" w:rsidP="004B3999">
            <w:pPr>
              <w:rPr>
                <w:ins w:id="2984" w:author="Arjan Kloosterboer" w:date="2017-09-19T17:05:00Z"/>
                <w:rFonts w:ascii="Calibri" w:hAnsi="Calibri" w:cs="Calibri"/>
                <w:color w:val="0F0F0F"/>
                <w:sz w:val="22"/>
                <w:szCs w:val="22"/>
              </w:rPr>
            </w:pPr>
            <w:ins w:id="2985" w:author="Arjan Kloosterboer" w:date="2017-09-19T17:05:00Z">
              <w:r>
                <w:rPr>
                  <w:rFonts w:ascii="Calibri" w:hAnsi="Calibri" w:cs="Calibri"/>
                  <w:color w:val="0F0F0F"/>
                  <w:sz w:val="22"/>
                  <w:szCs w:val="22"/>
                </w:rPr>
                <w:t>Indien de vernietigingstermijn niet start per einddatum van de zaak, dan wordt hier de afwijkende situatie vermeld.</w:t>
              </w:r>
            </w:ins>
          </w:p>
          <w:p w14:paraId="6A3E41A6" w14:textId="77777777" w:rsidR="00B058C6" w:rsidRDefault="00B058C6" w:rsidP="004B3999">
            <w:pPr>
              <w:rPr>
                <w:ins w:id="2986" w:author="Arjan Kloosterboer" w:date="2017-09-19T17:05:00Z"/>
                <w:rFonts w:ascii="Calibri" w:hAnsi="Calibri" w:cs="Calibri"/>
                <w:color w:val="0F0F0F"/>
                <w:sz w:val="22"/>
                <w:szCs w:val="22"/>
              </w:rPr>
            </w:pPr>
            <w:ins w:id="2987" w:author="Arjan Kloosterboer" w:date="2017-09-19T17:05:00Z">
              <w:r>
                <w:rPr>
                  <w:rFonts w:ascii="Calibri" w:hAnsi="Calibri" w:cs="Calibri"/>
                  <w:color w:val="0F0F0F"/>
                  <w:sz w:val="22"/>
                  <w:szCs w:val="22"/>
                </w:rPr>
                <w:t>Een voorbeeld voor verkiezingendocumentatie (te vernietigen na drie maanden) is: "Betreft de verzegelde pakketten van de stembureaus met de te laat ontvangen en onvoldoende gefrankeerde retourenveloppen, niet op correcte wijze verzonden stembiljetten en briefstembewijzen, geldige of onbruikbaar gemaakte stempassen, kiezerspassen en volmachtbewijzen, geldige, ongeldig verklaarde, onbruikbaar gemaakte en niet gebruikte stembiljetten en de stembiljetten met een blanco stem, de processen-verbaal van de stembureaus en de besluiten tot nieuwe opneming van stembiljetten van het centraal stembureau."</w:t>
              </w:r>
            </w:ins>
          </w:p>
        </w:tc>
        <w:bookmarkEnd w:id="2900"/>
      </w:tr>
    </w:tbl>
    <w:p w14:paraId="7D6253E1" w14:textId="77777777" w:rsidR="00B058C6" w:rsidRPr="007263BF" w:rsidRDefault="00B058C6" w:rsidP="00B20BAC">
      <w:pPr>
        <w:rPr>
          <w:lang w:eastAsia="en-US"/>
        </w:rPr>
      </w:pPr>
    </w:p>
    <w:p w14:paraId="34A7867B" w14:textId="77777777" w:rsidR="00B20BAC" w:rsidRPr="00984AB3" w:rsidRDefault="006945D7" w:rsidP="00B20BAC">
      <w:pPr>
        <w:pStyle w:val="Kop3"/>
        <w:rPr>
          <w:sz w:val="22"/>
          <w:szCs w:val="22"/>
        </w:rPr>
      </w:pPr>
      <w:r w:rsidRPr="00984AB3">
        <w:rPr>
          <w:rFonts w:ascii="Arial" w:hAnsi="Arial" w:cs="Arial"/>
          <w:szCs w:val="20"/>
          <w:lang w:val="en-AU"/>
        </w:rPr>
        <w:fldChar w:fldCharType="begin" w:fldLock="1"/>
      </w:r>
      <w:r w:rsidR="00B20BAC" w:rsidRPr="00984AB3">
        <w:rPr>
          <w:rFonts w:ascii="Arial" w:hAnsi="Arial" w:cs="Arial"/>
          <w:szCs w:val="20"/>
          <w:lang w:val="en-AU"/>
        </w:rPr>
        <w:instrText xml:space="preserve">MERGEFIELD </w:instrText>
      </w:r>
      <w:r w:rsidR="00B20BAC" w:rsidRPr="00984AB3">
        <w:instrText>Element.Stereotype</w:instrText>
      </w:r>
      <w:r w:rsidRPr="00984AB3">
        <w:rPr>
          <w:rFonts w:ascii="Arial" w:hAnsi="Arial" w:cs="Arial"/>
          <w:szCs w:val="20"/>
          <w:lang w:val="en-AU"/>
        </w:rPr>
        <w:fldChar w:fldCharType="separate"/>
      </w:r>
      <w:r w:rsidR="00B20BAC">
        <w:t>Relatieklasse</w:t>
      </w:r>
      <w:r w:rsidRPr="00984AB3">
        <w:rPr>
          <w:rFonts w:ascii="Arial" w:hAnsi="Arial" w:cs="Arial"/>
          <w:szCs w:val="20"/>
          <w:lang w:val="en-AU"/>
        </w:rPr>
        <w:fldChar w:fldCharType="end"/>
      </w:r>
      <w:r w:rsidR="00B20BAC" w:rsidRPr="00984AB3">
        <w:t xml:space="preserve"> </w:t>
      </w:r>
      <w:r w:rsidRPr="00984AB3">
        <w:fldChar w:fldCharType="begin" w:fldLock="1"/>
      </w:r>
      <w:r w:rsidR="00B20BAC" w:rsidRPr="00984AB3">
        <w:instrText>MERGEFIELD Element.Name</w:instrText>
      </w:r>
      <w:r w:rsidRPr="00984AB3">
        <w:fldChar w:fldCharType="separate"/>
      </w:r>
      <w:r w:rsidR="00B20BAC" w:rsidRPr="00984AB3">
        <w:t>ZAAKTYPENRELATIE</w:t>
      </w:r>
      <w:r w:rsidRPr="00984AB3">
        <w:fldChar w:fldCharType="end"/>
      </w:r>
    </w:p>
    <w:p w14:paraId="19DEF2C7" w14:textId="77777777"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B20BAC" w:rsidRPr="00984AB3">
        <w:rPr>
          <w:rFonts w:ascii="Arial" w:hAnsi="Arial" w:cs="Arial"/>
          <w:b/>
          <w:bCs/>
          <w:color w:val="004080"/>
          <w:sz w:val="24"/>
          <w:szCs w:val="24"/>
          <w:lang w:eastAsia="en-US"/>
        </w:rPr>
        <w:t>Aard relatie</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5BAB1214" w14:textId="77777777" w:rsidTr="00987EE5">
        <w:tc>
          <w:tcPr>
            <w:tcW w:w="3330" w:type="dxa"/>
            <w:gridSpan w:val="2"/>
            <w:tcBorders>
              <w:top w:val="nil"/>
              <w:left w:val="nil"/>
              <w:bottom w:val="nil"/>
              <w:right w:val="nil"/>
            </w:tcBorders>
          </w:tcPr>
          <w:p w14:paraId="19148AD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441E5B8D"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Aard relatie</w:t>
            </w:r>
            <w:r w:rsidRPr="00984AB3">
              <w:rPr>
                <w:rFonts w:ascii="Arial" w:hAnsi="Arial" w:cs="Arial"/>
                <w:szCs w:val="20"/>
                <w:lang w:val="en-AU" w:eastAsia="en-US"/>
              </w:rPr>
              <w:fldChar w:fldCharType="end"/>
            </w:r>
          </w:p>
        </w:tc>
      </w:tr>
      <w:tr w:rsidR="00B20BAC" w:rsidRPr="00984AB3" w14:paraId="2C76739C" w14:textId="77777777" w:rsidTr="00987EE5">
        <w:tc>
          <w:tcPr>
            <w:tcW w:w="3330" w:type="dxa"/>
            <w:gridSpan w:val="2"/>
            <w:tcBorders>
              <w:top w:val="nil"/>
              <w:left w:val="nil"/>
              <w:bottom w:val="nil"/>
              <w:right w:val="nil"/>
            </w:tcBorders>
          </w:tcPr>
          <w:p w14:paraId="4CE16BA5"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7EEB85B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71F6BE39" w14:textId="77777777" w:rsidTr="00987EE5">
        <w:tc>
          <w:tcPr>
            <w:tcW w:w="3330" w:type="dxa"/>
            <w:gridSpan w:val="2"/>
            <w:tcBorders>
              <w:top w:val="nil"/>
              <w:left w:val="nil"/>
              <w:bottom w:val="nil"/>
              <w:right w:val="nil"/>
            </w:tcBorders>
          </w:tcPr>
          <w:p w14:paraId="573DFA5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7FB8DCA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3CD9C207" w14:textId="77777777" w:rsidTr="00987EE5">
        <w:tc>
          <w:tcPr>
            <w:tcW w:w="3330" w:type="dxa"/>
            <w:gridSpan w:val="2"/>
            <w:tcBorders>
              <w:top w:val="nil"/>
              <w:left w:val="nil"/>
              <w:bottom w:val="nil"/>
              <w:right w:val="nil"/>
            </w:tcBorders>
          </w:tcPr>
          <w:p w14:paraId="21EC87C5"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0A215C2C"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aardRelatie</w:t>
            </w:r>
            <w:r w:rsidRPr="00984AB3">
              <w:rPr>
                <w:rFonts w:ascii="Arial" w:hAnsi="Arial" w:cs="Arial"/>
                <w:szCs w:val="20"/>
                <w:lang w:val="en-AU" w:eastAsia="en-US"/>
              </w:rPr>
              <w:fldChar w:fldCharType="end"/>
            </w:r>
          </w:p>
        </w:tc>
      </w:tr>
      <w:tr w:rsidR="00B20BAC" w:rsidRPr="00984AB3" w14:paraId="2D0C2D7F" w14:textId="77777777" w:rsidTr="00987EE5">
        <w:tc>
          <w:tcPr>
            <w:tcW w:w="3330" w:type="dxa"/>
            <w:gridSpan w:val="2"/>
            <w:tcBorders>
              <w:top w:val="nil"/>
              <w:left w:val="nil"/>
              <w:bottom w:val="nil"/>
              <w:right w:val="nil"/>
            </w:tcBorders>
          </w:tcPr>
          <w:p w14:paraId="08F5494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50A091B"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Omschrijving van de aard van de relatie van zaken van het ZAAKTYPE tot zaken van het andere ZAAKTYPE</w:t>
            </w:r>
            <w:r w:rsidRPr="00984AB3">
              <w:rPr>
                <w:rFonts w:ascii="Arial" w:hAnsi="Arial" w:cs="Arial"/>
                <w:szCs w:val="20"/>
                <w:lang w:val="en-AU" w:eastAsia="en-US"/>
              </w:rPr>
              <w:fldChar w:fldCharType="end"/>
            </w:r>
          </w:p>
        </w:tc>
      </w:tr>
      <w:tr w:rsidR="00B20BAC" w:rsidRPr="00984AB3" w14:paraId="24E1A88D" w14:textId="77777777" w:rsidTr="00987EE5">
        <w:tc>
          <w:tcPr>
            <w:tcW w:w="3330" w:type="dxa"/>
            <w:gridSpan w:val="2"/>
            <w:tcBorders>
              <w:top w:val="nil"/>
              <w:left w:val="nil"/>
              <w:bottom w:val="nil"/>
              <w:right w:val="nil"/>
            </w:tcBorders>
          </w:tcPr>
          <w:p w14:paraId="473A2F1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1E2C4F0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29FC9854" w14:textId="77777777" w:rsidTr="00987EE5">
        <w:tc>
          <w:tcPr>
            <w:tcW w:w="3330" w:type="dxa"/>
            <w:gridSpan w:val="2"/>
            <w:tcBorders>
              <w:top w:val="nil"/>
              <w:left w:val="nil"/>
              <w:bottom w:val="nil"/>
              <w:right w:val="nil"/>
            </w:tcBorders>
          </w:tcPr>
          <w:p w14:paraId="000BE23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62F34721"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21 februari 2013</w:t>
            </w:r>
          </w:p>
        </w:tc>
      </w:tr>
      <w:tr w:rsidR="00B20BAC" w:rsidRPr="00984AB3" w14:paraId="66B359E5" w14:textId="77777777" w:rsidTr="00987EE5">
        <w:tc>
          <w:tcPr>
            <w:tcW w:w="3330" w:type="dxa"/>
            <w:gridSpan w:val="2"/>
            <w:tcBorders>
              <w:top w:val="nil"/>
              <w:left w:val="nil"/>
              <w:bottom w:val="nil"/>
              <w:right w:val="nil"/>
            </w:tcBorders>
          </w:tcPr>
          <w:p w14:paraId="5A6C9FB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1438EB9B"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AN15</w:t>
            </w:r>
            <w:r w:rsidRPr="00984AB3">
              <w:rPr>
                <w:rFonts w:ascii="Arial" w:hAnsi="Arial" w:cs="Arial"/>
                <w:szCs w:val="20"/>
                <w:lang w:val="en-AU" w:eastAsia="en-US"/>
              </w:rPr>
              <w:fldChar w:fldCharType="end"/>
            </w:r>
          </w:p>
        </w:tc>
      </w:tr>
      <w:tr w:rsidR="00B20BAC" w:rsidRPr="00984AB3" w14:paraId="55464395" w14:textId="77777777" w:rsidTr="00987EE5">
        <w:tc>
          <w:tcPr>
            <w:tcW w:w="3330" w:type="dxa"/>
            <w:gridSpan w:val="2"/>
            <w:tcBorders>
              <w:top w:val="nil"/>
              <w:left w:val="nil"/>
              <w:bottom w:val="nil"/>
              <w:right w:val="nil"/>
            </w:tcBorders>
          </w:tcPr>
          <w:p w14:paraId="098C961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71659E8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 "vervolg" (een  zaak van het ZAAKTYPE is een te plannen vervolg op een zaak van het andere ZAAKTYPE);</w:t>
            </w:r>
          </w:p>
          <w:p w14:paraId="62809702" w14:textId="77777777" w:rsidR="001A5DBA" w:rsidRDefault="00B20BAC" w:rsidP="001A5DBA">
            <w:pPr>
              <w:autoSpaceDE w:val="0"/>
              <w:autoSpaceDN w:val="0"/>
              <w:adjustRightInd w:val="0"/>
              <w:spacing w:line="240" w:lineRule="auto"/>
              <w:rPr>
                <w:rFonts w:cs="Calibri"/>
                <w:noProof/>
                <w:color w:val="000000"/>
              </w:rPr>
            </w:pPr>
            <w:r w:rsidRPr="00984AB3">
              <w:rPr>
                <w:rFonts w:ascii="Calibri" w:hAnsi="Calibri" w:cs="Calibri"/>
                <w:color w:val="000000"/>
                <w:sz w:val="22"/>
                <w:szCs w:val="22"/>
                <w:lang w:eastAsia="en-US"/>
              </w:rPr>
              <w:t>- "bijdrage" (een zaak van het ZAAKTYPE levert een bijdrage aan het bereiken van de uitkomst van een zaak van het andere ZAAKTYPE)</w:t>
            </w:r>
            <w:r w:rsidR="001A5DBA">
              <w:rPr>
                <w:rFonts w:cs="Calibri"/>
                <w:noProof/>
                <w:color w:val="000000"/>
              </w:rPr>
              <w:t>;</w:t>
            </w:r>
          </w:p>
          <w:p w14:paraId="7A2E1771" w14:textId="77777777" w:rsidR="00B20BAC" w:rsidRPr="00984AB3" w:rsidRDefault="001A5DBA" w:rsidP="001A5DBA">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cs="Calibri"/>
                <w:noProof/>
                <w:color w:val="000000"/>
              </w:rPr>
              <w:t>- “onderwerp” (</w:t>
            </w:r>
            <w:r>
              <w:rPr>
                <w:rFonts w:cs="Arial"/>
                <w:noProof/>
                <w:color w:val="0F0F0F"/>
                <w:szCs w:val="24"/>
              </w:rPr>
              <w:t>een zaak van het ZAAKTYPE heeft betrekking op een zaak van het andere ZAAKTYPE of een zaak van het andere ZAAKTYPE is relevant voor of is onderwerp van een  zaak van het ZAAKTYPE)</w:t>
            </w:r>
            <w:r w:rsidR="00B20BAC" w:rsidRPr="00984AB3">
              <w:rPr>
                <w:rFonts w:ascii="Calibri" w:hAnsi="Calibri" w:cs="Calibri"/>
                <w:color w:val="000000"/>
                <w:sz w:val="22"/>
                <w:szCs w:val="22"/>
                <w:lang w:eastAsia="en-US"/>
              </w:rPr>
              <w:t>.</w:t>
            </w:r>
          </w:p>
        </w:tc>
      </w:tr>
      <w:tr w:rsidR="00B20BAC" w:rsidRPr="00984AB3" w14:paraId="6127689A" w14:textId="77777777" w:rsidTr="00987EE5">
        <w:tc>
          <w:tcPr>
            <w:tcW w:w="3330" w:type="dxa"/>
            <w:gridSpan w:val="2"/>
            <w:tcBorders>
              <w:top w:val="nil"/>
              <w:left w:val="nil"/>
              <w:bottom w:val="nil"/>
              <w:right w:val="nil"/>
            </w:tcBorders>
          </w:tcPr>
          <w:p w14:paraId="039B9CF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03E0C66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425FD0A9" w14:textId="77777777" w:rsidTr="00987EE5">
        <w:tc>
          <w:tcPr>
            <w:tcW w:w="3330" w:type="dxa"/>
            <w:gridSpan w:val="2"/>
            <w:tcBorders>
              <w:top w:val="nil"/>
              <w:left w:val="nil"/>
              <w:bottom w:val="nil"/>
              <w:right w:val="nil"/>
            </w:tcBorders>
          </w:tcPr>
          <w:p w14:paraId="3FE4D55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48D8DB3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2161E3B3" w14:textId="77777777" w:rsidTr="00987EE5">
        <w:tc>
          <w:tcPr>
            <w:tcW w:w="3330" w:type="dxa"/>
            <w:gridSpan w:val="2"/>
            <w:tcBorders>
              <w:top w:val="nil"/>
              <w:left w:val="nil"/>
              <w:bottom w:val="nil"/>
              <w:right w:val="nil"/>
            </w:tcBorders>
          </w:tcPr>
          <w:p w14:paraId="70D4B5E3"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2B52C525"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30E998B9" w14:textId="77777777" w:rsidTr="00987EE5">
        <w:tc>
          <w:tcPr>
            <w:tcW w:w="3330" w:type="dxa"/>
            <w:gridSpan w:val="2"/>
            <w:tcBorders>
              <w:top w:val="nil"/>
              <w:left w:val="nil"/>
              <w:bottom w:val="nil"/>
              <w:right w:val="nil"/>
            </w:tcBorders>
          </w:tcPr>
          <w:p w14:paraId="436919E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32137E8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1DCC6EF9" w14:textId="77777777" w:rsidTr="00987EE5">
        <w:tc>
          <w:tcPr>
            <w:tcW w:w="3330" w:type="dxa"/>
            <w:gridSpan w:val="2"/>
            <w:tcBorders>
              <w:top w:val="nil"/>
              <w:left w:val="nil"/>
              <w:bottom w:val="nil"/>
              <w:right w:val="nil"/>
            </w:tcBorders>
          </w:tcPr>
          <w:p w14:paraId="0C94B3F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3FC904D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3B583FEE" w14:textId="77777777" w:rsidTr="00987EE5">
        <w:tc>
          <w:tcPr>
            <w:tcW w:w="3330" w:type="dxa"/>
            <w:gridSpan w:val="2"/>
            <w:tcBorders>
              <w:top w:val="nil"/>
              <w:left w:val="nil"/>
              <w:bottom w:val="nil"/>
              <w:right w:val="nil"/>
            </w:tcBorders>
          </w:tcPr>
          <w:p w14:paraId="46CA146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517CC9D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1E581D3E" w14:textId="77777777" w:rsidTr="00987EE5">
        <w:tc>
          <w:tcPr>
            <w:tcW w:w="3330" w:type="dxa"/>
            <w:gridSpan w:val="2"/>
            <w:tcBorders>
              <w:top w:val="nil"/>
              <w:left w:val="nil"/>
              <w:bottom w:val="nil"/>
              <w:right w:val="nil"/>
            </w:tcBorders>
          </w:tcPr>
          <w:p w14:paraId="43996CD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6FF17D12"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1</w:t>
            </w:r>
            <w:r w:rsidRPr="00984AB3">
              <w:rPr>
                <w:rFonts w:ascii="Arial" w:hAnsi="Arial" w:cs="Arial"/>
                <w:szCs w:val="20"/>
                <w:lang w:val="en-AU" w:eastAsia="en-US"/>
              </w:rPr>
              <w:fldChar w:fldCharType="end"/>
            </w:r>
            <w:r w:rsidR="00B20BAC"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B20BAC"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B20BAC"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B20BAC" w:rsidRPr="00984AB3" w14:paraId="3968E442" w14:textId="77777777" w:rsidTr="00987EE5">
        <w:tc>
          <w:tcPr>
            <w:tcW w:w="3330" w:type="dxa"/>
            <w:gridSpan w:val="2"/>
            <w:tcBorders>
              <w:top w:val="nil"/>
              <w:left w:val="nil"/>
              <w:bottom w:val="nil"/>
              <w:right w:val="nil"/>
            </w:tcBorders>
          </w:tcPr>
          <w:p w14:paraId="3566972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3BC2C0B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70B363CB" w14:textId="77777777" w:rsidTr="00987EE5">
        <w:tc>
          <w:tcPr>
            <w:tcW w:w="3330" w:type="dxa"/>
            <w:gridSpan w:val="2"/>
            <w:tcBorders>
              <w:top w:val="nil"/>
              <w:left w:val="nil"/>
              <w:bottom w:val="nil"/>
              <w:right w:val="nil"/>
            </w:tcBorders>
          </w:tcPr>
          <w:p w14:paraId="08098A6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710F3D6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B20BAC" w:rsidRPr="00984AB3" w14:paraId="3441E79D" w14:textId="77777777" w:rsidTr="00987EE5">
        <w:tc>
          <w:tcPr>
            <w:tcW w:w="9360" w:type="dxa"/>
            <w:gridSpan w:val="3"/>
            <w:tcBorders>
              <w:top w:val="nil"/>
              <w:left w:val="nil"/>
              <w:bottom w:val="nil"/>
              <w:right w:val="nil"/>
            </w:tcBorders>
          </w:tcPr>
          <w:p w14:paraId="2D0858C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61B6C21A" w14:textId="77777777" w:rsidTr="00987EE5">
        <w:tc>
          <w:tcPr>
            <w:tcW w:w="450" w:type="dxa"/>
            <w:tcBorders>
              <w:top w:val="nil"/>
              <w:left w:val="nil"/>
              <w:bottom w:val="nil"/>
              <w:right w:val="nil"/>
            </w:tcBorders>
          </w:tcPr>
          <w:p w14:paraId="5F5F436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4A9D0A9" w14:textId="77777777" w:rsidR="00B20BAC" w:rsidRPr="00984AB3" w:rsidRDefault="00B20BAC" w:rsidP="001A5DBA">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Zie de toelichtingen bij de relatiesoort ‘ZAAKTYPE heeft gerelateerd ZAAKTYPE’.</w:t>
            </w:r>
          </w:p>
        </w:tc>
      </w:tr>
    </w:tbl>
    <w:p w14:paraId="3B415010" w14:textId="77777777" w:rsidR="00B20BAC" w:rsidRPr="007263BF" w:rsidRDefault="00B20BAC" w:rsidP="00B20BAC">
      <w:pPr>
        <w:rPr>
          <w:lang w:eastAsia="en-US"/>
        </w:rPr>
      </w:pPr>
    </w:p>
    <w:p w14:paraId="53A94FE0" w14:textId="77777777" w:rsidR="00B20BAC" w:rsidRPr="00984AB3" w:rsidRDefault="006945D7" w:rsidP="00B20BAC">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984AB3">
        <w:rPr>
          <w:rFonts w:ascii="Arial" w:hAnsi="Arial" w:cs="Arial"/>
          <w:szCs w:val="20"/>
          <w:lang w:val="en-AU" w:eastAsia="en-US"/>
        </w:rPr>
        <w:lastRenderedPageBreak/>
        <w:fldChar w:fldCharType="begin" w:fldLock="1"/>
      </w:r>
      <w:r w:rsidR="00B20BAC" w:rsidRPr="00984AB3">
        <w:rPr>
          <w:rFonts w:ascii="Arial" w:hAnsi="Arial" w:cs="Arial"/>
          <w:szCs w:val="20"/>
          <w:lang w:val="en-AU" w:eastAsia="en-US"/>
        </w:rPr>
        <w:instrText xml:space="preserve">MERGEFIELD </w:instrText>
      </w:r>
      <w:r w:rsidR="00B20BAC" w:rsidRPr="00984AB3">
        <w:rPr>
          <w:rFonts w:ascii="Arial" w:hAnsi="Arial" w:cs="Arial"/>
          <w:b/>
          <w:bCs/>
          <w:color w:val="004080"/>
          <w:sz w:val="24"/>
          <w:szCs w:val="24"/>
          <w:lang w:eastAsia="en-US"/>
        </w:rPr>
        <w:instrText>Att.Stereotype</w:instrText>
      </w:r>
      <w:r w:rsidRPr="00984AB3">
        <w:rPr>
          <w:rFonts w:ascii="Arial" w:hAnsi="Arial" w:cs="Arial"/>
          <w:szCs w:val="20"/>
          <w:lang w:val="en-AU" w:eastAsia="en-US"/>
        </w:rPr>
        <w:fldChar w:fldCharType="separate"/>
      </w:r>
      <w:r w:rsidR="00B20BAC">
        <w:rPr>
          <w:rFonts w:ascii="Arial" w:hAnsi="Arial" w:cs="Arial"/>
          <w:b/>
          <w:bCs/>
          <w:color w:val="004080"/>
          <w:sz w:val="24"/>
          <w:szCs w:val="24"/>
          <w:lang w:eastAsia="en-US"/>
        </w:rPr>
        <w:t>Attribuutsoort</w:t>
      </w:r>
      <w:r w:rsidRPr="00984AB3">
        <w:rPr>
          <w:rFonts w:ascii="Arial" w:hAnsi="Arial" w:cs="Arial"/>
          <w:szCs w:val="20"/>
          <w:lang w:val="en-AU" w:eastAsia="en-US"/>
        </w:rPr>
        <w:fldChar w:fldCharType="end"/>
      </w:r>
      <w:r w:rsidR="00B20BAC" w:rsidRPr="00984AB3">
        <w:rPr>
          <w:rFonts w:ascii="Arial" w:hAnsi="Arial" w:cs="Arial"/>
          <w:b/>
          <w:bCs/>
          <w:color w:val="004080"/>
          <w:sz w:val="24"/>
          <w:szCs w:val="24"/>
          <w:lang w:eastAsia="en-US"/>
        </w:rPr>
        <w:t xml:space="preserve"> </w:t>
      </w:r>
      <w:r w:rsidRPr="00984AB3">
        <w:rPr>
          <w:rFonts w:ascii="Arial" w:hAnsi="Arial" w:cs="Arial"/>
          <w:b/>
          <w:bCs/>
          <w:color w:val="004080"/>
          <w:sz w:val="24"/>
          <w:szCs w:val="24"/>
          <w:lang w:eastAsia="en-US"/>
        </w:rPr>
        <w:fldChar w:fldCharType="begin" w:fldLock="1"/>
      </w:r>
      <w:r w:rsidR="00B20BAC" w:rsidRPr="00984AB3">
        <w:rPr>
          <w:rFonts w:ascii="Arial" w:hAnsi="Arial" w:cs="Arial"/>
          <w:b/>
          <w:bCs/>
          <w:color w:val="004080"/>
          <w:sz w:val="24"/>
          <w:szCs w:val="24"/>
          <w:lang w:eastAsia="en-US"/>
        </w:rPr>
        <w:instrText>MERGEFIELD Att.Name</w:instrText>
      </w:r>
      <w:r w:rsidRPr="00984AB3">
        <w:rPr>
          <w:rFonts w:ascii="Arial" w:hAnsi="Arial" w:cs="Arial"/>
          <w:b/>
          <w:bCs/>
          <w:color w:val="004080"/>
          <w:sz w:val="24"/>
          <w:szCs w:val="24"/>
          <w:lang w:eastAsia="en-US"/>
        </w:rPr>
        <w:fldChar w:fldCharType="separate"/>
      </w:r>
      <w:r w:rsidR="00B20BAC" w:rsidRPr="00984AB3">
        <w:rPr>
          <w:rFonts w:ascii="Arial" w:hAnsi="Arial" w:cs="Arial"/>
          <w:b/>
          <w:bCs/>
          <w:color w:val="004080"/>
          <w:sz w:val="24"/>
          <w:szCs w:val="24"/>
          <w:lang w:eastAsia="en-US"/>
        </w:rPr>
        <w:t>Toelichting</w:t>
      </w:r>
      <w:r w:rsidRPr="00984AB3">
        <w:rPr>
          <w:rFonts w:ascii="Arial" w:hAnsi="Arial" w:cs="Arial"/>
          <w:b/>
          <w:bCs/>
          <w:color w:val="004080"/>
          <w:sz w:val="24"/>
          <w:szCs w:val="24"/>
          <w:lang w:eastAsia="en-US"/>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B20BAC" w:rsidRPr="00984AB3" w14:paraId="43403278" w14:textId="77777777" w:rsidTr="00987EE5">
        <w:tc>
          <w:tcPr>
            <w:tcW w:w="3330" w:type="dxa"/>
            <w:gridSpan w:val="2"/>
            <w:tcBorders>
              <w:top w:val="nil"/>
              <w:left w:val="nil"/>
              <w:bottom w:val="nil"/>
              <w:right w:val="nil"/>
            </w:tcBorders>
          </w:tcPr>
          <w:p w14:paraId="216A2AF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00FE9FAC"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Att.Name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Toelichting</w:t>
            </w:r>
            <w:r w:rsidRPr="00984AB3">
              <w:rPr>
                <w:rFonts w:ascii="Arial" w:hAnsi="Arial" w:cs="Arial"/>
                <w:szCs w:val="20"/>
                <w:lang w:val="en-AU" w:eastAsia="en-US"/>
              </w:rPr>
              <w:fldChar w:fldCharType="end"/>
            </w:r>
          </w:p>
        </w:tc>
      </w:tr>
      <w:tr w:rsidR="00B20BAC" w:rsidRPr="00984AB3" w14:paraId="50CC8C3B" w14:textId="77777777" w:rsidTr="00987EE5">
        <w:tc>
          <w:tcPr>
            <w:tcW w:w="3330" w:type="dxa"/>
            <w:gridSpan w:val="2"/>
            <w:tcBorders>
              <w:top w:val="nil"/>
              <w:left w:val="nil"/>
              <w:bottom w:val="nil"/>
              <w:right w:val="nil"/>
            </w:tcBorders>
          </w:tcPr>
          <w:p w14:paraId="10DD0D26"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0B4E2AC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49367E1A" w14:textId="77777777" w:rsidTr="00987EE5">
        <w:tc>
          <w:tcPr>
            <w:tcW w:w="3330" w:type="dxa"/>
            <w:gridSpan w:val="2"/>
            <w:tcBorders>
              <w:top w:val="nil"/>
              <w:left w:val="nil"/>
              <w:bottom w:val="nil"/>
              <w:right w:val="nil"/>
            </w:tcBorders>
          </w:tcPr>
          <w:p w14:paraId="522C8F25"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127C64D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05EAAF79" w14:textId="77777777" w:rsidTr="00987EE5">
        <w:tc>
          <w:tcPr>
            <w:tcW w:w="3330" w:type="dxa"/>
            <w:gridSpan w:val="2"/>
            <w:tcBorders>
              <w:top w:val="nil"/>
              <w:left w:val="nil"/>
              <w:bottom w:val="nil"/>
              <w:right w:val="nil"/>
            </w:tcBorders>
          </w:tcPr>
          <w:p w14:paraId="4A90830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24FFD713"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Att.Alias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toelichting</w:t>
            </w:r>
            <w:r w:rsidRPr="00984AB3">
              <w:rPr>
                <w:rFonts w:ascii="Arial" w:hAnsi="Arial" w:cs="Arial"/>
                <w:szCs w:val="20"/>
                <w:lang w:val="en-AU" w:eastAsia="en-US"/>
              </w:rPr>
              <w:fldChar w:fldCharType="end"/>
            </w:r>
          </w:p>
        </w:tc>
      </w:tr>
      <w:tr w:rsidR="00B20BAC" w:rsidRPr="00984AB3" w14:paraId="2BAB1E65" w14:textId="77777777" w:rsidTr="00987EE5">
        <w:tc>
          <w:tcPr>
            <w:tcW w:w="3330" w:type="dxa"/>
            <w:gridSpan w:val="2"/>
            <w:tcBorders>
              <w:top w:val="nil"/>
              <w:left w:val="nil"/>
              <w:bottom w:val="nil"/>
              <w:right w:val="nil"/>
            </w:tcBorders>
          </w:tcPr>
          <w:p w14:paraId="175A77F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04B8413B"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eastAsia="en-US"/>
              </w:rPr>
              <w:instrText xml:space="preserve">MERGEFIELD </w:instrText>
            </w:r>
            <w:r w:rsidR="00B20BAC" w:rsidRPr="00984AB3">
              <w:rPr>
                <w:rFonts w:ascii="Calibri" w:hAnsi="Calibri" w:cs="Calibri"/>
                <w:color w:val="000000"/>
                <w:sz w:val="22"/>
                <w:szCs w:val="22"/>
                <w:lang w:eastAsia="en-US"/>
              </w:rPr>
              <w:instrText>Att.Notes</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Een toelichting op de aard van de relatie tussen beide ZAAKTYPEN.</w:t>
            </w:r>
            <w:r w:rsidRPr="00984AB3">
              <w:rPr>
                <w:rFonts w:ascii="Arial" w:hAnsi="Arial" w:cs="Arial"/>
                <w:szCs w:val="20"/>
                <w:lang w:val="en-AU" w:eastAsia="en-US"/>
              </w:rPr>
              <w:fldChar w:fldCharType="end"/>
            </w:r>
          </w:p>
        </w:tc>
      </w:tr>
      <w:tr w:rsidR="00B20BAC" w:rsidRPr="00984AB3" w14:paraId="15E24167" w14:textId="77777777" w:rsidTr="00987EE5">
        <w:tc>
          <w:tcPr>
            <w:tcW w:w="3330" w:type="dxa"/>
            <w:gridSpan w:val="2"/>
            <w:tcBorders>
              <w:top w:val="nil"/>
              <w:left w:val="nil"/>
              <w:bottom w:val="nil"/>
              <w:right w:val="nil"/>
            </w:tcBorders>
          </w:tcPr>
          <w:p w14:paraId="5EB9D7B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1A965FB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KING</w:t>
            </w:r>
          </w:p>
        </w:tc>
      </w:tr>
      <w:tr w:rsidR="00B20BAC" w:rsidRPr="00984AB3" w14:paraId="58B8EA62" w14:textId="77777777" w:rsidTr="00987EE5">
        <w:tc>
          <w:tcPr>
            <w:tcW w:w="3330" w:type="dxa"/>
            <w:gridSpan w:val="2"/>
            <w:tcBorders>
              <w:top w:val="nil"/>
              <w:left w:val="nil"/>
              <w:bottom w:val="nil"/>
              <w:right w:val="nil"/>
            </w:tcBorders>
          </w:tcPr>
          <w:p w14:paraId="23F3CB0F"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5AC1D298"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21 februari 2013</w:t>
            </w:r>
          </w:p>
        </w:tc>
      </w:tr>
      <w:tr w:rsidR="00B20BAC" w:rsidRPr="00984AB3" w14:paraId="5D1BB911" w14:textId="77777777" w:rsidTr="00987EE5">
        <w:tc>
          <w:tcPr>
            <w:tcW w:w="3330" w:type="dxa"/>
            <w:gridSpan w:val="2"/>
            <w:tcBorders>
              <w:top w:val="nil"/>
              <w:left w:val="nil"/>
              <w:bottom w:val="nil"/>
              <w:right w:val="nil"/>
            </w:tcBorders>
          </w:tcPr>
          <w:p w14:paraId="4904914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14:paraId="4F4675A2"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Att.Type</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AN255</w:t>
            </w:r>
            <w:r w:rsidRPr="00984AB3">
              <w:rPr>
                <w:rFonts w:ascii="Arial" w:hAnsi="Arial" w:cs="Arial"/>
                <w:szCs w:val="20"/>
                <w:lang w:val="en-AU" w:eastAsia="en-US"/>
              </w:rPr>
              <w:fldChar w:fldCharType="end"/>
            </w:r>
          </w:p>
        </w:tc>
      </w:tr>
      <w:tr w:rsidR="00B20BAC" w:rsidRPr="00984AB3" w14:paraId="53EE6B52" w14:textId="77777777" w:rsidTr="00987EE5">
        <w:tc>
          <w:tcPr>
            <w:tcW w:w="3330" w:type="dxa"/>
            <w:gridSpan w:val="2"/>
            <w:tcBorders>
              <w:top w:val="nil"/>
              <w:left w:val="nil"/>
              <w:bottom w:val="nil"/>
              <w:right w:val="nil"/>
            </w:tcBorders>
          </w:tcPr>
          <w:p w14:paraId="0B97ACA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14:paraId="54C63BBC"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4524D2DF" w14:textId="77777777" w:rsidTr="00987EE5">
        <w:tc>
          <w:tcPr>
            <w:tcW w:w="3330" w:type="dxa"/>
            <w:gridSpan w:val="2"/>
            <w:tcBorders>
              <w:top w:val="nil"/>
              <w:left w:val="nil"/>
              <w:bottom w:val="nil"/>
              <w:right w:val="nil"/>
            </w:tcBorders>
          </w:tcPr>
          <w:p w14:paraId="7C98025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14:paraId="6E9E2CA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Ja</w:t>
            </w:r>
          </w:p>
        </w:tc>
      </w:tr>
      <w:tr w:rsidR="00B20BAC" w:rsidRPr="00984AB3" w14:paraId="55B89EBA" w14:textId="77777777" w:rsidTr="00987EE5">
        <w:tc>
          <w:tcPr>
            <w:tcW w:w="3330" w:type="dxa"/>
            <w:gridSpan w:val="2"/>
            <w:tcBorders>
              <w:top w:val="nil"/>
              <w:left w:val="nil"/>
              <w:bottom w:val="nil"/>
              <w:right w:val="nil"/>
            </w:tcBorders>
          </w:tcPr>
          <w:p w14:paraId="30BA8FC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14:paraId="0029915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987EE5" w:rsidRPr="00984AB3" w14:paraId="541956DF" w14:textId="77777777" w:rsidTr="00987EE5">
        <w:tc>
          <w:tcPr>
            <w:tcW w:w="3330" w:type="dxa"/>
            <w:gridSpan w:val="2"/>
            <w:tcBorders>
              <w:top w:val="nil"/>
              <w:left w:val="nil"/>
              <w:bottom w:val="nil"/>
              <w:right w:val="nil"/>
            </w:tcBorders>
          </w:tcPr>
          <w:p w14:paraId="26AE184B"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BE10FF">
              <w:rPr>
                <w:rFonts w:ascii="Calibri" w:hAnsi="Calibri" w:cs="Arial"/>
                <w:b/>
                <w:color w:val="000000"/>
                <w:sz w:val="22"/>
                <w:szCs w:val="24"/>
                <w:lang w:eastAsia="en-US"/>
              </w:rPr>
              <w:t>Aanduiding gebeurtenis</w:t>
            </w:r>
          </w:p>
        </w:tc>
        <w:tc>
          <w:tcPr>
            <w:tcW w:w="6030" w:type="dxa"/>
            <w:tcBorders>
              <w:top w:val="nil"/>
              <w:left w:val="nil"/>
              <w:bottom w:val="nil"/>
              <w:right w:val="nil"/>
            </w:tcBorders>
          </w:tcPr>
          <w:p w14:paraId="7FE6CB7C" w14:textId="77777777" w:rsidR="00987EE5" w:rsidRPr="00984AB3" w:rsidRDefault="00987EE5"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Arial"/>
                <w:color w:val="0F0F0F"/>
                <w:sz w:val="22"/>
                <w:szCs w:val="24"/>
                <w:lang w:eastAsia="en-US"/>
              </w:rPr>
              <w:t>Nee</w:t>
            </w:r>
          </w:p>
        </w:tc>
      </w:tr>
      <w:tr w:rsidR="00B20BAC" w:rsidRPr="00984AB3" w14:paraId="0539ABE2" w14:textId="77777777" w:rsidTr="00987EE5">
        <w:tc>
          <w:tcPr>
            <w:tcW w:w="3330" w:type="dxa"/>
            <w:gridSpan w:val="2"/>
            <w:tcBorders>
              <w:top w:val="nil"/>
              <w:left w:val="nil"/>
              <w:bottom w:val="nil"/>
              <w:right w:val="nil"/>
            </w:tcBorders>
          </w:tcPr>
          <w:p w14:paraId="6B26888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14:paraId="40512D0A"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B20BAC" w:rsidRPr="00984AB3" w14:paraId="273BAE1F" w14:textId="77777777" w:rsidTr="00987EE5">
        <w:tc>
          <w:tcPr>
            <w:tcW w:w="3330" w:type="dxa"/>
            <w:gridSpan w:val="2"/>
            <w:tcBorders>
              <w:top w:val="nil"/>
              <w:left w:val="nil"/>
              <w:bottom w:val="nil"/>
              <w:right w:val="nil"/>
            </w:tcBorders>
          </w:tcPr>
          <w:p w14:paraId="1083A90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14:paraId="25F79C80"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6532B878" w14:textId="77777777" w:rsidTr="00987EE5">
        <w:tc>
          <w:tcPr>
            <w:tcW w:w="3330" w:type="dxa"/>
            <w:gridSpan w:val="2"/>
            <w:tcBorders>
              <w:top w:val="nil"/>
              <w:left w:val="nil"/>
              <w:bottom w:val="nil"/>
              <w:right w:val="nil"/>
            </w:tcBorders>
          </w:tcPr>
          <w:p w14:paraId="3793AA0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14:paraId="36EE0B4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Nee</w:t>
            </w:r>
          </w:p>
        </w:tc>
      </w:tr>
      <w:tr w:rsidR="00B20BAC" w:rsidRPr="00984AB3" w14:paraId="20A707ED" w14:textId="77777777" w:rsidTr="00987EE5">
        <w:tc>
          <w:tcPr>
            <w:tcW w:w="3330" w:type="dxa"/>
            <w:gridSpan w:val="2"/>
            <w:tcBorders>
              <w:top w:val="nil"/>
              <w:left w:val="nil"/>
              <w:bottom w:val="nil"/>
              <w:right w:val="nil"/>
            </w:tcBorders>
          </w:tcPr>
          <w:p w14:paraId="65DBB719"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14:paraId="390C1C50" w14:textId="77777777" w:rsidR="00B20BAC" w:rsidRPr="00984AB3" w:rsidRDefault="006945D7"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Arial" w:hAnsi="Arial" w:cs="Arial"/>
                <w:szCs w:val="20"/>
                <w:lang w:val="en-AU" w:eastAsia="en-US"/>
              </w:rPr>
              <w:fldChar w:fldCharType="begin" w:fldLock="1"/>
            </w:r>
            <w:r w:rsidR="00B20BAC" w:rsidRPr="00984AB3">
              <w:rPr>
                <w:rFonts w:ascii="Arial" w:hAnsi="Arial" w:cs="Arial"/>
                <w:szCs w:val="20"/>
                <w:lang w:val="en-AU" w:eastAsia="en-US"/>
              </w:rPr>
              <w:instrText xml:space="preserve">MERGEFIELD </w:instrText>
            </w:r>
            <w:r w:rsidR="00B20BAC" w:rsidRPr="00984AB3">
              <w:rPr>
                <w:rFonts w:ascii="Calibri" w:hAnsi="Calibri" w:cs="Calibri"/>
                <w:color w:val="000000"/>
                <w:sz w:val="22"/>
                <w:szCs w:val="22"/>
                <w:lang w:eastAsia="en-US"/>
              </w:rPr>
              <w:instrText>Att.LowerBound</w:instrText>
            </w:r>
            <w:r w:rsidRPr="00984AB3">
              <w:rPr>
                <w:rFonts w:ascii="Arial" w:hAnsi="Arial" w:cs="Arial"/>
                <w:szCs w:val="20"/>
                <w:lang w:val="en-AU" w:eastAsia="en-US"/>
              </w:rPr>
              <w:fldChar w:fldCharType="separate"/>
            </w:r>
            <w:r w:rsidR="00B20BAC" w:rsidRPr="00984AB3">
              <w:rPr>
                <w:rFonts w:ascii="Calibri" w:hAnsi="Calibri" w:cs="Calibri"/>
                <w:color w:val="000000"/>
                <w:sz w:val="22"/>
                <w:szCs w:val="22"/>
                <w:lang w:eastAsia="en-US"/>
              </w:rPr>
              <w:t>0</w:t>
            </w:r>
            <w:r w:rsidRPr="00984AB3">
              <w:rPr>
                <w:rFonts w:ascii="Arial" w:hAnsi="Arial" w:cs="Arial"/>
                <w:szCs w:val="20"/>
                <w:lang w:val="en-AU" w:eastAsia="en-US"/>
              </w:rPr>
              <w:fldChar w:fldCharType="end"/>
            </w:r>
            <w:r w:rsidR="00B20BAC" w:rsidRPr="00984AB3">
              <w:rPr>
                <w:rFonts w:ascii="Calibri" w:hAnsi="Calibri" w:cs="Calibri"/>
                <w:color w:val="000000"/>
                <w:sz w:val="22"/>
                <w:szCs w:val="22"/>
                <w:lang w:eastAsia="en-US"/>
              </w:rPr>
              <w:t xml:space="preserve"> - </w:t>
            </w:r>
            <w:r w:rsidRPr="00984AB3">
              <w:rPr>
                <w:rFonts w:ascii="Calibri" w:hAnsi="Calibri" w:cs="Calibri"/>
                <w:color w:val="000000"/>
                <w:sz w:val="22"/>
                <w:szCs w:val="22"/>
                <w:lang w:eastAsia="en-US"/>
              </w:rPr>
              <w:fldChar w:fldCharType="begin" w:fldLock="1"/>
            </w:r>
            <w:r w:rsidR="00B20BAC" w:rsidRPr="00984AB3">
              <w:rPr>
                <w:rFonts w:ascii="Calibri" w:hAnsi="Calibri" w:cs="Calibri"/>
                <w:color w:val="000000"/>
                <w:sz w:val="22"/>
                <w:szCs w:val="22"/>
                <w:lang w:eastAsia="en-US"/>
              </w:rPr>
              <w:instrText>MERGEFIELD Att.UpperBound</w:instrText>
            </w:r>
            <w:r w:rsidRPr="00984AB3">
              <w:rPr>
                <w:rFonts w:ascii="Calibri" w:hAnsi="Calibri" w:cs="Calibri"/>
                <w:color w:val="000000"/>
                <w:sz w:val="22"/>
                <w:szCs w:val="22"/>
                <w:lang w:eastAsia="en-US"/>
              </w:rPr>
              <w:fldChar w:fldCharType="separate"/>
            </w:r>
            <w:r w:rsidR="00B20BAC" w:rsidRPr="00984AB3">
              <w:rPr>
                <w:rFonts w:ascii="Calibri" w:hAnsi="Calibri" w:cs="Calibri"/>
                <w:color w:val="000000"/>
                <w:sz w:val="22"/>
                <w:szCs w:val="22"/>
                <w:lang w:eastAsia="en-US"/>
              </w:rPr>
              <w:t>1</w:t>
            </w:r>
            <w:r w:rsidRPr="00984AB3">
              <w:rPr>
                <w:rFonts w:ascii="Calibri" w:hAnsi="Calibri" w:cs="Calibri"/>
                <w:color w:val="000000"/>
                <w:sz w:val="22"/>
                <w:szCs w:val="22"/>
                <w:lang w:eastAsia="en-US"/>
              </w:rPr>
              <w:fldChar w:fldCharType="end"/>
            </w:r>
          </w:p>
        </w:tc>
      </w:tr>
      <w:tr w:rsidR="00B20BAC" w:rsidRPr="00984AB3" w14:paraId="0912BFB3" w14:textId="77777777" w:rsidTr="00987EE5">
        <w:tc>
          <w:tcPr>
            <w:tcW w:w="3330" w:type="dxa"/>
            <w:gridSpan w:val="2"/>
            <w:tcBorders>
              <w:top w:val="nil"/>
              <w:left w:val="nil"/>
              <w:bottom w:val="nil"/>
              <w:right w:val="nil"/>
            </w:tcBorders>
          </w:tcPr>
          <w:p w14:paraId="42E7C0ED"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14:paraId="4FE115EB"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Gemeentelijk kerngegeven</w:t>
            </w:r>
          </w:p>
        </w:tc>
      </w:tr>
      <w:tr w:rsidR="00B20BAC" w:rsidRPr="00984AB3" w14:paraId="5AEF4B27" w14:textId="77777777" w:rsidTr="00987EE5">
        <w:tc>
          <w:tcPr>
            <w:tcW w:w="3330" w:type="dxa"/>
            <w:gridSpan w:val="2"/>
            <w:tcBorders>
              <w:top w:val="nil"/>
              <w:left w:val="nil"/>
              <w:bottom w:val="nil"/>
              <w:right w:val="nil"/>
            </w:tcBorders>
          </w:tcPr>
          <w:p w14:paraId="2F50FC03"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984AB3">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14:paraId="50E0CB97"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984AB3">
              <w:rPr>
                <w:rFonts w:ascii="Calibri" w:hAnsi="Calibri" w:cs="Calibri"/>
                <w:color w:val="000000"/>
                <w:sz w:val="22"/>
                <w:szCs w:val="22"/>
                <w:lang w:eastAsia="en-US"/>
              </w:rPr>
              <w:t>De attribuutsoort verandert alleen van waarde (materiële historie) op een datum die gelijk is aan een Versiedatum van het zaaktype.</w:t>
            </w:r>
          </w:p>
        </w:tc>
      </w:tr>
      <w:tr w:rsidR="00B20BAC" w:rsidRPr="00984AB3" w14:paraId="3D25A428" w14:textId="77777777" w:rsidTr="00987EE5">
        <w:tc>
          <w:tcPr>
            <w:tcW w:w="9360" w:type="dxa"/>
            <w:gridSpan w:val="3"/>
            <w:tcBorders>
              <w:top w:val="nil"/>
              <w:left w:val="nil"/>
              <w:bottom w:val="nil"/>
              <w:right w:val="nil"/>
            </w:tcBorders>
          </w:tcPr>
          <w:p w14:paraId="2922F534"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b/>
                <w:bCs/>
                <w:color w:val="0F0F0F"/>
                <w:sz w:val="22"/>
                <w:szCs w:val="22"/>
                <w:lang w:eastAsia="en-US"/>
              </w:rPr>
              <w:t>Toelichting</w:t>
            </w:r>
          </w:p>
        </w:tc>
      </w:tr>
      <w:tr w:rsidR="00B20BAC" w:rsidRPr="00984AB3" w14:paraId="0941FC00" w14:textId="77777777" w:rsidTr="00987EE5">
        <w:tc>
          <w:tcPr>
            <w:tcW w:w="450" w:type="dxa"/>
            <w:tcBorders>
              <w:top w:val="nil"/>
              <w:left w:val="nil"/>
              <w:bottom w:val="nil"/>
              <w:right w:val="nil"/>
            </w:tcBorders>
          </w:tcPr>
          <w:p w14:paraId="68176B52"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b/>
                <w:bCs/>
                <w:color w:val="0F0F0F"/>
                <w:sz w:val="22"/>
                <w:szCs w:val="22"/>
                <w:lang w:eastAsia="en-US"/>
              </w:rPr>
            </w:pPr>
          </w:p>
        </w:tc>
        <w:tc>
          <w:tcPr>
            <w:tcW w:w="8910" w:type="dxa"/>
            <w:gridSpan w:val="2"/>
            <w:tcBorders>
              <w:top w:val="nil"/>
              <w:left w:val="nil"/>
              <w:bottom w:val="nil"/>
              <w:right w:val="nil"/>
            </w:tcBorders>
          </w:tcPr>
          <w:p w14:paraId="657D0BFE" w14:textId="77777777" w:rsidR="00B20BAC" w:rsidRPr="00984AB3" w:rsidRDefault="00B20BAC" w:rsidP="00C13E2B">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984AB3">
              <w:rPr>
                <w:rFonts w:ascii="Calibri" w:hAnsi="Calibri" w:cs="Calibri"/>
                <w:color w:val="0F0F0F"/>
                <w:sz w:val="22"/>
                <w:szCs w:val="22"/>
                <w:lang w:eastAsia="en-US"/>
              </w:rPr>
              <w:t>Het betreft een beschrijving van de situaties waarin de desbetreffende relatie zich kan voordoen.</w:t>
            </w:r>
          </w:p>
        </w:tc>
      </w:tr>
    </w:tbl>
    <w:p w14:paraId="436D2E9E" w14:textId="77777777" w:rsidR="00AB0ADA" w:rsidRPr="007263BF" w:rsidRDefault="00AB0ADA" w:rsidP="00AB0ADA">
      <w:pPr>
        <w:widowControl w:val="0"/>
        <w:autoSpaceDE w:val="0"/>
        <w:autoSpaceDN w:val="0"/>
        <w:adjustRightInd w:val="0"/>
        <w:spacing w:line="240" w:lineRule="auto"/>
        <w:contextualSpacing w:val="0"/>
        <w:rPr>
          <w:rFonts w:ascii="Arial" w:hAnsi="Arial" w:cs="Arial"/>
          <w:szCs w:val="20"/>
          <w:lang w:eastAsia="en-US"/>
        </w:rPr>
      </w:pPr>
    </w:p>
    <w:p w14:paraId="4EA23A17" w14:textId="77777777" w:rsidR="00AB0ADA" w:rsidRPr="007263BF" w:rsidRDefault="00AB0ADA" w:rsidP="00AB0ADA">
      <w:pPr>
        <w:widowControl w:val="0"/>
        <w:autoSpaceDE w:val="0"/>
        <w:autoSpaceDN w:val="0"/>
        <w:adjustRightInd w:val="0"/>
        <w:spacing w:line="240" w:lineRule="auto"/>
        <w:contextualSpacing w:val="0"/>
        <w:rPr>
          <w:rFonts w:ascii="Arial" w:hAnsi="Arial" w:cs="Arial"/>
          <w:color w:val="000000"/>
          <w:szCs w:val="20"/>
          <w:lang w:eastAsia="en-US"/>
        </w:rPr>
      </w:pPr>
    </w:p>
    <w:p w14:paraId="409B6444" w14:textId="77777777" w:rsidR="00AB0ADA" w:rsidRDefault="00AB0ADA" w:rsidP="00AB0ADA">
      <w:pPr>
        <w:contextualSpacing w:val="0"/>
        <w:rPr>
          <w:rFonts w:ascii="Arial" w:hAnsi="Arial" w:cs="Arial"/>
          <w:szCs w:val="24"/>
          <w:lang w:eastAsia="en-US"/>
        </w:rPr>
      </w:pPr>
      <w:r>
        <w:rPr>
          <w:rFonts w:ascii="Arial" w:hAnsi="Arial" w:cs="Arial"/>
          <w:szCs w:val="24"/>
          <w:lang w:eastAsia="en-US"/>
        </w:rPr>
        <w:br w:type="page"/>
      </w:r>
    </w:p>
    <w:p w14:paraId="24624B5D" w14:textId="3C427A32" w:rsidR="00AB0ADA" w:rsidRDefault="006945D7" w:rsidP="00AB0ADA">
      <w:pPr>
        <w:pStyle w:val="Kop2"/>
      </w:pPr>
      <w:r w:rsidRPr="00BE10FF">
        <w:rPr>
          <w:rFonts w:ascii="Arial" w:hAnsi="Arial" w:cs="Arial"/>
          <w:szCs w:val="20"/>
          <w:lang w:val="en-AU"/>
        </w:rPr>
        <w:lastRenderedPageBreak/>
        <w:fldChar w:fldCharType="begin" w:fldLock="1"/>
      </w:r>
      <w:r w:rsidR="00AB0ADA" w:rsidRPr="00BE10FF">
        <w:rPr>
          <w:rFonts w:ascii="Arial" w:hAnsi="Arial" w:cs="Arial"/>
          <w:szCs w:val="20"/>
          <w:lang w:val="en-AU"/>
        </w:rPr>
        <w:instrText xml:space="preserve">MERGEFIELD </w:instrText>
      </w:r>
      <w:r w:rsidR="00AB0ADA" w:rsidRPr="00BE10FF">
        <w:instrText>Element.Stereotype</w:instrText>
      </w:r>
      <w:r w:rsidRPr="00BE10FF">
        <w:rPr>
          <w:rFonts w:ascii="Arial" w:hAnsi="Arial" w:cs="Arial"/>
          <w:szCs w:val="20"/>
          <w:lang w:val="en-AU"/>
        </w:rPr>
        <w:fldChar w:fldCharType="separate"/>
      </w:r>
      <w:bookmarkStart w:id="2988" w:name="_Toc393368499"/>
      <w:bookmarkStart w:id="2989" w:name="_Toc517127140"/>
      <w:r w:rsidR="00AB0ADA">
        <w:t>Referentielijs</w:t>
      </w:r>
      <w:r w:rsidR="009664DD">
        <w:t>t</w:t>
      </w:r>
      <w:ins w:id="2990" w:author="Arjan Kloosterboer" w:date="2017-08-11T11:36:00Z">
        <w:r w:rsidR="009664DD">
          <w:t>en</w:t>
        </w:r>
      </w:ins>
      <w:bookmarkEnd w:id="2988"/>
      <w:bookmarkEnd w:id="2989"/>
      <w:r w:rsidRPr="00BE10FF">
        <w:rPr>
          <w:rFonts w:ascii="Arial" w:hAnsi="Arial" w:cs="Arial"/>
          <w:szCs w:val="20"/>
          <w:lang w:val="en-AU"/>
        </w:rPr>
        <w:fldChar w:fldCharType="end"/>
      </w:r>
      <w:r w:rsidR="00AB0ADA" w:rsidRPr="00BE10FF">
        <w:t xml:space="preserve"> </w:t>
      </w:r>
    </w:p>
    <w:p w14:paraId="69F1ED46" w14:textId="77777777" w:rsidR="00AB0ADA" w:rsidRPr="00BE10FF" w:rsidRDefault="00AB0ADA" w:rsidP="00AB0ADA">
      <w:pPr>
        <w:pStyle w:val="Kop3"/>
      </w:pPr>
      <w:r>
        <w:t xml:space="preserve">Referentielijst </w:t>
      </w:r>
      <w:r w:rsidR="006945D7">
        <w:fldChar w:fldCharType="begin" w:fldLock="1"/>
      </w:r>
      <w:r w:rsidR="00CC0F74">
        <w:instrText>MERGEFIELD Element.Name</w:instrText>
      </w:r>
      <w:r w:rsidR="006945D7">
        <w:fldChar w:fldCharType="separate"/>
      </w:r>
      <w:r w:rsidRPr="00BE10FF">
        <w:t>INFORMATIEOBJECTTYPE-OMSCHRIJVING GENERIEK</w:t>
      </w:r>
      <w:r w:rsidR="006945D7">
        <w:fldChar w:fldCharType="end"/>
      </w:r>
    </w:p>
    <w:bookmarkStart w:id="2991" w:name="BKM_81E7F4BE_661D_4ee1_BA5D_9B10CDE18237"/>
    <w:bookmarkEnd w:id="2991"/>
    <w:p w14:paraId="01288301"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bCs/>
          <w:color w:val="004080"/>
          <w:sz w:val="24"/>
          <w:szCs w:val="24"/>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Arial" w:hAnsi="Arial" w:cs="Arial"/>
          <w:b/>
          <w:bCs/>
          <w:color w:val="004080"/>
          <w:sz w:val="24"/>
          <w:szCs w:val="24"/>
          <w:lang w:eastAsia="en-US"/>
        </w:rPr>
        <w:instrText>Att.Stereotype</w:instrText>
      </w:r>
      <w:r w:rsidRPr="00BE10FF">
        <w:rPr>
          <w:rFonts w:ascii="Arial" w:hAnsi="Arial" w:cs="Arial"/>
          <w:szCs w:val="20"/>
          <w:lang w:val="en-AU" w:eastAsia="en-US"/>
        </w:rPr>
        <w:fldChar w:fldCharType="separate"/>
      </w:r>
      <w:r w:rsidR="00AB0ADA">
        <w:rPr>
          <w:rFonts w:ascii="Arial" w:hAnsi="Arial" w:cs="Arial"/>
          <w:b/>
          <w:bCs/>
          <w:color w:val="004080"/>
          <w:sz w:val="24"/>
          <w:szCs w:val="24"/>
          <w:lang w:eastAsia="en-US"/>
        </w:rPr>
        <w:t>Referentiegegeven</w:t>
      </w:r>
      <w:r w:rsidRPr="00BE10FF">
        <w:rPr>
          <w:rFonts w:ascii="Arial" w:hAnsi="Arial" w:cs="Arial"/>
          <w:szCs w:val="20"/>
          <w:lang w:val="en-AU" w:eastAsia="en-US"/>
        </w:rPr>
        <w:fldChar w:fldCharType="end"/>
      </w:r>
      <w:r w:rsidR="00AB0ADA" w:rsidRPr="00BE10FF">
        <w:rPr>
          <w:rFonts w:ascii="Arial" w:hAnsi="Arial" w:cs="Arial"/>
          <w:b/>
          <w:bCs/>
          <w:color w:val="004080"/>
          <w:sz w:val="24"/>
          <w:szCs w:val="24"/>
          <w:lang w:eastAsia="en-US"/>
        </w:rPr>
        <w:t xml:space="preserve"> </w:t>
      </w:r>
      <w:r w:rsidRPr="00BE10FF">
        <w:rPr>
          <w:rFonts w:ascii="Arial" w:hAnsi="Arial" w:cs="Arial"/>
          <w:b/>
          <w:bCs/>
          <w:color w:val="004080"/>
          <w:sz w:val="24"/>
          <w:szCs w:val="24"/>
          <w:lang w:eastAsia="en-US"/>
        </w:rPr>
        <w:fldChar w:fldCharType="begin" w:fldLock="1"/>
      </w:r>
      <w:r w:rsidR="00AB0ADA" w:rsidRPr="00BE10FF">
        <w:rPr>
          <w:rFonts w:ascii="Arial" w:hAnsi="Arial" w:cs="Arial"/>
          <w:b/>
          <w:bCs/>
          <w:color w:val="004080"/>
          <w:sz w:val="24"/>
          <w:szCs w:val="24"/>
          <w:lang w:eastAsia="en-US"/>
        </w:rPr>
        <w:instrText>MERGEFIELD Att.Name</w:instrText>
      </w:r>
      <w:r w:rsidRPr="00BE10FF">
        <w:rPr>
          <w:rFonts w:ascii="Arial" w:hAnsi="Arial" w:cs="Arial"/>
          <w:b/>
          <w:bCs/>
          <w:color w:val="004080"/>
          <w:sz w:val="24"/>
          <w:szCs w:val="24"/>
          <w:lang w:eastAsia="en-US"/>
        </w:rPr>
        <w:fldChar w:fldCharType="separate"/>
      </w:r>
      <w:r w:rsidR="00AB0ADA" w:rsidRPr="00BE10FF">
        <w:rPr>
          <w:rFonts w:ascii="Arial" w:hAnsi="Arial" w:cs="Arial"/>
          <w:b/>
          <w:bCs/>
          <w:color w:val="004080"/>
          <w:sz w:val="24"/>
          <w:szCs w:val="24"/>
          <w:lang w:eastAsia="en-US"/>
        </w:rPr>
        <w:t>Informatieobjecttype-omschrijving generiek</w:t>
      </w:r>
      <w:r w:rsidRPr="00BE10FF">
        <w:rPr>
          <w:rFonts w:ascii="Arial" w:hAnsi="Arial" w:cs="Arial"/>
          <w:b/>
          <w:bCs/>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7112B323" w14:textId="77777777" w:rsidTr="00E830F0">
        <w:trPr>
          <w:trHeight w:val="230"/>
        </w:trPr>
        <w:tc>
          <w:tcPr>
            <w:tcW w:w="3330" w:type="dxa"/>
            <w:gridSpan w:val="2"/>
            <w:tcBorders>
              <w:top w:val="nil"/>
              <w:left w:val="nil"/>
              <w:bottom w:val="nil"/>
              <w:right w:val="nil"/>
            </w:tcBorders>
          </w:tcPr>
          <w:p w14:paraId="0A36786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14:paraId="66B60CB7"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Att.Name</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Informatieobjecttype-omschrijving generiek</w:t>
            </w:r>
            <w:r w:rsidRPr="00BE10FF">
              <w:rPr>
                <w:rFonts w:ascii="Arial" w:hAnsi="Arial" w:cs="Arial"/>
                <w:szCs w:val="20"/>
                <w:lang w:val="en-AU" w:eastAsia="en-US"/>
              </w:rPr>
              <w:fldChar w:fldCharType="end"/>
            </w:r>
          </w:p>
        </w:tc>
      </w:tr>
      <w:tr w:rsidR="00AB0ADA" w:rsidRPr="00BE10FF" w14:paraId="293997DB" w14:textId="77777777" w:rsidTr="00E830F0">
        <w:tc>
          <w:tcPr>
            <w:tcW w:w="3330" w:type="dxa"/>
            <w:gridSpan w:val="2"/>
            <w:tcBorders>
              <w:top w:val="nil"/>
              <w:left w:val="nil"/>
              <w:bottom w:val="nil"/>
              <w:right w:val="nil"/>
            </w:tcBorders>
          </w:tcPr>
          <w:p w14:paraId="756F486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14:paraId="4938F5C6"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KING</w:t>
            </w:r>
          </w:p>
        </w:tc>
      </w:tr>
      <w:tr w:rsidR="00AB0ADA" w:rsidRPr="00BE10FF" w14:paraId="55ED33AD" w14:textId="77777777" w:rsidTr="00E830F0">
        <w:tc>
          <w:tcPr>
            <w:tcW w:w="3330" w:type="dxa"/>
            <w:gridSpan w:val="2"/>
            <w:tcBorders>
              <w:top w:val="nil"/>
              <w:left w:val="nil"/>
              <w:bottom w:val="nil"/>
              <w:right w:val="nil"/>
            </w:tcBorders>
          </w:tcPr>
          <w:p w14:paraId="218367C1"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14:paraId="49301D9F"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p>
        </w:tc>
      </w:tr>
      <w:tr w:rsidR="00AB0ADA" w:rsidRPr="00BE10FF" w14:paraId="0EC564B4" w14:textId="77777777" w:rsidTr="00E830F0">
        <w:tc>
          <w:tcPr>
            <w:tcW w:w="3330" w:type="dxa"/>
            <w:gridSpan w:val="2"/>
            <w:tcBorders>
              <w:top w:val="nil"/>
              <w:left w:val="nil"/>
              <w:bottom w:val="nil"/>
              <w:right w:val="nil"/>
            </w:tcBorders>
          </w:tcPr>
          <w:p w14:paraId="07E468A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14:paraId="608FFC0D"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val="en-AU" w:eastAsia="en-US"/>
              </w:rPr>
              <w:instrText xml:space="preserve">MERGEFIELD </w:instrText>
            </w:r>
            <w:r w:rsidR="00AB0ADA" w:rsidRPr="00BE10FF">
              <w:rPr>
                <w:rFonts w:ascii="Calibri" w:hAnsi="Calibri" w:cs="Calibri"/>
                <w:color w:val="0F0F0F"/>
                <w:sz w:val="22"/>
                <w:szCs w:val="22"/>
                <w:lang w:eastAsia="en-US"/>
              </w:rPr>
              <w:instrText>Att.Alias</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omschrijving</w:t>
            </w:r>
            <w:r w:rsidRPr="00BE10FF">
              <w:rPr>
                <w:rFonts w:ascii="Arial" w:hAnsi="Arial" w:cs="Arial"/>
                <w:szCs w:val="20"/>
                <w:lang w:val="en-AU" w:eastAsia="en-US"/>
              </w:rPr>
              <w:fldChar w:fldCharType="end"/>
            </w:r>
          </w:p>
        </w:tc>
      </w:tr>
      <w:tr w:rsidR="00AB0ADA" w:rsidRPr="00BE10FF" w14:paraId="22333743" w14:textId="77777777" w:rsidTr="00E830F0">
        <w:trPr>
          <w:trHeight w:val="271"/>
        </w:trPr>
        <w:tc>
          <w:tcPr>
            <w:tcW w:w="3330" w:type="dxa"/>
            <w:gridSpan w:val="2"/>
            <w:tcBorders>
              <w:top w:val="nil"/>
              <w:left w:val="nil"/>
              <w:bottom w:val="nil"/>
              <w:right w:val="nil"/>
            </w:tcBorders>
          </w:tcPr>
          <w:p w14:paraId="45B50909"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14:paraId="4D286839" w14:textId="77777777" w:rsidR="00AB0ADA" w:rsidRPr="00BE10FF" w:rsidRDefault="006945D7"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Arial" w:hAnsi="Arial" w:cs="Arial"/>
                <w:szCs w:val="20"/>
                <w:lang w:val="en-AU" w:eastAsia="en-US"/>
              </w:rPr>
              <w:fldChar w:fldCharType="begin" w:fldLock="1"/>
            </w:r>
            <w:r w:rsidR="00AB0ADA" w:rsidRPr="00BE10FF">
              <w:rPr>
                <w:rFonts w:ascii="Arial" w:hAnsi="Arial" w:cs="Arial"/>
                <w:szCs w:val="20"/>
                <w:lang w:eastAsia="en-US"/>
              </w:rPr>
              <w:instrText xml:space="preserve">MERGEFIELD </w:instrText>
            </w:r>
            <w:r w:rsidR="00AB0ADA" w:rsidRPr="00BE10FF">
              <w:rPr>
                <w:rFonts w:ascii="Calibri" w:hAnsi="Calibri" w:cs="Calibri"/>
                <w:color w:val="0F0F0F"/>
                <w:sz w:val="22"/>
                <w:szCs w:val="22"/>
                <w:lang w:eastAsia="en-US"/>
              </w:rPr>
              <w:instrText>Att.Notes</w:instrText>
            </w:r>
            <w:r w:rsidRPr="00BE10FF">
              <w:rPr>
                <w:rFonts w:ascii="Arial" w:hAnsi="Arial" w:cs="Arial"/>
                <w:szCs w:val="20"/>
                <w:lang w:val="en-AU" w:eastAsia="en-US"/>
              </w:rPr>
              <w:fldChar w:fldCharType="separate"/>
            </w:r>
            <w:r w:rsidR="00AB0ADA" w:rsidRPr="00BE10FF">
              <w:rPr>
                <w:rFonts w:ascii="Calibri" w:hAnsi="Calibri" w:cs="Calibri"/>
                <w:color w:val="0F0F0F"/>
                <w:sz w:val="22"/>
                <w:szCs w:val="22"/>
                <w:lang w:eastAsia="en-US"/>
              </w:rPr>
              <w:t>Algemeen gehanteerde omschrijving van het type informatieobject.</w:t>
            </w:r>
            <w:r w:rsidRPr="00BE10FF">
              <w:rPr>
                <w:rFonts w:ascii="Arial" w:hAnsi="Arial" w:cs="Arial"/>
                <w:szCs w:val="20"/>
                <w:lang w:val="en-AU" w:eastAsia="en-US"/>
              </w:rPr>
              <w:fldChar w:fldCharType="end"/>
            </w:r>
          </w:p>
        </w:tc>
      </w:tr>
      <w:tr w:rsidR="00AB0ADA" w:rsidRPr="00BE10FF" w14:paraId="1AFF4755" w14:textId="77777777" w:rsidTr="00E830F0">
        <w:trPr>
          <w:trHeight w:val="230"/>
        </w:trPr>
        <w:tc>
          <w:tcPr>
            <w:tcW w:w="3330" w:type="dxa"/>
            <w:gridSpan w:val="2"/>
            <w:tcBorders>
              <w:top w:val="nil"/>
              <w:left w:val="nil"/>
              <w:bottom w:val="nil"/>
              <w:right w:val="nil"/>
            </w:tcBorders>
          </w:tcPr>
          <w:p w14:paraId="21DBD60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14:paraId="09AF092A"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KING</w:t>
            </w:r>
          </w:p>
        </w:tc>
      </w:tr>
      <w:tr w:rsidR="00AB0ADA" w:rsidRPr="00BE10FF" w14:paraId="0C577802" w14:textId="77777777" w:rsidTr="00E830F0">
        <w:tc>
          <w:tcPr>
            <w:tcW w:w="3330" w:type="dxa"/>
            <w:gridSpan w:val="2"/>
            <w:tcBorders>
              <w:top w:val="nil"/>
              <w:left w:val="nil"/>
              <w:bottom w:val="nil"/>
              <w:right w:val="nil"/>
            </w:tcBorders>
          </w:tcPr>
          <w:p w14:paraId="4E604EC3"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BE10FF">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14:paraId="5FBA623C" w14:textId="77777777" w:rsidR="00AB0ADA" w:rsidRPr="00BE10FF" w:rsidRDefault="00AB0ADA" w:rsidP="00E830F0">
            <w:pPr>
              <w:widowControl w:val="0"/>
              <w:autoSpaceDE w:val="0"/>
              <w:autoSpaceDN w:val="0"/>
              <w:adjustRightInd w:val="0"/>
              <w:spacing w:line="240" w:lineRule="auto"/>
              <w:contextualSpacing w:val="0"/>
              <w:rPr>
                <w:rFonts w:ascii="Calibri" w:hAnsi="Calibri" w:cs="Calibri"/>
                <w:color w:val="0F0F0F"/>
                <w:sz w:val="22"/>
                <w:szCs w:val="22"/>
                <w:lang w:eastAsia="en-US"/>
              </w:rPr>
            </w:pPr>
            <w:r w:rsidRPr="00BE10FF">
              <w:rPr>
                <w:rFonts w:ascii="Calibri" w:hAnsi="Calibri" w:cs="Calibri"/>
                <w:color w:val="0F0F0F"/>
                <w:sz w:val="22"/>
                <w:szCs w:val="22"/>
                <w:lang w:eastAsia="en-US"/>
              </w:rPr>
              <w:t>1-1-2013</w:t>
            </w:r>
          </w:p>
        </w:tc>
      </w:tr>
      <w:tr w:rsidR="00AB0ADA" w:rsidRPr="00BE10FF" w14:paraId="4A596D05" w14:textId="77777777" w:rsidTr="00E830F0">
        <w:tc>
          <w:tcPr>
            <w:tcW w:w="3330" w:type="dxa"/>
            <w:gridSpan w:val="2"/>
            <w:tcBorders>
              <w:top w:val="nil"/>
              <w:left w:val="nil"/>
              <w:bottom w:val="nil"/>
              <w:right w:val="nil"/>
            </w:tcBorders>
          </w:tcPr>
          <w:p w14:paraId="12A3A0E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Calibri"/>
                <w:b/>
                <w:color w:val="000000"/>
                <w:sz w:val="22"/>
                <w:szCs w:val="22"/>
                <w:lang w:eastAsia="en-US"/>
              </w:rPr>
              <w:t xml:space="preserve">Formaat </w:t>
            </w:r>
          </w:p>
        </w:tc>
        <w:tc>
          <w:tcPr>
            <w:tcW w:w="6030" w:type="dxa"/>
            <w:tcBorders>
              <w:top w:val="nil"/>
              <w:left w:val="nil"/>
              <w:bottom w:val="nil"/>
              <w:right w:val="nil"/>
            </w:tcBorders>
          </w:tcPr>
          <w:p w14:paraId="2A60459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38445E4B" w14:textId="77777777" w:rsidTr="00E830F0">
        <w:trPr>
          <w:trHeight w:val="230"/>
        </w:trPr>
        <w:tc>
          <w:tcPr>
            <w:tcW w:w="3330" w:type="dxa"/>
            <w:gridSpan w:val="2"/>
            <w:tcBorders>
              <w:top w:val="nil"/>
              <w:left w:val="nil"/>
              <w:bottom w:val="nil"/>
              <w:right w:val="nil"/>
            </w:tcBorders>
          </w:tcPr>
          <w:p w14:paraId="63B82C2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B8213F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E6E10C0" w14:textId="77777777" w:rsidTr="00E830F0">
        <w:tc>
          <w:tcPr>
            <w:tcW w:w="9360" w:type="dxa"/>
            <w:gridSpan w:val="3"/>
            <w:tcBorders>
              <w:top w:val="nil"/>
              <w:left w:val="nil"/>
              <w:bottom w:val="nil"/>
              <w:right w:val="nil"/>
            </w:tcBorders>
          </w:tcPr>
          <w:p w14:paraId="31E237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95A6908" w14:textId="77777777" w:rsidTr="00E830F0">
        <w:tc>
          <w:tcPr>
            <w:tcW w:w="450" w:type="dxa"/>
            <w:tcBorders>
              <w:top w:val="nil"/>
              <w:left w:val="nil"/>
              <w:bottom w:val="nil"/>
              <w:right w:val="nil"/>
            </w:tcBorders>
          </w:tcPr>
          <w:p w14:paraId="6F857D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6F332D3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C7C077C"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29054F">
        <w:rPr>
          <w:rFonts w:ascii="Arial" w:hAnsi="Arial" w:cs="Arial"/>
          <w:szCs w:val="24"/>
          <w:lang w:val="en-AU"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sidRPr="00BE10FF">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Definitie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3BC3BA0C" w14:textId="77777777" w:rsidTr="00E830F0">
        <w:trPr>
          <w:trHeight w:val="230"/>
        </w:trPr>
        <w:tc>
          <w:tcPr>
            <w:tcW w:w="3330" w:type="dxa"/>
            <w:gridSpan w:val="2"/>
            <w:tcBorders>
              <w:top w:val="nil"/>
              <w:left w:val="nil"/>
              <w:bottom w:val="nil"/>
              <w:right w:val="nil"/>
            </w:tcBorders>
          </w:tcPr>
          <w:p w14:paraId="7D3806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6971548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 informatieobjecttype-omschrijving generiek</w:t>
            </w:r>
            <w:r w:rsidRPr="00BE10FF">
              <w:rPr>
                <w:rFonts w:ascii="Arial" w:hAnsi="Arial" w:cs="Arial"/>
                <w:szCs w:val="24"/>
                <w:lang w:val="en-AU" w:eastAsia="en-US"/>
              </w:rPr>
              <w:fldChar w:fldCharType="end"/>
            </w:r>
          </w:p>
        </w:tc>
      </w:tr>
      <w:tr w:rsidR="00AB0ADA" w:rsidRPr="00BE10FF" w14:paraId="622F0CFC" w14:textId="77777777" w:rsidTr="00E830F0">
        <w:tc>
          <w:tcPr>
            <w:tcW w:w="3330" w:type="dxa"/>
            <w:gridSpan w:val="2"/>
            <w:tcBorders>
              <w:top w:val="nil"/>
              <w:left w:val="nil"/>
              <w:bottom w:val="nil"/>
              <w:right w:val="nil"/>
            </w:tcBorders>
          </w:tcPr>
          <w:p w14:paraId="5EC528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CAB497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8974AF5" w14:textId="77777777" w:rsidTr="00E830F0">
        <w:tc>
          <w:tcPr>
            <w:tcW w:w="3330" w:type="dxa"/>
            <w:gridSpan w:val="2"/>
            <w:tcBorders>
              <w:top w:val="nil"/>
              <w:left w:val="nil"/>
              <w:bottom w:val="nil"/>
              <w:right w:val="nil"/>
            </w:tcBorders>
          </w:tcPr>
          <w:p w14:paraId="421211D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A42327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11A7BD29" w14:textId="77777777" w:rsidTr="00E830F0">
        <w:tc>
          <w:tcPr>
            <w:tcW w:w="3330" w:type="dxa"/>
            <w:gridSpan w:val="2"/>
            <w:tcBorders>
              <w:top w:val="nil"/>
              <w:left w:val="nil"/>
              <w:bottom w:val="nil"/>
              <w:right w:val="nil"/>
            </w:tcBorders>
          </w:tcPr>
          <w:p w14:paraId="0F2394A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309FFD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definitie</w:t>
            </w:r>
            <w:r w:rsidRPr="00BE10FF">
              <w:rPr>
                <w:rFonts w:ascii="Arial" w:hAnsi="Arial" w:cs="Arial"/>
                <w:szCs w:val="24"/>
                <w:lang w:val="en-AU" w:eastAsia="en-US"/>
              </w:rPr>
              <w:fldChar w:fldCharType="end"/>
            </w:r>
          </w:p>
        </w:tc>
      </w:tr>
      <w:tr w:rsidR="00AB0ADA" w:rsidRPr="00BE10FF" w14:paraId="5C7BC5ED" w14:textId="77777777" w:rsidTr="00E830F0">
        <w:trPr>
          <w:trHeight w:val="271"/>
        </w:trPr>
        <w:tc>
          <w:tcPr>
            <w:tcW w:w="3330" w:type="dxa"/>
            <w:gridSpan w:val="2"/>
            <w:tcBorders>
              <w:top w:val="nil"/>
              <w:left w:val="nil"/>
              <w:bottom w:val="nil"/>
              <w:right w:val="nil"/>
            </w:tcBorders>
          </w:tcPr>
          <w:p w14:paraId="6B10854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73D5647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Nauwkeurige beschrijving van het generieke type informatieobject</w:t>
            </w:r>
            <w:r w:rsidRPr="00BE10FF">
              <w:rPr>
                <w:rFonts w:ascii="Arial" w:hAnsi="Arial" w:cs="Arial"/>
                <w:szCs w:val="24"/>
                <w:lang w:val="en-AU" w:eastAsia="en-US"/>
              </w:rPr>
              <w:fldChar w:fldCharType="end"/>
            </w:r>
          </w:p>
        </w:tc>
      </w:tr>
      <w:tr w:rsidR="00AB0ADA" w:rsidRPr="00BE10FF" w14:paraId="51DC1F62" w14:textId="77777777" w:rsidTr="00E830F0">
        <w:trPr>
          <w:trHeight w:val="230"/>
        </w:trPr>
        <w:tc>
          <w:tcPr>
            <w:tcW w:w="3330" w:type="dxa"/>
            <w:gridSpan w:val="2"/>
            <w:tcBorders>
              <w:top w:val="nil"/>
              <w:left w:val="nil"/>
              <w:bottom w:val="nil"/>
              <w:right w:val="nil"/>
            </w:tcBorders>
          </w:tcPr>
          <w:p w14:paraId="136504D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76991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5D09B9DF" w14:textId="77777777" w:rsidTr="00E830F0">
        <w:tc>
          <w:tcPr>
            <w:tcW w:w="3330" w:type="dxa"/>
            <w:gridSpan w:val="2"/>
            <w:tcBorders>
              <w:top w:val="nil"/>
              <w:left w:val="nil"/>
              <w:bottom w:val="nil"/>
              <w:right w:val="nil"/>
            </w:tcBorders>
          </w:tcPr>
          <w:p w14:paraId="04ACE18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75398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12127A1D" w14:textId="77777777" w:rsidTr="00E830F0">
        <w:tc>
          <w:tcPr>
            <w:tcW w:w="3330" w:type="dxa"/>
            <w:gridSpan w:val="2"/>
            <w:tcBorders>
              <w:top w:val="nil"/>
              <w:left w:val="nil"/>
              <w:bottom w:val="nil"/>
              <w:right w:val="nil"/>
            </w:tcBorders>
          </w:tcPr>
          <w:p w14:paraId="592C8AE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CDAD46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AN255</w:t>
            </w:r>
            <w:r w:rsidRPr="00BE10FF">
              <w:rPr>
                <w:rFonts w:ascii="Arial" w:hAnsi="Arial" w:cs="Arial"/>
                <w:szCs w:val="24"/>
                <w:lang w:val="en-AU" w:eastAsia="en-US"/>
              </w:rPr>
              <w:fldChar w:fldCharType="end"/>
            </w:r>
          </w:p>
        </w:tc>
      </w:tr>
      <w:tr w:rsidR="00AB0ADA" w:rsidRPr="00BE10FF" w14:paraId="3C44727E" w14:textId="77777777" w:rsidTr="00E830F0">
        <w:trPr>
          <w:trHeight w:val="230"/>
        </w:trPr>
        <w:tc>
          <w:tcPr>
            <w:tcW w:w="3330" w:type="dxa"/>
            <w:gridSpan w:val="2"/>
            <w:tcBorders>
              <w:top w:val="nil"/>
              <w:left w:val="nil"/>
              <w:bottom w:val="nil"/>
              <w:right w:val="nil"/>
            </w:tcBorders>
          </w:tcPr>
          <w:p w14:paraId="69E35B1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522A4FC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152674C2" w14:textId="77777777" w:rsidTr="00E830F0">
        <w:tc>
          <w:tcPr>
            <w:tcW w:w="9360" w:type="dxa"/>
            <w:gridSpan w:val="3"/>
            <w:tcBorders>
              <w:top w:val="nil"/>
              <w:left w:val="nil"/>
              <w:bottom w:val="nil"/>
              <w:right w:val="nil"/>
            </w:tcBorders>
          </w:tcPr>
          <w:p w14:paraId="28E931C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40B678CD" w14:textId="77777777" w:rsidTr="00E830F0">
        <w:tc>
          <w:tcPr>
            <w:tcW w:w="450" w:type="dxa"/>
            <w:tcBorders>
              <w:top w:val="nil"/>
              <w:left w:val="nil"/>
              <w:bottom w:val="nil"/>
              <w:right w:val="nil"/>
            </w:tcBorders>
          </w:tcPr>
          <w:p w14:paraId="7F5A006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ACF608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bl>
    <w:p w14:paraId="334529F0"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Herkomst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6F07FE25" w14:textId="77777777" w:rsidTr="00E830F0">
        <w:trPr>
          <w:trHeight w:val="230"/>
        </w:trPr>
        <w:tc>
          <w:tcPr>
            <w:tcW w:w="3330" w:type="dxa"/>
            <w:gridSpan w:val="2"/>
            <w:tcBorders>
              <w:top w:val="nil"/>
              <w:left w:val="nil"/>
              <w:bottom w:val="nil"/>
              <w:right w:val="nil"/>
            </w:tcBorders>
          </w:tcPr>
          <w:p w14:paraId="7F66B16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1AFC43C"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Herkomst informatieobjecttype-omschrijving generiek</w:t>
            </w:r>
            <w:r w:rsidRPr="00BE10FF">
              <w:rPr>
                <w:rFonts w:ascii="Arial" w:hAnsi="Arial" w:cs="Arial"/>
                <w:szCs w:val="24"/>
                <w:lang w:val="en-AU" w:eastAsia="en-US"/>
              </w:rPr>
              <w:fldChar w:fldCharType="end"/>
            </w:r>
          </w:p>
        </w:tc>
      </w:tr>
      <w:tr w:rsidR="00AB0ADA" w:rsidRPr="00BE10FF" w14:paraId="34232907" w14:textId="77777777" w:rsidTr="00E830F0">
        <w:tc>
          <w:tcPr>
            <w:tcW w:w="3330" w:type="dxa"/>
            <w:gridSpan w:val="2"/>
            <w:tcBorders>
              <w:top w:val="nil"/>
              <w:left w:val="nil"/>
              <w:bottom w:val="nil"/>
              <w:right w:val="nil"/>
            </w:tcBorders>
          </w:tcPr>
          <w:p w14:paraId="20ADD52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7D792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F6A2E19" w14:textId="77777777" w:rsidTr="00E830F0">
        <w:tc>
          <w:tcPr>
            <w:tcW w:w="3330" w:type="dxa"/>
            <w:gridSpan w:val="2"/>
            <w:tcBorders>
              <w:top w:val="nil"/>
              <w:left w:val="nil"/>
              <w:bottom w:val="nil"/>
              <w:right w:val="nil"/>
            </w:tcBorders>
          </w:tcPr>
          <w:p w14:paraId="43E9C9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7AD6042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F12A94C" w14:textId="77777777" w:rsidTr="00E830F0">
        <w:tc>
          <w:tcPr>
            <w:tcW w:w="3330" w:type="dxa"/>
            <w:gridSpan w:val="2"/>
            <w:tcBorders>
              <w:top w:val="nil"/>
              <w:left w:val="nil"/>
              <w:bottom w:val="nil"/>
              <w:right w:val="nil"/>
            </w:tcBorders>
          </w:tcPr>
          <w:p w14:paraId="27775E8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9716A95"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herkomst</w:t>
            </w:r>
            <w:r w:rsidRPr="00BE10FF">
              <w:rPr>
                <w:rFonts w:ascii="Arial" w:hAnsi="Arial" w:cs="Arial"/>
                <w:szCs w:val="24"/>
                <w:lang w:val="en-AU" w:eastAsia="en-US"/>
              </w:rPr>
              <w:fldChar w:fldCharType="end"/>
            </w:r>
          </w:p>
        </w:tc>
      </w:tr>
      <w:tr w:rsidR="00AB0ADA" w:rsidRPr="00BE10FF" w14:paraId="6EE76944" w14:textId="77777777" w:rsidTr="00E830F0">
        <w:trPr>
          <w:trHeight w:val="271"/>
        </w:trPr>
        <w:tc>
          <w:tcPr>
            <w:tcW w:w="3330" w:type="dxa"/>
            <w:gridSpan w:val="2"/>
            <w:tcBorders>
              <w:top w:val="nil"/>
              <w:left w:val="nil"/>
              <w:bottom w:val="nil"/>
              <w:right w:val="nil"/>
            </w:tcBorders>
          </w:tcPr>
          <w:p w14:paraId="09F5BA4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32F7FE6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naam van de waardenverzameling, of van de beherende organisatie daarvan, waaruit de waarde is overgenomen.</w:t>
            </w:r>
            <w:r w:rsidRPr="00BE10FF">
              <w:rPr>
                <w:rFonts w:ascii="Arial" w:hAnsi="Arial" w:cs="Arial"/>
                <w:szCs w:val="24"/>
                <w:lang w:val="en-AU" w:eastAsia="en-US"/>
              </w:rPr>
              <w:fldChar w:fldCharType="end"/>
            </w:r>
          </w:p>
        </w:tc>
      </w:tr>
      <w:tr w:rsidR="00AB0ADA" w:rsidRPr="00BE10FF" w14:paraId="0BE4A0F6" w14:textId="77777777" w:rsidTr="00E830F0">
        <w:trPr>
          <w:trHeight w:val="230"/>
        </w:trPr>
        <w:tc>
          <w:tcPr>
            <w:tcW w:w="3330" w:type="dxa"/>
            <w:gridSpan w:val="2"/>
            <w:tcBorders>
              <w:top w:val="nil"/>
              <w:left w:val="nil"/>
              <w:bottom w:val="nil"/>
              <w:right w:val="nil"/>
            </w:tcBorders>
          </w:tcPr>
          <w:p w14:paraId="3EBE4A38"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5320B3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A7EEBF" w14:textId="77777777" w:rsidTr="00E830F0">
        <w:tc>
          <w:tcPr>
            <w:tcW w:w="3330" w:type="dxa"/>
            <w:gridSpan w:val="2"/>
            <w:tcBorders>
              <w:top w:val="nil"/>
              <w:left w:val="nil"/>
              <w:bottom w:val="nil"/>
              <w:right w:val="nil"/>
            </w:tcBorders>
          </w:tcPr>
          <w:p w14:paraId="5CFFB364"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891DB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645BEF88" w14:textId="77777777" w:rsidTr="00E830F0">
        <w:tc>
          <w:tcPr>
            <w:tcW w:w="3330" w:type="dxa"/>
            <w:gridSpan w:val="2"/>
            <w:tcBorders>
              <w:top w:val="nil"/>
              <w:left w:val="nil"/>
              <w:bottom w:val="nil"/>
              <w:right w:val="nil"/>
            </w:tcBorders>
          </w:tcPr>
          <w:p w14:paraId="3B7F16B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59731BD"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AN12</w:t>
            </w:r>
            <w:r w:rsidRPr="00BE10FF">
              <w:rPr>
                <w:rFonts w:ascii="Arial" w:hAnsi="Arial" w:cs="Arial"/>
                <w:szCs w:val="24"/>
                <w:lang w:val="en-AU" w:eastAsia="en-US"/>
              </w:rPr>
              <w:fldChar w:fldCharType="end"/>
            </w:r>
          </w:p>
        </w:tc>
      </w:tr>
      <w:tr w:rsidR="00AB0ADA" w:rsidRPr="00BE10FF" w14:paraId="14BF7023" w14:textId="77777777" w:rsidTr="00E830F0">
        <w:trPr>
          <w:trHeight w:val="230"/>
        </w:trPr>
        <w:tc>
          <w:tcPr>
            <w:tcW w:w="3330" w:type="dxa"/>
            <w:gridSpan w:val="2"/>
            <w:tcBorders>
              <w:top w:val="nil"/>
              <w:left w:val="nil"/>
              <w:bottom w:val="nil"/>
              <w:right w:val="nil"/>
            </w:tcBorders>
          </w:tcPr>
          <w:p w14:paraId="360126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529EEE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99B2DF3" w14:textId="77777777" w:rsidTr="00E830F0">
        <w:tc>
          <w:tcPr>
            <w:tcW w:w="9360" w:type="dxa"/>
            <w:gridSpan w:val="3"/>
            <w:tcBorders>
              <w:top w:val="nil"/>
              <w:left w:val="nil"/>
              <w:bottom w:val="nil"/>
              <w:right w:val="nil"/>
            </w:tcBorders>
          </w:tcPr>
          <w:p w14:paraId="0F3D9C2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BA34AD0" w14:textId="77777777" w:rsidTr="00E830F0">
        <w:tc>
          <w:tcPr>
            <w:tcW w:w="450" w:type="dxa"/>
            <w:tcBorders>
              <w:top w:val="nil"/>
              <w:left w:val="nil"/>
              <w:bottom w:val="nil"/>
              <w:right w:val="nil"/>
            </w:tcBorders>
          </w:tcPr>
          <w:p w14:paraId="613E913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8554E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De kern van de waardenverzameling is overgenomen van de norm NEN2084 (herkomst: NEN2084). Deze is aangevuld met door KING als zinvol beoordeelde waarden (herkomst: KING).</w:t>
            </w:r>
          </w:p>
        </w:tc>
      </w:tr>
    </w:tbl>
    <w:p w14:paraId="0279ECF3"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Hierarchie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214B7E9F" w14:textId="77777777" w:rsidTr="00E830F0">
        <w:trPr>
          <w:trHeight w:val="230"/>
        </w:trPr>
        <w:tc>
          <w:tcPr>
            <w:tcW w:w="3330" w:type="dxa"/>
            <w:gridSpan w:val="2"/>
            <w:tcBorders>
              <w:top w:val="nil"/>
              <w:left w:val="nil"/>
              <w:bottom w:val="nil"/>
              <w:right w:val="nil"/>
            </w:tcBorders>
          </w:tcPr>
          <w:p w14:paraId="1A83E28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14:paraId="5095E3A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Hierarchie informatieobjecttype-omschrijving generiek</w:t>
            </w:r>
            <w:r w:rsidRPr="00BE10FF">
              <w:rPr>
                <w:rFonts w:ascii="Arial" w:hAnsi="Arial" w:cs="Arial"/>
                <w:szCs w:val="24"/>
                <w:lang w:val="en-AU" w:eastAsia="en-US"/>
              </w:rPr>
              <w:fldChar w:fldCharType="end"/>
            </w:r>
          </w:p>
        </w:tc>
      </w:tr>
      <w:tr w:rsidR="00AB0ADA" w:rsidRPr="00BE10FF" w14:paraId="4AC50AFC" w14:textId="77777777" w:rsidTr="00E830F0">
        <w:tc>
          <w:tcPr>
            <w:tcW w:w="3330" w:type="dxa"/>
            <w:gridSpan w:val="2"/>
            <w:tcBorders>
              <w:top w:val="nil"/>
              <w:left w:val="nil"/>
              <w:bottom w:val="nil"/>
              <w:right w:val="nil"/>
            </w:tcBorders>
          </w:tcPr>
          <w:p w14:paraId="684564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492926D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A220492" w14:textId="77777777" w:rsidTr="00E830F0">
        <w:tc>
          <w:tcPr>
            <w:tcW w:w="3330" w:type="dxa"/>
            <w:gridSpan w:val="2"/>
            <w:tcBorders>
              <w:top w:val="nil"/>
              <w:left w:val="nil"/>
              <w:bottom w:val="nil"/>
              <w:right w:val="nil"/>
            </w:tcBorders>
          </w:tcPr>
          <w:p w14:paraId="0443347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213FDD8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20222F65" w14:textId="77777777" w:rsidTr="00E830F0">
        <w:tc>
          <w:tcPr>
            <w:tcW w:w="3330" w:type="dxa"/>
            <w:gridSpan w:val="2"/>
            <w:tcBorders>
              <w:top w:val="nil"/>
              <w:left w:val="nil"/>
              <w:bottom w:val="nil"/>
              <w:right w:val="nil"/>
            </w:tcBorders>
          </w:tcPr>
          <w:p w14:paraId="761612E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7E10F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hierarchie</w:t>
            </w:r>
            <w:r w:rsidRPr="00BE10FF">
              <w:rPr>
                <w:rFonts w:ascii="Arial" w:hAnsi="Arial" w:cs="Arial"/>
                <w:szCs w:val="24"/>
                <w:lang w:val="en-AU" w:eastAsia="en-US"/>
              </w:rPr>
              <w:fldChar w:fldCharType="end"/>
            </w:r>
          </w:p>
        </w:tc>
      </w:tr>
      <w:tr w:rsidR="00AB0ADA" w:rsidRPr="00BE10FF" w14:paraId="7E8D6B67" w14:textId="77777777" w:rsidTr="00E830F0">
        <w:trPr>
          <w:trHeight w:val="271"/>
        </w:trPr>
        <w:tc>
          <w:tcPr>
            <w:tcW w:w="3330" w:type="dxa"/>
            <w:gridSpan w:val="2"/>
            <w:tcBorders>
              <w:top w:val="nil"/>
              <w:left w:val="nil"/>
              <w:bottom w:val="nil"/>
              <w:right w:val="nil"/>
            </w:tcBorders>
          </w:tcPr>
          <w:p w14:paraId="5A80F23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1FD9B8A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De plaats in de rangorde van het informatieobjecttype.</w:t>
            </w:r>
            <w:r w:rsidRPr="00BE10FF">
              <w:rPr>
                <w:rFonts w:ascii="Arial" w:hAnsi="Arial" w:cs="Arial"/>
                <w:szCs w:val="24"/>
                <w:lang w:val="en-AU" w:eastAsia="en-US"/>
              </w:rPr>
              <w:fldChar w:fldCharType="end"/>
            </w:r>
          </w:p>
        </w:tc>
      </w:tr>
      <w:tr w:rsidR="00AB0ADA" w:rsidRPr="00BE10FF" w14:paraId="7081E55C" w14:textId="77777777" w:rsidTr="00E830F0">
        <w:trPr>
          <w:trHeight w:val="230"/>
        </w:trPr>
        <w:tc>
          <w:tcPr>
            <w:tcW w:w="3330" w:type="dxa"/>
            <w:gridSpan w:val="2"/>
            <w:tcBorders>
              <w:top w:val="nil"/>
              <w:left w:val="nil"/>
              <w:bottom w:val="nil"/>
              <w:right w:val="nil"/>
            </w:tcBorders>
          </w:tcPr>
          <w:p w14:paraId="125E49F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4648C38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D59053E" w14:textId="77777777" w:rsidTr="00E830F0">
        <w:tc>
          <w:tcPr>
            <w:tcW w:w="3330" w:type="dxa"/>
            <w:gridSpan w:val="2"/>
            <w:tcBorders>
              <w:top w:val="nil"/>
              <w:left w:val="nil"/>
              <w:bottom w:val="nil"/>
              <w:right w:val="nil"/>
            </w:tcBorders>
          </w:tcPr>
          <w:p w14:paraId="4248FA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04AC9EE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0F2B1B1F" w14:textId="77777777" w:rsidTr="00E830F0">
        <w:tc>
          <w:tcPr>
            <w:tcW w:w="3330" w:type="dxa"/>
            <w:gridSpan w:val="2"/>
            <w:tcBorders>
              <w:top w:val="nil"/>
              <w:left w:val="nil"/>
              <w:bottom w:val="nil"/>
              <w:right w:val="nil"/>
            </w:tcBorders>
          </w:tcPr>
          <w:p w14:paraId="0B2B08F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0D04E0A7"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AN80</w:t>
            </w:r>
            <w:r w:rsidRPr="00BE10FF">
              <w:rPr>
                <w:rFonts w:ascii="Arial" w:hAnsi="Arial" w:cs="Arial"/>
                <w:szCs w:val="24"/>
                <w:lang w:val="en-AU" w:eastAsia="en-US"/>
              </w:rPr>
              <w:fldChar w:fldCharType="end"/>
            </w:r>
          </w:p>
        </w:tc>
      </w:tr>
      <w:tr w:rsidR="00AB0ADA" w:rsidRPr="00BE10FF" w14:paraId="41D0B8F5" w14:textId="77777777" w:rsidTr="00E830F0">
        <w:trPr>
          <w:trHeight w:val="230"/>
        </w:trPr>
        <w:tc>
          <w:tcPr>
            <w:tcW w:w="3330" w:type="dxa"/>
            <w:gridSpan w:val="2"/>
            <w:tcBorders>
              <w:top w:val="nil"/>
              <w:left w:val="nil"/>
              <w:bottom w:val="nil"/>
              <w:right w:val="nil"/>
            </w:tcBorders>
          </w:tcPr>
          <w:p w14:paraId="03BC2D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6527C58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66CDBB0A" w14:textId="77777777" w:rsidTr="00E830F0">
        <w:tc>
          <w:tcPr>
            <w:tcW w:w="9360" w:type="dxa"/>
            <w:gridSpan w:val="3"/>
            <w:tcBorders>
              <w:top w:val="nil"/>
              <w:left w:val="nil"/>
              <w:bottom w:val="nil"/>
              <w:right w:val="nil"/>
            </w:tcBorders>
          </w:tcPr>
          <w:p w14:paraId="7F5479B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1310831C" w14:textId="77777777" w:rsidTr="00E830F0">
        <w:tc>
          <w:tcPr>
            <w:tcW w:w="450" w:type="dxa"/>
            <w:tcBorders>
              <w:top w:val="nil"/>
              <w:left w:val="nil"/>
              <w:bottom w:val="nil"/>
              <w:right w:val="nil"/>
            </w:tcBorders>
          </w:tcPr>
          <w:p w14:paraId="7D8D67F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34D9655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hier de plaats van het informatieobjecttype in of ten opzichte van de hierarchie van de informatieobjecttypen in de NEN2084. Een informatieobjecttype met een herkomst anders dan de NEN2084 komt pas vanaf niveau 2 in de hierarchie voor. Anders gezegd, de NEN2084 bepaalt de hoofdstructuur van de hierarchie.</w:t>
            </w:r>
          </w:p>
        </w:tc>
      </w:tr>
    </w:tbl>
    <w:p w14:paraId="7B8282DD"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Opmerking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7AE3B8B" w14:textId="77777777" w:rsidTr="00E830F0">
        <w:trPr>
          <w:trHeight w:val="230"/>
        </w:trPr>
        <w:tc>
          <w:tcPr>
            <w:tcW w:w="3330" w:type="dxa"/>
            <w:gridSpan w:val="2"/>
            <w:tcBorders>
              <w:top w:val="nil"/>
              <w:left w:val="nil"/>
              <w:bottom w:val="nil"/>
              <w:right w:val="nil"/>
            </w:tcBorders>
          </w:tcPr>
          <w:p w14:paraId="58E3533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3FD4E36"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Opmerking informatieobjecttype-omschrijving generiek</w:t>
            </w:r>
            <w:r w:rsidRPr="00BE10FF">
              <w:rPr>
                <w:rFonts w:ascii="Arial" w:hAnsi="Arial" w:cs="Arial"/>
                <w:szCs w:val="24"/>
                <w:lang w:val="en-AU" w:eastAsia="en-US"/>
              </w:rPr>
              <w:fldChar w:fldCharType="end"/>
            </w:r>
          </w:p>
        </w:tc>
      </w:tr>
      <w:tr w:rsidR="00AB0ADA" w:rsidRPr="00BE10FF" w14:paraId="397138A6" w14:textId="77777777" w:rsidTr="00E830F0">
        <w:tc>
          <w:tcPr>
            <w:tcW w:w="3330" w:type="dxa"/>
            <w:gridSpan w:val="2"/>
            <w:tcBorders>
              <w:top w:val="nil"/>
              <w:left w:val="nil"/>
              <w:bottom w:val="nil"/>
              <w:right w:val="nil"/>
            </w:tcBorders>
          </w:tcPr>
          <w:p w14:paraId="022F19B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63FB441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E3DB68B" w14:textId="77777777" w:rsidTr="00E830F0">
        <w:tc>
          <w:tcPr>
            <w:tcW w:w="3330" w:type="dxa"/>
            <w:gridSpan w:val="2"/>
            <w:tcBorders>
              <w:top w:val="nil"/>
              <w:left w:val="nil"/>
              <w:bottom w:val="nil"/>
              <w:right w:val="nil"/>
            </w:tcBorders>
          </w:tcPr>
          <w:p w14:paraId="47970B8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08A2F27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6C89ED7D" w14:textId="77777777" w:rsidTr="00E830F0">
        <w:tc>
          <w:tcPr>
            <w:tcW w:w="3330" w:type="dxa"/>
            <w:gridSpan w:val="2"/>
            <w:tcBorders>
              <w:top w:val="nil"/>
              <w:left w:val="nil"/>
              <w:bottom w:val="nil"/>
              <w:right w:val="nil"/>
            </w:tcBorders>
          </w:tcPr>
          <w:p w14:paraId="5090EC7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62CCF96E"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opmerking</w:t>
            </w:r>
            <w:r w:rsidRPr="00BE10FF">
              <w:rPr>
                <w:rFonts w:ascii="Arial" w:hAnsi="Arial" w:cs="Arial"/>
                <w:szCs w:val="24"/>
                <w:lang w:val="en-AU" w:eastAsia="en-US"/>
              </w:rPr>
              <w:fldChar w:fldCharType="end"/>
            </w:r>
          </w:p>
        </w:tc>
      </w:tr>
      <w:tr w:rsidR="00AB0ADA" w:rsidRPr="00BE10FF" w14:paraId="554D475B" w14:textId="77777777" w:rsidTr="00E830F0">
        <w:trPr>
          <w:trHeight w:val="271"/>
        </w:trPr>
        <w:tc>
          <w:tcPr>
            <w:tcW w:w="3330" w:type="dxa"/>
            <w:gridSpan w:val="2"/>
            <w:tcBorders>
              <w:top w:val="nil"/>
              <w:left w:val="nil"/>
              <w:bottom w:val="nil"/>
              <w:right w:val="nil"/>
            </w:tcBorders>
          </w:tcPr>
          <w:p w14:paraId="0268D04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A0AA44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Zinvolle toelichting bij het informatieobjecttype</w:t>
            </w:r>
            <w:r w:rsidRPr="00BE10FF">
              <w:rPr>
                <w:rFonts w:ascii="Arial" w:hAnsi="Arial" w:cs="Arial"/>
                <w:szCs w:val="24"/>
                <w:lang w:val="en-AU" w:eastAsia="en-US"/>
              </w:rPr>
              <w:fldChar w:fldCharType="end"/>
            </w:r>
          </w:p>
        </w:tc>
      </w:tr>
      <w:tr w:rsidR="00AB0ADA" w:rsidRPr="00BE10FF" w14:paraId="445EE065" w14:textId="77777777" w:rsidTr="00E830F0">
        <w:trPr>
          <w:trHeight w:val="230"/>
        </w:trPr>
        <w:tc>
          <w:tcPr>
            <w:tcW w:w="3330" w:type="dxa"/>
            <w:gridSpan w:val="2"/>
            <w:tcBorders>
              <w:top w:val="nil"/>
              <w:left w:val="nil"/>
              <w:bottom w:val="nil"/>
              <w:right w:val="nil"/>
            </w:tcBorders>
          </w:tcPr>
          <w:p w14:paraId="10B75FC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65E2AEF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00EB2F7" w14:textId="77777777" w:rsidTr="00E830F0">
        <w:tc>
          <w:tcPr>
            <w:tcW w:w="3330" w:type="dxa"/>
            <w:gridSpan w:val="2"/>
            <w:tcBorders>
              <w:top w:val="nil"/>
              <w:left w:val="nil"/>
              <w:bottom w:val="nil"/>
              <w:right w:val="nil"/>
            </w:tcBorders>
          </w:tcPr>
          <w:p w14:paraId="06D352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73FF312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29C651E7" w14:textId="77777777" w:rsidTr="00E830F0">
        <w:tc>
          <w:tcPr>
            <w:tcW w:w="3330" w:type="dxa"/>
            <w:gridSpan w:val="2"/>
            <w:tcBorders>
              <w:top w:val="nil"/>
              <w:left w:val="nil"/>
              <w:bottom w:val="nil"/>
              <w:right w:val="nil"/>
            </w:tcBorders>
          </w:tcPr>
          <w:p w14:paraId="6EF46DF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322AA9F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AN255</w:t>
            </w:r>
            <w:r w:rsidRPr="00BE10FF">
              <w:rPr>
                <w:rFonts w:ascii="Arial" w:hAnsi="Arial" w:cs="Arial"/>
                <w:szCs w:val="24"/>
                <w:lang w:val="en-AU" w:eastAsia="en-US"/>
              </w:rPr>
              <w:fldChar w:fldCharType="end"/>
            </w:r>
          </w:p>
        </w:tc>
      </w:tr>
      <w:tr w:rsidR="00AB0ADA" w:rsidRPr="00BE10FF" w14:paraId="27EB4D2B" w14:textId="77777777" w:rsidTr="00E830F0">
        <w:trPr>
          <w:trHeight w:val="230"/>
        </w:trPr>
        <w:tc>
          <w:tcPr>
            <w:tcW w:w="3330" w:type="dxa"/>
            <w:gridSpan w:val="2"/>
            <w:tcBorders>
              <w:top w:val="nil"/>
              <w:left w:val="nil"/>
              <w:bottom w:val="nil"/>
              <w:right w:val="nil"/>
            </w:tcBorders>
          </w:tcPr>
          <w:p w14:paraId="3840CC1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28E302B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DE456AE" w14:textId="77777777" w:rsidTr="00E830F0">
        <w:tc>
          <w:tcPr>
            <w:tcW w:w="9360" w:type="dxa"/>
            <w:gridSpan w:val="3"/>
            <w:tcBorders>
              <w:top w:val="nil"/>
              <w:left w:val="nil"/>
              <w:bottom w:val="nil"/>
              <w:right w:val="nil"/>
            </w:tcBorders>
          </w:tcPr>
          <w:p w14:paraId="08FC30AF"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79B5939E" w14:textId="77777777" w:rsidTr="00E830F0">
        <w:tc>
          <w:tcPr>
            <w:tcW w:w="450" w:type="dxa"/>
            <w:tcBorders>
              <w:top w:val="nil"/>
              <w:left w:val="nil"/>
              <w:bottom w:val="nil"/>
              <w:right w:val="nil"/>
            </w:tcBorders>
          </w:tcPr>
          <w:p w14:paraId="4BDE386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7260C6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Het betreft vooral toelichting over het correct kunnen gebruiken van de informatieobjecttypen. Een voorbeeld is het op enig moment vervangen zijn van een informatieobjecttype door een ander informatieobjecttype d.w.z. het van naam veranderd zijn van het informatieobjecttype.</w:t>
            </w:r>
          </w:p>
        </w:tc>
      </w:tr>
    </w:tbl>
    <w:p w14:paraId="45ECFEF2"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begin geldigheid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23B3BCA" w14:textId="77777777" w:rsidTr="00E830F0">
        <w:trPr>
          <w:trHeight w:val="230"/>
        </w:trPr>
        <w:tc>
          <w:tcPr>
            <w:tcW w:w="3330" w:type="dxa"/>
            <w:gridSpan w:val="2"/>
            <w:tcBorders>
              <w:top w:val="nil"/>
              <w:left w:val="nil"/>
              <w:bottom w:val="nil"/>
              <w:right w:val="nil"/>
            </w:tcBorders>
          </w:tcPr>
          <w:p w14:paraId="2FFD6F2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289DA121"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Datum begin geldigheid informatieobjecttype-omschrijving generiek</w:t>
            </w:r>
            <w:r w:rsidRPr="00BE10FF">
              <w:rPr>
                <w:rFonts w:ascii="Arial" w:hAnsi="Arial" w:cs="Arial"/>
                <w:szCs w:val="24"/>
                <w:lang w:val="en-AU" w:eastAsia="en-US"/>
              </w:rPr>
              <w:fldChar w:fldCharType="end"/>
            </w:r>
          </w:p>
        </w:tc>
      </w:tr>
      <w:tr w:rsidR="00AB0ADA" w:rsidRPr="00BE10FF" w14:paraId="2B18C489" w14:textId="77777777" w:rsidTr="00E830F0">
        <w:tc>
          <w:tcPr>
            <w:tcW w:w="3330" w:type="dxa"/>
            <w:gridSpan w:val="2"/>
            <w:tcBorders>
              <w:top w:val="nil"/>
              <w:left w:val="nil"/>
              <w:bottom w:val="nil"/>
              <w:right w:val="nil"/>
            </w:tcBorders>
          </w:tcPr>
          <w:p w14:paraId="7571953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2175465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701F1A59" w14:textId="77777777" w:rsidTr="00E830F0">
        <w:tc>
          <w:tcPr>
            <w:tcW w:w="3330" w:type="dxa"/>
            <w:gridSpan w:val="2"/>
            <w:tcBorders>
              <w:top w:val="nil"/>
              <w:left w:val="nil"/>
              <w:bottom w:val="nil"/>
              <w:right w:val="nil"/>
            </w:tcBorders>
          </w:tcPr>
          <w:p w14:paraId="70388D70"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4497017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4B66D9E7" w14:textId="77777777" w:rsidTr="00E830F0">
        <w:tc>
          <w:tcPr>
            <w:tcW w:w="3330" w:type="dxa"/>
            <w:gridSpan w:val="2"/>
            <w:tcBorders>
              <w:top w:val="nil"/>
              <w:left w:val="nil"/>
              <w:bottom w:val="nil"/>
              <w:right w:val="nil"/>
            </w:tcBorders>
          </w:tcPr>
          <w:p w14:paraId="7442C16A"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4002EDBA"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ingangsdatumObject</w:t>
            </w:r>
            <w:r w:rsidRPr="00BE10FF">
              <w:rPr>
                <w:rFonts w:ascii="Arial" w:hAnsi="Arial" w:cs="Arial"/>
                <w:szCs w:val="24"/>
                <w:lang w:val="en-AU" w:eastAsia="en-US"/>
              </w:rPr>
              <w:fldChar w:fldCharType="end"/>
            </w:r>
          </w:p>
        </w:tc>
      </w:tr>
      <w:tr w:rsidR="00AB0ADA" w:rsidRPr="00BE10FF" w14:paraId="45EBB3ED" w14:textId="77777777" w:rsidTr="00E830F0">
        <w:trPr>
          <w:trHeight w:val="271"/>
        </w:trPr>
        <w:tc>
          <w:tcPr>
            <w:tcW w:w="3330" w:type="dxa"/>
            <w:gridSpan w:val="2"/>
            <w:tcBorders>
              <w:top w:val="nil"/>
              <w:left w:val="nil"/>
              <w:bottom w:val="nil"/>
              <w:right w:val="nil"/>
            </w:tcBorders>
          </w:tcPr>
          <w:p w14:paraId="43C24AE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0FBFA363"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De datum waarop de generieke omschrijving van toepassing is geworden.</w:t>
            </w:r>
          </w:p>
        </w:tc>
      </w:tr>
      <w:tr w:rsidR="00AB0ADA" w:rsidRPr="00BE10FF" w14:paraId="247AF419" w14:textId="77777777" w:rsidTr="00E830F0">
        <w:trPr>
          <w:trHeight w:val="230"/>
        </w:trPr>
        <w:tc>
          <w:tcPr>
            <w:tcW w:w="3330" w:type="dxa"/>
            <w:gridSpan w:val="2"/>
            <w:tcBorders>
              <w:top w:val="nil"/>
              <w:left w:val="nil"/>
              <w:bottom w:val="nil"/>
              <w:right w:val="nil"/>
            </w:tcBorders>
          </w:tcPr>
          <w:p w14:paraId="7E62765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2261FED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4EF8E9E4" w14:textId="77777777" w:rsidTr="00E830F0">
        <w:tc>
          <w:tcPr>
            <w:tcW w:w="3330" w:type="dxa"/>
            <w:gridSpan w:val="2"/>
            <w:tcBorders>
              <w:top w:val="nil"/>
              <w:left w:val="nil"/>
              <w:bottom w:val="nil"/>
              <w:right w:val="nil"/>
            </w:tcBorders>
          </w:tcPr>
          <w:p w14:paraId="1BF3231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59954806"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20E080C5" w14:textId="77777777" w:rsidTr="00E830F0">
        <w:tc>
          <w:tcPr>
            <w:tcW w:w="3330" w:type="dxa"/>
            <w:gridSpan w:val="2"/>
            <w:tcBorders>
              <w:top w:val="nil"/>
              <w:left w:val="nil"/>
              <w:bottom w:val="nil"/>
              <w:right w:val="nil"/>
            </w:tcBorders>
          </w:tcPr>
          <w:p w14:paraId="3E31B64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1429C112"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2A458499" w14:textId="77777777" w:rsidTr="00E830F0">
        <w:trPr>
          <w:trHeight w:val="230"/>
        </w:trPr>
        <w:tc>
          <w:tcPr>
            <w:tcW w:w="3330" w:type="dxa"/>
            <w:gridSpan w:val="2"/>
            <w:tcBorders>
              <w:top w:val="nil"/>
              <w:left w:val="nil"/>
              <w:bottom w:val="nil"/>
              <w:right w:val="nil"/>
            </w:tcBorders>
          </w:tcPr>
          <w:p w14:paraId="5FB8C6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4E90F64B"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1</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2285884" w14:textId="77777777" w:rsidTr="00E830F0">
        <w:tc>
          <w:tcPr>
            <w:tcW w:w="9360" w:type="dxa"/>
            <w:gridSpan w:val="3"/>
            <w:tcBorders>
              <w:top w:val="nil"/>
              <w:left w:val="nil"/>
              <w:bottom w:val="nil"/>
              <w:right w:val="nil"/>
            </w:tcBorders>
          </w:tcPr>
          <w:p w14:paraId="47FCA3E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37499C02" w14:textId="77777777" w:rsidTr="00E830F0">
        <w:tc>
          <w:tcPr>
            <w:tcW w:w="450" w:type="dxa"/>
            <w:tcBorders>
              <w:top w:val="nil"/>
              <w:left w:val="nil"/>
              <w:bottom w:val="nil"/>
              <w:right w:val="nil"/>
            </w:tcBorders>
          </w:tcPr>
          <w:p w14:paraId="20D88F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2EF2E50B"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generieke omschrijving toegepast kan worden.</w:t>
            </w:r>
          </w:p>
        </w:tc>
      </w:tr>
    </w:tbl>
    <w:bookmarkStart w:id="2992" w:name="BKM_39B10EE8_3ED6_4ff5_91A7_B584085712FB"/>
    <w:bookmarkEnd w:id="2992"/>
    <w:p w14:paraId="1DF2B75E" w14:textId="77777777" w:rsidR="00AB0ADA" w:rsidRPr="00BE10FF" w:rsidRDefault="006945D7" w:rsidP="00AB0ADA">
      <w:pPr>
        <w:widowControl w:val="0"/>
        <w:autoSpaceDE w:val="0"/>
        <w:autoSpaceDN w:val="0"/>
        <w:adjustRightInd w:val="0"/>
        <w:spacing w:before="240" w:after="60" w:line="240" w:lineRule="auto"/>
        <w:contextualSpacing w:val="0"/>
        <w:outlineLvl w:val="3"/>
        <w:rPr>
          <w:rFonts w:ascii="Arial" w:hAnsi="Arial" w:cs="Arial"/>
          <w:b/>
          <w:color w:val="004080"/>
          <w:sz w:val="24"/>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Arial" w:hAnsi="Arial" w:cs="Arial"/>
          <w:b/>
          <w:color w:val="004080"/>
          <w:sz w:val="24"/>
          <w:szCs w:val="24"/>
          <w:lang w:eastAsia="en-US"/>
        </w:rPr>
        <w:instrText>Att.Stereotype</w:instrText>
      </w:r>
      <w:r w:rsidRPr="00BE10FF">
        <w:rPr>
          <w:rFonts w:ascii="Arial" w:hAnsi="Arial" w:cs="Arial"/>
          <w:szCs w:val="24"/>
          <w:lang w:val="en-AU" w:eastAsia="en-US"/>
        </w:rPr>
        <w:fldChar w:fldCharType="separate"/>
      </w:r>
      <w:r w:rsidR="00AB0ADA">
        <w:rPr>
          <w:rFonts w:ascii="Arial" w:hAnsi="Arial" w:cs="Arial"/>
          <w:b/>
          <w:color w:val="004080"/>
          <w:sz w:val="24"/>
          <w:szCs w:val="24"/>
          <w:lang w:eastAsia="en-US"/>
        </w:rPr>
        <w:t>Referentiegegeven</w:t>
      </w:r>
      <w:r w:rsidRPr="00BE10FF">
        <w:rPr>
          <w:rFonts w:ascii="Arial" w:hAnsi="Arial" w:cs="Arial"/>
          <w:szCs w:val="24"/>
          <w:lang w:val="en-AU" w:eastAsia="en-US"/>
        </w:rPr>
        <w:fldChar w:fldCharType="end"/>
      </w:r>
      <w:r w:rsidR="00AB0ADA" w:rsidRPr="00BE10FF">
        <w:rPr>
          <w:rFonts w:ascii="Arial" w:hAnsi="Arial" w:cs="Arial"/>
          <w:b/>
          <w:color w:val="004080"/>
          <w:sz w:val="24"/>
          <w:szCs w:val="24"/>
          <w:lang w:eastAsia="en-US"/>
        </w:rPr>
        <w:t xml:space="preserve"> </w:t>
      </w:r>
      <w:r w:rsidRPr="00BE10FF">
        <w:rPr>
          <w:rFonts w:ascii="Arial" w:hAnsi="Arial" w:cs="Arial"/>
          <w:b/>
          <w:color w:val="004080"/>
          <w:sz w:val="24"/>
          <w:szCs w:val="24"/>
          <w:lang w:eastAsia="en-US"/>
        </w:rPr>
        <w:fldChar w:fldCharType="begin" w:fldLock="1"/>
      </w:r>
      <w:r w:rsidR="00AB0ADA" w:rsidRPr="00BE10FF">
        <w:rPr>
          <w:rFonts w:ascii="Arial" w:hAnsi="Arial" w:cs="Arial"/>
          <w:b/>
          <w:color w:val="004080"/>
          <w:sz w:val="24"/>
          <w:szCs w:val="24"/>
          <w:lang w:eastAsia="en-US"/>
        </w:rPr>
        <w:instrText>MERGEFIELD Att.Name</w:instrText>
      </w:r>
      <w:r w:rsidRPr="00BE10FF">
        <w:rPr>
          <w:rFonts w:ascii="Arial" w:hAnsi="Arial" w:cs="Arial"/>
          <w:b/>
          <w:color w:val="004080"/>
          <w:sz w:val="24"/>
          <w:szCs w:val="24"/>
          <w:lang w:eastAsia="en-US"/>
        </w:rPr>
        <w:fldChar w:fldCharType="separate"/>
      </w:r>
      <w:r w:rsidR="00AB0ADA" w:rsidRPr="00BE10FF">
        <w:rPr>
          <w:rFonts w:ascii="Arial" w:hAnsi="Arial" w:cs="Arial"/>
          <w:b/>
          <w:color w:val="004080"/>
          <w:sz w:val="24"/>
          <w:szCs w:val="24"/>
          <w:lang w:eastAsia="en-US"/>
        </w:rPr>
        <w:t>Datum einde geldigheid informatieobjecttype-omschrijving generiek</w:t>
      </w:r>
      <w:r w:rsidRPr="00BE10FF">
        <w:rPr>
          <w:rFonts w:ascii="Arial" w:hAnsi="Arial" w:cs="Arial"/>
          <w:b/>
          <w:color w:val="004080"/>
          <w:sz w:val="24"/>
          <w:szCs w:val="24"/>
          <w:lang w:eastAsia="en-US"/>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AB0ADA" w:rsidRPr="00BE10FF" w14:paraId="4CB9E6D4" w14:textId="77777777" w:rsidTr="00E830F0">
        <w:trPr>
          <w:trHeight w:val="230"/>
        </w:trPr>
        <w:tc>
          <w:tcPr>
            <w:tcW w:w="3330" w:type="dxa"/>
            <w:gridSpan w:val="2"/>
            <w:tcBorders>
              <w:top w:val="nil"/>
              <w:left w:val="nil"/>
              <w:bottom w:val="nil"/>
              <w:right w:val="nil"/>
            </w:tcBorders>
          </w:tcPr>
          <w:p w14:paraId="0371654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Naam </w:t>
            </w:r>
          </w:p>
        </w:tc>
        <w:tc>
          <w:tcPr>
            <w:tcW w:w="6030" w:type="dxa"/>
            <w:tcBorders>
              <w:top w:val="nil"/>
              <w:left w:val="nil"/>
              <w:bottom w:val="nil"/>
              <w:right w:val="nil"/>
            </w:tcBorders>
          </w:tcPr>
          <w:p w14:paraId="3047C76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Att.Name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 xml:space="preserve">Datum einde geldigheid informatieobjecttype-omschrijving </w:t>
            </w:r>
            <w:r w:rsidR="00AB0ADA" w:rsidRPr="00BE10FF">
              <w:rPr>
                <w:rFonts w:ascii="Calibri" w:hAnsi="Calibri" w:cs="Arial"/>
                <w:color w:val="0F0F0F"/>
                <w:sz w:val="22"/>
                <w:szCs w:val="24"/>
                <w:lang w:eastAsia="en-US"/>
              </w:rPr>
              <w:lastRenderedPageBreak/>
              <w:t>generiek</w:t>
            </w:r>
            <w:r w:rsidRPr="00BE10FF">
              <w:rPr>
                <w:rFonts w:ascii="Arial" w:hAnsi="Arial" w:cs="Arial"/>
                <w:szCs w:val="24"/>
                <w:lang w:val="en-AU" w:eastAsia="en-US"/>
              </w:rPr>
              <w:fldChar w:fldCharType="end"/>
            </w:r>
          </w:p>
        </w:tc>
      </w:tr>
      <w:tr w:rsidR="00AB0ADA" w:rsidRPr="00BE10FF" w14:paraId="4E87F056" w14:textId="77777777" w:rsidTr="00E830F0">
        <w:tc>
          <w:tcPr>
            <w:tcW w:w="3330" w:type="dxa"/>
            <w:gridSpan w:val="2"/>
            <w:tcBorders>
              <w:top w:val="nil"/>
              <w:left w:val="nil"/>
              <w:bottom w:val="nil"/>
              <w:right w:val="nil"/>
            </w:tcBorders>
          </w:tcPr>
          <w:p w14:paraId="12D92B2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14:paraId="3058823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64054CE7" w14:textId="77777777" w:rsidTr="00E830F0">
        <w:tc>
          <w:tcPr>
            <w:tcW w:w="3330" w:type="dxa"/>
            <w:gridSpan w:val="2"/>
            <w:tcBorders>
              <w:top w:val="nil"/>
              <w:left w:val="nil"/>
              <w:bottom w:val="nil"/>
              <w:right w:val="nil"/>
            </w:tcBorders>
          </w:tcPr>
          <w:p w14:paraId="501BFF37"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Code </w:t>
            </w:r>
          </w:p>
        </w:tc>
        <w:tc>
          <w:tcPr>
            <w:tcW w:w="6030" w:type="dxa"/>
            <w:tcBorders>
              <w:top w:val="nil"/>
              <w:left w:val="nil"/>
              <w:bottom w:val="nil"/>
              <w:right w:val="nil"/>
            </w:tcBorders>
          </w:tcPr>
          <w:p w14:paraId="5D1AB10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tc>
      </w:tr>
      <w:tr w:rsidR="00AB0ADA" w:rsidRPr="00BE10FF" w14:paraId="73431CCD" w14:textId="77777777" w:rsidTr="00E830F0">
        <w:tc>
          <w:tcPr>
            <w:tcW w:w="3330" w:type="dxa"/>
            <w:gridSpan w:val="2"/>
            <w:tcBorders>
              <w:top w:val="nil"/>
              <w:left w:val="nil"/>
              <w:bottom w:val="nil"/>
              <w:right w:val="nil"/>
            </w:tcBorders>
          </w:tcPr>
          <w:p w14:paraId="3A641615"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XML-tag </w:t>
            </w:r>
          </w:p>
        </w:tc>
        <w:tc>
          <w:tcPr>
            <w:tcW w:w="6030" w:type="dxa"/>
            <w:tcBorders>
              <w:top w:val="nil"/>
              <w:left w:val="nil"/>
              <w:bottom w:val="nil"/>
              <w:right w:val="nil"/>
            </w:tcBorders>
          </w:tcPr>
          <w:p w14:paraId="2CAFE724"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Att.Alias</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einddatumObject</w:t>
            </w:r>
            <w:r w:rsidRPr="00BE10FF">
              <w:rPr>
                <w:rFonts w:ascii="Arial" w:hAnsi="Arial" w:cs="Arial"/>
                <w:szCs w:val="24"/>
                <w:lang w:val="en-AU" w:eastAsia="en-US"/>
              </w:rPr>
              <w:fldChar w:fldCharType="end"/>
            </w:r>
          </w:p>
        </w:tc>
      </w:tr>
      <w:tr w:rsidR="00AB0ADA" w:rsidRPr="00BE10FF" w14:paraId="5EC5B1A6" w14:textId="77777777" w:rsidTr="00E830F0">
        <w:trPr>
          <w:trHeight w:val="271"/>
        </w:trPr>
        <w:tc>
          <w:tcPr>
            <w:tcW w:w="3330" w:type="dxa"/>
            <w:gridSpan w:val="2"/>
            <w:tcBorders>
              <w:top w:val="nil"/>
              <w:left w:val="nil"/>
              <w:bottom w:val="nil"/>
              <w:right w:val="nil"/>
            </w:tcBorders>
          </w:tcPr>
          <w:p w14:paraId="70B4E4A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14:paraId="66B59298"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eastAsia="en-US"/>
              </w:rPr>
              <w:instrText xml:space="preserve">MERGEFIELD </w:instrText>
            </w:r>
            <w:r w:rsidR="00AB0ADA" w:rsidRPr="00BE10FF">
              <w:rPr>
                <w:rFonts w:ascii="Calibri" w:hAnsi="Calibri" w:cs="Arial"/>
                <w:color w:val="0F0F0F"/>
                <w:sz w:val="22"/>
                <w:szCs w:val="24"/>
                <w:lang w:eastAsia="en-US"/>
              </w:rPr>
              <w:instrText>Att.Notes</w:instrTex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De datum waarop de generieke omschrijving niet meer van toepassing is.</w:t>
            </w:r>
          </w:p>
        </w:tc>
      </w:tr>
      <w:tr w:rsidR="00AB0ADA" w:rsidRPr="00BE10FF" w14:paraId="7145DCBC" w14:textId="77777777" w:rsidTr="00E830F0">
        <w:trPr>
          <w:trHeight w:val="230"/>
        </w:trPr>
        <w:tc>
          <w:tcPr>
            <w:tcW w:w="3330" w:type="dxa"/>
            <w:gridSpan w:val="2"/>
            <w:tcBorders>
              <w:top w:val="nil"/>
              <w:left w:val="nil"/>
              <w:bottom w:val="nil"/>
              <w:right w:val="nil"/>
            </w:tcBorders>
          </w:tcPr>
          <w:p w14:paraId="613D24BD"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14:paraId="01B7550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KING</w:t>
            </w:r>
          </w:p>
        </w:tc>
      </w:tr>
      <w:tr w:rsidR="00AB0ADA" w:rsidRPr="00BE10FF" w14:paraId="2D7C729A" w14:textId="77777777" w:rsidTr="00E830F0">
        <w:tc>
          <w:tcPr>
            <w:tcW w:w="3330" w:type="dxa"/>
            <w:gridSpan w:val="2"/>
            <w:tcBorders>
              <w:top w:val="nil"/>
              <w:left w:val="nil"/>
              <w:bottom w:val="nil"/>
              <w:right w:val="nil"/>
            </w:tcBorders>
          </w:tcPr>
          <w:p w14:paraId="2032076C"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14:paraId="3A536CA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1-1-2013</w:t>
            </w:r>
          </w:p>
        </w:tc>
      </w:tr>
      <w:tr w:rsidR="00AB0ADA" w:rsidRPr="00BE10FF" w14:paraId="1489531F" w14:textId="77777777" w:rsidTr="00E830F0">
        <w:tc>
          <w:tcPr>
            <w:tcW w:w="3330" w:type="dxa"/>
            <w:gridSpan w:val="2"/>
            <w:tcBorders>
              <w:top w:val="nil"/>
              <w:left w:val="nil"/>
              <w:bottom w:val="nil"/>
              <w:right w:val="nil"/>
            </w:tcBorders>
          </w:tcPr>
          <w:p w14:paraId="1A45444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 xml:space="preserve">Formaat </w:t>
            </w:r>
          </w:p>
        </w:tc>
        <w:tc>
          <w:tcPr>
            <w:tcW w:w="6030" w:type="dxa"/>
            <w:tcBorders>
              <w:top w:val="nil"/>
              <w:left w:val="nil"/>
              <w:bottom w:val="nil"/>
              <w:right w:val="nil"/>
            </w:tcBorders>
          </w:tcPr>
          <w:p w14:paraId="6E5A2D50"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Att.Type</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OnvolledigeDatum</w:t>
            </w:r>
            <w:r w:rsidRPr="00BE10FF">
              <w:rPr>
                <w:rFonts w:ascii="Arial" w:hAnsi="Arial" w:cs="Arial"/>
                <w:szCs w:val="24"/>
                <w:lang w:val="en-AU" w:eastAsia="en-US"/>
              </w:rPr>
              <w:fldChar w:fldCharType="end"/>
            </w:r>
          </w:p>
        </w:tc>
      </w:tr>
      <w:tr w:rsidR="00AB0ADA" w:rsidRPr="00BE10FF" w14:paraId="360E4C4E" w14:textId="77777777" w:rsidTr="00E830F0">
        <w:trPr>
          <w:trHeight w:val="230"/>
        </w:trPr>
        <w:tc>
          <w:tcPr>
            <w:tcW w:w="3330" w:type="dxa"/>
            <w:gridSpan w:val="2"/>
            <w:tcBorders>
              <w:top w:val="nil"/>
              <w:left w:val="nil"/>
              <w:bottom w:val="nil"/>
              <w:right w:val="nil"/>
            </w:tcBorders>
          </w:tcPr>
          <w:p w14:paraId="734685E1"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00000"/>
                <w:sz w:val="22"/>
                <w:szCs w:val="24"/>
                <w:lang w:eastAsia="en-US"/>
              </w:rPr>
            </w:pPr>
            <w:r w:rsidRPr="00BE10FF">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14:paraId="738AFCB9" w14:textId="77777777" w:rsidR="00AB0ADA" w:rsidRPr="00BE10FF" w:rsidRDefault="006945D7"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Arial" w:hAnsi="Arial" w:cs="Arial"/>
                <w:szCs w:val="24"/>
                <w:lang w:val="en-AU" w:eastAsia="en-US"/>
              </w:rPr>
              <w:fldChar w:fldCharType="begin" w:fldLock="1"/>
            </w:r>
            <w:r w:rsidR="00AB0ADA" w:rsidRPr="00BE10FF">
              <w:rPr>
                <w:rFonts w:ascii="Arial" w:hAnsi="Arial" w:cs="Arial"/>
                <w:szCs w:val="24"/>
                <w:lang w:val="en-AU" w:eastAsia="en-US"/>
              </w:rPr>
              <w:instrText xml:space="preserve">MERGEFIELD </w:instrText>
            </w:r>
            <w:r w:rsidR="00AB0ADA" w:rsidRPr="00BE10FF">
              <w:rPr>
                <w:rFonts w:ascii="Calibri" w:hAnsi="Calibri" w:cs="Arial"/>
                <w:color w:val="0F0F0F"/>
                <w:sz w:val="22"/>
                <w:szCs w:val="24"/>
                <w:lang w:eastAsia="en-US"/>
              </w:rPr>
              <w:instrText>Att.LowerBound</w:instrText>
            </w:r>
            <w:r w:rsidRPr="00BE10FF">
              <w:rPr>
                <w:rFonts w:ascii="Arial" w:hAnsi="Arial" w:cs="Arial"/>
                <w:szCs w:val="24"/>
                <w:lang w:val="en-AU" w:eastAsia="en-US"/>
              </w:rPr>
              <w:fldChar w:fldCharType="separate"/>
            </w:r>
            <w:r w:rsidR="00AB0ADA" w:rsidRPr="00BE10FF">
              <w:rPr>
                <w:rFonts w:ascii="Calibri" w:hAnsi="Calibri" w:cs="Arial"/>
                <w:color w:val="0F0F0F"/>
                <w:sz w:val="22"/>
                <w:szCs w:val="24"/>
                <w:lang w:eastAsia="en-US"/>
              </w:rPr>
              <w:t>0</w:t>
            </w:r>
            <w:r w:rsidRPr="00BE10FF">
              <w:rPr>
                <w:rFonts w:ascii="Arial" w:hAnsi="Arial" w:cs="Arial"/>
                <w:szCs w:val="24"/>
                <w:lang w:val="en-AU" w:eastAsia="en-US"/>
              </w:rPr>
              <w:fldChar w:fldCharType="end"/>
            </w:r>
            <w:r w:rsidR="00AB0ADA" w:rsidRPr="00BE10FF">
              <w:rPr>
                <w:rFonts w:ascii="Calibri" w:hAnsi="Calibri" w:cs="Arial"/>
                <w:color w:val="0F0F0F"/>
                <w:sz w:val="22"/>
                <w:szCs w:val="24"/>
                <w:lang w:eastAsia="en-US"/>
              </w:rPr>
              <w:t xml:space="preserve"> - </w:t>
            </w:r>
            <w:r w:rsidRPr="00BE10FF">
              <w:rPr>
                <w:rFonts w:ascii="Calibri" w:hAnsi="Calibri" w:cs="Arial"/>
                <w:color w:val="0F0F0F"/>
                <w:sz w:val="22"/>
                <w:szCs w:val="24"/>
                <w:lang w:eastAsia="en-US"/>
              </w:rPr>
              <w:fldChar w:fldCharType="begin" w:fldLock="1"/>
            </w:r>
            <w:r w:rsidR="00AB0ADA" w:rsidRPr="00BE10FF">
              <w:rPr>
                <w:rFonts w:ascii="Calibri" w:hAnsi="Calibri" w:cs="Arial"/>
                <w:color w:val="0F0F0F"/>
                <w:sz w:val="22"/>
                <w:szCs w:val="24"/>
                <w:lang w:eastAsia="en-US"/>
              </w:rPr>
              <w:instrText>MERGEFIELD Att.UpperBound</w:instrText>
            </w:r>
            <w:r w:rsidRPr="00BE10FF">
              <w:rPr>
                <w:rFonts w:ascii="Calibri" w:hAnsi="Calibri" w:cs="Arial"/>
                <w:color w:val="0F0F0F"/>
                <w:sz w:val="22"/>
                <w:szCs w:val="24"/>
                <w:lang w:eastAsia="en-US"/>
              </w:rPr>
              <w:fldChar w:fldCharType="separate"/>
            </w:r>
            <w:r w:rsidR="00AB0ADA" w:rsidRPr="00BE10FF">
              <w:rPr>
                <w:rFonts w:ascii="Calibri" w:hAnsi="Calibri" w:cs="Arial"/>
                <w:color w:val="0F0F0F"/>
                <w:sz w:val="22"/>
                <w:szCs w:val="24"/>
                <w:lang w:eastAsia="en-US"/>
              </w:rPr>
              <w:t>1</w:t>
            </w:r>
            <w:r w:rsidRPr="00BE10FF">
              <w:rPr>
                <w:rFonts w:ascii="Calibri" w:hAnsi="Calibri" w:cs="Arial"/>
                <w:color w:val="0F0F0F"/>
                <w:sz w:val="22"/>
                <w:szCs w:val="24"/>
                <w:lang w:eastAsia="en-US"/>
              </w:rPr>
              <w:fldChar w:fldCharType="end"/>
            </w:r>
          </w:p>
        </w:tc>
      </w:tr>
      <w:tr w:rsidR="00AB0ADA" w:rsidRPr="00BE10FF" w14:paraId="47EF7F20" w14:textId="77777777" w:rsidTr="00E830F0">
        <w:tc>
          <w:tcPr>
            <w:tcW w:w="9360" w:type="dxa"/>
            <w:gridSpan w:val="3"/>
            <w:tcBorders>
              <w:top w:val="nil"/>
              <w:left w:val="nil"/>
              <w:bottom w:val="nil"/>
              <w:right w:val="nil"/>
            </w:tcBorders>
          </w:tcPr>
          <w:p w14:paraId="5D9212F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b/>
                <w:color w:val="0F0F0F"/>
                <w:sz w:val="22"/>
                <w:szCs w:val="24"/>
                <w:lang w:eastAsia="en-US"/>
              </w:rPr>
              <w:t>Toelichting</w:t>
            </w:r>
          </w:p>
        </w:tc>
      </w:tr>
      <w:tr w:rsidR="00AB0ADA" w:rsidRPr="00BE10FF" w14:paraId="2ABE2B1A" w14:textId="77777777" w:rsidTr="00E830F0">
        <w:tc>
          <w:tcPr>
            <w:tcW w:w="450" w:type="dxa"/>
            <w:tcBorders>
              <w:top w:val="nil"/>
              <w:left w:val="nil"/>
              <w:bottom w:val="nil"/>
              <w:right w:val="nil"/>
            </w:tcBorders>
          </w:tcPr>
          <w:p w14:paraId="49ECDB32"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b/>
                <w:color w:val="0F0F0F"/>
                <w:sz w:val="22"/>
                <w:szCs w:val="24"/>
                <w:lang w:eastAsia="en-US"/>
              </w:rPr>
            </w:pPr>
          </w:p>
        </w:tc>
        <w:tc>
          <w:tcPr>
            <w:tcW w:w="8910" w:type="dxa"/>
            <w:gridSpan w:val="2"/>
            <w:tcBorders>
              <w:top w:val="nil"/>
              <w:left w:val="nil"/>
              <w:bottom w:val="nil"/>
              <w:right w:val="nil"/>
            </w:tcBorders>
          </w:tcPr>
          <w:p w14:paraId="1EA1EE93"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Met deze datum wordt aangegeven vanaf wanneer de generieke omschrijving niet meer toegepast kan worden.</w:t>
            </w:r>
          </w:p>
          <w:p w14:paraId="454A35F9"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p>
          <w:p w14:paraId="4B05709E" w14:textId="77777777" w:rsidR="00AB0ADA" w:rsidRPr="00BE10FF" w:rsidRDefault="00AB0ADA" w:rsidP="00E830F0">
            <w:pPr>
              <w:widowControl w:val="0"/>
              <w:autoSpaceDE w:val="0"/>
              <w:autoSpaceDN w:val="0"/>
              <w:adjustRightInd w:val="0"/>
              <w:spacing w:line="240" w:lineRule="auto"/>
              <w:contextualSpacing w:val="0"/>
              <w:rPr>
                <w:rFonts w:ascii="Calibri" w:hAnsi="Calibri" w:cs="Arial"/>
                <w:color w:val="0F0F0F"/>
                <w:sz w:val="22"/>
                <w:szCs w:val="24"/>
                <w:lang w:eastAsia="en-US"/>
              </w:rPr>
            </w:pPr>
            <w:r w:rsidRPr="00BE10FF">
              <w:rPr>
                <w:rFonts w:ascii="Calibri" w:hAnsi="Calibri" w:cs="Arial"/>
                <w:color w:val="0F0F0F"/>
                <w:sz w:val="22"/>
                <w:szCs w:val="24"/>
                <w:lang w:eastAsia="en-US"/>
              </w:rPr>
              <w:t>Alleen een datum die gelijk is aan of die gelegen is na de datum zoals opgenomen onder 'Datum begin geldigheid’ kan in de registratie worden opgenomen.</w:t>
            </w:r>
          </w:p>
        </w:tc>
      </w:tr>
    </w:tbl>
    <w:p w14:paraId="5C8845C8" w14:textId="2EF8AD0F" w:rsidR="00AB0ADA" w:rsidRDefault="00AB0ADA" w:rsidP="00AB0ADA">
      <w:pPr>
        <w:widowControl w:val="0"/>
        <w:autoSpaceDE w:val="0"/>
        <w:autoSpaceDN w:val="0"/>
        <w:adjustRightInd w:val="0"/>
        <w:spacing w:line="240" w:lineRule="auto"/>
        <w:contextualSpacing w:val="0"/>
        <w:rPr>
          <w:rFonts w:ascii="Arial" w:hAnsi="Arial" w:cs="Arial"/>
          <w:szCs w:val="24"/>
          <w:lang w:eastAsia="en-US"/>
        </w:rPr>
      </w:pPr>
    </w:p>
    <w:p w14:paraId="5DDCF07C" w14:textId="77777777" w:rsidR="009664DD" w:rsidRPr="009664DD" w:rsidRDefault="009664DD" w:rsidP="009664DD">
      <w:pPr>
        <w:pStyle w:val="Kop3"/>
        <w:rPr>
          <w:ins w:id="2993" w:author="Arjan Kloosterboer" w:date="2017-08-11T11:37:00Z"/>
        </w:rPr>
      </w:pPr>
      <w:ins w:id="2994" w:author="Arjan Kloosterboer" w:date="2017-08-11T11:37:00Z">
        <w:r w:rsidRPr="009664DD">
          <w:t>Referentielijst RESULTAATTYPE-OMSCHRIJVING GENERIEK</w:t>
        </w:r>
      </w:ins>
    </w:p>
    <w:p w14:paraId="101196FA" w14:textId="77777777" w:rsidR="008C6A99" w:rsidRDefault="008C6A99" w:rsidP="008C6A99">
      <w:pPr>
        <w:pStyle w:val="Kop4"/>
        <w:rPr>
          <w:ins w:id="2995" w:author="Arjan Kloosterboer" w:date="2017-08-11T11:54:00Z"/>
          <w:rFonts w:eastAsia="Times New Roman"/>
        </w:rPr>
      </w:pPr>
      <w:ins w:id="2996" w:author="Arjan Kloosterboer" w:date="2017-08-11T11:54:00Z">
        <w:r>
          <w:rPr>
            <w:rFonts w:eastAsia="Times New Roman"/>
          </w:rPr>
          <w:t>«Referentie element»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4C8BF54E" w14:textId="77777777" w:rsidTr="00B77739">
        <w:trPr>
          <w:ins w:id="299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DD99E2F" w14:textId="77777777" w:rsidR="008C6A99" w:rsidRDefault="008C6A99" w:rsidP="00B77739">
            <w:pPr>
              <w:rPr>
                <w:ins w:id="2998" w:author="Arjan Kloosterboer" w:date="2017-08-11T11:54:00Z"/>
                <w:rFonts w:ascii="Calibri" w:hAnsi="Calibri" w:cs="Calibri"/>
                <w:color w:val="000000"/>
                <w:sz w:val="22"/>
                <w:szCs w:val="22"/>
              </w:rPr>
            </w:pPr>
            <w:ins w:id="2999"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70962EBD" w14:textId="77777777" w:rsidR="008C6A99" w:rsidRDefault="008C6A99" w:rsidP="00B77739">
            <w:pPr>
              <w:rPr>
                <w:ins w:id="3000" w:author="Arjan Kloosterboer" w:date="2017-08-11T11:54:00Z"/>
                <w:rFonts w:ascii="Calibri" w:hAnsi="Calibri" w:cs="Calibri"/>
                <w:color w:val="000000"/>
                <w:sz w:val="22"/>
                <w:szCs w:val="22"/>
              </w:rPr>
            </w:pPr>
            <w:ins w:id="3001" w:author="Arjan Kloosterboer" w:date="2017-08-11T11:54:00Z">
              <w:r>
                <w:rPr>
                  <w:rFonts w:ascii="Calibri" w:hAnsi="Calibri" w:cs="Calibri"/>
                  <w:color w:val="000000"/>
                  <w:sz w:val="22"/>
                  <w:szCs w:val="22"/>
                </w:rPr>
                <w:t>Resultaattype-omschrijving generiek</w:t>
              </w:r>
            </w:ins>
          </w:p>
        </w:tc>
      </w:tr>
      <w:tr w:rsidR="008C6A99" w14:paraId="65BC1EC6" w14:textId="77777777" w:rsidTr="00B77739">
        <w:trPr>
          <w:ins w:id="300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04E99DD" w14:textId="77777777" w:rsidR="008C6A99" w:rsidRDefault="008C6A99" w:rsidP="00B77739">
            <w:pPr>
              <w:rPr>
                <w:ins w:id="3003" w:author="Arjan Kloosterboer" w:date="2017-08-11T11:54:00Z"/>
                <w:rFonts w:ascii="Calibri" w:hAnsi="Calibri" w:cs="Calibri"/>
                <w:color w:val="000000"/>
                <w:sz w:val="22"/>
                <w:szCs w:val="22"/>
              </w:rPr>
            </w:pPr>
            <w:ins w:id="3004"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527175AC" w14:textId="77777777" w:rsidR="008C6A99" w:rsidRDefault="008C6A99" w:rsidP="00B77739">
            <w:pPr>
              <w:rPr>
                <w:ins w:id="3005" w:author="Arjan Kloosterboer" w:date="2017-08-11T11:54:00Z"/>
                <w:rFonts w:ascii="Calibri" w:hAnsi="Calibri" w:cs="Calibri"/>
                <w:color w:val="000000"/>
                <w:sz w:val="22"/>
                <w:szCs w:val="22"/>
              </w:rPr>
            </w:pPr>
            <w:ins w:id="3006" w:author="Arjan Kloosterboer" w:date="2017-08-11T11:54:00Z">
              <w:r>
                <w:rPr>
                  <w:rFonts w:ascii="Calibri" w:hAnsi="Calibri" w:cs="Calibri"/>
                  <w:color w:val="000000"/>
                  <w:sz w:val="22"/>
                  <w:szCs w:val="22"/>
                </w:rPr>
                <w:t>KING</w:t>
              </w:r>
            </w:ins>
          </w:p>
        </w:tc>
      </w:tr>
      <w:tr w:rsidR="008C6A99" w14:paraId="38291367" w14:textId="77777777" w:rsidTr="00B77739">
        <w:trPr>
          <w:ins w:id="300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CF58338" w14:textId="77777777" w:rsidR="008C6A99" w:rsidRDefault="008C6A99" w:rsidP="00B77739">
            <w:pPr>
              <w:rPr>
                <w:ins w:id="3008" w:author="Arjan Kloosterboer" w:date="2017-08-11T11:54:00Z"/>
                <w:rFonts w:ascii="Calibri" w:hAnsi="Calibri" w:cs="Calibri"/>
                <w:color w:val="000000"/>
                <w:sz w:val="22"/>
                <w:szCs w:val="22"/>
              </w:rPr>
            </w:pPr>
            <w:ins w:id="3009"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71B7EDC2" w14:textId="77777777" w:rsidR="008C6A99" w:rsidRDefault="008C6A99" w:rsidP="00B77739">
            <w:pPr>
              <w:rPr>
                <w:ins w:id="3010" w:author="Arjan Kloosterboer" w:date="2017-08-11T11:54:00Z"/>
                <w:rFonts w:ascii="Calibri" w:hAnsi="Calibri" w:cs="Calibri"/>
                <w:color w:val="000000"/>
                <w:sz w:val="22"/>
                <w:szCs w:val="22"/>
              </w:rPr>
            </w:pPr>
            <w:ins w:id="3011" w:author="Arjan Kloosterboer" w:date="2017-08-11T11:54:00Z">
              <w:r>
                <w:rPr>
                  <w:rFonts w:ascii="Calibri" w:hAnsi="Calibri" w:cs="Calibri"/>
                  <w:color w:val="000000"/>
                  <w:sz w:val="22"/>
                  <w:szCs w:val="22"/>
                </w:rPr>
                <w:t>-</w:t>
              </w:r>
            </w:ins>
          </w:p>
        </w:tc>
      </w:tr>
      <w:tr w:rsidR="008C6A99" w14:paraId="0335EE32" w14:textId="77777777" w:rsidTr="00B77739">
        <w:trPr>
          <w:ins w:id="301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ADA2DDD" w14:textId="77777777" w:rsidR="008C6A99" w:rsidRDefault="008C6A99" w:rsidP="00B77739">
            <w:pPr>
              <w:rPr>
                <w:ins w:id="3013" w:author="Arjan Kloosterboer" w:date="2017-08-11T11:54:00Z"/>
                <w:rFonts w:ascii="Calibri" w:hAnsi="Calibri" w:cs="Calibri"/>
                <w:color w:val="000000"/>
                <w:sz w:val="22"/>
                <w:szCs w:val="22"/>
              </w:rPr>
            </w:pPr>
            <w:ins w:id="3014"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3F1E29CA" w14:textId="77777777" w:rsidR="008C6A99" w:rsidRDefault="008C6A99" w:rsidP="00B77739">
            <w:pPr>
              <w:rPr>
                <w:ins w:id="3015" w:author="Arjan Kloosterboer" w:date="2017-08-11T11:54:00Z"/>
                <w:rFonts w:ascii="Calibri" w:hAnsi="Calibri" w:cs="Calibri"/>
                <w:color w:val="000000"/>
                <w:sz w:val="22"/>
                <w:szCs w:val="22"/>
              </w:rPr>
            </w:pPr>
            <w:ins w:id="3016" w:author="Arjan Kloosterboer" w:date="2017-08-11T11:54:00Z">
              <w:r>
                <w:rPr>
                  <w:rFonts w:ascii="Calibri" w:hAnsi="Calibri" w:cs="Calibri"/>
                  <w:color w:val="000000"/>
                  <w:sz w:val="22"/>
                  <w:szCs w:val="22"/>
                </w:rPr>
                <w:t>Algemeen gehanteerde omschrijvingen van de aard van het resultaat van zaken</w:t>
              </w:r>
            </w:ins>
          </w:p>
        </w:tc>
      </w:tr>
      <w:tr w:rsidR="008C6A99" w14:paraId="76DED41A" w14:textId="77777777" w:rsidTr="00B77739">
        <w:trPr>
          <w:ins w:id="301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6FFB667" w14:textId="77777777" w:rsidR="008C6A99" w:rsidRDefault="008C6A99" w:rsidP="00B77739">
            <w:pPr>
              <w:rPr>
                <w:ins w:id="3018" w:author="Arjan Kloosterboer" w:date="2017-08-11T11:54:00Z"/>
                <w:rFonts w:ascii="Calibri" w:hAnsi="Calibri" w:cs="Calibri"/>
                <w:color w:val="000000"/>
                <w:sz w:val="22"/>
                <w:szCs w:val="22"/>
              </w:rPr>
            </w:pPr>
            <w:ins w:id="3019"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5B0556C6" w14:textId="77777777" w:rsidR="008C6A99" w:rsidRDefault="008C6A99" w:rsidP="00B77739">
            <w:pPr>
              <w:rPr>
                <w:ins w:id="3020" w:author="Arjan Kloosterboer" w:date="2017-08-11T11:54:00Z"/>
                <w:rFonts w:ascii="Calibri" w:hAnsi="Calibri" w:cs="Calibri"/>
                <w:color w:val="000000"/>
                <w:sz w:val="22"/>
                <w:szCs w:val="22"/>
              </w:rPr>
            </w:pPr>
            <w:ins w:id="3021" w:author="Arjan Kloosterboer" w:date="2017-08-11T11:54:00Z">
              <w:r>
                <w:rPr>
                  <w:rFonts w:ascii="Calibri" w:hAnsi="Calibri" w:cs="Calibri"/>
                  <w:color w:val="000000"/>
                  <w:sz w:val="22"/>
                  <w:szCs w:val="22"/>
                </w:rPr>
                <w:t>KING</w:t>
              </w:r>
            </w:ins>
          </w:p>
        </w:tc>
      </w:tr>
      <w:tr w:rsidR="008C6A99" w14:paraId="17D442A7" w14:textId="77777777" w:rsidTr="00B77739">
        <w:trPr>
          <w:ins w:id="302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D7BD20B" w14:textId="77777777" w:rsidR="008C6A99" w:rsidRDefault="008C6A99" w:rsidP="00B77739">
            <w:pPr>
              <w:rPr>
                <w:ins w:id="3023" w:author="Arjan Kloosterboer" w:date="2017-08-11T11:54:00Z"/>
                <w:rFonts w:ascii="Calibri" w:hAnsi="Calibri" w:cs="Calibri"/>
                <w:color w:val="000000"/>
                <w:sz w:val="22"/>
                <w:szCs w:val="22"/>
              </w:rPr>
            </w:pPr>
            <w:ins w:id="3024"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7235DFB6" w14:textId="77777777" w:rsidR="008C6A99" w:rsidRDefault="008C6A99" w:rsidP="00B77739">
            <w:pPr>
              <w:rPr>
                <w:ins w:id="3025" w:author="Arjan Kloosterboer" w:date="2017-08-11T11:54:00Z"/>
                <w:rFonts w:ascii="Calibri" w:hAnsi="Calibri" w:cs="Calibri"/>
                <w:color w:val="000000"/>
                <w:sz w:val="22"/>
                <w:szCs w:val="22"/>
              </w:rPr>
            </w:pPr>
            <w:ins w:id="3026" w:author="Arjan Kloosterboer" w:date="2017-08-11T11:54:00Z">
              <w:r>
                <w:rPr>
                  <w:rFonts w:ascii="Calibri" w:hAnsi="Calibri" w:cs="Calibri"/>
                  <w:color w:val="000000"/>
                  <w:sz w:val="22"/>
                  <w:szCs w:val="22"/>
                </w:rPr>
                <w:t>1-8-2017</w:t>
              </w:r>
            </w:ins>
          </w:p>
        </w:tc>
      </w:tr>
      <w:tr w:rsidR="008C6A99" w14:paraId="2435ABF0" w14:textId="77777777" w:rsidTr="00B77739">
        <w:trPr>
          <w:ins w:id="302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50DCC1F" w14:textId="77777777" w:rsidR="008C6A99" w:rsidRDefault="008C6A99" w:rsidP="00B77739">
            <w:pPr>
              <w:rPr>
                <w:ins w:id="3028" w:author="Arjan Kloosterboer" w:date="2017-08-11T11:54:00Z"/>
                <w:rFonts w:ascii="Calibri" w:hAnsi="Calibri" w:cs="Calibri"/>
                <w:color w:val="000000"/>
                <w:sz w:val="22"/>
                <w:szCs w:val="22"/>
              </w:rPr>
            </w:pPr>
            <w:ins w:id="3029"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3D5C97BB" w14:textId="77777777" w:rsidR="008C6A99" w:rsidRDefault="008C6A99" w:rsidP="00B77739">
            <w:pPr>
              <w:rPr>
                <w:ins w:id="3030" w:author="Arjan Kloosterboer" w:date="2017-08-11T11:54:00Z"/>
                <w:rFonts w:ascii="Calibri" w:hAnsi="Calibri" w:cs="Calibri"/>
                <w:color w:val="000000"/>
                <w:sz w:val="22"/>
                <w:szCs w:val="22"/>
              </w:rPr>
            </w:pPr>
            <w:ins w:id="3031" w:author="Arjan Kloosterboer" w:date="2017-08-11T11:54:00Z">
              <w:r>
                <w:rPr>
                  <w:rFonts w:ascii="Calibri" w:hAnsi="Calibri" w:cs="Calibri"/>
                  <w:color w:val="000000"/>
                  <w:sz w:val="22"/>
                  <w:szCs w:val="22"/>
                </w:rPr>
                <w:t>AN20</w:t>
              </w:r>
            </w:ins>
          </w:p>
        </w:tc>
      </w:tr>
      <w:tr w:rsidR="008C6A99" w14:paraId="31508952" w14:textId="77777777" w:rsidTr="00B77739">
        <w:trPr>
          <w:ins w:id="303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A11E935" w14:textId="77777777" w:rsidR="008C6A99" w:rsidRDefault="008C6A99" w:rsidP="00B77739">
            <w:pPr>
              <w:rPr>
                <w:ins w:id="3033" w:author="Arjan Kloosterboer" w:date="2017-08-11T11:54:00Z"/>
                <w:rFonts w:ascii="Calibri" w:hAnsi="Calibri" w:cs="Calibri"/>
                <w:color w:val="000000"/>
                <w:sz w:val="22"/>
                <w:szCs w:val="22"/>
              </w:rPr>
            </w:pPr>
            <w:ins w:id="3034"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5C2C79FB" w14:textId="77777777" w:rsidR="008C6A99" w:rsidRDefault="008C6A99" w:rsidP="00B77739">
            <w:pPr>
              <w:rPr>
                <w:ins w:id="3035" w:author="Arjan Kloosterboer" w:date="2017-08-11T11:54:00Z"/>
                <w:rFonts w:ascii="Calibri" w:hAnsi="Calibri" w:cs="Calibri"/>
                <w:color w:val="000000"/>
                <w:sz w:val="22"/>
                <w:szCs w:val="22"/>
              </w:rPr>
            </w:pPr>
            <w:ins w:id="3036" w:author="Arjan Kloosterboer" w:date="2017-08-11T11:54:00Z">
              <w:r>
                <w:rPr>
                  <w:rFonts w:ascii="Calibri" w:hAnsi="Calibri" w:cs="Calibri"/>
                  <w:color w:val="000000"/>
                  <w:sz w:val="22"/>
                  <w:szCs w:val="22"/>
                </w:rPr>
                <w:t>letters en spaties</w:t>
              </w:r>
            </w:ins>
          </w:p>
        </w:tc>
      </w:tr>
      <w:tr w:rsidR="008C6A99" w14:paraId="7BA486FF" w14:textId="77777777" w:rsidTr="00B77739">
        <w:trPr>
          <w:ins w:id="303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9B0E148" w14:textId="77777777" w:rsidR="008C6A99" w:rsidRDefault="008C6A99" w:rsidP="00B77739">
            <w:pPr>
              <w:rPr>
                <w:ins w:id="3038" w:author="Arjan Kloosterboer" w:date="2017-08-11T11:54:00Z"/>
                <w:rFonts w:ascii="Calibri" w:hAnsi="Calibri" w:cs="Calibri"/>
                <w:color w:val="000000"/>
                <w:sz w:val="22"/>
                <w:szCs w:val="22"/>
              </w:rPr>
            </w:pPr>
            <w:ins w:id="3039"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11BF86D6" w14:textId="77777777" w:rsidR="008C6A99" w:rsidRDefault="008C6A99" w:rsidP="00B77739">
            <w:pPr>
              <w:rPr>
                <w:ins w:id="3040" w:author="Arjan Kloosterboer" w:date="2017-08-11T11:54:00Z"/>
                <w:rFonts w:ascii="Calibri" w:hAnsi="Calibri" w:cs="Calibri"/>
                <w:color w:val="000000"/>
                <w:sz w:val="22"/>
                <w:szCs w:val="22"/>
              </w:rPr>
            </w:pPr>
            <w:ins w:id="3041" w:author="Arjan Kloosterboer" w:date="2017-08-11T11:54:00Z">
              <w:r>
                <w:rPr>
                  <w:rFonts w:ascii="Calibri" w:hAnsi="Calibri" w:cs="Calibri"/>
                  <w:color w:val="000000"/>
                  <w:sz w:val="22"/>
                  <w:szCs w:val="22"/>
                </w:rPr>
                <w:t>1 - 1</w:t>
              </w:r>
            </w:ins>
          </w:p>
        </w:tc>
      </w:tr>
      <w:tr w:rsidR="008C6A99" w14:paraId="1A688F21" w14:textId="77777777" w:rsidTr="00B77739">
        <w:trPr>
          <w:ins w:id="3042"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71DBDADF" w14:textId="77777777" w:rsidR="008C6A99" w:rsidRDefault="008C6A99" w:rsidP="00B77739">
            <w:pPr>
              <w:rPr>
                <w:ins w:id="3043" w:author="Arjan Kloosterboer" w:date="2017-08-11T11:54:00Z"/>
                <w:rFonts w:ascii="Calibri" w:hAnsi="Calibri" w:cs="Calibri"/>
                <w:color w:val="0F0F0F"/>
                <w:sz w:val="22"/>
                <w:szCs w:val="22"/>
              </w:rPr>
            </w:pPr>
            <w:ins w:id="3044" w:author="Arjan Kloosterboer" w:date="2017-08-11T11:54:00Z">
              <w:r>
                <w:rPr>
                  <w:rFonts w:ascii="Calibri" w:hAnsi="Calibri" w:cs="Calibri"/>
                  <w:b/>
                  <w:bCs/>
                  <w:color w:val="0F0F0F"/>
                  <w:sz w:val="22"/>
                  <w:szCs w:val="22"/>
                </w:rPr>
                <w:t>Toelichting</w:t>
              </w:r>
            </w:ins>
          </w:p>
        </w:tc>
      </w:tr>
      <w:tr w:rsidR="008C6A99" w14:paraId="3F9BC972" w14:textId="77777777" w:rsidTr="00B77739">
        <w:trPr>
          <w:ins w:id="3045" w:author="Arjan Kloosterboer" w:date="2017-08-11T11:54:00Z"/>
        </w:trPr>
        <w:tc>
          <w:tcPr>
            <w:tcW w:w="450" w:type="dxa"/>
            <w:tcBorders>
              <w:top w:val="nil"/>
              <w:left w:val="nil"/>
              <w:bottom w:val="nil"/>
              <w:right w:val="nil"/>
            </w:tcBorders>
            <w:tcMar>
              <w:top w:w="0" w:type="dxa"/>
              <w:left w:w="60" w:type="dxa"/>
              <w:bottom w:w="0" w:type="dxa"/>
              <w:right w:w="60" w:type="dxa"/>
            </w:tcMar>
          </w:tcPr>
          <w:p w14:paraId="3847B10B" w14:textId="77777777" w:rsidR="008C6A99" w:rsidRDefault="008C6A99" w:rsidP="00B77739">
            <w:pPr>
              <w:rPr>
                <w:ins w:id="3046"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15FB47C" w14:textId="2A6323E3" w:rsidR="008C6A99" w:rsidRDefault="008C6A99" w:rsidP="00B77739">
            <w:pPr>
              <w:rPr>
                <w:ins w:id="3047" w:author="Arjan Kloosterboer" w:date="2017-08-11T11:54:00Z"/>
                <w:rFonts w:ascii="Calibri" w:hAnsi="Calibri" w:cs="Calibri"/>
                <w:color w:val="0F0F0F"/>
                <w:sz w:val="22"/>
                <w:szCs w:val="22"/>
              </w:rPr>
            </w:pPr>
          </w:p>
        </w:tc>
      </w:tr>
    </w:tbl>
    <w:p w14:paraId="568BF06E" w14:textId="77777777" w:rsidR="008C6A99" w:rsidRDefault="008C6A99" w:rsidP="008C6A99">
      <w:pPr>
        <w:pStyle w:val="Kop4"/>
        <w:rPr>
          <w:ins w:id="3048" w:author="Arjan Kloosterboer" w:date="2017-08-11T11:54:00Z"/>
          <w:rFonts w:eastAsia="Times New Roman"/>
        </w:rPr>
      </w:pPr>
      <w:ins w:id="3049" w:author="Arjan Kloosterboer" w:date="2017-08-11T11:54:00Z">
        <w:r>
          <w:rPr>
            <w:rFonts w:eastAsia="Times New Roman"/>
          </w:rPr>
          <w:t>«Referentie element» Definitie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131ACE88" w14:textId="77777777" w:rsidTr="00B77739">
        <w:trPr>
          <w:ins w:id="305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19399E1" w14:textId="77777777" w:rsidR="008C6A99" w:rsidRDefault="008C6A99" w:rsidP="00B77739">
            <w:pPr>
              <w:rPr>
                <w:ins w:id="3051" w:author="Arjan Kloosterboer" w:date="2017-08-11T11:54:00Z"/>
                <w:rFonts w:ascii="Calibri" w:hAnsi="Calibri" w:cs="Calibri"/>
                <w:color w:val="000000"/>
                <w:sz w:val="22"/>
                <w:szCs w:val="22"/>
              </w:rPr>
            </w:pPr>
            <w:ins w:id="3052"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2683387D" w14:textId="77777777" w:rsidR="008C6A99" w:rsidRDefault="008C6A99" w:rsidP="00B77739">
            <w:pPr>
              <w:rPr>
                <w:ins w:id="3053" w:author="Arjan Kloosterboer" w:date="2017-08-11T11:54:00Z"/>
                <w:rFonts w:ascii="Calibri" w:hAnsi="Calibri" w:cs="Calibri"/>
                <w:color w:val="000000"/>
                <w:sz w:val="22"/>
                <w:szCs w:val="22"/>
              </w:rPr>
            </w:pPr>
            <w:ins w:id="3054" w:author="Arjan Kloosterboer" w:date="2017-08-11T11:54:00Z">
              <w:r>
                <w:rPr>
                  <w:rFonts w:ascii="Calibri" w:hAnsi="Calibri" w:cs="Calibri"/>
                  <w:color w:val="000000"/>
                  <w:sz w:val="22"/>
                  <w:szCs w:val="22"/>
                </w:rPr>
                <w:t>Definitie resultaattype-omschrijving generiek</w:t>
              </w:r>
            </w:ins>
          </w:p>
        </w:tc>
      </w:tr>
      <w:tr w:rsidR="008C6A99" w14:paraId="02956AB8" w14:textId="77777777" w:rsidTr="00B77739">
        <w:trPr>
          <w:ins w:id="305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671F6F3" w14:textId="77777777" w:rsidR="008C6A99" w:rsidRDefault="008C6A99" w:rsidP="00B77739">
            <w:pPr>
              <w:rPr>
                <w:ins w:id="3056" w:author="Arjan Kloosterboer" w:date="2017-08-11T11:54:00Z"/>
                <w:rFonts w:ascii="Calibri" w:hAnsi="Calibri" w:cs="Calibri"/>
                <w:color w:val="000000"/>
                <w:sz w:val="22"/>
                <w:szCs w:val="22"/>
              </w:rPr>
            </w:pPr>
            <w:ins w:id="3057"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5D1B7CF3" w14:textId="77777777" w:rsidR="008C6A99" w:rsidRDefault="008C6A99" w:rsidP="00B77739">
            <w:pPr>
              <w:rPr>
                <w:ins w:id="3058" w:author="Arjan Kloosterboer" w:date="2017-08-11T11:54:00Z"/>
                <w:rFonts w:ascii="Calibri" w:hAnsi="Calibri" w:cs="Calibri"/>
                <w:color w:val="000000"/>
                <w:sz w:val="22"/>
                <w:szCs w:val="22"/>
              </w:rPr>
            </w:pPr>
            <w:ins w:id="3059" w:author="Arjan Kloosterboer" w:date="2017-08-11T11:54:00Z">
              <w:r>
                <w:rPr>
                  <w:rFonts w:ascii="Calibri" w:hAnsi="Calibri" w:cs="Calibri"/>
                  <w:color w:val="000000"/>
                  <w:sz w:val="22"/>
                  <w:szCs w:val="22"/>
                </w:rPr>
                <w:t>KING</w:t>
              </w:r>
            </w:ins>
          </w:p>
        </w:tc>
      </w:tr>
      <w:tr w:rsidR="008C6A99" w14:paraId="0D3C8B2D" w14:textId="77777777" w:rsidTr="00B77739">
        <w:trPr>
          <w:ins w:id="306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92BD2A9" w14:textId="77777777" w:rsidR="008C6A99" w:rsidRDefault="008C6A99" w:rsidP="00B77739">
            <w:pPr>
              <w:rPr>
                <w:ins w:id="3061" w:author="Arjan Kloosterboer" w:date="2017-08-11T11:54:00Z"/>
                <w:rFonts w:ascii="Calibri" w:hAnsi="Calibri" w:cs="Calibri"/>
                <w:color w:val="000000"/>
                <w:sz w:val="22"/>
                <w:szCs w:val="22"/>
              </w:rPr>
            </w:pPr>
            <w:ins w:id="3062"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613D719D" w14:textId="77777777" w:rsidR="008C6A99" w:rsidRDefault="008C6A99" w:rsidP="00B77739">
            <w:pPr>
              <w:rPr>
                <w:ins w:id="3063" w:author="Arjan Kloosterboer" w:date="2017-08-11T11:54:00Z"/>
                <w:rFonts w:ascii="Calibri" w:hAnsi="Calibri" w:cs="Calibri"/>
                <w:color w:val="000000"/>
                <w:sz w:val="22"/>
                <w:szCs w:val="22"/>
              </w:rPr>
            </w:pPr>
          </w:p>
        </w:tc>
      </w:tr>
      <w:tr w:rsidR="008C6A99" w14:paraId="6760E041" w14:textId="77777777" w:rsidTr="00B77739">
        <w:trPr>
          <w:ins w:id="306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6B3E97A" w14:textId="77777777" w:rsidR="008C6A99" w:rsidRDefault="008C6A99" w:rsidP="00B77739">
            <w:pPr>
              <w:rPr>
                <w:ins w:id="3065" w:author="Arjan Kloosterboer" w:date="2017-08-11T11:54:00Z"/>
                <w:rFonts w:ascii="Calibri" w:hAnsi="Calibri" w:cs="Calibri"/>
                <w:color w:val="000000"/>
                <w:sz w:val="22"/>
                <w:szCs w:val="22"/>
              </w:rPr>
            </w:pPr>
            <w:ins w:id="3066"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1F10ED00" w14:textId="77777777" w:rsidR="008C6A99" w:rsidRDefault="008C6A99" w:rsidP="00B77739">
            <w:pPr>
              <w:rPr>
                <w:ins w:id="3067" w:author="Arjan Kloosterboer" w:date="2017-08-11T11:54:00Z"/>
                <w:rFonts w:ascii="Calibri" w:hAnsi="Calibri" w:cs="Calibri"/>
                <w:color w:val="000000"/>
                <w:sz w:val="22"/>
                <w:szCs w:val="22"/>
              </w:rPr>
            </w:pPr>
            <w:ins w:id="3068" w:author="Arjan Kloosterboer" w:date="2017-08-11T11:54:00Z">
              <w:r>
                <w:rPr>
                  <w:rFonts w:ascii="Calibri" w:hAnsi="Calibri" w:cs="Calibri"/>
                  <w:color w:val="000000"/>
                  <w:sz w:val="22"/>
                  <w:szCs w:val="22"/>
                </w:rPr>
                <w:t>Nauwkeurige beschrijving van het generieke type resultaat.</w:t>
              </w:r>
            </w:ins>
          </w:p>
        </w:tc>
      </w:tr>
      <w:tr w:rsidR="008C6A99" w14:paraId="22113F84" w14:textId="77777777" w:rsidTr="00B77739">
        <w:trPr>
          <w:ins w:id="306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A8813DB" w14:textId="77777777" w:rsidR="008C6A99" w:rsidRDefault="008C6A99" w:rsidP="00B77739">
            <w:pPr>
              <w:rPr>
                <w:ins w:id="3070" w:author="Arjan Kloosterboer" w:date="2017-08-11T11:54:00Z"/>
                <w:rFonts w:ascii="Calibri" w:hAnsi="Calibri" w:cs="Calibri"/>
                <w:color w:val="000000"/>
                <w:sz w:val="22"/>
                <w:szCs w:val="22"/>
              </w:rPr>
            </w:pPr>
            <w:ins w:id="3071"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216E5DCD" w14:textId="77777777" w:rsidR="008C6A99" w:rsidRDefault="008C6A99" w:rsidP="00B77739">
            <w:pPr>
              <w:rPr>
                <w:ins w:id="3072" w:author="Arjan Kloosterboer" w:date="2017-08-11T11:54:00Z"/>
                <w:rFonts w:ascii="Calibri" w:hAnsi="Calibri" w:cs="Calibri"/>
                <w:color w:val="000000"/>
                <w:sz w:val="22"/>
                <w:szCs w:val="22"/>
              </w:rPr>
            </w:pPr>
            <w:ins w:id="3073" w:author="Arjan Kloosterboer" w:date="2017-08-11T11:54:00Z">
              <w:r>
                <w:rPr>
                  <w:rFonts w:ascii="Calibri" w:hAnsi="Calibri" w:cs="Calibri"/>
                  <w:color w:val="000000"/>
                  <w:sz w:val="22"/>
                  <w:szCs w:val="22"/>
                </w:rPr>
                <w:t>KING</w:t>
              </w:r>
            </w:ins>
          </w:p>
        </w:tc>
      </w:tr>
      <w:tr w:rsidR="008C6A99" w14:paraId="4B3248F0" w14:textId="77777777" w:rsidTr="00B77739">
        <w:trPr>
          <w:ins w:id="307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ABE6DB8" w14:textId="77777777" w:rsidR="008C6A99" w:rsidRDefault="008C6A99" w:rsidP="00B77739">
            <w:pPr>
              <w:rPr>
                <w:ins w:id="3075" w:author="Arjan Kloosterboer" w:date="2017-08-11T11:54:00Z"/>
                <w:rFonts w:ascii="Calibri" w:hAnsi="Calibri" w:cs="Calibri"/>
                <w:color w:val="000000"/>
                <w:sz w:val="22"/>
                <w:szCs w:val="22"/>
              </w:rPr>
            </w:pPr>
            <w:ins w:id="3076"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4683D940" w14:textId="77777777" w:rsidR="008C6A99" w:rsidRDefault="008C6A99" w:rsidP="00B77739">
            <w:pPr>
              <w:rPr>
                <w:ins w:id="3077" w:author="Arjan Kloosterboer" w:date="2017-08-11T11:54:00Z"/>
                <w:rFonts w:ascii="Calibri" w:hAnsi="Calibri" w:cs="Calibri"/>
                <w:color w:val="000000"/>
                <w:sz w:val="22"/>
                <w:szCs w:val="22"/>
              </w:rPr>
            </w:pPr>
            <w:ins w:id="3078" w:author="Arjan Kloosterboer" w:date="2017-08-11T11:54:00Z">
              <w:r>
                <w:rPr>
                  <w:rFonts w:ascii="Calibri" w:hAnsi="Calibri" w:cs="Calibri"/>
                  <w:color w:val="000000"/>
                  <w:sz w:val="22"/>
                  <w:szCs w:val="22"/>
                </w:rPr>
                <w:t>1-8-2017</w:t>
              </w:r>
            </w:ins>
          </w:p>
        </w:tc>
      </w:tr>
      <w:tr w:rsidR="008C6A99" w14:paraId="6B3379C1" w14:textId="77777777" w:rsidTr="00B77739">
        <w:trPr>
          <w:ins w:id="307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324ED1C" w14:textId="77777777" w:rsidR="008C6A99" w:rsidRDefault="008C6A99" w:rsidP="00B77739">
            <w:pPr>
              <w:rPr>
                <w:ins w:id="3080" w:author="Arjan Kloosterboer" w:date="2017-08-11T11:54:00Z"/>
                <w:rFonts w:ascii="Calibri" w:hAnsi="Calibri" w:cs="Calibri"/>
                <w:color w:val="000000"/>
                <w:sz w:val="22"/>
                <w:szCs w:val="22"/>
              </w:rPr>
            </w:pPr>
            <w:ins w:id="3081"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1AA947C8" w14:textId="77777777" w:rsidR="008C6A99" w:rsidRDefault="008C6A99" w:rsidP="00B77739">
            <w:pPr>
              <w:rPr>
                <w:ins w:id="3082" w:author="Arjan Kloosterboer" w:date="2017-08-11T11:54:00Z"/>
                <w:rFonts w:ascii="Calibri" w:hAnsi="Calibri" w:cs="Calibri"/>
                <w:color w:val="000000"/>
                <w:sz w:val="22"/>
                <w:szCs w:val="22"/>
              </w:rPr>
            </w:pPr>
            <w:ins w:id="3083" w:author="Arjan Kloosterboer" w:date="2017-08-11T11:54:00Z">
              <w:r>
                <w:rPr>
                  <w:rFonts w:ascii="Calibri" w:hAnsi="Calibri" w:cs="Calibri"/>
                  <w:color w:val="000000"/>
                  <w:sz w:val="22"/>
                  <w:szCs w:val="22"/>
                </w:rPr>
                <w:t>AN255</w:t>
              </w:r>
            </w:ins>
          </w:p>
        </w:tc>
      </w:tr>
      <w:tr w:rsidR="008C6A99" w14:paraId="5FB8F63B" w14:textId="77777777" w:rsidTr="00B77739">
        <w:trPr>
          <w:ins w:id="308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0D2C080" w14:textId="77777777" w:rsidR="008C6A99" w:rsidRDefault="008C6A99" w:rsidP="00B77739">
            <w:pPr>
              <w:rPr>
                <w:ins w:id="3085" w:author="Arjan Kloosterboer" w:date="2017-08-11T11:54:00Z"/>
                <w:rFonts w:ascii="Calibri" w:hAnsi="Calibri" w:cs="Calibri"/>
                <w:color w:val="000000"/>
                <w:sz w:val="22"/>
                <w:szCs w:val="22"/>
              </w:rPr>
            </w:pPr>
            <w:ins w:id="3086"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202FAAD2" w14:textId="77777777" w:rsidR="008C6A99" w:rsidRDefault="008C6A99" w:rsidP="00B77739">
            <w:pPr>
              <w:rPr>
                <w:ins w:id="3087" w:author="Arjan Kloosterboer" w:date="2017-08-11T11:54:00Z"/>
                <w:rFonts w:ascii="Calibri" w:hAnsi="Calibri" w:cs="Calibri"/>
                <w:color w:val="000000"/>
                <w:sz w:val="22"/>
                <w:szCs w:val="22"/>
              </w:rPr>
            </w:pPr>
          </w:p>
        </w:tc>
      </w:tr>
      <w:tr w:rsidR="008C6A99" w14:paraId="4BC66757" w14:textId="77777777" w:rsidTr="00B77739">
        <w:trPr>
          <w:ins w:id="308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5CB1B43" w14:textId="77777777" w:rsidR="008C6A99" w:rsidRDefault="008C6A99" w:rsidP="00B77739">
            <w:pPr>
              <w:rPr>
                <w:ins w:id="3089" w:author="Arjan Kloosterboer" w:date="2017-08-11T11:54:00Z"/>
                <w:rFonts w:ascii="Calibri" w:hAnsi="Calibri" w:cs="Calibri"/>
                <w:color w:val="000000"/>
                <w:sz w:val="22"/>
                <w:szCs w:val="22"/>
              </w:rPr>
            </w:pPr>
            <w:ins w:id="3090"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6BE1AD68" w14:textId="77777777" w:rsidR="008C6A99" w:rsidRDefault="008C6A99" w:rsidP="00B77739">
            <w:pPr>
              <w:rPr>
                <w:ins w:id="3091" w:author="Arjan Kloosterboer" w:date="2017-08-11T11:54:00Z"/>
                <w:rFonts w:ascii="Calibri" w:hAnsi="Calibri" w:cs="Calibri"/>
                <w:color w:val="000000"/>
                <w:sz w:val="22"/>
                <w:szCs w:val="22"/>
              </w:rPr>
            </w:pPr>
            <w:ins w:id="3092" w:author="Arjan Kloosterboer" w:date="2017-08-11T11:54:00Z">
              <w:r>
                <w:rPr>
                  <w:rFonts w:ascii="Calibri" w:hAnsi="Calibri" w:cs="Calibri"/>
                  <w:color w:val="000000"/>
                  <w:sz w:val="22"/>
                  <w:szCs w:val="22"/>
                </w:rPr>
                <w:t>1 - 1</w:t>
              </w:r>
            </w:ins>
          </w:p>
        </w:tc>
      </w:tr>
      <w:tr w:rsidR="008C6A99" w14:paraId="1E8A6BC2" w14:textId="77777777" w:rsidTr="00B77739">
        <w:trPr>
          <w:ins w:id="3093"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1577587D" w14:textId="77777777" w:rsidR="008C6A99" w:rsidRDefault="008C6A99" w:rsidP="00B77739">
            <w:pPr>
              <w:rPr>
                <w:ins w:id="3094" w:author="Arjan Kloosterboer" w:date="2017-08-11T11:54:00Z"/>
                <w:rFonts w:ascii="Calibri" w:hAnsi="Calibri" w:cs="Calibri"/>
                <w:color w:val="0F0F0F"/>
                <w:sz w:val="22"/>
                <w:szCs w:val="22"/>
              </w:rPr>
            </w:pPr>
            <w:ins w:id="3095" w:author="Arjan Kloosterboer" w:date="2017-08-11T11:54:00Z">
              <w:r>
                <w:rPr>
                  <w:rFonts w:ascii="Calibri" w:hAnsi="Calibri" w:cs="Calibri"/>
                  <w:b/>
                  <w:bCs/>
                  <w:color w:val="0F0F0F"/>
                  <w:sz w:val="22"/>
                  <w:szCs w:val="22"/>
                </w:rPr>
                <w:t>Toelichting</w:t>
              </w:r>
            </w:ins>
          </w:p>
        </w:tc>
      </w:tr>
      <w:tr w:rsidR="008C6A99" w14:paraId="56BBF336" w14:textId="77777777" w:rsidTr="00B77739">
        <w:trPr>
          <w:ins w:id="3096" w:author="Arjan Kloosterboer" w:date="2017-08-11T11:54:00Z"/>
        </w:trPr>
        <w:tc>
          <w:tcPr>
            <w:tcW w:w="450" w:type="dxa"/>
            <w:tcBorders>
              <w:top w:val="nil"/>
              <w:left w:val="nil"/>
              <w:bottom w:val="nil"/>
              <w:right w:val="nil"/>
            </w:tcBorders>
            <w:tcMar>
              <w:top w:w="0" w:type="dxa"/>
              <w:left w:w="60" w:type="dxa"/>
              <w:bottom w:w="0" w:type="dxa"/>
              <w:right w:w="60" w:type="dxa"/>
            </w:tcMar>
          </w:tcPr>
          <w:p w14:paraId="3F54BBBB" w14:textId="77777777" w:rsidR="008C6A99" w:rsidRDefault="008C6A99" w:rsidP="00B77739">
            <w:pPr>
              <w:rPr>
                <w:ins w:id="3097"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30B2CF00" w14:textId="77777777" w:rsidR="008C6A99" w:rsidRDefault="008C6A99" w:rsidP="00B77739">
            <w:pPr>
              <w:rPr>
                <w:ins w:id="3098" w:author="Arjan Kloosterboer" w:date="2017-08-11T11:54:00Z"/>
                <w:rFonts w:ascii="Calibri" w:hAnsi="Calibri" w:cs="Calibri"/>
                <w:color w:val="0F0F0F"/>
                <w:sz w:val="22"/>
                <w:szCs w:val="22"/>
              </w:rPr>
            </w:pPr>
          </w:p>
        </w:tc>
      </w:tr>
    </w:tbl>
    <w:p w14:paraId="036E5203" w14:textId="77777777" w:rsidR="008C6A99" w:rsidRDefault="008C6A99" w:rsidP="008C6A99">
      <w:pPr>
        <w:pStyle w:val="Kop4"/>
        <w:rPr>
          <w:ins w:id="3099" w:author="Arjan Kloosterboer" w:date="2017-08-11T11:54:00Z"/>
          <w:rFonts w:eastAsia="Times New Roman"/>
        </w:rPr>
      </w:pPr>
      <w:ins w:id="3100" w:author="Arjan Kloosterboer" w:date="2017-08-11T11:54:00Z">
        <w:r>
          <w:rPr>
            <w:rFonts w:eastAsia="Times New Roman"/>
          </w:rPr>
          <w:t>«Referentie element» Herkomst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6C859307" w14:textId="77777777" w:rsidTr="00B77739">
        <w:trPr>
          <w:ins w:id="310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A4CE614" w14:textId="77777777" w:rsidR="008C6A99" w:rsidRDefault="008C6A99" w:rsidP="00B77739">
            <w:pPr>
              <w:rPr>
                <w:ins w:id="3102" w:author="Arjan Kloosterboer" w:date="2017-08-11T11:54:00Z"/>
                <w:rFonts w:ascii="Calibri" w:hAnsi="Calibri" w:cs="Calibri"/>
                <w:color w:val="000000"/>
                <w:sz w:val="22"/>
                <w:szCs w:val="22"/>
              </w:rPr>
            </w:pPr>
            <w:ins w:id="3103"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33234E74" w14:textId="77777777" w:rsidR="008C6A99" w:rsidRDefault="008C6A99" w:rsidP="00B77739">
            <w:pPr>
              <w:rPr>
                <w:ins w:id="3104" w:author="Arjan Kloosterboer" w:date="2017-08-11T11:54:00Z"/>
                <w:rFonts w:ascii="Calibri" w:hAnsi="Calibri" w:cs="Calibri"/>
                <w:color w:val="000000"/>
                <w:sz w:val="22"/>
                <w:szCs w:val="22"/>
              </w:rPr>
            </w:pPr>
            <w:ins w:id="3105" w:author="Arjan Kloosterboer" w:date="2017-08-11T11:54:00Z">
              <w:r>
                <w:rPr>
                  <w:rFonts w:ascii="Calibri" w:hAnsi="Calibri" w:cs="Calibri"/>
                  <w:color w:val="000000"/>
                  <w:sz w:val="22"/>
                  <w:szCs w:val="22"/>
                </w:rPr>
                <w:t>Herkomst resultaattype-omschrijving generiek</w:t>
              </w:r>
            </w:ins>
          </w:p>
        </w:tc>
      </w:tr>
      <w:tr w:rsidR="008C6A99" w14:paraId="12E29058" w14:textId="77777777" w:rsidTr="00B77739">
        <w:trPr>
          <w:ins w:id="310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B665A0B" w14:textId="77777777" w:rsidR="008C6A99" w:rsidRDefault="008C6A99" w:rsidP="00B77739">
            <w:pPr>
              <w:rPr>
                <w:ins w:id="3107" w:author="Arjan Kloosterboer" w:date="2017-08-11T11:54:00Z"/>
                <w:rFonts w:ascii="Calibri" w:hAnsi="Calibri" w:cs="Calibri"/>
                <w:color w:val="000000"/>
                <w:sz w:val="22"/>
                <w:szCs w:val="22"/>
              </w:rPr>
            </w:pPr>
            <w:ins w:id="3108"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0099446C" w14:textId="77777777" w:rsidR="008C6A99" w:rsidRDefault="008C6A99" w:rsidP="00B77739">
            <w:pPr>
              <w:rPr>
                <w:ins w:id="3109" w:author="Arjan Kloosterboer" w:date="2017-08-11T11:54:00Z"/>
                <w:rFonts w:ascii="Calibri" w:hAnsi="Calibri" w:cs="Calibri"/>
                <w:color w:val="000000"/>
                <w:sz w:val="22"/>
                <w:szCs w:val="22"/>
              </w:rPr>
            </w:pPr>
            <w:ins w:id="3110" w:author="Arjan Kloosterboer" w:date="2017-08-11T11:54:00Z">
              <w:r>
                <w:rPr>
                  <w:rFonts w:ascii="Calibri" w:hAnsi="Calibri" w:cs="Calibri"/>
                  <w:color w:val="000000"/>
                  <w:sz w:val="22"/>
                  <w:szCs w:val="22"/>
                </w:rPr>
                <w:t>KING</w:t>
              </w:r>
            </w:ins>
          </w:p>
        </w:tc>
      </w:tr>
      <w:tr w:rsidR="008C6A99" w14:paraId="63BCF811" w14:textId="77777777" w:rsidTr="00B77739">
        <w:trPr>
          <w:ins w:id="311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8C840C9" w14:textId="77777777" w:rsidR="008C6A99" w:rsidRDefault="008C6A99" w:rsidP="00B77739">
            <w:pPr>
              <w:rPr>
                <w:ins w:id="3112" w:author="Arjan Kloosterboer" w:date="2017-08-11T11:54:00Z"/>
                <w:rFonts w:ascii="Calibri" w:hAnsi="Calibri" w:cs="Calibri"/>
                <w:color w:val="000000"/>
                <w:sz w:val="22"/>
                <w:szCs w:val="22"/>
              </w:rPr>
            </w:pPr>
            <w:ins w:id="3113"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556A2291" w14:textId="77777777" w:rsidR="008C6A99" w:rsidRDefault="008C6A99" w:rsidP="00B77739">
            <w:pPr>
              <w:rPr>
                <w:ins w:id="3114" w:author="Arjan Kloosterboer" w:date="2017-08-11T11:54:00Z"/>
                <w:rFonts w:ascii="Calibri" w:hAnsi="Calibri" w:cs="Calibri"/>
                <w:color w:val="000000"/>
                <w:sz w:val="22"/>
                <w:szCs w:val="22"/>
              </w:rPr>
            </w:pPr>
          </w:p>
        </w:tc>
      </w:tr>
      <w:tr w:rsidR="008C6A99" w14:paraId="45A62AFA" w14:textId="77777777" w:rsidTr="00B77739">
        <w:trPr>
          <w:ins w:id="311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3858F2C" w14:textId="77777777" w:rsidR="008C6A99" w:rsidRDefault="008C6A99" w:rsidP="00B77739">
            <w:pPr>
              <w:rPr>
                <w:ins w:id="3116" w:author="Arjan Kloosterboer" w:date="2017-08-11T11:54:00Z"/>
                <w:rFonts w:ascii="Calibri" w:hAnsi="Calibri" w:cs="Calibri"/>
                <w:color w:val="000000"/>
                <w:sz w:val="22"/>
                <w:szCs w:val="22"/>
              </w:rPr>
            </w:pPr>
            <w:ins w:id="3117"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15D27383" w14:textId="77777777" w:rsidR="008C6A99" w:rsidRDefault="008C6A99" w:rsidP="00B77739">
            <w:pPr>
              <w:rPr>
                <w:ins w:id="3118" w:author="Arjan Kloosterboer" w:date="2017-08-11T11:54:00Z"/>
                <w:rFonts w:ascii="Calibri" w:hAnsi="Calibri" w:cs="Calibri"/>
                <w:color w:val="000000"/>
                <w:sz w:val="22"/>
                <w:szCs w:val="22"/>
              </w:rPr>
            </w:pPr>
            <w:ins w:id="3119" w:author="Arjan Kloosterboer" w:date="2017-08-11T11:54:00Z">
              <w:r>
                <w:rPr>
                  <w:rFonts w:ascii="Calibri" w:hAnsi="Calibri" w:cs="Calibri"/>
                  <w:color w:val="000000"/>
                  <w:sz w:val="22"/>
                  <w:szCs w:val="22"/>
                </w:rPr>
                <w:t>De naam van de waardenverzameling, of van de beherende organisatie daarvan, waaruit de waarde is overgenomen.</w:t>
              </w:r>
            </w:ins>
          </w:p>
        </w:tc>
      </w:tr>
      <w:tr w:rsidR="008C6A99" w14:paraId="76AE6848" w14:textId="77777777" w:rsidTr="00B77739">
        <w:trPr>
          <w:ins w:id="312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2CB901D" w14:textId="77777777" w:rsidR="008C6A99" w:rsidRDefault="008C6A99" w:rsidP="00B77739">
            <w:pPr>
              <w:rPr>
                <w:ins w:id="3121" w:author="Arjan Kloosterboer" w:date="2017-08-11T11:54:00Z"/>
                <w:rFonts w:ascii="Calibri" w:hAnsi="Calibri" w:cs="Calibri"/>
                <w:color w:val="000000"/>
                <w:sz w:val="22"/>
                <w:szCs w:val="22"/>
              </w:rPr>
            </w:pPr>
            <w:ins w:id="3122" w:author="Arjan Kloosterboer" w:date="2017-08-11T11:54:00Z">
              <w:r>
                <w:rPr>
                  <w:rFonts w:ascii="Calibri" w:hAnsi="Calibri" w:cs="Calibri"/>
                  <w:b/>
                  <w:bCs/>
                  <w:color w:val="000000"/>
                  <w:sz w:val="22"/>
                  <w:szCs w:val="22"/>
                </w:rPr>
                <w:lastRenderedPageBreak/>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26647377" w14:textId="77777777" w:rsidR="008C6A99" w:rsidRDefault="008C6A99" w:rsidP="00B77739">
            <w:pPr>
              <w:rPr>
                <w:ins w:id="3123" w:author="Arjan Kloosterboer" w:date="2017-08-11T11:54:00Z"/>
                <w:rFonts w:ascii="Calibri" w:hAnsi="Calibri" w:cs="Calibri"/>
                <w:color w:val="000000"/>
                <w:sz w:val="22"/>
                <w:szCs w:val="22"/>
              </w:rPr>
            </w:pPr>
            <w:ins w:id="3124" w:author="Arjan Kloosterboer" w:date="2017-08-11T11:54:00Z">
              <w:r>
                <w:rPr>
                  <w:rFonts w:ascii="Calibri" w:hAnsi="Calibri" w:cs="Calibri"/>
                  <w:color w:val="000000"/>
                  <w:sz w:val="22"/>
                  <w:szCs w:val="22"/>
                </w:rPr>
                <w:t>KING</w:t>
              </w:r>
            </w:ins>
          </w:p>
        </w:tc>
      </w:tr>
      <w:tr w:rsidR="008C6A99" w14:paraId="3DD5B462" w14:textId="77777777" w:rsidTr="00B77739">
        <w:trPr>
          <w:ins w:id="312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BE37A02" w14:textId="77777777" w:rsidR="008C6A99" w:rsidRDefault="008C6A99" w:rsidP="00B77739">
            <w:pPr>
              <w:rPr>
                <w:ins w:id="3126" w:author="Arjan Kloosterboer" w:date="2017-08-11T11:54:00Z"/>
                <w:rFonts w:ascii="Calibri" w:hAnsi="Calibri" w:cs="Calibri"/>
                <w:color w:val="000000"/>
                <w:sz w:val="22"/>
                <w:szCs w:val="22"/>
              </w:rPr>
            </w:pPr>
            <w:ins w:id="3127"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00CC6F47" w14:textId="77777777" w:rsidR="008C6A99" w:rsidRDefault="008C6A99" w:rsidP="00B77739">
            <w:pPr>
              <w:rPr>
                <w:ins w:id="3128" w:author="Arjan Kloosterboer" w:date="2017-08-11T11:54:00Z"/>
                <w:rFonts w:ascii="Calibri" w:hAnsi="Calibri" w:cs="Calibri"/>
                <w:color w:val="000000"/>
                <w:sz w:val="22"/>
                <w:szCs w:val="22"/>
              </w:rPr>
            </w:pPr>
            <w:ins w:id="3129" w:author="Arjan Kloosterboer" w:date="2017-08-11T11:54:00Z">
              <w:r>
                <w:rPr>
                  <w:rFonts w:ascii="Calibri" w:hAnsi="Calibri" w:cs="Calibri"/>
                  <w:color w:val="000000"/>
                  <w:sz w:val="22"/>
                  <w:szCs w:val="22"/>
                </w:rPr>
                <w:t>1-8-2017</w:t>
              </w:r>
            </w:ins>
          </w:p>
        </w:tc>
      </w:tr>
      <w:tr w:rsidR="008C6A99" w14:paraId="4A348E89" w14:textId="77777777" w:rsidTr="00B77739">
        <w:trPr>
          <w:ins w:id="313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A75F948" w14:textId="77777777" w:rsidR="008C6A99" w:rsidRDefault="008C6A99" w:rsidP="00B77739">
            <w:pPr>
              <w:rPr>
                <w:ins w:id="3131" w:author="Arjan Kloosterboer" w:date="2017-08-11T11:54:00Z"/>
                <w:rFonts w:ascii="Calibri" w:hAnsi="Calibri" w:cs="Calibri"/>
                <w:color w:val="000000"/>
                <w:sz w:val="22"/>
                <w:szCs w:val="22"/>
              </w:rPr>
            </w:pPr>
            <w:ins w:id="3132"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2AE910C1" w14:textId="77777777" w:rsidR="008C6A99" w:rsidRDefault="008C6A99" w:rsidP="00B77739">
            <w:pPr>
              <w:rPr>
                <w:ins w:id="3133" w:author="Arjan Kloosterboer" w:date="2017-08-11T11:54:00Z"/>
                <w:rFonts w:ascii="Calibri" w:hAnsi="Calibri" w:cs="Calibri"/>
                <w:color w:val="000000"/>
                <w:sz w:val="22"/>
                <w:szCs w:val="22"/>
              </w:rPr>
            </w:pPr>
            <w:ins w:id="3134" w:author="Arjan Kloosterboer" w:date="2017-08-11T11:54:00Z">
              <w:r>
                <w:rPr>
                  <w:rFonts w:ascii="Calibri" w:hAnsi="Calibri" w:cs="Calibri"/>
                  <w:color w:val="000000"/>
                  <w:sz w:val="22"/>
                  <w:szCs w:val="22"/>
                </w:rPr>
                <w:t>AN80</w:t>
              </w:r>
            </w:ins>
          </w:p>
        </w:tc>
      </w:tr>
      <w:tr w:rsidR="008C6A99" w14:paraId="1FF3C54B" w14:textId="77777777" w:rsidTr="00B77739">
        <w:trPr>
          <w:ins w:id="313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D4CF01D" w14:textId="77777777" w:rsidR="008C6A99" w:rsidRDefault="008C6A99" w:rsidP="00B77739">
            <w:pPr>
              <w:rPr>
                <w:ins w:id="3136" w:author="Arjan Kloosterboer" w:date="2017-08-11T11:54:00Z"/>
                <w:rFonts w:ascii="Calibri" w:hAnsi="Calibri" w:cs="Calibri"/>
                <w:color w:val="000000"/>
                <w:sz w:val="22"/>
                <w:szCs w:val="22"/>
              </w:rPr>
            </w:pPr>
            <w:ins w:id="3137"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6BA47A46" w14:textId="77777777" w:rsidR="008C6A99" w:rsidRDefault="008C6A99" w:rsidP="00B77739">
            <w:pPr>
              <w:rPr>
                <w:ins w:id="3138" w:author="Arjan Kloosterboer" w:date="2017-08-11T11:54:00Z"/>
                <w:rFonts w:ascii="Calibri" w:hAnsi="Calibri" w:cs="Calibri"/>
                <w:color w:val="000000"/>
                <w:sz w:val="22"/>
                <w:szCs w:val="22"/>
              </w:rPr>
            </w:pPr>
          </w:p>
        </w:tc>
      </w:tr>
      <w:tr w:rsidR="008C6A99" w14:paraId="51D007AC" w14:textId="77777777" w:rsidTr="00B77739">
        <w:trPr>
          <w:ins w:id="313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5E49D71" w14:textId="77777777" w:rsidR="008C6A99" w:rsidRDefault="008C6A99" w:rsidP="00B77739">
            <w:pPr>
              <w:rPr>
                <w:ins w:id="3140" w:author="Arjan Kloosterboer" w:date="2017-08-11T11:54:00Z"/>
                <w:rFonts w:ascii="Calibri" w:hAnsi="Calibri" w:cs="Calibri"/>
                <w:color w:val="000000"/>
                <w:sz w:val="22"/>
                <w:szCs w:val="22"/>
              </w:rPr>
            </w:pPr>
            <w:ins w:id="3141"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0E78F808" w14:textId="77777777" w:rsidR="008C6A99" w:rsidRDefault="008C6A99" w:rsidP="00B77739">
            <w:pPr>
              <w:rPr>
                <w:ins w:id="3142" w:author="Arjan Kloosterboer" w:date="2017-08-11T11:54:00Z"/>
                <w:rFonts w:ascii="Calibri" w:hAnsi="Calibri" w:cs="Calibri"/>
                <w:color w:val="000000"/>
                <w:sz w:val="22"/>
                <w:szCs w:val="22"/>
              </w:rPr>
            </w:pPr>
            <w:ins w:id="3143" w:author="Arjan Kloosterboer" w:date="2017-08-11T11:54:00Z">
              <w:r>
                <w:rPr>
                  <w:rFonts w:ascii="Calibri" w:hAnsi="Calibri" w:cs="Calibri"/>
                  <w:color w:val="000000"/>
                  <w:sz w:val="22"/>
                  <w:szCs w:val="22"/>
                </w:rPr>
                <w:t>1 - 1</w:t>
              </w:r>
            </w:ins>
          </w:p>
        </w:tc>
      </w:tr>
      <w:tr w:rsidR="008C6A99" w14:paraId="402AEC43" w14:textId="77777777" w:rsidTr="00B77739">
        <w:trPr>
          <w:ins w:id="3144"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34C3373D" w14:textId="77777777" w:rsidR="008C6A99" w:rsidRDefault="008C6A99" w:rsidP="00B77739">
            <w:pPr>
              <w:rPr>
                <w:ins w:id="3145" w:author="Arjan Kloosterboer" w:date="2017-08-11T11:54:00Z"/>
                <w:rFonts w:ascii="Calibri" w:hAnsi="Calibri" w:cs="Calibri"/>
                <w:color w:val="0F0F0F"/>
                <w:sz w:val="22"/>
                <w:szCs w:val="22"/>
              </w:rPr>
            </w:pPr>
            <w:ins w:id="3146" w:author="Arjan Kloosterboer" w:date="2017-08-11T11:54:00Z">
              <w:r>
                <w:rPr>
                  <w:rFonts w:ascii="Calibri" w:hAnsi="Calibri" w:cs="Calibri"/>
                  <w:b/>
                  <w:bCs/>
                  <w:color w:val="0F0F0F"/>
                  <w:sz w:val="22"/>
                  <w:szCs w:val="22"/>
                </w:rPr>
                <w:t>Toelichting</w:t>
              </w:r>
            </w:ins>
          </w:p>
        </w:tc>
      </w:tr>
      <w:tr w:rsidR="008C6A99" w14:paraId="33DED622" w14:textId="77777777" w:rsidTr="00B77739">
        <w:trPr>
          <w:ins w:id="3147" w:author="Arjan Kloosterboer" w:date="2017-08-11T11:54:00Z"/>
        </w:trPr>
        <w:tc>
          <w:tcPr>
            <w:tcW w:w="450" w:type="dxa"/>
            <w:tcBorders>
              <w:top w:val="nil"/>
              <w:left w:val="nil"/>
              <w:bottom w:val="nil"/>
              <w:right w:val="nil"/>
            </w:tcBorders>
            <w:tcMar>
              <w:top w:w="0" w:type="dxa"/>
              <w:left w:w="60" w:type="dxa"/>
              <w:bottom w:w="0" w:type="dxa"/>
              <w:right w:w="60" w:type="dxa"/>
            </w:tcMar>
          </w:tcPr>
          <w:p w14:paraId="49B69CA8" w14:textId="77777777" w:rsidR="008C6A99" w:rsidRDefault="008C6A99" w:rsidP="00B77739">
            <w:pPr>
              <w:rPr>
                <w:ins w:id="3148"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DA4BC75" w14:textId="77777777" w:rsidR="008C6A99" w:rsidRDefault="008C6A99" w:rsidP="00B77739">
            <w:pPr>
              <w:rPr>
                <w:ins w:id="3149" w:author="Arjan Kloosterboer" w:date="2017-08-11T11:54:00Z"/>
                <w:rFonts w:ascii="Calibri" w:hAnsi="Calibri" w:cs="Calibri"/>
                <w:color w:val="0F0F0F"/>
                <w:sz w:val="22"/>
                <w:szCs w:val="22"/>
              </w:rPr>
            </w:pPr>
            <w:ins w:id="3150" w:author="Arjan Kloosterboer" w:date="2017-08-11T11:54:00Z">
              <w:r>
                <w:rPr>
                  <w:rFonts w:ascii="Calibri" w:hAnsi="Calibri" w:cs="Calibri"/>
                  <w:color w:val="0F0F0F"/>
                  <w:sz w:val="22"/>
                  <w:szCs w:val="22"/>
                </w:rPr>
                <w:t>De kern van de waardenverzameling is ontleend aan de Gemeentelijke Selectielijst Archiefbescheiden 2017.</w:t>
              </w:r>
            </w:ins>
          </w:p>
        </w:tc>
      </w:tr>
    </w:tbl>
    <w:p w14:paraId="06C9931F" w14:textId="77777777" w:rsidR="008C6A99" w:rsidRDefault="008C6A99" w:rsidP="008C6A99">
      <w:pPr>
        <w:pStyle w:val="Kop4"/>
        <w:rPr>
          <w:ins w:id="3151" w:author="Arjan Kloosterboer" w:date="2017-08-11T11:54:00Z"/>
          <w:rFonts w:eastAsia="Times New Roman"/>
        </w:rPr>
      </w:pPr>
      <w:ins w:id="3152" w:author="Arjan Kloosterboer" w:date="2017-08-11T11:54:00Z">
        <w:r>
          <w:rPr>
            <w:rFonts w:eastAsia="Times New Roman"/>
          </w:rPr>
          <w:t>«Referentie element» Opmerking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0E7D65F6" w14:textId="77777777" w:rsidTr="00B77739">
        <w:trPr>
          <w:ins w:id="315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E1DCBA6" w14:textId="77777777" w:rsidR="008C6A99" w:rsidRDefault="008C6A99" w:rsidP="00B77739">
            <w:pPr>
              <w:rPr>
                <w:ins w:id="3154" w:author="Arjan Kloosterboer" w:date="2017-08-11T11:54:00Z"/>
                <w:rFonts w:ascii="Calibri" w:hAnsi="Calibri" w:cs="Calibri"/>
                <w:color w:val="000000"/>
                <w:sz w:val="22"/>
                <w:szCs w:val="22"/>
              </w:rPr>
            </w:pPr>
            <w:ins w:id="3155"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581A92C5" w14:textId="77777777" w:rsidR="008C6A99" w:rsidRDefault="008C6A99" w:rsidP="00B77739">
            <w:pPr>
              <w:rPr>
                <w:ins w:id="3156" w:author="Arjan Kloosterboer" w:date="2017-08-11T11:54:00Z"/>
                <w:rFonts w:ascii="Calibri" w:hAnsi="Calibri" w:cs="Calibri"/>
                <w:color w:val="000000"/>
                <w:sz w:val="22"/>
                <w:szCs w:val="22"/>
              </w:rPr>
            </w:pPr>
            <w:ins w:id="3157" w:author="Arjan Kloosterboer" w:date="2017-08-11T11:54:00Z">
              <w:r>
                <w:rPr>
                  <w:rFonts w:ascii="Calibri" w:hAnsi="Calibri" w:cs="Calibri"/>
                  <w:color w:val="000000"/>
                  <w:sz w:val="22"/>
                  <w:szCs w:val="22"/>
                </w:rPr>
                <w:t>Opmerking resultaattype-omschrijving generiek</w:t>
              </w:r>
            </w:ins>
          </w:p>
        </w:tc>
      </w:tr>
      <w:tr w:rsidR="008C6A99" w14:paraId="41FB2161" w14:textId="77777777" w:rsidTr="00B77739">
        <w:trPr>
          <w:ins w:id="3158"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BBD5266" w14:textId="77777777" w:rsidR="008C6A99" w:rsidRDefault="008C6A99" w:rsidP="00B77739">
            <w:pPr>
              <w:rPr>
                <w:ins w:id="3159" w:author="Arjan Kloosterboer" w:date="2017-08-11T11:54:00Z"/>
                <w:rFonts w:ascii="Calibri" w:hAnsi="Calibri" w:cs="Calibri"/>
                <w:color w:val="000000"/>
                <w:sz w:val="22"/>
                <w:szCs w:val="22"/>
              </w:rPr>
            </w:pPr>
            <w:ins w:id="3160"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290F1090" w14:textId="77777777" w:rsidR="008C6A99" w:rsidRDefault="008C6A99" w:rsidP="00B77739">
            <w:pPr>
              <w:rPr>
                <w:ins w:id="3161" w:author="Arjan Kloosterboer" w:date="2017-08-11T11:54:00Z"/>
                <w:rFonts w:ascii="Calibri" w:hAnsi="Calibri" w:cs="Calibri"/>
                <w:color w:val="000000"/>
                <w:sz w:val="22"/>
                <w:szCs w:val="22"/>
              </w:rPr>
            </w:pPr>
            <w:ins w:id="3162" w:author="Arjan Kloosterboer" w:date="2017-08-11T11:54:00Z">
              <w:r>
                <w:rPr>
                  <w:rFonts w:ascii="Calibri" w:hAnsi="Calibri" w:cs="Calibri"/>
                  <w:color w:val="000000"/>
                  <w:sz w:val="22"/>
                  <w:szCs w:val="22"/>
                </w:rPr>
                <w:t>KING</w:t>
              </w:r>
            </w:ins>
          </w:p>
        </w:tc>
      </w:tr>
      <w:tr w:rsidR="008C6A99" w14:paraId="04509C81" w14:textId="77777777" w:rsidTr="00B77739">
        <w:trPr>
          <w:ins w:id="316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A3C6180" w14:textId="77777777" w:rsidR="008C6A99" w:rsidRDefault="008C6A99" w:rsidP="00B77739">
            <w:pPr>
              <w:rPr>
                <w:ins w:id="3164" w:author="Arjan Kloosterboer" w:date="2017-08-11T11:54:00Z"/>
                <w:rFonts w:ascii="Calibri" w:hAnsi="Calibri" w:cs="Calibri"/>
                <w:color w:val="000000"/>
                <w:sz w:val="22"/>
                <w:szCs w:val="22"/>
              </w:rPr>
            </w:pPr>
            <w:ins w:id="3165"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59754E7B" w14:textId="77777777" w:rsidR="008C6A99" w:rsidRDefault="008C6A99" w:rsidP="00B77739">
            <w:pPr>
              <w:rPr>
                <w:ins w:id="3166" w:author="Arjan Kloosterboer" w:date="2017-08-11T11:54:00Z"/>
                <w:rFonts w:ascii="Calibri" w:hAnsi="Calibri" w:cs="Calibri"/>
                <w:color w:val="000000"/>
                <w:sz w:val="22"/>
                <w:szCs w:val="22"/>
              </w:rPr>
            </w:pPr>
          </w:p>
        </w:tc>
      </w:tr>
      <w:tr w:rsidR="008C6A99" w14:paraId="7EFE8EBD" w14:textId="77777777" w:rsidTr="00B77739">
        <w:trPr>
          <w:ins w:id="316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2390AFD8" w14:textId="77777777" w:rsidR="008C6A99" w:rsidRDefault="008C6A99" w:rsidP="00B77739">
            <w:pPr>
              <w:rPr>
                <w:ins w:id="3168" w:author="Arjan Kloosterboer" w:date="2017-08-11T11:54:00Z"/>
                <w:rFonts w:ascii="Calibri" w:hAnsi="Calibri" w:cs="Calibri"/>
                <w:color w:val="000000"/>
                <w:sz w:val="22"/>
                <w:szCs w:val="22"/>
              </w:rPr>
            </w:pPr>
            <w:ins w:id="3169"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00B6C70B" w14:textId="77777777" w:rsidR="008C6A99" w:rsidRDefault="008C6A99" w:rsidP="00B77739">
            <w:pPr>
              <w:rPr>
                <w:ins w:id="3170" w:author="Arjan Kloosterboer" w:date="2017-08-11T11:54:00Z"/>
                <w:rFonts w:ascii="Calibri" w:hAnsi="Calibri" w:cs="Calibri"/>
                <w:color w:val="000000"/>
                <w:sz w:val="22"/>
                <w:szCs w:val="22"/>
              </w:rPr>
            </w:pPr>
            <w:ins w:id="3171" w:author="Arjan Kloosterboer" w:date="2017-08-11T11:54:00Z">
              <w:r>
                <w:rPr>
                  <w:rFonts w:ascii="Calibri" w:hAnsi="Calibri" w:cs="Calibri"/>
                  <w:color w:val="000000"/>
                  <w:sz w:val="22"/>
                  <w:szCs w:val="22"/>
                </w:rPr>
                <w:t>Zinvolle toelichting bij de waarde van de generieke omschrijving van het resultaat.</w:t>
              </w:r>
            </w:ins>
          </w:p>
        </w:tc>
      </w:tr>
      <w:tr w:rsidR="008C6A99" w14:paraId="42A7CB3F" w14:textId="77777777" w:rsidTr="00B77739">
        <w:trPr>
          <w:ins w:id="317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6B6ED23" w14:textId="77777777" w:rsidR="008C6A99" w:rsidRDefault="008C6A99" w:rsidP="00B77739">
            <w:pPr>
              <w:rPr>
                <w:ins w:id="3173" w:author="Arjan Kloosterboer" w:date="2017-08-11T11:54:00Z"/>
                <w:rFonts w:ascii="Calibri" w:hAnsi="Calibri" w:cs="Calibri"/>
                <w:color w:val="000000"/>
                <w:sz w:val="22"/>
                <w:szCs w:val="22"/>
              </w:rPr>
            </w:pPr>
            <w:ins w:id="3174"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32B41C20" w14:textId="77777777" w:rsidR="008C6A99" w:rsidRDefault="008C6A99" w:rsidP="00B77739">
            <w:pPr>
              <w:rPr>
                <w:ins w:id="3175" w:author="Arjan Kloosterboer" w:date="2017-08-11T11:54:00Z"/>
                <w:rFonts w:ascii="Calibri" w:hAnsi="Calibri" w:cs="Calibri"/>
                <w:color w:val="000000"/>
                <w:sz w:val="22"/>
                <w:szCs w:val="22"/>
              </w:rPr>
            </w:pPr>
            <w:ins w:id="3176" w:author="Arjan Kloosterboer" w:date="2017-08-11T11:54:00Z">
              <w:r>
                <w:rPr>
                  <w:rFonts w:ascii="Calibri" w:hAnsi="Calibri" w:cs="Calibri"/>
                  <w:color w:val="000000"/>
                  <w:sz w:val="22"/>
                  <w:szCs w:val="22"/>
                </w:rPr>
                <w:t>KING</w:t>
              </w:r>
            </w:ins>
          </w:p>
        </w:tc>
      </w:tr>
      <w:tr w:rsidR="008C6A99" w14:paraId="66704A18" w14:textId="77777777" w:rsidTr="00B77739">
        <w:trPr>
          <w:ins w:id="317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A2CFEA3" w14:textId="77777777" w:rsidR="008C6A99" w:rsidRDefault="008C6A99" w:rsidP="00B77739">
            <w:pPr>
              <w:rPr>
                <w:ins w:id="3178" w:author="Arjan Kloosterboer" w:date="2017-08-11T11:54:00Z"/>
                <w:rFonts w:ascii="Calibri" w:hAnsi="Calibri" w:cs="Calibri"/>
                <w:color w:val="000000"/>
                <w:sz w:val="22"/>
                <w:szCs w:val="22"/>
              </w:rPr>
            </w:pPr>
            <w:ins w:id="3179"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6B318961" w14:textId="77777777" w:rsidR="008C6A99" w:rsidRDefault="008C6A99" w:rsidP="00B77739">
            <w:pPr>
              <w:rPr>
                <w:ins w:id="3180" w:author="Arjan Kloosterboer" w:date="2017-08-11T11:54:00Z"/>
                <w:rFonts w:ascii="Calibri" w:hAnsi="Calibri" w:cs="Calibri"/>
                <w:color w:val="000000"/>
                <w:sz w:val="22"/>
                <w:szCs w:val="22"/>
              </w:rPr>
            </w:pPr>
            <w:ins w:id="3181" w:author="Arjan Kloosterboer" w:date="2017-08-11T11:54:00Z">
              <w:r>
                <w:rPr>
                  <w:rFonts w:ascii="Calibri" w:hAnsi="Calibri" w:cs="Calibri"/>
                  <w:color w:val="000000"/>
                  <w:sz w:val="22"/>
                  <w:szCs w:val="22"/>
                </w:rPr>
                <w:t>1-8-2017</w:t>
              </w:r>
            </w:ins>
          </w:p>
        </w:tc>
      </w:tr>
      <w:tr w:rsidR="008C6A99" w14:paraId="35C649F0" w14:textId="77777777" w:rsidTr="00B77739">
        <w:trPr>
          <w:ins w:id="318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7CD75E4C" w14:textId="77777777" w:rsidR="008C6A99" w:rsidRDefault="008C6A99" w:rsidP="00B77739">
            <w:pPr>
              <w:rPr>
                <w:ins w:id="3183" w:author="Arjan Kloosterboer" w:date="2017-08-11T11:54:00Z"/>
                <w:rFonts w:ascii="Calibri" w:hAnsi="Calibri" w:cs="Calibri"/>
                <w:color w:val="000000"/>
                <w:sz w:val="22"/>
                <w:szCs w:val="22"/>
              </w:rPr>
            </w:pPr>
            <w:ins w:id="3184"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6D4972CE" w14:textId="77777777" w:rsidR="008C6A99" w:rsidRDefault="008C6A99" w:rsidP="00B77739">
            <w:pPr>
              <w:rPr>
                <w:ins w:id="3185" w:author="Arjan Kloosterboer" w:date="2017-08-11T11:54:00Z"/>
                <w:rFonts w:ascii="Calibri" w:hAnsi="Calibri" w:cs="Calibri"/>
                <w:color w:val="000000"/>
                <w:sz w:val="22"/>
                <w:szCs w:val="22"/>
              </w:rPr>
            </w:pPr>
            <w:ins w:id="3186" w:author="Arjan Kloosterboer" w:date="2017-08-11T11:54:00Z">
              <w:r>
                <w:rPr>
                  <w:rFonts w:ascii="Calibri" w:hAnsi="Calibri" w:cs="Calibri"/>
                  <w:color w:val="000000"/>
                  <w:sz w:val="22"/>
                  <w:szCs w:val="22"/>
                </w:rPr>
                <w:t>AN255</w:t>
              </w:r>
            </w:ins>
          </w:p>
        </w:tc>
      </w:tr>
      <w:tr w:rsidR="008C6A99" w14:paraId="0D34A51F" w14:textId="77777777" w:rsidTr="00B77739">
        <w:trPr>
          <w:ins w:id="318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30F54D5" w14:textId="77777777" w:rsidR="008C6A99" w:rsidRDefault="008C6A99" w:rsidP="00B77739">
            <w:pPr>
              <w:rPr>
                <w:ins w:id="3188" w:author="Arjan Kloosterboer" w:date="2017-08-11T11:54:00Z"/>
                <w:rFonts w:ascii="Calibri" w:hAnsi="Calibri" w:cs="Calibri"/>
                <w:color w:val="000000"/>
                <w:sz w:val="22"/>
                <w:szCs w:val="22"/>
              </w:rPr>
            </w:pPr>
            <w:ins w:id="3189"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4E361E49" w14:textId="77777777" w:rsidR="008C6A99" w:rsidRDefault="008C6A99" w:rsidP="00B77739">
            <w:pPr>
              <w:rPr>
                <w:ins w:id="3190" w:author="Arjan Kloosterboer" w:date="2017-08-11T11:54:00Z"/>
                <w:rFonts w:ascii="Calibri" w:hAnsi="Calibri" w:cs="Calibri"/>
                <w:color w:val="000000"/>
                <w:sz w:val="22"/>
                <w:szCs w:val="22"/>
              </w:rPr>
            </w:pPr>
          </w:p>
        </w:tc>
      </w:tr>
      <w:tr w:rsidR="008C6A99" w14:paraId="7F198EFB" w14:textId="77777777" w:rsidTr="00B77739">
        <w:trPr>
          <w:ins w:id="319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37AF5E7E" w14:textId="77777777" w:rsidR="008C6A99" w:rsidRDefault="008C6A99" w:rsidP="00B77739">
            <w:pPr>
              <w:rPr>
                <w:ins w:id="3192" w:author="Arjan Kloosterboer" w:date="2017-08-11T11:54:00Z"/>
                <w:rFonts w:ascii="Calibri" w:hAnsi="Calibri" w:cs="Calibri"/>
                <w:color w:val="000000"/>
                <w:sz w:val="22"/>
                <w:szCs w:val="22"/>
              </w:rPr>
            </w:pPr>
            <w:ins w:id="3193"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5DC8E582" w14:textId="77777777" w:rsidR="008C6A99" w:rsidRDefault="008C6A99" w:rsidP="00B77739">
            <w:pPr>
              <w:rPr>
                <w:ins w:id="3194" w:author="Arjan Kloosterboer" w:date="2017-08-11T11:54:00Z"/>
                <w:rFonts w:ascii="Calibri" w:hAnsi="Calibri" w:cs="Calibri"/>
                <w:color w:val="000000"/>
                <w:sz w:val="22"/>
                <w:szCs w:val="22"/>
              </w:rPr>
            </w:pPr>
            <w:ins w:id="3195" w:author="Arjan Kloosterboer" w:date="2017-08-11T11:54:00Z">
              <w:r>
                <w:rPr>
                  <w:rFonts w:ascii="Calibri" w:hAnsi="Calibri" w:cs="Calibri"/>
                  <w:color w:val="000000"/>
                  <w:sz w:val="22"/>
                  <w:szCs w:val="22"/>
                </w:rPr>
                <w:t>0 - 1</w:t>
              </w:r>
            </w:ins>
          </w:p>
        </w:tc>
      </w:tr>
      <w:tr w:rsidR="008C6A99" w14:paraId="1743964A" w14:textId="77777777" w:rsidTr="00B77739">
        <w:trPr>
          <w:ins w:id="3196"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128F1C76" w14:textId="77777777" w:rsidR="008C6A99" w:rsidRDefault="008C6A99" w:rsidP="00B77739">
            <w:pPr>
              <w:rPr>
                <w:ins w:id="3197" w:author="Arjan Kloosterboer" w:date="2017-08-11T11:54:00Z"/>
                <w:rFonts w:ascii="Calibri" w:hAnsi="Calibri" w:cs="Calibri"/>
                <w:color w:val="0F0F0F"/>
                <w:sz w:val="22"/>
                <w:szCs w:val="22"/>
              </w:rPr>
            </w:pPr>
            <w:ins w:id="3198" w:author="Arjan Kloosterboer" w:date="2017-08-11T11:54:00Z">
              <w:r>
                <w:rPr>
                  <w:rFonts w:ascii="Calibri" w:hAnsi="Calibri" w:cs="Calibri"/>
                  <w:b/>
                  <w:bCs/>
                  <w:color w:val="0F0F0F"/>
                  <w:sz w:val="22"/>
                  <w:szCs w:val="22"/>
                </w:rPr>
                <w:t>Toelichting</w:t>
              </w:r>
            </w:ins>
          </w:p>
        </w:tc>
      </w:tr>
      <w:tr w:rsidR="008C6A99" w14:paraId="61D4F8CF" w14:textId="77777777" w:rsidTr="00B77739">
        <w:trPr>
          <w:ins w:id="3199" w:author="Arjan Kloosterboer" w:date="2017-08-11T11:54:00Z"/>
        </w:trPr>
        <w:tc>
          <w:tcPr>
            <w:tcW w:w="450" w:type="dxa"/>
            <w:tcBorders>
              <w:top w:val="nil"/>
              <w:left w:val="nil"/>
              <w:bottom w:val="nil"/>
              <w:right w:val="nil"/>
            </w:tcBorders>
            <w:tcMar>
              <w:top w:w="0" w:type="dxa"/>
              <w:left w:w="60" w:type="dxa"/>
              <w:bottom w:w="0" w:type="dxa"/>
              <w:right w:w="60" w:type="dxa"/>
            </w:tcMar>
          </w:tcPr>
          <w:p w14:paraId="16E949EF" w14:textId="77777777" w:rsidR="008C6A99" w:rsidRDefault="008C6A99" w:rsidP="00B77739">
            <w:pPr>
              <w:rPr>
                <w:ins w:id="3200"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EC62062" w14:textId="77777777" w:rsidR="008C6A99" w:rsidRDefault="008C6A99" w:rsidP="00B77739">
            <w:pPr>
              <w:rPr>
                <w:ins w:id="3201" w:author="Arjan Kloosterboer" w:date="2017-08-11T11:54:00Z"/>
                <w:rFonts w:ascii="Calibri" w:hAnsi="Calibri" w:cs="Calibri"/>
                <w:color w:val="0F0F0F"/>
                <w:sz w:val="22"/>
                <w:szCs w:val="22"/>
              </w:rPr>
            </w:pPr>
            <w:ins w:id="3202" w:author="Arjan Kloosterboer" w:date="2017-08-11T11:54:00Z">
              <w:r>
                <w:rPr>
                  <w:rFonts w:ascii="Calibri" w:hAnsi="Calibri" w:cs="Calibri"/>
                  <w:color w:val="0F0F0F"/>
                  <w:sz w:val="22"/>
                  <w:szCs w:val="22"/>
                </w:rPr>
                <w:t>Het betreft vooral toelichting over het correct kunnen gebruiken van de resultaattype-omschrijvingen. Een voorbeeld is het op enig moment vervangen zijn van een omschrijving door een andere omschrijving d.w.z. het van naam veranderd zijn van het resultaattype.</w:t>
              </w:r>
            </w:ins>
          </w:p>
        </w:tc>
      </w:tr>
    </w:tbl>
    <w:p w14:paraId="425A19A8" w14:textId="77777777" w:rsidR="008C6A99" w:rsidRDefault="008C6A99" w:rsidP="008C6A99">
      <w:pPr>
        <w:pStyle w:val="Kop4"/>
        <w:rPr>
          <w:ins w:id="3203" w:author="Arjan Kloosterboer" w:date="2017-08-11T11:54:00Z"/>
          <w:rFonts w:eastAsia="Times New Roman"/>
        </w:rPr>
      </w:pPr>
      <w:ins w:id="3204" w:author="Arjan Kloosterboer" w:date="2017-08-11T11:54:00Z">
        <w:r>
          <w:rPr>
            <w:rFonts w:eastAsia="Times New Roman"/>
          </w:rPr>
          <w:t>«Referentie element» Datum begin geldigheid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73E59C78" w14:textId="77777777" w:rsidTr="00B77739">
        <w:trPr>
          <w:ins w:id="320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597108F" w14:textId="77777777" w:rsidR="008C6A99" w:rsidRDefault="008C6A99" w:rsidP="00B77739">
            <w:pPr>
              <w:rPr>
                <w:ins w:id="3206" w:author="Arjan Kloosterboer" w:date="2017-08-11T11:54:00Z"/>
                <w:rFonts w:ascii="Calibri" w:hAnsi="Calibri" w:cs="Calibri"/>
                <w:color w:val="000000"/>
                <w:sz w:val="22"/>
                <w:szCs w:val="22"/>
              </w:rPr>
            </w:pPr>
            <w:ins w:id="3207"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5F62FF36" w14:textId="77777777" w:rsidR="008C6A99" w:rsidRDefault="008C6A99" w:rsidP="00B77739">
            <w:pPr>
              <w:rPr>
                <w:ins w:id="3208" w:author="Arjan Kloosterboer" w:date="2017-08-11T11:54:00Z"/>
                <w:rFonts w:ascii="Calibri" w:hAnsi="Calibri" w:cs="Calibri"/>
                <w:color w:val="000000"/>
                <w:sz w:val="22"/>
                <w:szCs w:val="22"/>
              </w:rPr>
            </w:pPr>
            <w:ins w:id="3209" w:author="Arjan Kloosterboer" w:date="2017-08-11T11:54:00Z">
              <w:r>
                <w:rPr>
                  <w:rFonts w:ascii="Calibri" w:hAnsi="Calibri" w:cs="Calibri"/>
                  <w:color w:val="000000"/>
                  <w:sz w:val="22"/>
                  <w:szCs w:val="22"/>
                </w:rPr>
                <w:t>Datum begin geldigheid resultaattype-omschrijving generiek</w:t>
              </w:r>
            </w:ins>
          </w:p>
        </w:tc>
      </w:tr>
      <w:tr w:rsidR="008C6A99" w14:paraId="2EFBEF74" w14:textId="77777777" w:rsidTr="00B77739">
        <w:trPr>
          <w:ins w:id="3210"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AB0B056" w14:textId="77777777" w:rsidR="008C6A99" w:rsidRDefault="008C6A99" w:rsidP="00B77739">
            <w:pPr>
              <w:rPr>
                <w:ins w:id="3211" w:author="Arjan Kloosterboer" w:date="2017-08-11T11:54:00Z"/>
                <w:rFonts w:ascii="Calibri" w:hAnsi="Calibri" w:cs="Calibri"/>
                <w:color w:val="000000"/>
                <w:sz w:val="22"/>
                <w:szCs w:val="22"/>
              </w:rPr>
            </w:pPr>
            <w:ins w:id="3212"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7769C01C" w14:textId="77777777" w:rsidR="008C6A99" w:rsidRDefault="008C6A99" w:rsidP="00B77739">
            <w:pPr>
              <w:rPr>
                <w:ins w:id="3213" w:author="Arjan Kloosterboer" w:date="2017-08-11T11:54:00Z"/>
                <w:rFonts w:ascii="Calibri" w:hAnsi="Calibri" w:cs="Calibri"/>
                <w:color w:val="000000"/>
                <w:sz w:val="22"/>
                <w:szCs w:val="22"/>
              </w:rPr>
            </w:pPr>
            <w:ins w:id="3214" w:author="Arjan Kloosterboer" w:date="2017-08-11T11:54:00Z">
              <w:r>
                <w:rPr>
                  <w:rFonts w:ascii="Calibri" w:hAnsi="Calibri" w:cs="Calibri"/>
                  <w:color w:val="000000"/>
                  <w:sz w:val="22"/>
                  <w:szCs w:val="22"/>
                </w:rPr>
                <w:t>KING</w:t>
              </w:r>
            </w:ins>
          </w:p>
        </w:tc>
      </w:tr>
      <w:tr w:rsidR="008C6A99" w14:paraId="5AF3BF91" w14:textId="77777777" w:rsidTr="00B77739">
        <w:trPr>
          <w:ins w:id="321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21E0398" w14:textId="77777777" w:rsidR="008C6A99" w:rsidRDefault="008C6A99" w:rsidP="00B77739">
            <w:pPr>
              <w:rPr>
                <w:ins w:id="3216" w:author="Arjan Kloosterboer" w:date="2017-08-11T11:54:00Z"/>
                <w:rFonts w:ascii="Calibri" w:hAnsi="Calibri" w:cs="Calibri"/>
                <w:color w:val="000000"/>
                <w:sz w:val="22"/>
                <w:szCs w:val="22"/>
              </w:rPr>
            </w:pPr>
            <w:ins w:id="3217"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247C9884" w14:textId="77777777" w:rsidR="008C6A99" w:rsidRDefault="008C6A99" w:rsidP="00B77739">
            <w:pPr>
              <w:rPr>
                <w:ins w:id="3218" w:author="Arjan Kloosterboer" w:date="2017-08-11T11:54:00Z"/>
                <w:rFonts w:ascii="Calibri" w:hAnsi="Calibri" w:cs="Calibri"/>
                <w:color w:val="000000"/>
                <w:sz w:val="22"/>
                <w:szCs w:val="22"/>
              </w:rPr>
            </w:pPr>
          </w:p>
        </w:tc>
      </w:tr>
      <w:tr w:rsidR="008C6A99" w14:paraId="23126D99" w14:textId="77777777" w:rsidTr="00B77739">
        <w:trPr>
          <w:ins w:id="321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408FFAE" w14:textId="77777777" w:rsidR="008C6A99" w:rsidRDefault="008C6A99" w:rsidP="00B77739">
            <w:pPr>
              <w:rPr>
                <w:ins w:id="3220" w:author="Arjan Kloosterboer" w:date="2017-08-11T11:54:00Z"/>
                <w:rFonts w:ascii="Calibri" w:hAnsi="Calibri" w:cs="Calibri"/>
                <w:color w:val="000000"/>
                <w:sz w:val="22"/>
                <w:szCs w:val="22"/>
              </w:rPr>
            </w:pPr>
            <w:ins w:id="3221"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7845A686" w14:textId="77777777" w:rsidR="008C6A99" w:rsidRDefault="008C6A99" w:rsidP="00B77739">
            <w:pPr>
              <w:rPr>
                <w:ins w:id="3222" w:author="Arjan Kloosterboer" w:date="2017-08-11T11:54:00Z"/>
                <w:rFonts w:ascii="Calibri" w:hAnsi="Calibri" w:cs="Calibri"/>
                <w:color w:val="000000"/>
                <w:sz w:val="22"/>
                <w:szCs w:val="22"/>
              </w:rPr>
            </w:pPr>
            <w:ins w:id="3223" w:author="Arjan Kloosterboer" w:date="2017-08-11T11:54:00Z">
              <w:r>
                <w:rPr>
                  <w:rFonts w:ascii="Calibri" w:hAnsi="Calibri" w:cs="Calibri"/>
                  <w:color w:val="0F0F0F"/>
                  <w:sz w:val="22"/>
                  <w:szCs w:val="22"/>
                </w:rPr>
                <w:t>De datum waarop de generieke omschrijving van toepassing is geworden.</w:t>
              </w:r>
            </w:ins>
          </w:p>
        </w:tc>
      </w:tr>
      <w:tr w:rsidR="008C6A99" w14:paraId="2F3D5ACB" w14:textId="77777777" w:rsidTr="00B77739">
        <w:trPr>
          <w:ins w:id="322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1503576F" w14:textId="77777777" w:rsidR="008C6A99" w:rsidRDefault="008C6A99" w:rsidP="00B77739">
            <w:pPr>
              <w:rPr>
                <w:ins w:id="3225" w:author="Arjan Kloosterboer" w:date="2017-08-11T11:54:00Z"/>
                <w:rFonts w:ascii="Calibri" w:hAnsi="Calibri" w:cs="Calibri"/>
                <w:color w:val="000000"/>
                <w:sz w:val="22"/>
                <w:szCs w:val="22"/>
              </w:rPr>
            </w:pPr>
            <w:ins w:id="3226"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3C3DF06D" w14:textId="77777777" w:rsidR="008C6A99" w:rsidRDefault="008C6A99" w:rsidP="00B77739">
            <w:pPr>
              <w:rPr>
                <w:ins w:id="3227" w:author="Arjan Kloosterboer" w:date="2017-08-11T11:54:00Z"/>
                <w:rFonts w:ascii="Calibri" w:hAnsi="Calibri" w:cs="Calibri"/>
                <w:color w:val="000000"/>
                <w:sz w:val="22"/>
                <w:szCs w:val="22"/>
              </w:rPr>
            </w:pPr>
            <w:ins w:id="3228" w:author="Arjan Kloosterboer" w:date="2017-08-11T11:54:00Z">
              <w:r>
                <w:rPr>
                  <w:rFonts w:ascii="Calibri" w:hAnsi="Calibri" w:cs="Calibri"/>
                  <w:color w:val="000000"/>
                  <w:sz w:val="22"/>
                  <w:szCs w:val="22"/>
                </w:rPr>
                <w:t>KING</w:t>
              </w:r>
            </w:ins>
          </w:p>
        </w:tc>
      </w:tr>
      <w:tr w:rsidR="008C6A99" w14:paraId="51C42C37" w14:textId="77777777" w:rsidTr="00B77739">
        <w:trPr>
          <w:ins w:id="322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FD0E560" w14:textId="77777777" w:rsidR="008C6A99" w:rsidRDefault="008C6A99" w:rsidP="00B77739">
            <w:pPr>
              <w:rPr>
                <w:ins w:id="3230" w:author="Arjan Kloosterboer" w:date="2017-08-11T11:54:00Z"/>
                <w:rFonts w:ascii="Calibri" w:hAnsi="Calibri" w:cs="Calibri"/>
                <w:color w:val="000000"/>
                <w:sz w:val="22"/>
                <w:szCs w:val="22"/>
              </w:rPr>
            </w:pPr>
            <w:ins w:id="3231"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6BFC8696" w14:textId="77777777" w:rsidR="008C6A99" w:rsidRDefault="008C6A99" w:rsidP="00B77739">
            <w:pPr>
              <w:rPr>
                <w:ins w:id="3232" w:author="Arjan Kloosterboer" w:date="2017-08-11T11:54:00Z"/>
                <w:rFonts w:ascii="Calibri" w:hAnsi="Calibri" w:cs="Calibri"/>
                <w:color w:val="000000"/>
                <w:sz w:val="22"/>
                <w:szCs w:val="22"/>
              </w:rPr>
            </w:pPr>
            <w:ins w:id="3233" w:author="Arjan Kloosterboer" w:date="2017-08-11T11:54:00Z">
              <w:r>
                <w:rPr>
                  <w:rFonts w:ascii="Calibri" w:hAnsi="Calibri" w:cs="Calibri"/>
                  <w:color w:val="000000"/>
                  <w:sz w:val="22"/>
                  <w:szCs w:val="22"/>
                </w:rPr>
                <w:t>1-8-2017</w:t>
              </w:r>
            </w:ins>
          </w:p>
        </w:tc>
      </w:tr>
      <w:tr w:rsidR="008C6A99" w14:paraId="0912A48B" w14:textId="77777777" w:rsidTr="00B77739">
        <w:trPr>
          <w:ins w:id="3234"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DE12068" w14:textId="77777777" w:rsidR="008C6A99" w:rsidRDefault="008C6A99" w:rsidP="00B77739">
            <w:pPr>
              <w:rPr>
                <w:ins w:id="3235" w:author="Arjan Kloosterboer" w:date="2017-08-11T11:54:00Z"/>
                <w:rFonts w:ascii="Calibri" w:hAnsi="Calibri" w:cs="Calibri"/>
                <w:color w:val="000000"/>
                <w:sz w:val="22"/>
                <w:szCs w:val="22"/>
              </w:rPr>
            </w:pPr>
            <w:ins w:id="3236"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70A51B3B" w14:textId="77777777" w:rsidR="008C6A99" w:rsidRDefault="008C6A99" w:rsidP="00B77739">
            <w:pPr>
              <w:rPr>
                <w:ins w:id="3237" w:author="Arjan Kloosterboer" w:date="2017-08-11T11:54:00Z"/>
                <w:rFonts w:ascii="Calibri" w:hAnsi="Calibri" w:cs="Calibri"/>
                <w:color w:val="000000"/>
                <w:sz w:val="22"/>
                <w:szCs w:val="22"/>
              </w:rPr>
            </w:pPr>
            <w:ins w:id="3238" w:author="Arjan Kloosterboer" w:date="2017-08-11T11:54:00Z">
              <w:r>
                <w:rPr>
                  <w:rFonts w:ascii="Calibri" w:hAnsi="Calibri" w:cs="Calibri"/>
                  <w:color w:val="000000"/>
                  <w:sz w:val="22"/>
                  <w:szCs w:val="22"/>
                </w:rPr>
                <w:t>DATUM?</w:t>
              </w:r>
            </w:ins>
          </w:p>
        </w:tc>
      </w:tr>
      <w:tr w:rsidR="008C6A99" w14:paraId="24007900" w14:textId="77777777" w:rsidTr="00B77739">
        <w:trPr>
          <w:ins w:id="3239"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2B3F1096" w14:textId="77777777" w:rsidR="008C6A99" w:rsidRDefault="008C6A99" w:rsidP="00B77739">
            <w:pPr>
              <w:rPr>
                <w:ins w:id="3240" w:author="Arjan Kloosterboer" w:date="2017-08-11T11:54:00Z"/>
                <w:rFonts w:ascii="Calibri" w:hAnsi="Calibri" w:cs="Calibri"/>
                <w:color w:val="000000"/>
                <w:sz w:val="22"/>
                <w:szCs w:val="22"/>
              </w:rPr>
            </w:pPr>
            <w:ins w:id="3241"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2D6C04CA" w14:textId="77777777" w:rsidR="008C6A99" w:rsidRDefault="008C6A99" w:rsidP="00B77739">
            <w:pPr>
              <w:rPr>
                <w:ins w:id="3242" w:author="Arjan Kloosterboer" w:date="2017-08-11T11:54:00Z"/>
                <w:rFonts w:ascii="Calibri" w:hAnsi="Calibri" w:cs="Calibri"/>
                <w:color w:val="000000"/>
                <w:sz w:val="22"/>
                <w:szCs w:val="22"/>
              </w:rPr>
            </w:pPr>
          </w:p>
        </w:tc>
      </w:tr>
      <w:tr w:rsidR="008C6A99" w14:paraId="7ED9FCBE" w14:textId="77777777" w:rsidTr="00B77739">
        <w:trPr>
          <w:ins w:id="3243"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12EB0A5" w14:textId="77777777" w:rsidR="008C6A99" w:rsidRDefault="008C6A99" w:rsidP="00B77739">
            <w:pPr>
              <w:rPr>
                <w:ins w:id="3244" w:author="Arjan Kloosterboer" w:date="2017-08-11T11:54:00Z"/>
                <w:rFonts w:ascii="Calibri" w:hAnsi="Calibri" w:cs="Calibri"/>
                <w:color w:val="000000"/>
                <w:sz w:val="22"/>
                <w:szCs w:val="22"/>
              </w:rPr>
            </w:pPr>
            <w:ins w:id="3245" w:author="Arjan Kloosterboer" w:date="2017-08-11T11:54:00Z">
              <w:r>
                <w:rPr>
                  <w:rFonts w:ascii="Calibri" w:hAnsi="Calibri" w:cs="Calibri"/>
                  <w:b/>
                  <w:bCs/>
                  <w:color w:val="000000"/>
                  <w:sz w:val="22"/>
                  <w:szCs w:val="22"/>
                </w:rPr>
                <w:t>Indicatie kardinaliteit</w:t>
              </w:r>
            </w:ins>
          </w:p>
        </w:tc>
        <w:tc>
          <w:tcPr>
            <w:tcW w:w="6030" w:type="dxa"/>
            <w:tcBorders>
              <w:top w:val="nil"/>
              <w:left w:val="nil"/>
              <w:bottom w:val="nil"/>
              <w:right w:val="nil"/>
            </w:tcBorders>
            <w:tcMar>
              <w:top w:w="0" w:type="dxa"/>
              <w:left w:w="60" w:type="dxa"/>
              <w:bottom w:w="0" w:type="dxa"/>
              <w:right w:w="60" w:type="dxa"/>
            </w:tcMar>
          </w:tcPr>
          <w:p w14:paraId="373B73E6" w14:textId="77777777" w:rsidR="008C6A99" w:rsidRDefault="008C6A99" w:rsidP="00B77739">
            <w:pPr>
              <w:rPr>
                <w:ins w:id="3246" w:author="Arjan Kloosterboer" w:date="2017-08-11T11:54:00Z"/>
                <w:rFonts w:ascii="Calibri" w:hAnsi="Calibri" w:cs="Calibri"/>
                <w:color w:val="000000"/>
                <w:sz w:val="22"/>
                <w:szCs w:val="22"/>
              </w:rPr>
            </w:pPr>
            <w:ins w:id="3247" w:author="Arjan Kloosterboer" w:date="2017-08-11T11:54:00Z">
              <w:r>
                <w:rPr>
                  <w:rFonts w:ascii="Calibri" w:hAnsi="Calibri" w:cs="Calibri"/>
                  <w:color w:val="000000"/>
                  <w:sz w:val="22"/>
                  <w:szCs w:val="22"/>
                </w:rPr>
                <w:t>1 - 1</w:t>
              </w:r>
            </w:ins>
          </w:p>
        </w:tc>
      </w:tr>
      <w:tr w:rsidR="008C6A99" w14:paraId="2BF0A399" w14:textId="77777777" w:rsidTr="00B77739">
        <w:trPr>
          <w:ins w:id="3248"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0BC1FC17" w14:textId="77777777" w:rsidR="008C6A99" w:rsidRDefault="008C6A99" w:rsidP="00B77739">
            <w:pPr>
              <w:rPr>
                <w:ins w:id="3249" w:author="Arjan Kloosterboer" w:date="2017-08-11T11:54:00Z"/>
                <w:rFonts w:ascii="Calibri" w:hAnsi="Calibri" w:cs="Calibri"/>
                <w:color w:val="0F0F0F"/>
                <w:sz w:val="22"/>
                <w:szCs w:val="22"/>
              </w:rPr>
            </w:pPr>
            <w:ins w:id="3250" w:author="Arjan Kloosterboer" w:date="2017-08-11T11:54:00Z">
              <w:r>
                <w:rPr>
                  <w:rFonts w:ascii="Calibri" w:hAnsi="Calibri" w:cs="Calibri"/>
                  <w:b/>
                  <w:bCs/>
                  <w:color w:val="0F0F0F"/>
                  <w:sz w:val="22"/>
                  <w:szCs w:val="22"/>
                </w:rPr>
                <w:t>Toelichting</w:t>
              </w:r>
            </w:ins>
          </w:p>
        </w:tc>
      </w:tr>
      <w:tr w:rsidR="008C6A99" w14:paraId="58BA963C" w14:textId="77777777" w:rsidTr="00B77739">
        <w:trPr>
          <w:ins w:id="3251" w:author="Arjan Kloosterboer" w:date="2017-08-11T11:54:00Z"/>
        </w:trPr>
        <w:tc>
          <w:tcPr>
            <w:tcW w:w="450" w:type="dxa"/>
            <w:tcBorders>
              <w:top w:val="nil"/>
              <w:left w:val="nil"/>
              <w:bottom w:val="nil"/>
              <w:right w:val="nil"/>
            </w:tcBorders>
            <w:tcMar>
              <w:top w:w="0" w:type="dxa"/>
              <w:left w:w="60" w:type="dxa"/>
              <w:bottom w:w="0" w:type="dxa"/>
              <w:right w:w="60" w:type="dxa"/>
            </w:tcMar>
          </w:tcPr>
          <w:p w14:paraId="49C0E29F" w14:textId="77777777" w:rsidR="008C6A99" w:rsidRDefault="008C6A99" w:rsidP="00B77739">
            <w:pPr>
              <w:rPr>
                <w:ins w:id="3252"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07C2D6E4" w14:textId="77777777" w:rsidR="008C6A99" w:rsidRDefault="008C6A99" w:rsidP="00B77739">
            <w:pPr>
              <w:rPr>
                <w:ins w:id="3253" w:author="Arjan Kloosterboer" w:date="2017-08-11T11:54:00Z"/>
                <w:rFonts w:ascii="Calibri" w:hAnsi="Calibri" w:cs="Calibri"/>
                <w:color w:val="0F0F0F"/>
                <w:sz w:val="22"/>
                <w:szCs w:val="22"/>
              </w:rPr>
            </w:pPr>
            <w:ins w:id="3254" w:author="Arjan Kloosterboer" w:date="2017-08-11T11:54:00Z">
              <w:r>
                <w:rPr>
                  <w:rFonts w:ascii="Calibri" w:hAnsi="Calibri" w:cs="Calibri"/>
                  <w:color w:val="0F0F0F"/>
                  <w:sz w:val="22"/>
                  <w:szCs w:val="22"/>
                </w:rPr>
                <w:t>Met deze datum wordt aangegeven vanaf wanneer de generieke omschrijving toegepast kan worden.</w:t>
              </w:r>
            </w:ins>
          </w:p>
        </w:tc>
      </w:tr>
    </w:tbl>
    <w:p w14:paraId="0922587D" w14:textId="77777777" w:rsidR="008C6A99" w:rsidRDefault="008C6A99" w:rsidP="008C6A99">
      <w:pPr>
        <w:pStyle w:val="Kop4"/>
        <w:rPr>
          <w:ins w:id="3255" w:author="Arjan Kloosterboer" w:date="2017-08-11T11:54:00Z"/>
          <w:rFonts w:eastAsia="Times New Roman"/>
        </w:rPr>
      </w:pPr>
      <w:ins w:id="3256" w:author="Arjan Kloosterboer" w:date="2017-08-11T11:54:00Z">
        <w:r>
          <w:rPr>
            <w:rFonts w:eastAsia="Times New Roman"/>
          </w:rPr>
          <w:t>«Referentie element» Datum einde geldigheid resultaattype-omschrijving generiek</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8C6A99" w14:paraId="0D6D277E" w14:textId="77777777" w:rsidTr="00B77739">
        <w:trPr>
          <w:ins w:id="325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05A95AFA" w14:textId="77777777" w:rsidR="008C6A99" w:rsidRDefault="008C6A99" w:rsidP="00B77739">
            <w:pPr>
              <w:rPr>
                <w:ins w:id="3258" w:author="Arjan Kloosterboer" w:date="2017-08-11T11:54:00Z"/>
                <w:rFonts w:ascii="Calibri" w:hAnsi="Calibri" w:cs="Calibri"/>
                <w:color w:val="000000"/>
                <w:sz w:val="22"/>
                <w:szCs w:val="22"/>
              </w:rPr>
            </w:pPr>
            <w:ins w:id="3259" w:author="Arjan Kloosterboer" w:date="2017-08-11T11:54:00Z">
              <w:r>
                <w:rPr>
                  <w:rFonts w:ascii="Calibri" w:hAnsi="Calibri" w:cs="Calibri"/>
                  <w:b/>
                  <w:bCs/>
                  <w:color w:val="000000"/>
                  <w:sz w:val="22"/>
                  <w:szCs w:val="22"/>
                </w:rPr>
                <w:t xml:space="preserve">Naam </w:t>
              </w:r>
            </w:ins>
          </w:p>
        </w:tc>
        <w:tc>
          <w:tcPr>
            <w:tcW w:w="6030" w:type="dxa"/>
            <w:tcBorders>
              <w:top w:val="nil"/>
              <w:left w:val="nil"/>
              <w:bottom w:val="nil"/>
              <w:right w:val="nil"/>
            </w:tcBorders>
            <w:tcMar>
              <w:top w:w="0" w:type="dxa"/>
              <w:left w:w="60" w:type="dxa"/>
              <w:bottom w:w="0" w:type="dxa"/>
              <w:right w:w="60" w:type="dxa"/>
            </w:tcMar>
          </w:tcPr>
          <w:p w14:paraId="4D13D8B3" w14:textId="77777777" w:rsidR="008C6A99" w:rsidRDefault="008C6A99" w:rsidP="00B77739">
            <w:pPr>
              <w:rPr>
                <w:ins w:id="3260" w:author="Arjan Kloosterboer" w:date="2017-08-11T11:54:00Z"/>
                <w:rFonts w:ascii="Calibri" w:hAnsi="Calibri" w:cs="Calibri"/>
                <w:color w:val="000000"/>
                <w:sz w:val="22"/>
                <w:szCs w:val="22"/>
              </w:rPr>
            </w:pPr>
            <w:ins w:id="3261" w:author="Arjan Kloosterboer" w:date="2017-08-11T11:54:00Z">
              <w:r>
                <w:rPr>
                  <w:rFonts w:ascii="Calibri" w:hAnsi="Calibri" w:cs="Calibri"/>
                  <w:color w:val="000000"/>
                  <w:sz w:val="22"/>
                  <w:szCs w:val="22"/>
                </w:rPr>
                <w:t>Datum einde geldigheid resultaattype-omschrijving generiek</w:t>
              </w:r>
            </w:ins>
          </w:p>
        </w:tc>
      </w:tr>
      <w:tr w:rsidR="008C6A99" w14:paraId="1C855B09" w14:textId="77777777" w:rsidTr="00B77739">
        <w:trPr>
          <w:ins w:id="3262"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2F90C5CC" w14:textId="77777777" w:rsidR="008C6A99" w:rsidRDefault="008C6A99" w:rsidP="00B77739">
            <w:pPr>
              <w:rPr>
                <w:ins w:id="3263" w:author="Arjan Kloosterboer" w:date="2017-08-11T11:54:00Z"/>
                <w:rFonts w:ascii="Calibri" w:hAnsi="Calibri" w:cs="Calibri"/>
                <w:color w:val="000000"/>
                <w:sz w:val="22"/>
                <w:szCs w:val="22"/>
              </w:rPr>
            </w:pPr>
            <w:ins w:id="3264" w:author="Arjan Kloosterboer" w:date="2017-08-11T11:54:00Z">
              <w:r>
                <w:rPr>
                  <w:rFonts w:ascii="Calibri" w:hAnsi="Calibri" w:cs="Calibri"/>
                  <w:b/>
                  <w:bCs/>
                  <w:color w:val="000000"/>
                  <w:sz w:val="22"/>
                  <w:szCs w:val="22"/>
                </w:rPr>
                <w:t xml:space="preserve">Herkomst </w:t>
              </w:r>
            </w:ins>
          </w:p>
        </w:tc>
        <w:tc>
          <w:tcPr>
            <w:tcW w:w="6030" w:type="dxa"/>
            <w:tcBorders>
              <w:top w:val="nil"/>
              <w:left w:val="nil"/>
              <w:bottom w:val="nil"/>
              <w:right w:val="nil"/>
            </w:tcBorders>
            <w:tcMar>
              <w:top w:w="0" w:type="dxa"/>
              <w:left w:w="60" w:type="dxa"/>
              <w:bottom w:w="0" w:type="dxa"/>
              <w:right w:w="60" w:type="dxa"/>
            </w:tcMar>
          </w:tcPr>
          <w:p w14:paraId="6000DF5A" w14:textId="77777777" w:rsidR="008C6A99" w:rsidRDefault="008C6A99" w:rsidP="00B77739">
            <w:pPr>
              <w:rPr>
                <w:ins w:id="3265" w:author="Arjan Kloosterboer" w:date="2017-08-11T11:54:00Z"/>
                <w:rFonts w:ascii="Calibri" w:hAnsi="Calibri" w:cs="Calibri"/>
                <w:color w:val="000000"/>
                <w:sz w:val="22"/>
                <w:szCs w:val="22"/>
              </w:rPr>
            </w:pPr>
            <w:ins w:id="3266" w:author="Arjan Kloosterboer" w:date="2017-08-11T11:54:00Z">
              <w:r>
                <w:rPr>
                  <w:rFonts w:ascii="Calibri" w:hAnsi="Calibri" w:cs="Calibri"/>
                  <w:color w:val="000000"/>
                  <w:sz w:val="22"/>
                  <w:szCs w:val="22"/>
                </w:rPr>
                <w:t>KING</w:t>
              </w:r>
            </w:ins>
          </w:p>
        </w:tc>
      </w:tr>
      <w:tr w:rsidR="008C6A99" w14:paraId="0C9C4756" w14:textId="77777777" w:rsidTr="00B77739">
        <w:trPr>
          <w:ins w:id="3267"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3022BDB" w14:textId="77777777" w:rsidR="008C6A99" w:rsidRDefault="008C6A99" w:rsidP="00B77739">
            <w:pPr>
              <w:rPr>
                <w:ins w:id="3268" w:author="Arjan Kloosterboer" w:date="2017-08-11T11:54:00Z"/>
                <w:rFonts w:ascii="Calibri" w:hAnsi="Calibri" w:cs="Calibri"/>
                <w:color w:val="000000"/>
                <w:sz w:val="22"/>
                <w:szCs w:val="22"/>
              </w:rPr>
            </w:pPr>
            <w:ins w:id="3269" w:author="Arjan Kloosterboer" w:date="2017-08-11T11:54:00Z">
              <w:r>
                <w:rPr>
                  <w:rFonts w:ascii="Calibri" w:hAnsi="Calibri" w:cs="Calibri"/>
                  <w:b/>
                  <w:bCs/>
                  <w:color w:val="000000"/>
                  <w:sz w:val="22"/>
                  <w:szCs w:val="22"/>
                </w:rPr>
                <w:t xml:space="preserve">Code </w:t>
              </w:r>
            </w:ins>
          </w:p>
        </w:tc>
        <w:tc>
          <w:tcPr>
            <w:tcW w:w="6030" w:type="dxa"/>
            <w:tcBorders>
              <w:top w:val="nil"/>
              <w:left w:val="nil"/>
              <w:bottom w:val="nil"/>
              <w:right w:val="nil"/>
            </w:tcBorders>
            <w:tcMar>
              <w:top w:w="0" w:type="dxa"/>
              <w:left w:w="60" w:type="dxa"/>
              <w:bottom w:w="0" w:type="dxa"/>
              <w:right w:w="60" w:type="dxa"/>
            </w:tcMar>
          </w:tcPr>
          <w:p w14:paraId="45594441" w14:textId="77777777" w:rsidR="008C6A99" w:rsidRDefault="008C6A99" w:rsidP="00B77739">
            <w:pPr>
              <w:rPr>
                <w:ins w:id="3270" w:author="Arjan Kloosterboer" w:date="2017-08-11T11:54:00Z"/>
                <w:rFonts w:ascii="Calibri" w:hAnsi="Calibri" w:cs="Calibri"/>
                <w:color w:val="000000"/>
                <w:sz w:val="22"/>
                <w:szCs w:val="22"/>
              </w:rPr>
            </w:pPr>
          </w:p>
        </w:tc>
      </w:tr>
      <w:tr w:rsidR="008C6A99" w14:paraId="1B6419B7" w14:textId="77777777" w:rsidTr="00B77739">
        <w:trPr>
          <w:ins w:id="327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26959EC" w14:textId="77777777" w:rsidR="008C6A99" w:rsidRDefault="008C6A99" w:rsidP="00B77739">
            <w:pPr>
              <w:rPr>
                <w:ins w:id="3272" w:author="Arjan Kloosterboer" w:date="2017-08-11T11:54:00Z"/>
                <w:rFonts w:ascii="Calibri" w:hAnsi="Calibri" w:cs="Calibri"/>
                <w:color w:val="000000"/>
                <w:sz w:val="22"/>
                <w:szCs w:val="22"/>
              </w:rPr>
            </w:pPr>
            <w:ins w:id="3273" w:author="Arjan Kloosterboer" w:date="2017-08-11T11:54:00Z">
              <w:r>
                <w:rPr>
                  <w:rFonts w:ascii="Calibri" w:hAnsi="Calibri" w:cs="Calibri"/>
                  <w:b/>
                  <w:bCs/>
                  <w:color w:val="000000"/>
                  <w:sz w:val="22"/>
                  <w:szCs w:val="22"/>
                </w:rPr>
                <w:t xml:space="preserve">Definitie </w:t>
              </w:r>
            </w:ins>
          </w:p>
        </w:tc>
        <w:tc>
          <w:tcPr>
            <w:tcW w:w="6030" w:type="dxa"/>
            <w:tcBorders>
              <w:top w:val="nil"/>
              <w:left w:val="nil"/>
              <w:bottom w:val="nil"/>
              <w:right w:val="nil"/>
            </w:tcBorders>
            <w:tcMar>
              <w:top w:w="0" w:type="dxa"/>
              <w:left w:w="60" w:type="dxa"/>
              <w:bottom w:w="0" w:type="dxa"/>
              <w:right w:w="60" w:type="dxa"/>
            </w:tcMar>
          </w:tcPr>
          <w:p w14:paraId="7EABAEF6" w14:textId="77777777" w:rsidR="008C6A99" w:rsidRDefault="008C6A99" w:rsidP="00B77739">
            <w:pPr>
              <w:rPr>
                <w:ins w:id="3274" w:author="Arjan Kloosterboer" w:date="2017-08-11T11:54:00Z"/>
                <w:rFonts w:ascii="Calibri" w:hAnsi="Calibri" w:cs="Calibri"/>
                <w:color w:val="000000"/>
                <w:sz w:val="22"/>
                <w:szCs w:val="22"/>
              </w:rPr>
            </w:pPr>
            <w:ins w:id="3275" w:author="Arjan Kloosterboer" w:date="2017-08-11T11:54:00Z">
              <w:r>
                <w:rPr>
                  <w:rFonts w:ascii="Calibri" w:hAnsi="Calibri" w:cs="Calibri"/>
                  <w:color w:val="0F0F0F"/>
                  <w:sz w:val="22"/>
                  <w:szCs w:val="22"/>
                </w:rPr>
                <w:t>De datum waarop de generieke omschrijving niet meer van toepassing is.</w:t>
              </w:r>
            </w:ins>
          </w:p>
        </w:tc>
      </w:tr>
      <w:tr w:rsidR="008C6A99" w14:paraId="0479C7F9" w14:textId="77777777" w:rsidTr="00B77739">
        <w:trPr>
          <w:ins w:id="327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A3B4F2E" w14:textId="77777777" w:rsidR="008C6A99" w:rsidRDefault="008C6A99" w:rsidP="00B77739">
            <w:pPr>
              <w:rPr>
                <w:ins w:id="3277" w:author="Arjan Kloosterboer" w:date="2017-08-11T11:54:00Z"/>
                <w:rFonts w:ascii="Calibri" w:hAnsi="Calibri" w:cs="Calibri"/>
                <w:color w:val="000000"/>
                <w:sz w:val="22"/>
                <w:szCs w:val="22"/>
              </w:rPr>
            </w:pPr>
            <w:ins w:id="3278" w:author="Arjan Kloosterboer" w:date="2017-08-11T11:54:00Z">
              <w:r>
                <w:rPr>
                  <w:rFonts w:ascii="Calibri" w:hAnsi="Calibri" w:cs="Calibri"/>
                  <w:b/>
                  <w:bCs/>
                  <w:color w:val="000000"/>
                  <w:sz w:val="22"/>
                  <w:szCs w:val="22"/>
                </w:rPr>
                <w:t xml:space="preserve">Herkomst definitie </w:t>
              </w:r>
            </w:ins>
          </w:p>
        </w:tc>
        <w:tc>
          <w:tcPr>
            <w:tcW w:w="6030" w:type="dxa"/>
            <w:tcBorders>
              <w:top w:val="nil"/>
              <w:left w:val="nil"/>
              <w:bottom w:val="nil"/>
              <w:right w:val="nil"/>
            </w:tcBorders>
            <w:tcMar>
              <w:top w:w="0" w:type="dxa"/>
              <w:left w:w="60" w:type="dxa"/>
              <w:bottom w:w="0" w:type="dxa"/>
              <w:right w:w="60" w:type="dxa"/>
            </w:tcMar>
          </w:tcPr>
          <w:p w14:paraId="00597F6A" w14:textId="77777777" w:rsidR="008C6A99" w:rsidRDefault="008C6A99" w:rsidP="00B77739">
            <w:pPr>
              <w:rPr>
                <w:ins w:id="3279" w:author="Arjan Kloosterboer" w:date="2017-08-11T11:54:00Z"/>
                <w:rFonts w:ascii="Calibri" w:hAnsi="Calibri" w:cs="Calibri"/>
                <w:color w:val="000000"/>
                <w:sz w:val="22"/>
                <w:szCs w:val="22"/>
              </w:rPr>
            </w:pPr>
            <w:ins w:id="3280" w:author="Arjan Kloosterboer" w:date="2017-08-11T11:54:00Z">
              <w:r>
                <w:rPr>
                  <w:rFonts w:ascii="Calibri" w:hAnsi="Calibri" w:cs="Calibri"/>
                  <w:color w:val="000000"/>
                  <w:sz w:val="22"/>
                  <w:szCs w:val="22"/>
                </w:rPr>
                <w:t>KING</w:t>
              </w:r>
            </w:ins>
          </w:p>
        </w:tc>
      </w:tr>
      <w:tr w:rsidR="008C6A99" w14:paraId="628CBE4D" w14:textId="77777777" w:rsidTr="00B77739">
        <w:trPr>
          <w:ins w:id="328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EF9535B" w14:textId="77777777" w:rsidR="008C6A99" w:rsidRDefault="008C6A99" w:rsidP="00B77739">
            <w:pPr>
              <w:rPr>
                <w:ins w:id="3282" w:author="Arjan Kloosterboer" w:date="2017-08-11T11:54:00Z"/>
                <w:rFonts w:ascii="Calibri" w:hAnsi="Calibri" w:cs="Calibri"/>
                <w:color w:val="000000"/>
                <w:sz w:val="22"/>
                <w:szCs w:val="22"/>
              </w:rPr>
            </w:pPr>
            <w:ins w:id="3283" w:author="Arjan Kloosterboer" w:date="2017-08-11T11:54:00Z">
              <w:r>
                <w:rPr>
                  <w:rFonts w:ascii="Calibri" w:hAnsi="Calibri" w:cs="Calibri"/>
                  <w:b/>
                  <w:bCs/>
                  <w:color w:val="000000"/>
                  <w:sz w:val="22"/>
                  <w:szCs w:val="22"/>
                </w:rPr>
                <w:t xml:space="preserve">Datum opname </w:t>
              </w:r>
            </w:ins>
          </w:p>
        </w:tc>
        <w:tc>
          <w:tcPr>
            <w:tcW w:w="6030" w:type="dxa"/>
            <w:tcBorders>
              <w:top w:val="nil"/>
              <w:left w:val="nil"/>
              <w:bottom w:val="nil"/>
              <w:right w:val="nil"/>
            </w:tcBorders>
            <w:tcMar>
              <w:top w:w="0" w:type="dxa"/>
              <w:left w:w="60" w:type="dxa"/>
              <w:bottom w:w="0" w:type="dxa"/>
              <w:right w:w="60" w:type="dxa"/>
            </w:tcMar>
          </w:tcPr>
          <w:p w14:paraId="4DFF9F3D" w14:textId="77777777" w:rsidR="008C6A99" w:rsidRDefault="008C6A99" w:rsidP="00B77739">
            <w:pPr>
              <w:rPr>
                <w:ins w:id="3284" w:author="Arjan Kloosterboer" w:date="2017-08-11T11:54:00Z"/>
                <w:rFonts w:ascii="Calibri" w:hAnsi="Calibri" w:cs="Calibri"/>
                <w:color w:val="000000"/>
                <w:sz w:val="22"/>
                <w:szCs w:val="22"/>
              </w:rPr>
            </w:pPr>
            <w:ins w:id="3285" w:author="Arjan Kloosterboer" w:date="2017-08-11T11:54:00Z">
              <w:r>
                <w:rPr>
                  <w:rFonts w:ascii="Calibri" w:hAnsi="Calibri" w:cs="Calibri"/>
                  <w:color w:val="000000"/>
                  <w:sz w:val="22"/>
                  <w:szCs w:val="22"/>
                </w:rPr>
                <w:t>1-8-2017</w:t>
              </w:r>
            </w:ins>
          </w:p>
        </w:tc>
      </w:tr>
      <w:tr w:rsidR="008C6A99" w14:paraId="55F9B94D" w14:textId="77777777" w:rsidTr="00B77739">
        <w:trPr>
          <w:ins w:id="3286"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4C6D7354" w14:textId="77777777" w:rsidR="008C6A99" w:rsidRDefault="008C6A99" w:rsidP="00B77739">
            <w:pPr>
              <w:rPr>
                <w:ins w:id="3287" w:author="Arjan Kloosterboer" w:date="2017-08-11T11:54:00Z"/>
                <w:rFonts w:ascii="Calibri" w:hAnsi="Calibri" w:cs="Calibri"/>
                <w:color w:val="000000"/>
                <w:sz w:val="22"/>
                <w:szCs w:val="22"/>
              </w:rPr>
            </w:pPr>
            <w:ins w:id="3288" w:author="Arjan Kloosterboer" w:date="2017-08-11T11:54:00Z">
              <w:r>
                <w:rPr>
                  <w:rFonts w:ascii="Calibri" w:hAnsi="Calibri" w:cs="Calibri"/>
                  <w:b/>
                  <w:bCs/>
                  <w:color w:val="000000"/>
                  <w:sz w:val="22"/>
                  <w:szCs w:val="22"/>
                </w:rPr>
                <w:t xml:space="preserve">Formaat </w:t>
              </w:r>
            </w:ins>
          </w:p>
        </w:tc>
        <w:tc>
          <w:tcPr>
            <w:tcW w:w="6030" w:type="dxa"/>
            <w:tcBorders>
              <w:top w:val="nil"/>
              <w:left w:val="nil"/>
              <w:bottom w:val="nil"/>
              <w:right w:val="nil"/>
            </w:tcBorders>
            <w:tcMar>
              <w:top w:w="0" w:type="dxa"/>
              <w:left w:w="60" w:type="dxa"/>
              <w:bottom w:w="0" w:type="dxa"/>
              <w:right w:w="60" w:type="dxa"/>
            </w:tcMar>
          </w:tcPr>
          <w:p w14:paraId="1DEE31D0" w14:textId="77777777" w:rsidR="008C6A99" w:rsidRDefault="008C6A99" w:rsidP="00B77739">
            <w:pPr>
              <w:rPr>
                <w:ins w:id="3289" w:author="Arjan Kloosterboer" w:date="2017-08-11T11:54:00Z"/>
                <w:rFonts w:ascii="Calibri" w:hAnsi="Calibri" w:cs="Calibri"/>
                <w:color w:val="000000"/>
                <w:sz w:val="22"/>
                <w:szCs w:val="22"/>
              </w:rPr>
            </w:pPr>
            <w:ins w:id="3290" w:author="Arjan Kloosterboer" w:date="2017-08-11T11:54:00Z">
              <w:r>
                <w:rPr>
                  <w:rFonts w:ascii="Calibri" w:hAnsi="Calibri" w:cs="Calibri"/>
                  <w:color w:val="000000"/>
                  <w:sz w:val="22"/>
                  <w:szCs w:val="22"/>
                </w:rPr>
                <w:t>DATUM?</w:t>
              </w:r>
            </w:ins>
          </w:p>
        </w:tc>
      </w:tr>
      <w:tr w:rsidR="008C6A99" w14:paraId="1E76DBB0" w14:textId="77777777" w:rsidTr="00B77739">
        <w:trPr>
          <w:ins w:id="3291"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68469669" w14:textId="77777777" w:rsidR="008C6A99" w:rsidRDefault="008C6A99" w:rsidP="00B77739">
            <w:pPr>
              <w:rPr>
                <w:ins w:id="3292" w:author="Arjan Kloosterboer" w:date="2017-08-11T11:54:00Z"/>
                <w:rFonts w:ascii="Calibri" w:hAnsi="Calibri" w:cs="Calibri"/>
                <w:color w:val="000000"/>
                <w:sz w:val="22"/>
                <w:szCs w:val="22"/>
              </w:rPr>
            </w:pPr>
            <w:ins w:id="3293" w:author="Arjan Kloosterboer" w:date="2017-08-11T11:54:00Z">
              <w:r>
                <w:rPr>
                  <w:rFonts w:ascii="Calibri" w:hAnsi="Calibri" w:cs="Calibri"/>
                  <w:b/>
                  <w:bCs/>
                  <w:color w:val="000000"/>
                  <w:sz w:val="22"/>
                  <w:szCs w:val="22"/>
                </w:rPr>
                <w:t>Waardenverzameling</w:t>
              </w:r>
            </w:ins>
          </w:p>
        </w:tc>
        <w:tc>
          <w:tcPr>
            <w:tcW w:w="6030" w:type="dxa"/>
            <w:tcBorders>
              <w:top w:val="nil"/>
              <w:left w:val="nil"/>
              <w:bottom w:val="nil"/>
              <w:right w:val="nil"/>
            </w:tcBorders>
            <w:tcMar>
              <w:top w:w="0" w:type="dxa"/>
              <w:left w:w="60" w:type="dxa"/>
              <w:bottom w:w="0" w:type="dxa"/>
              <w:right w:w="60" w:type="dxa"/>
            </w:tcMar>
          </w:tcPr>
          <w:p w14:paraId="7705395F" w14:textId="77777777" w:rsidR="008C6A99" w:rsidRDefault="008C6A99" w:rsidP="00B77739">
            <w:pPr>
              <w:rPr>
                <w:ins w:id="3294" w:author="Arjan Kloosterboer" w:date="2017-08-11T11:54:00Z"/>
                <w:rFonts w:ascii="Calibri" w:hAnsi="Calibri" w:cs="Calibri"/>
                <w:color w:val="000000"/>
                <w:sz w:val="22"/>
                <w:szCs w:val="22"/>
              </w:rPr>
            </w:pPr>
          </w:p>
        </w:tc>
      </w:tr>
      <w:tr w:rsidR="008C6A99" w14:paraId="4DCE3A74" w14:textId="77777777" w:rsidTr="00B77739">
        <w:trPr>
          <w:ins w:id="3295" w:author="Arjan Kloosterboer" w:date="2017-08-11T11:54:00Z"/>
        </w:trPr>
        <w:tc>
          <w:tcPr>
            <w:tcW w:w="3330" w:type="dxa"/>
            <w:gridSpan w:val="2"/>
            <w:tcBorders>
              <w:top w:val="nil"/>
              <w:left w:val="nil"/>
              <w:bottom w:val="nil"/>
              <w:right w:val="nil"/>
            </w:tcBorders>
            <w:tcMar>
              <w:top w:w="0" w:type="dxa"/>
              <w:left w:w="60" w:type="dxa"/>
              <w:bottom w:w="0" w:type="dxa"/>
              <w:right w:w="60" w:type="dxa"/>
            </w:tcMar>
          </w:tcPr>
          <w:p w14:paraId="50D6B140" w14:textId="77777777" w:rsidR="008C6A99" w:rsidRDefault="008C6A99" w:rsidP="00B77739">
            <w:pPr>
              <w:rPr>
                <w:ins w:id="3296" w:author="Arjan Kloosterboer" w:date="2017-08-11T11:54:00Z"/>
                <w:rFonts w:ascii="Calibri" w:hAnsi="Calibri" w:cs="Calibri"/>
                <w:color w:val="000000"/>
                <w:sz w:val="22"/>
                <w:szCs w:val="22"/>
              </w:rPr>
            </w:pPr>
            <w:ins w:id="3297" w:author="Arjan Kloosterboer" w:date="2017-08-11T11:54:00Z">
              <w:r>
                <w:rPr>
                  <w:rFonts w:ascii="Calibri" w:hAnsi="Calibri" w:cs="Calibri"/>
                  <w:b/>
                  <w:bCs/>
                  <w:color w:val="000000"/>
                  <w:sz w:val="22"/>
                  <w:szCs w:val="22"/>
                </w:rPr>
                <w:lastRenderedPageBreak/>
                <w:t>Indicatie kardinaliteit</w:t>
              </w:r>
            </w:ins>
          </w:p>
        </w:tc>
        <w:tc>
          <w:tcPr>
            <w:tcW w:w="6030" w:type="dxa"/>
            <w:tcBorders>
              <w:top w:val="nil"/>
              <w:left w:val="nil"/>
              <w:bottom w:val="nil"/>
              <w:right w:val="nil"/>
            </w:tcBorders>
            <w:tcMar>
              <w:top w:w="0" w:type="dxa"/>
              <w:left w:w="60" w:type="dxa"/>
              <w:bottom w:w="0" w:type="dxa"/>
              <w:right w:w="60" w:type="dxa"/>
            </w:tcMar>
          </w:tcPr>
          <w:p w14:paraId="575AB492" w14:textId="77777777" w:rsidR="008C6A99" w:rsidRDefault="008C6A99" w:rsidP="00B77739">
            <w:pPr>
              <w:rPr>
                <w:ins w:id="3298" w:author="Arjan Kloosterboer" w:date="2017-08-11T11:54:00Z"/>
                <w:rFonts w:ascii="Calibri" w:hAnsi="Calibri" w:cs="Calibri"/>
                <w:color w:val="000000"/>
                <w:sz w:val="22"/>
                <w:szCs w:val="22"/>
              </w:rPr>
            </w:pPr>
            <w:ins w:id="3299" w:author="Arjan Kloosterboer" w:date="2017-08-11T11:54:00Z">
              <w:r>
                <w:rPr>
                  <w:rFonts w:ascii="Calibri" w:hAnsi="Calibri" w:cs="Calibri"/>
                  <w:color w:val="000000"/>
                  <w:sz w:val="22"/>
                  <w:szCs w:val="22"/>
                </w:rPr>
                <w:t>0 - 1</w:t>
              </w:r>
            </w:ins>
          </w:p>
        </w:tc>
      </w:tr>
      <w:tr w:rsidR="008C6A99" w14:paraId="0D8E204D" w14:textId="77777777" w:rsidTr="00B77739">
        <w:trPr>
          <w:ins w:id="3300" w:author="Arjan Kloosterboer" w:date="2017-08-11T11:54:00Z"/>
        </w:trPr>
        <w:tc>
          <w:tcPr>
            <w:tcW w:w="9360" w:type="dxa"/>
            <w:gridSpan w:val="3"/>
            <w:tcBorders>
              <w:top w:val="nil"/>
              <w:left w:val="nil"/>
              <w:bottom w:val="nil"/>
              <w:right w:val="nil"/>
            </w:tcBorders>
            <w:tcMar>
              <w:top w:w="0" w:type="dxa"/>
              <w:left w:w="60" w:type="dxa"/>
              <w:bottom w:w="0" w:type="dxa"/>
              <w:right w:w="60" w:type="dxa"/>
            </w:tcMar>
          </w:tcPr>
          <w:p w14:paraId="7BA53FD1" w14:textId="77777777" w:rsidR="008C6A99" w:rsidRDefault="008C6A99" w:rsidP="00B77739">
            <w:pPr>
              <w:rPr>
                <w:ins w:id="3301" w:author="Arjan Kloosterboer" w:date="2017-08-11T11:54:00Z"/>
                <w:rFonts w:ascii="Calibri" w:hAnsi="Calibri" w:cs="Calibri"/>
                <w:color w:val="0F0F0F"/>
                <w:sz w:val="22"/>
                <w:szCs w:val="22"/>
              </w:rPr>
            </w:pPr>
            <w:ins w:id="3302" w:author="Arjan Kloosterboer" w:date="2017-08-11T11:54:00Z">
              <w:r>
                <w:rPr>
                  <w:rFonts w:ascii="Calibri" w:hAnsi="Calibri" w:cs="Calibri"/>
                  <w:b/>
                  <w:bCs/>
                  <w:color w:val="0F0F0F"/>
                  <w:sz w:val="22"/>
                  <w:szCs w:val="22"/>
                </w:rPr>
                <w:t>Toelichting</w:t>
              </w:r>
            </w:ins>
          </w:p>
        </w:tc>
      </w:tr>
      <w:tr w:rsidR="008C6A99" w14:paraId="3E0C6FCE" w14:textId="77777777" w:rsidTr="00B77739">
        <w:trPr>
          <w:ins w:id="3303" w:author="Arjan Kloosterboer" w:date="2017-08-11T11:54:00Z"/>
        </w:trPr>
        <w:tc>
          <w:tcPr>
            <w:tcW w:w="450" w:type="dxa"/>
            <w:tcBorders>
              <w:top w:val="nil"/>
              <w:left w:val="nil"/>
              <w:bottom w:val="nil"/>
              <w:right w:val="nil"/>
            </w:tcBorders>
            <w:tcMar>
              <w:top w:w="0" w:type="dxa"/>
              <w:left w:w="60" w:type="dxa"/>
              <w:bottom w:w="0" w:type="dxa"/>
              <w:right w:w="60" w:type="dxa"/>
            </w:tcMar>
          </w:tcPr>
          <w:p w14:paraId="2079E8B1" w14:textId="77777777" w:rsidR="008C6A99" w:rsidRDefault="008C6A99" w:rsidP="00B77739">
            <w:pPr>
              <w:rPr>
                <w:ins w:id="3304" w:author="Arjan Kloosterboer" w:date="2017-08-11T11:54:00Z"/>
                <w:rFonts w:ascii="Calibri" w:hAnsi="Calibri" w:cs="Calibri"/>
                <w:b/>
                <w:bCs/>
                <w:color w:val="0F0F0F"/>
                <w:sz w:val="22"/>
                <w:szCs w:val="22"/>
              </w:rPr>
            </w:pPr>
          </w:p>
        </w:tc>
        <w:tc>
          <w:tcPr>
            <w:tcW w:w="8910" w:type="dxa"/>
            <w:gridSpan w:val="2"/>
            <w:tcBorders>
              <w:top w:val="nil"/>
              <w:left w:val="nil"/>
              <w:bottom w:val="nil"/>
              <w:right w:val="nil"/>
            </w:tcBorders>
            <w:tcMar>
              <w:top w:w="0" w:type="dxa"/>
              <w:left w:w="60" w:type="dxa"/>
              <w:bottom w:w="0" w:type="dxa"/>
              <w:right w:w="60" w:type="dxa"/>
            </w:tcMar>
          </w:tcPr>
          <w:p w14:paraId="7FE0830C" w14:textId="77777777" w:rsidR="008C6A99" w:rsidRDefault="008C6A99" w:rsidP="00B77739">
            <w:pPr>
              <w:rPr>
                <w:ins w:id="3305" w:author="Arjan Kloosterboer" w:date="2017-08-11T11:54:00Z"/>
                <w:rFonts w:ascii="Calibri" w:hAnsi="Calibri" w:cs="Calibri"/>
                <w:color w:val="0F0F0F"/>
                <w:sz w:val="22"/>
                <w:szCs w:val="22"/>
              </w:rPr>
            </w:pPr>
            <w:ins w:id="3306" w:author="Arjan Kloosterboer" w:date="2017-08-11T11:54:00Z">
              <w:r>
                <w:rPr>
                  <w:rFonts w:ascii="Calibri" w:hAnsi="Calibri" w:cs="Calibri"/>
                  <w:color w:val="0F0F0F"/>
                  <w:sz w:val="22"/>
                  <w:szCs w:val="22"/>
                </w:rPr>
                <w:t>Met deze datum wordt aangegeven vanaf wanneer de generieke omschrijving niet meer toegepast kan worden.</w:t>
              </w:r>
            </w:ins>
          </w:p>
          <w:p w14:paraId="63105EC4" w14:textId="77777777" w:rsidR="008C6A99" w:rsidRDefault="008C6A99" w:rsidP="00B77739">
            <w:pPr>
              <w:rPr>
                <w:ins w:id="3307" w:author="Arjan Kloosterboer" w:date="2017-08-11T11:54:00Z"/>
                <w:rFonts w:ascii="Calibri" w:hAnsi="Calibri" w:cs="Calibri"/>
                <w:color w:val="0F0F0F"/>
                <w:sz w:val="22"/>
                <w:szCs w:val="22"/>
              </w:rPr>
            </w:pPr>
          </w:p>
          <w:p w14:paraId="06106557" w14:textId="77777777" w:rsidR="008C6A99" w:rsidRDefault="008C6A99" w:rsidP="00B77739">
            <w:pPr>
              <w:rPr>
                <w:ins w:id="3308" w:author="Arjan Kloosterboer" w:date="2017-08-11T11:54:00Z"/>
                <w:rFonts w:ascii="Calibri" w:hAnsi="Calibri" w:cs="Calibri"/>
                <w:color w:val="0F0F0F"/>
                <w:sz w:val="22"/>
                <w:szCs w:val="22"/>
              </w:rPr>
            </w:pPr>
            <w:ins w:id="3309" w:author="Arjan Kloosterboer" w:date="2017-08-11T11:54:00Z">
              <w:r>
                <w:rPr>
                  <w:rFonts w:ascii="Calibri" w:hAnsi="Calibri" w:cs="Calibri"/>
                  <w:color w:val="0F0F0F"/>
                  <w:sz w:val="22"/>
                  <w:szCs w:val="22"/>
                </w:rPr>
                <w:t>Alleen een datum die gelijk is aan of die gelegen is na de datum zoals opgenomen onder 'Datum begin geldigheid’ kan in de registratie worden opgenomen.</w:t>
              </w:r>
            </w:ins>
          </w:p>
        </w:tc>
      </w:tr>
    </w:tbl>
    <w:p w14:paraId="1513DCB6" w14:textId="77777777" w:rsidR="009664DD" w:rsidRPr="00BE10FF" w:rsidRDefault="009664DD" w:rsidP="00AB0ADA">
      <w:pPr>
        <w:widowControl w:val="0"/>
        <w:autoSpaceDE w:val="0"/>
        <w:autoSpaceDN w:val="0"/>
        <w:adjustRightInd w:val="0"/>
        <w:spacing w:line="240" w:lineRule="auto"/>
        <w:contextualSpacing w:val="0"/>
        <w:rPr>
          <w:rFonts w:ascii="Arial" w:hAnsi="Arial" w:cs="Arial"/>
          <w:szCs w:val="24"/>
          <w:lang w:eastAsia="en-US"/>
        </w:rPr>
      </w:pPr>
    </w:p>
    <w:p w14:paraId="72E9F27A" w14:textId="77777777" w:rsidR="00984AB3" w:rsidRDefault="00984AB3" w:rsidP="00984AB3">
      <w:pPr>
        <w:widowControl w:val="0"/>
        <w:autoSpaceDE w:val="0"/>
        <w:autoSpaceDN w:val="0"/>
        <w:adjustRightInd w:val="0"/>
        <w:spacing w:line="240" w:lineRule="auto"/>
        <w:contextualSpacing w:val="0"/>
        <w:rPr>
          <w:rFonts w:ascii="Arial" w:hAnsi="Arial" w:cs="Arial"/>
          <w:szCs w:val="24"/>
          <w:lang w:eastAsia="en-US"/>
        </w:rPr>
      </w:pPr>
      <w:bookmarkStart w:id="3310" w:name="_Hlk517128396"/>
    </w:p>
    <w:p w14:paraId="140836F2" w14:textId="56DE778D" w:rsidR="009A5C9C" w:rsidRPr="009A5C9C" w:rsidRDefault="009A5C9C" w:rsidP="009A5C9C">
      <w:pPr>
        <w:pStyle w:val="Kop1"/>
        <w:numPr>
          <w:ilvl w:val="0"/>
          <w:numId w:val="0"/>
        </w:numPr>
      </w:pPr>
      <w:bookmarkStart w:id="3311" w:name="_Toc517127141"/>
      <w:r w:rsidRPr="009A5C9C">
        <w:lastRenderedPageBreak/>
        <w:t xml:space="preserve">Bijlage </w:t>
      </w:r>
      <w:r>
        <w:t>1</w:t>
      </w:r>
      <w:r w:rsidRPr="009A5C9C">
        <w:t xml:space="preserve">: Wijzigingen ten opzichte van </w:t>
      </w:r>
      <w:r>
        <w:t>versie</w:t>
      </w:r>
      <w:r w:rsidRPr="009A5C9C">
        <w:t xml:space="preserve"> </w:t>
      </w:r>
      <w:r>
        <w:t>2</w:t>
      </w:r>
      <w:r w:rsidRPr="009A5C9C">
        <w:t>.</w:t>
      </w:r>
      <w:del w:id="3312" w:author="Arjan Kloosterboer" w:date="2017-09-22T03:10:00Z">
        <w:r w:rsidRPr="009A5C9C" w:rsidDel="00D37B5C">
          <w:delText>0</w:delText>
        </w:r>
      </w:del>
      <w:ins w:id="3313" w:author="Arjan Kloosterboer" w:date="2017-09-22T03:10:00Z">
        <w:r w:rsidR="00D37B5C">
          <w:t>1</w:t>
        </w:r>
      </w:ins>
      <w:bookmarkEnd w:id="3311"/>
    </w:p>
    <w:p w14:paraId="1A30A8E0" w14:textId="39425052" w:rsidR="009A5C9C" w:rsidRPr="009A5C9C" w:rsidRDefault="009A5C9C" w:rsidP="009A5C9C">
      <w:pPr>
        <w:rPr>
          <w:lang w:eastAsia="en-US"/>
        </w:rPr>
      </w:pPr>
      <w:r w:rsidRPr="009A5C9C">
        <w:rPr>
          <w:lang w:eastAsia="en-US"/>
        </w:rPr>
        <w:t xml:space="preserve">In deze bijlage sommen we de structurele wijzigingen op die doorgevoerd zijn in </w:t>
      </w:r>
      <w:r>
        <w:rPr>
          <w:lang w:eastAsia="en-US"/>
        </w:rPr>
        <w:t>versie 2.</w:t>
      </w:r>
      <w:del w:id="3314" w:author="Arjan Kloosterboer" w:date="2017-09-22T03:10:00Z">
        <w:r w:rsidDel="00D37B5C">
          <w:rPr>
            <w:lang w:eastAsia="en-US"/>
          </w:rPr>
          <w:delText xml:space="preserve">1 </w:delText>
        </w:r>
      </w:del>
      <w:ins w:id="3315" w:author="Arjan Kloosterboer" w:date="2017-09-22T03:10:00Z">
        <w:r w:rsidR="00D37B5C">
          <w:rPr>
            <w:lang w:eastAsia="en-US"/>
          </w:rPr>
          <w:t xml:space="preserve">2 </w:t>
        </w:r>
      </w:ins>
      <w:r>
        <w:rPr>
          <w:lang w:eastAsia="en-US"/>
        </w:rPr>
        <w:t xml:space="preserve">ten opzichte </w:t>
      </w:r>
      <w:r w:rsidRPr="009A5C9C">
        <w:rPr>
          <w:lang w:eastAsia="en-US"/>
        </w:rPr>
        <w:t xml:space="preserve">van </w:t>
      </w:r>
      <w:r>
        <w:rPr>
          <w:lang w:eastAsia="en-US"/>
        </w:rPr>
        <w:t>versie 2.</w:t>
      </w:r>
      <w:del w:id="3316" w:author="Arjan Kloosterboer" w:date="2017-09-22T03:10:00Z">
        <w:r w:rsidDel="00D37B5C">
          <w:rPr>
            <w:lang w:eastAsia="en-US"/>
          </w:rPr>
          <w:delText xml:space="preserve">0 </w:delText>
        </w:r>
      </w:del>
      <w:ins w:id="3317" w:author="Arjan Kloosterboer" w:date="2017-09-22T03:10:00Z">
        <w:r w:rsidR="00D37B5C">
          <w:rPr>
            <w:lang w:eastAsia="en-US"/>
          </w:rPr>
          <w:t xml:space="preserve">1 </w:t>
        </w:r>
      </w:ins>
      <w:r>
        <w:rPr>
          <w:lang w:eastAsia="en-US"/>
        </w:rPr>
        <w:t xml:space="preserve">van </w:t>
      </w:r>
      <w:del w:id="3318" w:author="Arjan Kloosterboer" w:date="2018-06-18T23:43:00Z">
        <w:r w:rsidDel="00923B05">
          <w:rPr>
            <w:lang w:eastAsia="en-US"/>
          </w:rPr>
          <w:delText xml:space="preserve">de </w:delText>
        </w:r>
      </w:del>
      <w:ins w:id="3319" w:author="Arjan Kloosterboer" w:date="2018-06-18T23:43:00Z">
        <w:r w:rsidR="00923B05">
          <w:rPr>
            <w:lang w:eastAsia="en-US"/>
          </w:rPr>
          <w:t>het</w:t>
        </w:r>
        <w:r w:rsidR="00923B05">
          <w:rPr>
            <w:lang w:eastAsia="en-US"/>
          </w:rPr>
          <w:t xml:space="preserve"> </w:t>
        </w:r>
        <w:r w:rsidR="00923B05">
          <w:rPr>
            <w:lang w:eastAsia="en-US"/>
          </w:rPr>
          <w:t>Im</w:t>
        </w:r>
      </w:ins>
      <w:r>
        <w:rPr>
          <w:lang w:eastAsia="en-US"/>
        </w:rPr>
        <w:t>ZTC</w:t>
      </w:r>
      <w:bookmarkStart w:id="3320" w:name="_GoBack"/>
      <w:bookmarkEnd w:id="3320"/>
      <w:del w:id="3321" w:author="Arjan Kloosterboer" w:date="2018-06-18T23:43:00Z">
        <w:r w:rsidDel="00923B05">
          <w:rPr>
            <w:lang w:eastAsia="en-US"/>
          </w:rPr>
          <w:delText>2</w:delText>
        </w:r>
      </w:del>
      <w:r w:rsidRPr="009A5C9C">
        <w:rPr>
          <w:lang w:eastAsia="en-US"/>
        </w:rPr>
        <w:t>. We doen dit per objecttype</w:t>
      </w:r>
      <w:r w:rsidR="00AA6E1D">
        <w:rPr>
          <w:lang w:eastAsia="en-US"/>
        </w:rPr>
        <w:t>, relatieklasse en referentielijst</w:t>
      </w:r>
      <w:r w:rsidRPr="009A5C9C">
        <w:rPr>
          <w:lang w:eastAsia="en-US"/>
        </w:rPr>
        <w:t>, in alfabetische volgorde. Zie voor de wijzigingen in detail de versie van dit document met gemarkeerde wijz</w:t>
      </w:r>
      <w:r>
        <w:rPr>
          <w:lang w:eastAsia="en-US"/>
        </w:rPr>
        <w:t>i</w:t>
      </w:r>
      <w:r w:rsidRPr="009A5C9C">
        <w:rPr>
          <w:lang w:eastAsia="en-US"/>
        </w:rPr>
        <w:t>gingen</w:t>
      </w:r>
      <w:ins w:id="3322" w:author="Arjan Kloosterboer" w:date="2017-10-04T10:22:00Z">
        <w:r w:rsidR="00EB74AC">
          <w:rPr>
            <w:lang w:eastAsia="en-US"/>
          </w:rPr>
          <w:t xml:space="preserve"> </w:t>
        </w:r>
        <w:r w:rsidR="00EB74AC" w:rsidRPr="00EB74AC">
          <w:rPr>
            <w:i/>
            <w:lang w:eastAsia="en-US"/>
          </w:rPr>
          <w:t>[deze versie]</w:t>
        </w:r>
      </w:ins>
      <w:r w:rsidRPr="009A5C9C">
        <w:rPr>
          <w:lang w:eastAsia="en-US"/>
        </w:rPr>
        <w:t>.</w:t>
      </w:r>
    </w:p>
    <w:p w14:paraId="57CB4D60" w14:textId="590FF4FA" w:rsidR="009A5C9C" w:rsidRDefault="009A5C9C" w:rsidP="009A5C9C">
      <w:pPr>
        <w:widowControl w:val="0"/>
        <w:autoSpaceDE w:val="0"/>
        <w:autoSpaceDN w:val="0"/>
        <w:adjustRightInd w:val="0"/>
        <w:spacing w:line="240" w:lineRule="auto"/>
        <w:contextualSpacing w:val="0"/>
        <w:rPr>
          <w:rFonts w:ascii="Arial" w:hAnsi="Arial" w:cs="Arial"/>
          <w:szCs w:val="24"/>
          <w:lang w:eastAsia="en-US"/>
        </w:rPr>
      </w:pPr>
    </w:p>
    <w:p w14:paraId="5436134E" w14:textId="5DF075CF" w:rsidR="00A329E3" w:rsidRDefault="00A329E3" w:rsidP="009A5C9C">
      <w:pPr>
        <w:widowControl w:val="0"/>
        <w:autoSpaceDE w:val="0"/>
        <w:autoSpaceDN w:val="0"/>
        <w:adjustRightInd w:val="0"/>
        <w:spacing w:line="240" w:lineRule="auto"/>
        <w:contextualSpacing w:val="0"/>
        <w:rPr>
          <w:ins w:id="3323" w:author="Arjan Kloosterboer" w:date="2017-09-27T17:50:00Z"/>
          <w:rFonts w:ascii="Arial" w:hAnsi="Arial" w:cs="Arial"/>
          <w:szCs w:val="24"/>
          <w:lang w:eastAsia="en-US"/>
        </w:rPr>
      </w:pPr>
      <w:ins w:id="3324" w:author="Arjan Kloosterboer" w:date="2017-09-27T17:50:00Z">
        <w:r>
          <w:rPr>
            <w:rFonts w:ascii="Arial" w:hAnsi="Arial" w:cs="Arial"/>
            <w:szCs w:val="24"/>
            <w:lang w:eastAsia="en-US"/>
          </w:rPr>
          <w:t>CATALOGUS</w:t>
        </w:r>
      </w:ins>
    </w:p>
    <w:p w14:paraId="6CE468F4" w14:textId="450968E7" w:rsidR="00A329E3" w:rsidRPr="00A329E3" w:rsidRDefault="00A329E3" w:rsidP="00A329E3">
      <w:pPr>
        <w:pStyle w:val="Lijstalinea"/>
        <w:widowControl w:val="0"/>
        <w:numPr>
          <w:ilvl w:val="0"/>
          <w:numId w:val="12"/>
        </w:numPr>
        <w:autoSpaceDE w:val="0"/>
        <w:autoSpaceDN w:val="0"/>
        <w:adjustRightInd w:val="0"/>
        <w:spacing w:line="240" w:lineRule="auto"/>
        <w:contextualSpacing w:val="0"/>
        <w:rPr>
          <w:ins w:id="3325" w:author="Arjan Kloosterboer" w:date="2017-09-27T17:50:00Z"/>
          <w:rFonts w:ascii="Arial" w:hAnsi="Arial" w:cs="Arial"/>
          <w:szCs w:val="24"/>
          <w:lang w:eastAsia="en-US"/>
        </w:rPr>
      </w:pPr>
      <w:ins w:id="3326" w:author="Arjan Kloosterboer" w:date="2017-09-27T17:50:00Z">
        <w:r>
          <w:rPr>
            <w:rFonts w:ascii="Arial" w:hAnsi="Arial" w:cs="Arial"/>
            <w:szCs w:val="24"/>
            <w:lang w:eastAsia="en-US"/>
          </w:rPr>
          <w:t xml:space="preserve">Toegevoegd zijn de attribuutsoorten </w:t>
        </w:r>
      </w:ins>
      <w:ins w:id="3327" w:author="Arjan Kloosterboer" w:date="2017-09-27T17:51:00Z">
        <w:r>
          <w:rPr>
            <w:rFonts w:ascii="Arial" w:hAnsi="Arial" w:cs="Arial"/>
            <w:szCs w:val="24"/>
            <w:lang w:eastAsia="en-US"/>
          </w:rPr>
          <w:t>‘</w:t>
        </w:r>
      </w:ins>
      <w:ins w:id="3328" w:author="Arjan Kloosterboer" w:date="2017-09-27T17:50:00Z">
        <w:r>
          <w:rPr>
            <w:rFonts w:ascii="Arial" w:hAnsi="Arial" w:cs="Arial"/>
            <w:szCs w:val="24"/>
            <w:lang w:eastAsia="en-US"/>
          </w:rPr>
          <w:t>Naam</w:t>
        </w:r>
      </w:ins>
      <w:ins w:id="3329" w:author="Arjan Kloosterboer" w:date="2017-09-27T17:51:00Z">
        <w:r>
          <w:rPr>
            <w:rFonts w:ascii="Arial" w:hAnsi="Arial" w:cs="Arial"/>
            <w:szCs w:val="24"/>
            <w:lang w:eastAsia="en-US"/>
          </w:rPr>
          <w:t>’</w:t>
        </w:r>
      </w:ins>
      <w:ins w:id="3330" w:author="Arjan Kloosterboer" w:date="2017-09-27T17:50:00Z">
        <w:r>
          <w:rPr>
            <w:rFonts w:ascii="Arial" w:hAnsi="Arial" w:cs="Arial"/>
            <w:szCs w:val="24"/>
            <w:lang w:eastAsia="en-US"/>
          </w:rPr>
          <w:t xml:space="preserve">, </w:t>
        </w:r>
      </w:ins>
      <w:ins w:id="3331" w:author="Arjan Kloosterboer" w:date="2017-09-27T17:51:00Z">
        <w:r>
          <w:rPr>
            <w:rFonts w:ascii="Arial" w:hAnsi="Arial" w:cs="Arial"/>
            <w:szCs w:val="24"/>
            <w:lang w:eastAsia="en-US"/>
          </w:rPr>
          <w:t>‘</w:t>
        </w:r>
      </w:ins>
      <w:ins w:id="3332" w:author="Arjan Kloosterboer" w:date="2017-09-27T17:50:00Z">
        <w:r>
          <w:rPr>
            <w:rFonts w:ascii="Arial" w:hAnsi="Arial" w:cs="Arial"/>
            <w:szCs w:val="24"/>
            <w:lang w:eastAsia="en-US"/>
          </w:rPr>
          <w:t>Versie</w:t>
        </w:r>
      </w:ins>
      <w:ins w:id="3333" w:author="Arjan Kloosterboer" w:date="2017-09-27T17:51:00Z">
        <w:r>
          <w:rPr>
            <w:rFonts w:ascii="Arial" w:hAnsi="Arial" w:cs="Arial"/>
            <w:szCs w:val="24"/>
            <w:lang w:eastAsia="en-US"/>
          </w:rPr>
          <w:t>’</w:t>
        </w:r>
      </w:ins>
      <w:ins w:id="3334" w:author="Arjan Kloosterboer" w:date="2017-09-27T17:50:00Z">
        <w:r>
          <w:rPr>
            <w:rFonts w:ascii="Arial" w:hAnsi="Arial" w:cs="Arial"/>
            <w:szCs w:val="24"/>
            <w:lang w:eastAsia="en-US"/>
          </w:rPr>
          <w:t xml:space="preserve"> en </w:t>
        </w:r>
      </w:ins>
      <w:ins w:id="3335" w:author="Arjan Kloosterboer" w:date="2017-09-27T17:51:00Z">
        <w:r>
          <w:rPr>
            <w:rFonts w:ascii="Arial" w:hAnsi="Arial" w:cs="Arial"/>
            <w:szCs w:val="24"/>
            <w:lang w:eastAsia="en-US"/>
          </w:rPr>
          <w:t>‘</w:t>
        </w:r>
      </w:ins>
      <w:ins w:id="3336" w:author="Arjan Kloosterboer" w:date="2017-09-27T17:50:00Z">
        <w:r>
          <w:rPr>
            <w:rFonts w:ascii="Arial" w:hAnsi="Arial" w:cs="Arial"/>
            <w:szCs w:val="24"/>
            <w:lang w:eastAsia="en-US"/>
          </w:rPr>
          <w:t>Begindatum versie</w:t>
        </w:r>
      </w:ins>
      <w:ins w:id="3337" w:author="Arjan Kloosterboer" w:date="2017-09-27T17:51:00Z">
        <w:r>
          <w:rPr>
            <w:rFonts w:ascii="Arial" w:hAnsi="Arial" w:cs="Arial"/>
            <w:szCs w:val="24"/>
            <w:lang w:eastAsia="en-US"/>
          </w:rPr>
          <w:t>’</w:t>
        </w:r>
      </w:ins>
      <w:ins w:id="3338" w:author="Arjan Kloosterboer" w:date="2017-09-27T17:50:00Z">
        <w:r>
          <w:rPr>
            <w:rFonts w:ascii="Arial" w:hAnsi="Arial" w:cs="Arial"/>
            <w:szCs w:val="24"/>
            <w:lang w:eastAsia="en-US"/>
          </w:rPr>
          <w:t xml:space="preserve"> waarmee </w:t>
        </w:r>
      </w:ins>
      <w:ins w:id="3339" w:author="Arjan Kloosterboer" w:date="2017-09-27T17:51:00Z">
        <w:r>
          <w:rPr>
            <w:rFonts w:ascii="Arial" w:hAnsi="Arial" w:cs="Arial"/>
            <w:szCs w:val="24"/>
            <w:lang w:eastAsia="en-US"/>
          </w:rPr>
          <w:t>de benaming en versie van de betreffende zaaktypencatalogus geduid kan worden.</w:t>
        </w:r>
      </w:ins>
    </w:p>
    <w:p w14:paraId="4D6A753C" w14:textId="049E4F90" w:rsidR="00A329E3" w:rsidRDefault="00A329E3" w:rsidP="009A5C9C">
      <w:pPr>
        <w:widowControl w:val="0"/>
        <w:autoSpaceDE w:val="0"/>
        <w:autoSpaceDN w:val="0"/>
        <w:adjustRightInd w:val="0"/>
        <w:spacing w:line="240" w:lineRule="auto"/>
        <w:contextualSpacing w:val="0"/>
        <w:rPr>
          <w:ins w:id="3340" w:author="Arjan Kloosterboer" w:date="2017-09-27T17:53:00Z"/>
          <w:rFonts w:ascii="Arial" w:hAnsi="Arial" w:cs="Arial"/>
          <w:szCs w:val="24"/>
          <w:lang w:eastAsia="en-US"/>
        </w:rPr>
      </w:pPr>
      <w:ins w:id="3341" w:author="Arjan Kloosterboer" w:date="2017-09-27T17:53:00Z">
        <w:r>
          <w:rPr>
            <w:rFonts w:ascii="Arial" w:hAnsi="Arial" w:cs="Arial"/>
            <w:szCs w:val="24"/>
            <w:lang w:eastAsia="en-US"/>
          </w:rPr>
          <w:t>RESULTAATTYPE:</w:t>
        </w:r>
      </w:ins>
    </w:p>
    <w:p w14:paraId="485EFF82" w14:textId="254C558B" w:rsidR="00A329E3" w:rsidRDefault="00A329E3" w:rsidP="00A329E3">
      <w:pPr>
        <w:pStyle w:val="Lijstalinea"/>
        <w:widowControl w:val="0"/>
        <w:numPr>
          <w:ilvl w:val="0"/>
          <w:numId w:val="12"/>
        </w:numPr>
        <w:autoSpaceDE w:val="0"/>
        <w:autoSpaceDN w:val="0"/>
        <w:adjustRightInd w:val="0"/>
        <w:spacing w:line="240" w:lineRule="auto"/>
        <w:contextualSpacing w:val="0"/>
        <w:rPr>
          <w:ins w:id="3342" w:author="Arjan Kloosterboer" w:date="2017-09-27T17:54:00Z"/>
          <w:rFonts w:ascii="Arial" w:hAnsi="Arial" w:cs="Arial"/>
          <w:szCs w:val="24"/>
          <w:lang w:eastAsia="en-US"/>
        </w:rPr>
      </w:pPr>
      <w:ins w:id="3343" w:author="Arjan Kloosterboer" w:date="2017-09-27T17:53:00Z">
        <w:r>
          <w:rPr>
            <w:rFonts w:ascii="Arial" w:hAnsi="Arial" w:cs="Arial"/>
            <w:szCs w:val="24"/>
            <w:lang w:eastAsia="en-US"/>
          </w:rPr>
          <w:t>De unieke aanduiding is uitgebreid met de (nieuwe) attribuutsoort ‘Procesobjectaard’.</w:t>
        </w:r>
      </w:ins>
    </w:p>
    <w:p w14:paraId="7C7A7867" w14:textId="20F262BC" w:rsidR="00A329E3" w:rsidRDefault="00A329E3" w:rsidP="00A329E3">
      <w:pPr>
        <w:pStyle w:val="Lijstalinea"/>
        <w:widowControl w:val="0"/>
        <w:numPr>
          <w:ilvl w:val="0"/>
          <w:numId w:val="12"/>
        </w:numPr>
        <w:autoSpaceDE w:val="0"/>
        <w:autoSpaceDN w:val="0"/>
        <w:adjustRightInd w:val="0"/>
        <w:spacing w:line="240" w:lineRule="auto"/>
        <w:contextualSpacing w:val="0"/>
        <w:rPr>
          <w:ins w:id="3344" w:author="Arjan Kloosterboer" w:date="2017-09-27T17:58:00Z"/>
          <w:rFonts w:ascii="Arial" w:hAnsi="Arial" w:cs="Arial"/>
          <w:szCs w:val="24"/>
          <w:lang w:eastAsia="en-US"/>
        </w:rPr>
      </w:pPr>
      <w:ins w:id="3345" w:author="Arjan Kloosterboer" w:date="2017-09-27T17:54:00Z">
        <w:r>
          <w:rPr>
            <w:rFonts w:ascii="Arial" w:hAnsi="Arial" w:cs="Arial"/>
            <w:szCs w:val="24"/>
            <w:lang w:eastAsia="en-US"/>
          </w:rPr>
          <w:t xml:space="preserve">De attribuutsoorten ‘Procesobjectaard’, </w:t>
        </w:r>
      </w:ins>
      <w:ins w:id="3346" w:author="Arjan Kloosterboer" w:date="2017-09-27T17:56:00Z">
        <w:r w:rsidR="00540A81">
          <w:rPr>
            <w:rFonts w:ascii="Arial" w:hAnsi="Arial" w:cs="Arial"/>
            <w:szCs w:val="24"/>
            <w:lang w:eastAsia="en-US"/>
          </w:rPr>
          <w:t>‘Indicatie specifiek’ en ‘Procestermijn’</w:t>
        </w:r>
      </w:ins>
      <w:ins w:id="3347" w:author="Arjan Kloosterboer" w:date="2017-09-27T17:57:00Z">
        <w:r w:rsidR="00540A81">
          <w:rPr>
            <w:rFonts w:ascii="Arial" w:hAnsi="Arial" w:cs="Arial"/>
            <w:szCs w:val="24"/>
            <w:lang w:eastAsia="en-US"/>
          </w:rPr>
          <w:t xml:space="preserve"> zijn toegevoegd</w:t>
        </w:r>
      </w:ins>
      <w:ins w:id="3348" w:author="Arjan Kloosterboer" w:date="2017-09-27T17:56:00Z">
        <w:r w:rsidR="00540A81">
          <w:rPr>
            <w:rFonts w:ascii="Arial" w:hAnsi="Arial" w:cs="Arial"/>
            <w:szCs w:val="24"/>
            <w:lang w:eastAsia="en-US"/>
          </w:rPr>
          <w:t>.</w:t>
        </w:r>
      </w:ins>
    </w:p>
    <w:p w14:paraId="0DC27AFA" w14:textId="52EF5F28" w:rsidR="00540A81" w:rsidRDefault="00540A81" w:rsidP="00A329E3">
      <w:pPr>
        <w:pStyle w:val="Lijstalinea"/>
        <w:widowControl w:val="0"/>
        <w:numPr>
          <w:ilvl w:val="0"/>
          <w:numId w:val="12"/>
        </w:numPr>
        <w:autoSpaceDE w:val="0"/>
        <w:autoSpaceDN w:val="0"/>
        <w:adjustRightInd w:val="0"/>
        <w:spacing w:line="240" w:lineRule="auto"/>
        <w:contextualSpacing w:val="0"/>
        <w:rPr>
          <w:rFonts w:ascii="Arial" w:hAnsi="Arial" w:cs="Arial"/>
          <w:szCs w:val="24"/>
          <w:lang w:eastAsia="en-US"/>
        </w:rPr>
      </w:pPr>
      <w:ins w:id="3349" w:author="Arjan Kloosterboer" w:date="2017-09-27T17:58:00Z">
        <w:r>
          <w:rPr>
            <w:rFonts w:ascii="Arial" w:hAnsi="Arial" w:cs="Arial"/>
            <w:szCs w:val="24"/>
            <w:lang w:eastAsia="en-US"/>
          </w:rPr>
          <w:t xml:space="preserve">De attribuutsoort ‘Brondatum archiefprocedure’ is hernoemd naar ‘Afleidingswijze’ </w:t>
        </w:r>
      </w:ins>
      <w:ins w:id="3350" w:author="Arjan Kloosterboer" w:date="2017-09-27T18:00:00Z">
        <w:r>
          <w:rPr>
            <w:rFonts w:ascii="Arial" w:hAnsi="Arial" w:cs="Arial"/>
            <w:szCs w:val="24"/>
            <w:lang w:eastAsia="en-US"/>
          </w:rPr>
          <w:t xml:space="preserve">(en heeft een enumeratie gekregen) </w:t>
        </w:r>
      </w:ins>
      <w:ins w:id="3351" w:author="Arjan Kloosterboer" w:date="2017-09-27T17:58:00Z">
        <w:r>
          <w:rPr>
            <w:rFonts w:ascii="Arial" w:hAnsi="Arial" w:cs="Arial"/>
            <w:szCs w:val="24"/>
            <w:lang w:eastAsia="en-US"/>
          </w:rPr>
          <w:t xml:space="preserve">als onderdeel van de toegevoegde groepattribuutsoort ‘Brondatum archiefprocedure’. </w:t>
        </w:r>
      </w:ins>
    </w:p>
    <w:p w14:paraId="44226BA1" w14:textId="394F190E" w:rsidR="00F97C74" w:rsidRPr="00F97C74" w:rsidRDefault="00F97C74" w:rsidP="00A329E3">
      <w:pPr>
        <w:pStyle w:val="Lijstalinea"/>
        <w:widowControl w:val="0"/>
        <w:numPr>
          <w:ilvl w:val="0"/>
          <w:numId w:val="12"/>
        </w:numPr>
        <w:autoSpaceDE w:val="0"/>
        <w:autoSpaceDN w:val="0"/>
        <w:adjustRightInd w:val="0"/>
        <w:spacing w:line="240" w:lineRule="auto"/>
        <w:contextualSpacing w:val="0"/>
        <w:rPr>
          <w:ins w:id="3352" w:author="Arjan Kloosterboer" w:date="2017-09-27T21:30:00Z"/>
          <w:rFonts w:ascii="Arial" w:hAnsi="Arial" w:cs="Arial"/>
          <w:szCs w:val="24"/>
          <w:lang w:eastAsia="en-US"/>
        </w:rPr>
      </w:pPr>
      <w:ins w:id="3353" w:author="Arjan Kloosterboer" w:date="2017-09-27T21:28:00Z">
        <w:r>
          <w:rPr>
            <w:rFonts w:ascii="Arial" w:hAnsi="Arial" w:cs="Arial"/>
            <w:szCs w:val="24"/>
            <w:lang w:eastAsia="en-US"/>
          </w:rPr>
          <w:t>Het formaat van de attribuutsoort ‘Resultaattype-omschrijving generiek</w:t>
        </w:r>
      </w:ins>
      <w:ins w:id="3354" w:author="Arjan Kloosterboer" w:date="2017-09-27T21:29:00Z">
        <w:r>
          <w:rPr>
            <w:rFonts w:ascii="Arial" w:hAnsi="Arial" w:cs="Arial"/>
            <w:szCs w:val="24"/>
            <w:lang w:eastAsia="en-US"/>
          </w:rPr>
          <w:t xml:space="preserve">’ is gewijzigd in (de verwijzing naar) de referentielijst </w:t>
        </w:r>
        <w:r w:rsidRPr="00F76CF5">
          <w:rPr>
            <w:rFonts w:ascii="Arial" w:hAnsi="Arial" w:cs="Arial"/>
            <w:szCs w:val="20"/>
            <w:lang w:eastAsia="en-US"/>
          </w:rPr>
          <w:t>RESULTAATTYPE-OMSCHRIJVING GENERIEK</w:t>
        </w:r>
        <w:r>
          <w:rPr>
            <w:rFonts w:ascii="Arial" w:hAnsi="Arial" w:cs="Arial"/>
            <w:szCs w:val="20"/>
            <w:lang w:eastAsia="en-US"/>
          </w:rPr>
          <w:t>.</w:t>
        </w:r>
      </w:ins>
    </w:p>
    <w:p w14:paraId="2A810408" w14:textId="068C679D" w:rsidR="00F97C74" w:rsidRPr="00F97C74" w:rsidRDefault="00F97C74" w:rsidP="00F97C74">
      <w:pPr>
        <w:pStyle w:val="Lijstalinea"/>
        <w:widowControl w:val="0"/>
        <w:numPr>
          <w:ilvl w:val="0"/>
          <w:numId w:val="12"/>
        </w:numPr>
        <w:autoSpaceDE w:val="0"/>
        <w:autoSpaceDN w:val="0"/>
        <w:adjustRightInd w:val="0"/>
        <w:spacing w:line="240" w:lineRule="auto"/>
        <w:contextualSpacing w:val="0"/>
        <w:rPr>
          <w:ins w:id="3355" w:author="Arjan Kloosterboer" w:date="2017-09-27T21:32:00Z"/>
          <w:rFonts w:ascii="Arial" w:hAnsi="Arial" w:cs="Arial"/>
          <w:szCs w:val="24"/>
          <w:lang w:eastAsia="en-US"/>
        </w:rPr>
      </w:pPr>
      <w:ins w:id="3356" w:author="Arjan Kloosterboer" w:date="2017-09-27T21:30:00Z">
        <w:r>
          <w:rPr>
            <w:rFonts w:ascii="Arial" w:hAnsi="Arial" w:cs="Arial"/>
            <w:szCs w:val="20"/>
            <w:lang w:eastAsia="en-US"/>
          </w:rPr>
          <w:t>Het formaat en de kardinaliteit van de attribuutsoort ‘</w:t>
        </w:r>
        <w:r w:rsidRPr="00F97C74">
          <w:rPr>
            <w:rFonts w:ascii="Arial" w:hAnsi="Arial" w:cs="Arial"/>
            <w:szCs w:val="20"/>
            <w:lang w:eastAsia="en-US"/>
          </w:rPr>
          <w:t>Selectielijstklasse</w:t>
        </w:r>
        <w:r>
          <w:rPr>
            <w:rFonts w:ascii="Arial" w:hAnsi="Arial" w:cs="Arial"/>
            <w:szCs w:val="20"/>
            <w:lang w:eastAsia="en-US"/>
          </w:rPr>
          <w:t>’ zijn gewijzigd van AN500 naar AN20 respectievelijk van 0..1 naar 1..1.</w:t>
        </w:r>
      </w:ins>
    </w:p>
    <w:p w14:paraId="6ACBC570" w14:textId="0B54EED3" w:rsidR="00F97C74" w:rsidRPr="00F97C74" w:rsidRDefault="00F97C74" w:rsidP="00F97C74">
      <w:pPr>
        <w:pStyle w:val="Lijstalinea"/>
        <w:widowControl w:val="0"/>
        <w:numPr>
          <w:ilvl w:val="0"/>
          <w:numId w:val="12"/>
        </w:numPr>
        <w:autoSpaceDE w:val="0"/>
        <w:autoSpaceDN w:val="0"/>
        <w:adjustRightInd w:val="0"/>
        <w:spacing w:line="240" w:lineRule="auto"/>
        <w:contextualSpacing w:val="0"/>
        <w:rPr>
          <w:ins w:id="3357" w:author="Arjan Kloosterboer" w:date="2017-09-27T21:34:00Z"/>
          <w:rFonts w:ascii="Arial" w:hAnsi="Arial" w:cs="Arial"/>
          <w:szCs w:val="24"/>
          <w:lang w:eastAsia="en-US"/>
        </w:rPr>
      </w:pPr>
      <w:ins w:id="3358" w:author="Arjan Kloosterboer" w:date="2017-09-27T21:32:00Z">
        <w:r>
          <w:rPr>
            <w:rFonts w:ascii="Arial" w:hAnsi="Arial" w:cs="Arial"/>
            <w:szCs w:val="20"/>
            <w:lang w:eastAsia="en-US"/>
          </w:rPr>
          <w:t xml:space="preserve">De definitie van de attribuutsoort ‘Archiefactietermijn’ is gewijzigd. De termijn begint nu na het vervallen van het bedrijfsvoeringsbelang. </w:t>
        </w:r>
      </w:ins>
    </w:p>
    <w:p w14:paraId="545AC3B5" w14:textId="0445B399" w:rsidR="00F97C74" w:rsidRDefault="00F97C74" w:rsidP="00F97C74">
      <w:pPr>
        <w:pStyle w:val="Lijstalinea"/>
        <w:widowControl w:val="0"/>
        <w:numPr>
          <w:ilvl w:val="0"/>
          <w:numId w:val="12"/>
        </w:numPr>
        <w:autoSpaceDE w:val="0"/>
        <w:autoSpaceDN w:val="0"/>
        <w:adjustRightInd w:val="0"/>
        <w:spacing w:line="240" w:lineRule="auto"/>
        <w:contextualSpacing w:val="0"/>
        <w:rPr>
          <w:ins w:id="3359" w:author="Arjan Kloosterboer" w:date="2017-09-27T18:02:00Z"/>
          <w:rFonts w:ascii="Arial" w:hAnsi="Arial" w:cs="Arial"/>
          <w:szCs w:val="24"/>
          <w:lang w:eastAsia="en-US"/>
        </w:rPr>
      </w:pPr>
      <w:ins w:id="3360" w:author="Arjan Kloosterboer" w:date="2017-09-27T21:34:00Z">
        <w:r>
          <w:rPr>
            <w:rFonts w:ascii="Arial" w:hAnsi="Arial" w:cs="Arial"/>
            <w:szCs w:val="20"/>
            <w:lang w:eastAsia="en-US"/>
          </w:rPr>
          <w:t xml:space="preserve">Bij de attribuutsoort </w:t>
        </w:r>
      </w:ins>
      <w:ins w:id="3361" w:author="Arjan Kloosterboer" w:date="2017-09-27T21:35:00Z">
        <w:r>
          <w:rPr>
            <w:rFonts w:ascii="Arial" w:hAnsi="Arial" w:cs="Arial"/>
            <w:szCs w:val="20"/>
            <w:lang w:eastAsia="en-US"/>
          </w:rPr>
          <w:t xml:space="preserve">‘Toelichting’ is de regel vervallen dat deze in bepaalde gevallen van een waarde voorzien moet zijn. Daarin wordt nu voorzien met de groepattribuutsoort </w:t>
        </w:r>
      </w:ins>
      <w:ins w:id="3362" w:author="Arjan Kloosterboer" w:date="2017-09-27T21:36:00Z">
        <w:r>
          <w:rPr>
            <w:rFonts w:ascii="Arial" w:hAnsi="Arial" w:cs="Arial"/>
            <w:szCs w:val="24"/>
            <w:lang w:eastAsia="en-US"/>
          </w:rPr>
          <w:t>‘Brondatum archiefprocedure’.</w:t>
        </w:r>
      </w:ins>
    </w:p>
    <w:p w14:paraId="6837572A" w14:textId="3B7E0A57" w:rsidR="00540A81" w:rsidRDefault="00540A81" w:rsidP="00540A81">
      <w:pPr>
        <w:pStyle w:val="Lijstalinea"/>
        <w:widowControl w:val="0"/>
        <w:numPr>
          <w:ilvl w:val="0"/>
          <w:numId w:val="12"/>
        </w:numPr>
        <w:autoSpaceDE w:val="0"/>
        <w:autoSpaceDN w:val="0"/>
        <w:adjustRightInd w:val="0"/>
        <w:spacing w:line="240" w:lineRule="auto"/>
        <w:contextualSpacing w:val="0"/>
        <w:rPr>
          <w:ins w:id="3363" w:author="Arjan Kloosterboer" w:date="2017-09-27T18:05:00Z"/>
          <w:rFonts w:ascii="Arial" w:hAnsi="Arial" w:cs="Arial"/>
          <w:szCs w:val="24"/>
          <w:lang w:eastAsia="en-US"/>
        </w:rPr>
      </w:pPr>
      <w:ins w:id="3364" w:author="Arjan Kloosterboer" w:date="2017-09-27T18:02:00Z">
        <w:r>
          <w:rPr>
            <w:rFonts w:ascii="Arial" w:hAnsi="Arial" w:cs="Arial"/>
            <w:szCs w:val="24"/>
            <w:lang w:eastAsia="en-US"/>
          </w:rPr>
          <w:t>De relatiesoort ‘</w:t>
        </w:r>
        <w:r w:rsidRPr="00540A81">
          <w:rPr>
            <w:rFonts w:ascii="Arial" w:hAnsi="Arial" w:cs="Arial"/>
            <w:szCs w:val="24"/>
            <w:lang w:eastAsia="en-US"/>
          </w:rPr>
          <w:t>RESULTAATTYPE bepaalt afwijkend archiefregime van ZAAK-INFORMATIEOBJECT-TYPE</w:t>
        </w:r>
      </w:ins>
      <w:ins w:id="3365" w:author="Arjan Kloosterboer" w:date="2017-09-27T18:03:00Z">
        <w:r>
          <w:rPr>
            <w:rFonts w:ascii="Arial" w:hAnsi="Arial" w:cs="Arial"/>
            <w:szCs w:val="24"/>
            <w:lang w:eastAsia="en-US"/>
          </w:rPr>
          <w:t>’ is vervangen door de relatiesoort ‘</w:t>
        </w:r>
        <w:r w:rsidRPr="00540A81">
          <w:rPr>
            <w:rFonts w:ascii="Arial" w:hAnsi="Arial" w:cs="Arial"/>
            <w:szCs w:val="24"/>
            <w:lang w:eastAsia="en-US"/>
          </w:rPr>
          <w:t>RESULTAATTYPE bepaalt afwijkende vernietigingstermijn van ZAAK-INFORMATIEOBJECT-TYPE</w:t>
        </w:r>
        <w:r>
          <w:rPr>
            <w:rFonts w:ascii="Arial" w:hAnsi="Arial" w:cs="Arial"/>
            <w:szCs w:val="24"/>
            <w:lang w:eastAsia="en-US"/>
          </w:rPr>
          <w:t>’.</w:t>
        </w:r>
      </w:ins>
    </w:p>
    <w:p w14:paraId="6D5F7AA7" w14:textId="38473D1A" w:rsidR="00540A81" w:rsidRDefault="00540A81" w:rsidP="00540A81">
      <w:pPr>
        <w:pStyle w:val="Lijstalinea"/>
        <w:widowControl w:val="0"/>
        <w:numPr>
          <w:ilvl w:val="0"/>
          <w:numId w:val="12"/>
        </w:numPr>
        <w:autoSpaceDE w:val="0"/>
        <w:autoSpaceDN w:val="0"/>
        <w:adjustRightInd w:val="0"/>
        <w:spacing w:line="240" w:lineRule="auto"/>
        <w:contextualSpacing w:val="0"/>
        <w:rPr>
          <w:rFonts w:ascii="Arial" w:hAnsi="Arial" w:cs="Arial"/>
          <w:szCs w:val="24"/>
          <w:lang w:eastAsia="en-US"/>
        </w:rPr>
      </w:pPr>
      <w:ins w:id="3366" w:author="Arjan Kloosterboer" w:date="2017-09-27T18:05:00Z">
        <w:r>
          <w:rPr>
            <w:rFonts w:ascii="Arial" w:hAnsi="Arial" w:cs="Arial"/>
            <w:szCs w:val="24"/>
            <w:lang w:eastAsia="en-US"/>
          </w:rPr>
          <w:t>De relatiesoort ‘</w:t>
        </w:r>
        <w:r>
          <w:rPr>
            <w:rFonts w:ascii="Arial" w:hAnsi="Arial" w:cs="Arial"/>
            <w:szCs w:val="20"/>
            <w:lang w:eastAsia="en-US"/>
          </w:rPr>
          <w:t xml:space="preserve">RESULTAATTYPE </w:t>
        </w:r>
        <w:r w:rsidRPr="00540A81">
          <w:rPr>
            <w:rFonts w:ascii="Arial" w:hAnsi="Arial" w:cs="Arial"/>
            <w:szCs w:val="20"/>
            <w:lang w:eastAsia="en-US"/>
          </w:rPr>
          <w:t>heeft voor Brondatum archiefprocedure relevante</w:t>
        </w:r>
        <w:r>
          <w:rPr>
            <w:rFonts w:ascii="Arial" w:hAnsi="Arial" w:cs="Arial"/>
            <w:szCs w:val="20"/>
            <w:lang w:eastAsia="en-US"/>
          </w:rPr>
          <w:t xml:space="preserve"> </w:t>
        </w:r>
        <w:r w:rsidRPr="00540A81">
          <w:rPr>
            <w:rFonts w:ascii="Arial" w:hAnsi="Arial" w:cs="Arial"/>
            <w:szCs w:val="20"/>
            <w:lang w:eastAsia="en-US"/>
          </w:rPr>
          <w:t>EIGENSCHAP</w:t>
        </w:r>
        <w:r>
          <w:rPr>
            <w:rFonts w:ascii="Arial" w:hAnsi="Arial" w:cs="Arial"/>
            <w:szCs w:val="20"/>
            <w:lang w:eastAsia="en-US"/>
          </w:rPr>
          <w:t>’ is vervallen</w:t>
        </w:r>
      </w:ins>
      <w:ins w:id="3367" w:author="Arjan Kloosterboer" w:date="2017-09-27T18:06:00Z">
        <w:r w:rsidR="00E14990">
          <w:rPr>
            <w:rFonts w:ascii="Arial" w:hAnsi="Arial" w:cs="Arial"/>
            <w:szCs w:val="20"/>
            <w:lang w:eastAsia="en-US"/>
          </w:rPr>
          <w:t xml:space="preserve"> (en </w:t>
        </w:r>
      </w:ins>
      <w:ins w:id="3368" w:author="Arjan Kloosterboer" w:date="2017-09-27T18:07:00Z">
        <w:r w:rsidR="00E14990">
          <w:rPr>
            <w:rFonts w:ascii="Arial" w:hAnsi="Arial" w:cs="Arial"/>
            <w:szCs w:val="20"/>
            <w:lang w:eastAsia="en-US"/>
          </w:rPr>
          <w:t>vervangen door</w:t>
        </w:r>
      </w:ins>
      <w:ins w:id="3369" w:author="Arjan Kloosterboer" w:date="2017-09-27T18:06:00Z">
        <w:r w:rsidR="00E14990">
          <w:rPr>
            <w:rFonts w:ascii="Arial" w:hAnsi="Arial" w:cs="Arial"/>
            <w:szCs w:val="20"/>
            <w:lang w:eastAsia="en-US"/>
          </w:rPr>
          <w:t xml:space="preserve"> de groepattribuutsoort </w:t>
        </w:r>
      </w:ins>
      <w:ins w:id="3370" w:author="Arjan Kloosterboer" w:date="2017-09-27T18:07:00Z">
        <w:r w:rsidR="00E14990">
          <w:rPr>
            <w:rFonts w:ascii="Arial" w:hAnsi="Arial" w:cs="Arial"/>
            <w:szCs w:val="24"/>
            <w:lang w:eastAsia="en-US"/>
          </w:rPr>
          <w:t>‘Brondatum archiefprocedure’)</w:t>
        </w:r>
      </w:ins>
      <w:ins w:id="3371" w:author="Arjan Kloosterboer" w:date="2017-09-27T18:05:00Z">
        <w:r>
          <w:rPr>
            <w:rFonts w:ascii="Arial" w:hAnsi="Arial" w:cs="Arial"/>
            <w:szCs w:val="20"/>
            <w:lang w:eastAsia="en-US"/>
          </w:rPr>
          <w:t xml:space="preserve">. </w:t>
        </w:r>
      </w:ins>
    </w:p>
    <w:p w14:paraId="483645D8" w14:textId="77777777" w:rsidR="00E85E05" w:rsidRDefault="00E85E05" w:rsidP="00E85E05">
      <w:pPr>
        <w:widowControl w:val="0"/>
        <w:autoSpaceDE w:val="0"/>
        <w:autoSpaceDN w:val="0"/>
        <w:adjustRightInd w:val="0"/>
        <w:spacing w:line="240" w:lineRule="auto"/>
        <w:contextualSpacing w:val="0"/>
        <w:rPr>
          <w:ins w:id="3372" w:author="Arjan Kloosterboer" w:date="2017-09-27T18:18:00Z"/>
          <w:rFonts w:ascii="Arial" w:hAnsi="Arial" w:cs="Arial"/>
          <w:szCs w:val="20"/>
          <w:lang w:eastAsia="en-US"/>
        </w:rPr>
      </w:pPr>
      <w:ins w:id="3373" w:author="Arjan Kloosterboer" w:date="2017-09-27T18:18:00Z">
        <w:r w:rsidRPr="00F76CF5">
          <w:rPr>
            <w:rFonts w:ascii="Arial" w:hAnsi="Arial" w:cs="Arial"/>
            <w:szCs w:val="20"/>
            <w:lang w:eastAsia="en-US"/>
          </w:rPr>
          <w:t>RESULTAATTYPE-OMSCHRIJVING GENERIEK</w:t>
        </w:r>
        <w:r>
          <w:rPr>
            <w:rFonts w:ascii="Arial" w:hAnsi="Arial" w:cs="Arial"/>
            <w:szCs w:val="20"/>
            <w:lang w:eastAsia="en-US"/>
          </w:rPr>
          <w:t>:</w:t>
        </w:r>
      </w:ins>
    </w:p>
    <w:p w14:paraId="65224423" w14:textId="77777777" w:rsidR="00E85E05" w:rsidRPr="00F76CF5" w:rsidRDefault="00E85E05" w:rsidP="00E85E05">
      <w:pPr>
        <w:pStyle w:val="Lijstalinea"/>
        <w:widowControl w:val="0"/>
        <w:numPr>
          <w:ilvl w:val="0"/>
          <w:numId w:val="12"/>
        </w:numPr>
        <w:autoSpaceDE w:val="0"/>
        <w:autoSpaceDN w:val="0"/>
        <w:adjustRightInd w:val="0"/>
        <w:spacing w:line="240" w:lineRule="auto"/>
        <w:contextualSpacing w:val="0"/>
        <w:rPr>
          <w:ins w:id="3374" w:author="Arjan Kloosterboer" w:date="2017-09-27T18:18:00Z"/>
          <w:rFonts w:ascii="Arial" w:hAnsi="Arial" w:cs="Arial"/>
          <w:szCs w:val="20"/>
          <w:lang w:eastAsia="en-US"/>
        </w:rPr>
      </w:pPr>
      <w:ins w:id="3375" w:author="Arjan Kloosterboer" w:date="2017-09-27T18:18:00Z">
        <w:r>
          <w:rPr>
            <w:rFonts w:ascii="Arial" w:hAnsi="Arial" w:cs="Arial"/>
            <w:szCs w:val="20"/>
            <w:lang w:eastAsia="en-US"/>
          </w:rPr>
          <w:t>Deze referentielijst is toegevoegd</w:t>
        </w:r>
      </w:ins>
      <w:ins w:id="3376" w:author="Arjan Kloosterboer" w:date="2017-09-27T18:20:00Z">
        <w:r>
          <w:rPr>
            <w:rFonts w:ascii="Arial" w:hAnsi="Arial" w:cs="Arial"/>
            <w:szCs w:val="20"/>
            <w:lang w:eastAsia="en-US"/>
          </w:rPr>
          <w:t>.</w:t>
        </w:r>
      </w:ins>
      <w:ins w:id="3377" w:author="Arjan Kloosterboer" w:date="2017-09-27T18:18:00Z">
        <w:r>
          <w:rPr>
            <w:rFonts w:ascii="Arial" w:hAnsi="Arial" w:cs="Arial"/>
            <w:szCs w:val="20"/>
            <w:lang w:eastAsia="en-US"/>
          </w:rPr>
          <w:t xml:space="preserve"> Betreft de attribuusoort </w:t>
        </w:r>
      </w:ins>
      <w:ins w:id="3378" w:author="Arjan Kloosterboer" w:date="2017-09-27T18:19:00Z">
        <w:r>
          <w:rPr>
            <w:rFonts w:ascii="Arial" w:hAnsi="Arial" w:cs="Arial"/>
            <w:szCs w:val="20"/>
            <w:lang w:eastAsia="en-US"/>
          </w:rPr>
          <w:t>‘</w:t>
        </w:r>
        <w:r w:rsidRPr="00F76CF5">
          <w:rPr>
            <w:rFonts w:ascii="Arial" w:hAnsi="Arial" w:cs="Arial"/>
            <w:szCs w:val="20"/>
            <w:lang w:eastAsia="en-US"/>
          </w:rPr>
          <w:t>Resultaattypeomschrijving generiek</w:t>
        </w:r>
        <w:r>
          <w:rPr>
            <w:rFonts w:ascii="Arial" w:hAnsi="Arial" w:cs="Arial"/>
            <w:szCs w:val="20"/>
            <w:lang w:eastAsia="en-US"/>
          </w:rPr>
          <w:t xml:space="preserve">’ van het objecttype RESULTAATTYPE. </w:t>
        </w:r>
      </w:ins>
    </w:p>
    <w:p w14:paraId="2BDC554B" w14:textId="29721626" w:rsidR="00A329E3" w:rsidRDefault="00E14990" w:rsidP="00540A81">
      <w:pPr>
        <w:widowControl w:val="0"/>
        <w:autoSpaceDE w:val="0"/>
        <w:autoSpaceDN w:val="0"/>
        <w:adjustRightInd w:val="0"/>
        <w:spacing w:line="240" w:lineRule="auto"/>
        <w:contextualSpacing w:val="0"/>
        <w:rPr>
          <w:ins w:id="3379" w:author="Arjan Kloosterboer" w:date="2017-09-27T18:08:00Z"/>
          <w:rFonts w:ascii="Arial" w:hAnsi="Arial" w:cs="Arial"/>
          <w:szCs w:val="20"/>
          <w:lang w:eastAsia="en-US"/>
        </w:rPr>
      </w:pPr>
      <w:ins w:id="3380" w:author="Arjan Kloosterboer" w:date="2017-09-27T18:08:00Z">
        <w:r>
          <w:rPr>
            <w:rFonts w:ascii="Arial" w:hAnsi="Arial" w:cs="Arial"/>
            <w:szCs w:val="20"/>
            <w:lang w:eastAsia="en-US"/>
          </w:rPr>
          <w:t>ZAAKTYPE:</w:t>
        </w:r>
      </w:ins>
    </w:p>
    <w:p w14:paraId="18C8732B" w14:textId="0BFBA33D" w:rsidR="00E14990" w:rsidRPr="00E14990" w:rsidRDefault="00E14990" w:rsidP="00E14990">
      <w:pPr>
        <w:pStyle w:val="Lijstalinea"/>
        <w:widowControl w:val="0"/>
        <w:numPr>
          <w:ilvl w:val="0"/>
          <w:numId w:val="12"/>
        </w:numPr>
        <w:autoSpaceDE w:val="0"/>
        <w:autoSpaceDN w:val="0"/>
        <w:adjustRightInd w:val="0"/>
        <w:spacing w:line="240" w:lineRule="auto"/>
        <w:contextualSpacing w:val="0"/>
        <w:rPr>
          <w:ins w:id="3381" w:author="Arjan Kloosterboer" w:date="2017-09-27T18:10:00Z"/>
          <w:rFonts w:ascii="Arial" w:hAnsi="Arial" w:cs="Arial"/>
          <w:szCs w:val="20"/>
          <w:lang w:eastAsia="en-US"/>
        </w:rPr>
      </w:pPr>
      <w:ins w:id="3382" w:author="Arjan Kloosterboer" w:date="2017-09-27T18:08:00Z">
        <w:r>
          <w:rPr>
            <w:rFonts w:ascii="Arial" w:hAnsi="Arial" w:cs="Arial"/>
            <w:szCs w:val="20"/>
            <w:lang w:eastAsia="en-US"/>
          </w:rPr>
          <w:t xml:space="preserve">De groepattribuutsoort </w:t>
        </w:r>
      </w:ins>
      <w:ins w:id="3383" w:author="Arjan Kloosterboer" w:date="2017-09-27T18:09:00Z">
        <w:r>
          <w:rPr>
            <w:rFonts w:ascii="Arial" w:hAnsi="Arial" w:cs="Arial"/>
            <w:szCs w:val="20"/>
            <w:lang w:eastAsia="en-US"/>
          </w:rPr>
          <w:t>‘</w:t>
        </w:r>
        <w:r w:rsidRPr="001746BB">
          <w:rPr>
            <w:rFonts w:ascii="Calibri" w:hAnsi="Calibri" w:cs="Calibri"/>
            <w:color w:val="0F0F0F"/>
            <w:sz w:val="22"/>
            <w:szCs w:val="22"/>
            <w:lang w:eastAsia="en-US"/>
          </w:rPr>
          <w:t>Selectielijst-procestype</w:t>
        </w:r>
        <w:r>
          <w:rPr>
            <w:rFonts w:ascii="Calibri" w:hAnsi="Calibri" w:cs="Calibri"/>
            <w:color w:val="0F0F0F"/>
            <w:sz w:val="22"/>
            <w:szCs w:val="22"/>
            <w:lang w:eastAsia="en-US"/>
          </w:rPr>
          <w:t>’ is toegevoegd.</w:t>
        </w:r>
      </w:ins>
    </w:p>
    <w:p w14:paraId="4FB20DE3" w14:textId="56FDBCDA" w:rsidR="00E14990" w:rsidRPr="00E14990" w:rsidRDefault="00E14990" w:rsidP="00E14990">
      <w:pPr>
        <w:pStyle w:val="Lijstalinea"/>
        <w:widowControl w:val="0"/>
        <w:numPr>
          <w:ilvl w:val="0"/>
          <w:numId w:val="12"/>
        </w:numPr>
        <w:autoSpaceDE w:val="0"/>
        <w:autoSpaceDN w:val="0"/>
        <w:adjustRightInd w:val="0"/>
        <w:spacing w:line="240" w:lineRule="auto"/>
        <w:contextualSpacing w:val="0"/>
        <w:rPr>
          <w:ins w:id="3384" w:author="Arjan Kloosterboer" w:date="2017-09-27T18:08:00Z"/>
          <w:rFonts w:ascii="Arial" w:hAnsi="Arial" w:cs="Arial"/>
          <w:szCs w:val="20"/>
          <w:lang w:eastAsia="en-US"/>
        </w:rPr>
      </w:pPr>
      <w:ins w:id="3385" w:author="Arjan Kloosterboer" w:date="2017-09-27T18:10:00Z">
        <w:r>
          <w:rPr>
            <w:rFonts w:ascii="Arial" w:hAnsi="Arial" w:cs="Arial"/>
            <w:szCs w:val="20"/>
            <w:lang w:eastAsia="en-US"/>
          </w:rPr>
          <w:t xml:space="preserve">De attribuutsoort ‘Archiefclassificatiecode’ is vervangen door de groepattribuutsoort </w:t>
        </w:r>
      </w:ins>
      <w:ins w:id="3386" w:author="Arjan Kloosterboer" w:date="2017-09-27T18:11:00Z">
        <w:r>
          <w:rPr>
            <w:rFonts w:ascii="Arial" w:hAnsi="Arial" w:cs="Arial"/>
            <w:szCs w:val="20"/>
            <w:lang w:eastAsia="en-US"/>
          </w:rPr>
          <w:t xml:space="preserve">‘Archiefclassificatie’. </w:t>
        </w:r>
      </w:ins>
    </w:p>
    <w:p w14:paraId="4A6D0AF5" w14:textId="2FF372F0" w:rsidR="00E14990" w:rsidRDefault="00E14990" w:rsidP="00540A81">
      <w:pPr>
        <w:widowControl w:val="0"/>
        <w:autoSpaceDE w:val="0"/>
        <w:autoSpaceDN w:val="0"/>
        <w:adjustRightInd w:val="0"/>
        <w:spacing w:line="240" w:lineRule="auto"/>
        <w:contextualSpacing w:val="0"/>
        <w:rPr>
          <w:ins w:id="3387" w:author="Arjan Kloosterboer" w:date="2017-09-27T18:13:00Z"/>
          <w:rFonts w:ascii="Arial" w:hAnsi="Arial" w:cs="Arial"/>
          <w:szCs w:val="20"/>
          <w:lang w:eastAsia="en-US"/>
        </w:rPr>
      </w:pPr>
      <w:ins w:id="3388" w:author="Arjan Kloosterboer" w:date="2017-09-27T18:13:00Z">
        <w:r>
          <w:rPr>
            <w:rFonts w:ascii="Arial" w:hAnsi="Arial" w:cs="Arial"/>
            <w:szCs w:val="20"/>
            <w:lang w:eastAsia="en-US"/>
          </w:rPr>
          <w:t>ZAAK-INFORMATIE</w:t>
        </w:r>
        <w:r w:rsidRPr="00E14990">
          <w:rPr>
            <w:rFonts w:ascii="Arial" w:hAnsi="Arial" w:cs="Arial"/>
            <w:szCs w:val="20"/>
            <w:lang w:eastAsia="en-US"/>
          </w:rPr>
          <w:t>OBJECT-TYPE ARCHIEFREGIME</w:t>
        </w:r>
      </w:ins>
    </w:p>
    <w:p w14:paraId="298D3BDA" w14:textId="09DF313A" w:rsidR="00E14990" w:rsidRPr="00E14990" w:rsidRDefault="00E14990" w:rsidP="00F76CF5">
      <w:pPr>
        <w:pStyle w:val="Lijstalinea"/>
        <w:widowControl w:val="0"/>
        <w:numPr>
          <w:ilvl w:val="0"/>
          <w:numId w:val="12"/>
        </w:numPr>
        <w:autoSpaceDE w:val="0"/>
        <w:autoSpaceDN w:val="0"/>
        <w:adjustRightInd w:val="0"/>
        <w:spacing w:line="240" w:lineRule="auto"/>
        <w:contextualSpacing w:val="0"/>
        <w:rPr>
          <w:ins w:id="3389" w:author="Arjan Kloosterboer" w:date="2017-09-27T18:14:00Z"/>
          <w:rFonts w:ascii="Arial" w:hAnsi="Arial" w:cs="Arial"/>
          <w:szCs w:val="20"/>
          <w:lang w:eastAsia="en-US"/>
        </w:rPr>
      </w:pPr>
      <w:ins w:id="3390" w:author="Arjan Kloosterboer" w:date="2017-09-27T18:13:00Z">
        <w:r>
          <w:rPr>
            <w:rFonts w:ascii="Arial" w:hAnsi="Arial" w:cs="Arial"/>
            <w:szCs w:val="20"/>
            <w:lang w:eastAsia="en-US"/>
          </w:rPr>
          <w:t>Deze relatieklasse is verplaatst van de vervallen relatie</w:t>
        </w:r>
      </w:ins>
      <w:ins w:id="3391" w:author="Arjan Kloosterboer" w:date="2017-09-27T18:14:00Z">
        <w:r>
          <w:rPr>
            <w:rFonts w:ascii="Arial" w:hAnsi="Arial" w:cs="Arial"/>
            <w:szCs w:val="20"/>
            <w:lang w:eastAsia="en-US"/>
          </w:rPr>
          <w:t>soort</w:t>
        </w:r>
      </w:ins>
      <w:ins w:id="3392" w:author="Arjan Kloosterboer" w:date="2017-09-27T18:13:00Z">
        <w:r>
          <w:rPr>
            <w:rFonts w:ascii="Arial" w:hAnsi="Arial" w:cs="Arial"/>
            <w:szCs w:val="20"/>
            <w:lang w:eastAsia="en-US"/>
          </w:rPr>
          <w:t xml:space="preserve"> </w:t>
        </w:r>
      </w:ins>
      <w:ins w:id="3393" w:author="Arjan Kloosterboer" w:date="2017-09-27T18:14:00Z">
        <w:r>
          <w:rPr>
            <w:rFonts w:ascii="Arial" w:hAnsi="Arial" w:cs="Arial"/>
            <w:szCs w:val="24"/>
            <w:lang w:eastAsia="en-US"/>
          </w:rPr>
          <w:t>‘</w:t>
        </w:r>
        <w:r w:rsidRPr="00540A81">
          <w:rPr>
            <w:rFonts w:ascii="Arial" w:hAnsi="Arial" w:cs="Arial"/>
            <w:szCs w:val="24"/>
            <w:lang w:eastAsia="en-US"/>
          </w:rPr>
          <w:t>RESULTAATTYPE bepaalt afwijkend archiefregime van ZAAK-INFORMATIEOBJECT-TYPE</w:t>
        </w:r>
        <w:r>
          <w:rPr>
            <w:rFonts w:ascii="Arial" w:hAnsi="Arial" w:cs="Arial"/>
            <w:szCs w:val="24"/>
            <w:lang w:eastAsia="en-US"/>
          </w:rPr>
          <w:t>’ naar de vervangendfe relatiesoort ‘</w:t>
        </w:r>
        <w:r w:rsidRPr="00540A81">
          <w:rPr>
            <w:rFonts w:ascii="Arial" w:hAnsi="Arial" w:cs="Arial"/>
            <w:szCs w:val="24"/>
            <w:lang w:eastAsia="en-US"/>
          </w:rPr>
          <w:t>RESULTAATTYPE bepaalt afwijkende vernietigingstermijn van ZAAK-INFORMATIEOBJECT-TYPE</w:t>
        </w:r>
        <w:r>
          <w:rPr>
            <w:rFonts w:ascii="Arial" w:hAnsi="Arial" w:cs="Arial"/>
            <w:szCs w:val="24"/>
            <w:lang w:eastAsia="en-US"/>
          </w:rPr>
          <w:t>’.</w:t>
        </w:r>
      </w:ins>
    </w:p>
    <w:p w14:paraId="52703B23" w14:textId="4BD25155" w:rsidR="00E14990" w:rsidRPr="00E14990" w:rsidRDefault="00E14990" w:rsidP="00F76CF5">
      <w:pPr>
        <w:pStyle w:val="Lijstalinea"/>
        <w:widowControl w:val="0"/>
        <w:numPr>
          <w:ilvl w:val="0"/>
          <w:numId w:val="12"/>
        </w:numPr>
        <w:autoSpaceDE w:val="0"/>
        <w:autoSpaceDN w:val="0"/>
        <w:adjustRightInd w:val="0"/>
        <w:spacing w:line="240" w:lineRule="auto"/>
        <w:contextualSpacing w:val="0"/>
        <w:rPr>
          <w:ins w:id="3394" w:author="Arjan Kloosterboer" w:date="2017-09-27T18:15:00Z"/>
          <w:rFonts w:ascii="Arial" w:hAnsi="Arial" w:cs="Arial"/>
          <w:szCs w:val="20"/>
          <w:lang w:eastAsia="en-US"/>
        </w:rPr>
      </w:pPr>
      <w:ins w:id="3395" w:author="Arjan Kloosterboer" w:date="2017-09-27T18:14:00Z">
        <w:r>
          <w:rPr>
            <w:rFonts w:ascii="Arial" w:hAnsi="Arial" w:cs="Arial"/>
            <w:szCs w:val="24"/>
            <w:lang w:eastAsia="en-US"/>
          </w:rPr>
          <w:t xml:space="preserve">Vervallen zijn de attribuutsoorten </w:t>
        </w:r>
      </w:ins>
      <w:ins w:id="3396" w:author="Arjan Kloosterboer" w:date="2017-09-27T18:15:00Z">
        <w:r>
          <w:rPr>
            <w:rFonts w:ascii="Arial" w:hAnsi="Arial" w:cs="Arial"/>
            <w:szCs w:val="24"/>
            <w:lang w:eastAsia="en-US"/>
          </w:rPr>
          <w:t>‘Selectielijstklasse’ en ‘Archiefnominatie’.</w:t>
        </w:r>
      </w:ins>
    </w:p>
    <w:p w14:paraId="5E86FC39" w14:textId="3720F475" w:rsidR="00E14990" w:rsidRDefault="00F76CF5" w:rsidP="00F76CF5">
      <w:pPr>
        <w:pStyle w:val="Lijstalinea"/>
        <w:widowControl w:val="0"/>
        <w:numPr>
          <w:ilvl w:val="0"/>
          <w:numId w:val="12"/>
        </w:numPr>
        <w:autoSpaceDE w:val="0"/>
        <w:autoSpaceDN w:val="0"/>
        <w:adjustRightInd w:val="0"/>
        <w:spacing w:line="240" w:lineRule="auto"/>
        <w:contextualSpacing w:val="0"/>
        <w:rPr>
          <w:ins w:id="3397" w:author="Arjan Kloosterboer" w:date="2017-09-27T18:16:00Z"/>
          <w:rFonts w:ascii="Arial" w:hAnsi="Arial" w:cs="Arial"/>
          <w:szCs w:val="20"/>
          <w:lang w:eastAsia="en-US"/>
        </w:rPr>
      </w:pPr>
      <w:ins w:id="3398" w:author="Arjan Kloosterboer" w:date="2017-09-27T18:16:00Z">
        <w:r>
          <w:rPr>
            <w:rFonts w:ascii="Arial" w:hAnsi="Arial" w:cs="Arial"/>
            <w:szCs w:val="20"/>
            <w:lang w:eastAsia="en-US"/>
          </w:rPr>
          <w:t xml:space="preserve">De attribuutsoort ‘Archiefactietermijn’ is vervangen door de attribuutsoort ’Vernietigingstermijn’. </w:t>
        </w:r>
      </w:ins>
    </w:p>
    <w:p w14:paraId="064EF57D" w14:textId="3ECECF42" w:rsidR="00F76CF5" w:rsidRPr="00F76CF5" w:rsidRDefault="00F76CF5" w:rsidP="00F76CF5">
      <w:pPr>
        <w:pStyle w:val="Lijstalinea"/>
        <w:widowControl w:val="0"/>
        <w:numPr>
          <w:ilvl w:val="0"/>
          <w:numId w:val="12"/>
        </w:numPr>
        <w:autoSpaceDE w:val="0"/>
        <w:autoSpaceDN w:val="0"/>
        <w:adjustRightInd w:val="0"/>
        <w:spacing w:line="240" w:lineRule="auto"/>
        <w:contextualSpacing w:val="0"/>
        <w:rPr>
          <w:ins w:id="3399" w:author="Arjan Kloosterboer" w:date="2017-09-27T18:12:00Z"/>
          <w:rFonts w:ascii="Arial" w:hAnsi="Arial" w:cs="Arial"/>
          <w:szCs w:val="20"/>
          <w:lang w:eastAsia="en-US"/>
        </w:rPr>
      </w:pPr>
      <w:ins w:id="3400" w:author="Arjan Kloosterboer" w:date="2017-09-27T18:16:00Z">
        <w:r>
          <w:rPr>
            <w:rFonts w:ascii="Arial" w:hAnsi="Arial" w:cs="Arial"/>
            <w:szCs w:val="20"/>
            <w:lang w:eastAsia="en-US"/>
          </w:rPr>
          <w:t xml:space="preserve">De attribuutsoort </w:t>
        </w:r>
      </w:ins>
      <w:ins w:id="3401" w:author="Arjan Kloosterboer" w:date="2017-09-27T18:17:00Z">
        <w:r>
          <w:rPr>
            <w:rFonts w:ascii="Arial" w:hAnsi="Arial" w:cs="Arial"/>
            <w:szCs w:val="20"/>
            <w:lang w:eastAsia="en-US"/>
          </w:rPr>
          <w:t xml:space="preserve">‘Toelichting’ is toegevoegd. </w:t>
        </w:r>
      </w:ins>
    </w:p>
    <w:bookmarkEnd w:id="32"/>
    <w:bookmarkEnd w:id="3310"/>
    <w:p w14:paraId="13E13552" w14:textId="77777777" w:rsidR="00F76CF5" w:rsidRPr="00540A81" w:rsidRDefault="00F76CF5" w:rsidP="00540A81">
      <w:pPr>
        <w:widowControl w:val="0"/>
        <w:autoSpaceDE w:val="0"/>
        <w:autoSpaceDN w:val="0"/>
        <w:adjustRightInd w:val="0"/>
        <w:spacing w:line="240" w:lineRule="auto"/>
        <w:contextualSpacing w:val="0"/>
        <w:rPr>
          <w:rFonts w:ascii="Arial" w:hAnsi="Arial" w:cs="Arial"/>
          <w:szCs w:val="20"/>
          <w:lang w:eastAsia="en-US"/>
        </w:rPr>
      </w:pPr>
    </w:p>
    <w:p w14:paraId="4C6F75D1" w14:textId="77777777" w:rsidR="00540A81" w:rsidRPr="009A5C9C" w:rsidRDefault="00540A81" w:rsidP="009A5C9C">
      <w:pPr>
        <w:widowControl w:val="0"/>
        <w:autoSpaceDE w:val="0"/>
        <w:autoSpaceDN w:val="0"/>
        <w:adjustRightInd w:val="0"/>
        <w:spacing w:line="240" w:lineRule="auto"/>
        <w:contextualSpacing w:val="0"/>
        <w:rPr>
          <w:rFonts w:ascii="Arial" w:hAnsi="Arial" w:cs="Arial"/>
          <w:szCs w:val="24"/>
          <w:lang w:eastAsia="en-US"/>
        </w:rPr>
      </w:pPr>
    </w:p>
    <w:p w14:paraId="7091E467" w14:textId="77777777" w:rsidR="002932A6" w:rsidRDefault="002932A6" w:rsidP="004F75A6"/>
    <w:p w14:paraId="27F427D3" w14:textId="77777777" w:rsidR="00424B9C" w:rsidRDefault="00424B9C" w:rsidP="004F75A6">
      <w:r>
        <w:br w:type="page"/>
      </w:r>
    </w:p>
    <w:p w14:paraId="5CA8A37D" w14:textId="77777777" w:rsidR="00B26DB2" w:rsidRDefault="00B26DB2" w:rsidP="004F75A6"/>
    <w:p w14:paraId="4C94EA72" w14:textId="77777777" w:rsidR="00FB34D2" w:rsidRDefault="00FB34D2" w:rsidP="004F75A6"/>
    <w:p w14:paraId="07F2F0CF" w14:textId="22292C46" w:rsidR="00141F7B" w:rsidRDefault="00141F7B">
      <w:pPr>
        <w:spacing w:line="240" w:lineRule="auto"/>
        <w:contextualSpacing w:val="0"/>
      </w:pPr>
    </w:p>
    <w:p w14:paraId="0E0CDD10" w14:textId="77777777" w:rsidR="00B07821" w:rsidRPr="004F6D38" w:rsidRDefault="00CC00DD" w:rsidP="004F6D38">
      <w:pPr>
        <w:spacing w:line="240" w:lineRule="auto"/>
        <w:contextualSpacing w:val="0"/>
      </w:pPr>
      <w:permStart w:id="1858286754" w:edGrp="everyone"/>
      <w:r>
        <w:rPr>
          <w:noProof/>
          <w:lang w:val="en-US" w:eastAsia="en-US"/>
        </w:rPr>
        <w:pict w14:anchorId="7D0CE435">
          <v:shape id="Tekstvak 7" o:spid="_x0000_s1028"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gXzkA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6inwhrKAzLBQpokZ/h9hU1Z&#10;MuefmMXRwUbiOvCPeEgFWHzobpRswP7623vAI6NRSkmDo1hQ93PHrKBEfdPI9avheBxmN/6MJ7NA&#10;FnsuWZ9L9K6+BezKEBeP4fEa8F71V2mhfsGtsQheUcQ0R98FXffXW58WBG4dLhaLCMJpNcwv9crw&#10;fgAC5Z7bF2ZNx0uPlH6AfmhZ/oaeCRvaq2Gx8yCryN1Q51TVrv446ZH93VYKq+T8P6JOu3P+Gw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A5QgXzkAIAAIM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Content>
                    <w:p w14:paraId="72AEB3DA" w14:textId="77777777" w:rsidR="00CC00DD" w:rsidRPr="0014572A" w:rsidRDefault="00CC00DD" w:rsidP="0014572A">
                      <w:pPr>
                        <w:pStyle w:val="K12-adresgegevens"/>
                      </w:pPr>
                      <w:r w:rsidRPr="0014572A">
                        <w:t xml:space="preserve">KWALITEITSINSTITUUT </w:t>
                      </w:r>
                    </w:p>
                    <w:p w14:paraId="3336A716" w14:textId="77777777" w:rsidR="00CC00DD" w:rsidRPr="0014572A" w:rsidRDefault="00CC00DD" w:rsidP="0014572A">
                      <w:pPr>
                        <w:pStyle w:val="K12-adresgegevens"/>
                      </w:pPr>
                      <w:r w:rsidRPr="0014572A">
                        <w:t>NEDERLANDSE GEMEENTEN</w:t>
                      </w:r>
                    </w:p>
                    <w:p w14:paraId="52B4B841" w14:textId="77777777" w:rsidR="00CC00DD" w:rsidRPr="0014572A" w:rsidRDefault="00CC00DD" w:rsidP="0014572A">
                      <w:pPr>
                        <w:pStyle w:val="K12-adresgegevens"/>
                      </w:pPr>
                    </w:p>
                    <w:p w14:paraId="7A0D7777" w14:textId="77777777" w:rsidR="00CC00DD" w:rsidRPr="0014572A" w:rsidRDefault="00CC00DD" w:rsidP="0014572A">
                      <w:pPr>
                        <w:pStyle w:val="K12-adresgegevens"/>
                      </w:pPr>
                      <w:r w:rsidRPr="0014572A">
                        <w:t>NASSAULAAN 12</w:t>
                      </w:r>
                    </w:p>
                    <w:p w14:paraId="71AD18F9" w14:textId="77777777" w:rsidR="00CC00DD" w:rsidRPr="0014572A" w:rsidRDefault="00CC00DD" w:rsidP="0014572A">
                      <w:pPr>
                        <w:pStyle w:val="K12-adresgegevens"/>
                      </w:pPr>
                      <w:r w:rsidRPr="0014572A">
                        <w:t>2514 JS  DEN HAAG</w:t>
                      </w:r>
                    </w:p>
                    <w:p w14:paraId="18A3F555" w14:textId="77777777" w:rsidR="00CC00DD" w:rsidRPr="0014572A" w:rsidRDefault="00CC00DD" w:rsidP="0014572A">
                      <w:pPr>
                        <w:pStyle w:val="K12-adresgegevens"/>
                      </w:pPr>
                    </w:p>
                    <w:p w14:paraId="65076E81" w14:textId="77777777" w:rsidR="00CC00DD" w:rsidRPr="0014572A" w:rsidRDefault="00CC00DD" w:rsidP="0014572A">
                      <w:pPr>
                        <w:pStyle w:val="K12-adresgegevens"/>
                      </w:pPr>
                      <w:r w:rsidRPr="0014572A">
                        <w:t>POSTBUS 30435</w:t>
                      </w:r>
                    </w:p>
                    <w:p w14:paraId="692746A5" w14:textId="77777777" w:rsidR="00CC00DD" w:rsidRPr="0014572A" w:rsidRDefault="00CC00DD" w:rsidP="0014572A">
                      <w:pPr>
                        <w:pStyle w:val="K12-adresgegevens"/>
                      </w:pPr>
                      <w:r w:rsidRPr="0014572A">
                        <w:t>2500 GK  DEN HAAG</w:t>
                      </w:r>
                    </w:p>
                    <w:p w14:paraId="22CE047B" w14:textId="77777777" w:rsidR="00CC00DD" w:rsidRPr="0014572A" w:rsidRDefault="00CC00DD" w:rsidP="0014572A">
                      <w:pPr>
                        <w:pStyle w:val="K12-adresgegevens"/>
                      </w:pPr>
                    </w:p>
                    <w:p w14:paraId="548EA2AC" w14:textId="77777777" w:rsidR="00CC00DD" w:rsidRPr="0014572A" w:rsidRDefault="00CC00DD" w:rsidP="0014572A">
                      <w:pPr>
                        <w:pStyle w:val="K12-adresgegevens"/>
                      </w:pPr>
                      <w:r w:rsidRPr="0014572A">
                        <w:t>T 070 373 80 08</w:t>
                      </w:r>
                    </w:p>
                    <w:p w14:paraId="7F037EF7" w14:textId="77777777" w:rsidR="00CC00DD" w:rsidRPr="00F175A3" w:rsidRDefault="00CC00DD" w:rsidP="0014572A">
                      <w:pPr>
                        <w:pStyle w:val="K12-adresgegevens"/>
                        <w:rPr>
                          <w:lang w:val="en-GB"/>
                        </w:rPr>
                      </w:pPr>
                      <w:r w:rsidRPr="00F175A3">
                        <w:rPr>
                          <w:lang w:val="en-GB"/>
                        </w:rPr>
                        <w:t>F 070 363 56 82</w:t>
                      </w:r>
                    </w:p>
                    <w:p w14:paraId="442ACBCE" w14:textId="77777777" w:rsidR="00CC00DD" w:rsidRPr="00F175A3" w:rsidRDefault="00CC00DD" w:rsidP="0014572A">
                      <w:pPr>
                        <w:pStyle w:val="K12-adresgegevens"/>
                        <w:rPr>
                          <w:lang w:val="en-GB"/>
                        </w:rPr>
                      </w:pPr>
                    </w:p>
                    <w:p w14:paraId="38D98444" w14:textId="77777777" w:rsidR="00CC00DD" w:rsidRPr="00F175A3" w:rsidRDefault="00CC00DD" w:rsidP="0014572A">
                      <w:pPr>
                        <w:pStyle w:val="K12-adresgegevens"/>
                        <w:rPr>
                          <w:lang w:val="en-GB"/>
                        </w:rPr>
                      </w:pPr>
                      <w:r w:rsidRPr="00F175A3">
                        <w:rPr>
                          <w:lang w:val="en-GB"/>
                        </w:rPr>
                        <w:t>INFO@KINGGEMEENTEN.NL</w:t>
                      </w:r>
                    </w:p>
                    <w:p w14:paraId="0BB3E3CC" w14:textId="77777777" w:rsidR="00CC00DD" w:rsidRPr="00F175A3" w:rsidRDefault="00CC00DD" w:rsidP="0014572A">
                      <w:pPr>
                        <w:pStyle w:val="K12-adresgegevens"/>
                        <w:rPr>
                          <w:lang w:val="en-GB"/>
                        </w:rPr>
                      </w:pPr>
                      <w:r w:rsidRPr="00F175A3">
                        <w:rPr>
                          <w:lang w:val="en-GB"/>
                        </w:rPr>
                        <w:t>WWW.KINGGEMEENTEN.NL</w:t>
                      </w:r>
                    </w:p>
                  </w:sdtContent>
                </w:sdt>
              </w:txbxContent>
            </v:textbox>
            <w10:wrap anchorx="page" anchory="page"/>
            <w10:anchorlock/>
          </v:shape>
        </w:pict>
      </w:r>
      <w:permEnd w:id="1858286754"/>
    </w:p>
    <w:sectPr w:rsidR="00B07821" w:rsidRPr="004F6D38" w:rsidSect="00487974">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D687D" w14:textId="77777777" w:rsidR="00B61C99" w:rsidRDefault="00B61C99" w:rsidP="00A14B69">
      <w:r>
        <w:separator/>
      </w:r>
    </w:p>
  </w:endnote>
  <w:endnote w:type="continuationSeparator" w:id="0">
    <w:p w14:paraId="5F05AF55" w14:textId="77777777" w:rsidR="00B61C99" w:rsidRDefault="00B61C99"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1A1AD" w14:textId="77777777" w:rsidR="00CC00DD" w:rsidRDefault="00CC00DD" w:rsidP="00A14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64FB5" w14:textId="11B153B5" w:rsidR="00CC00DD" w:rsidRDefault="00CC00DD"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Pr>
        <w:noProof/>
      </w:rPr>
      <w:t>138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6DDC7" w14:textId="77777777" w:rsidR="00CC00DD" w:rsidRDefault="00CC00DD" w:rsidP="00A14B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92035" w14:textId="77777777" w:rsidR="00B61C99" w:rsidRPr="00F6587D" w:rsidRDefault="00B61C99" w:rsidP="00A14B69">
      <w:pPr>
        <w:rPr>
          <w:color w:val="D10074"/>
        </w:rPr>
      </w:pPr>
      <w:r>
        <w:separator/>
      </w:r>
    </w:p>
  </w:footnote>
  <w:footnote w:type="continuationSeparator" w:id="0">
    <w:p w14:paraId="0C243D09" w14:textId="77777777" w:rsidR="00B61C99" w:rsidRDefault="00B61C99" w:rsidP="00A14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8876" w14:textId="77777777" w:rsidR="00CC00DD" w:rsidRDefault="00CC00DD" w:rsidP="00A14B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F9AB4" w14:textId="4079F7EE" w:rsidR="00CC00DD" w:rsidRDefault="00CC00DD" w:rsidP="00090B4C">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DE742" w14:textId="77777777" w:rsidR="00CC00DD" w:rsidRDefault="00CC00DD" w:rsidP="00A14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15:restartNumberingAfterBreak="0">
    <w:nsid w:val="1BD44D58"/>
    <w:multiLevelType w:val="multilevel"/>
    <w:tmpl w:val="19F08BA4"/>
    <w:name w:val="K-nummering22"/>
    <w:numStyleLink w:val="K-nummering"/>
  </w:abstractNum>
  <w:abstractNum w:abstractNumId="3" w15:restartNumberingAfterBreak="0">
    <w:nsid w:val="1C6A54D9"/>
    <w:multiLevelType w:val="hybridMultilevel"/>
    <w:tmpl w:val="A4B40EB6"/>
    <w:lvl w:ilvl="0" w:tplc="78D890F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6" w15:restartNumberingAfterBreak="0">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F972C0"/>
    <w:multiLevelType w:val="hybridMultilevel"/>
    <w:tmpl w:val="8A5C658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7" w15:restartNumberingAfterBreak="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6"/>
  </w:num>
  <w:num w:numId="3">
    <w:abstractNumId w:val="4"/>
  </w:num>
  <w:num w:numId="4">
    <w:abstractNumId w:val="0"/>
  </w:num>
  <w:num w:numId="5">
    <w:abstractNumId w:val="17"/>
  </w:num>
  <w:num w:numId="6">
    <w:abstractNumId w:val="11"/>
  </w:num>
  <w:num w:numId="7">
    <w:abstractNumId w:val="5"/>
  </w:num>
  <w:num w:numId="8">
    <w:abstractNumId w:val="8"/>
  </w:num>
  <w:num w:numId="9">
    <w:abstractNumId w:val="6"/>
  </w:num>
  <w:num w:numId="10">
    <w:abstractNumId w:val="9"/>
  </w:num>
  <w:num w:numId="11">
    <w:abstractNumId w:val="14"/>
  </w:num>
  <w:num w:numId="12">
    <w:abstractNumId w:val="3"/>
  </w:num>
  <w:num w:numId="13">
    <w:abstractNumId w:val="1"/>
  </w:num>
  <w:num w:numId="14">
    <w:abstractNumId w:val="1"/>
  </w:num>
  <w:num w:numId="15">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rson w15:author="A.C. Kloosterboer">
    <w15:presenceInfo w15:providerId="None" w15:userId="A.C.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formatting="1" w:enforcement="0"/>
  <w:defaultTabStop w:val="720"/>
  <w:hyphenationZone w:val="425"/>
  <w:drawingGridHorizontalSpacing w:val="10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OpenInPublishingView" w:val="0"/>
    <w:docVar w:name="PublishingViewTables" w:val="0"/>
  </w:docVars>
  <w:rsids>
    <w:rsidRoot w:val="00883BF0"/>
    <w:rsid w:val="00002441"/>
    <w:rsid w:val="000030E7"/>
    <w:rsid w:val="000052E1"/>
    <w:rsid w:val="00013B94"/>
    <w:rsid w:val="00021197"/>
    <w:rsid w:val="000217D1"/>
    <w:rsid w:val="00022725"/>
    <w:rsid w:val="00024915"/>
    <w:rsid w:val="00035F82"/>
    <w:rsid w:val="000422AA"/>
    <w:rsid w:val="0004613B"/>
    <w:rsid w:val="000461FF"/>
    <w:rsid w:val="00053C67"/>
    <w:rsid w:val="00060EB8"/>
    <w:rsid w:val="00061237"/>
    <w:rsid w:val="00071204"/>
    <w:rsid w:val="00073E56"/>
    <w:rsid w:val="00076EE1"/>
    <w:rsid w:val="00077AB2"/>
    <w:rsid w:val="000807AD"/>
    <w:rsid w:val="00081B0F"/>
    <w:rsid w:val="00090B4C"/>
    <w:rsid w:val="00095C62"/>
    <w:rsid w:val="000A4D2C"/>
    <w:rsid w:val="000A6B70"/>
    <w:rsid w:val="000B0577"/>
    <w:rsid w:val="000B3373"/>
    <w:rsid w:val="000B55AE"/>
    <w:rsid w:val="000B66CF"/>
    <w:rsid w:val="000C2527"/>
    <w:rsid w:val="000D03BB"/>
    <w:rsid w:val="000D1865"/>
    <w:rsid w:val="000E39D0"/>
    <w:rsid w:val="000E5C3E"/>
    <w:rsid w:val="000F3169"/>
    <w:rsid w:val="00103CB9"/>
    <w:rsid w:val="00106424"/>
    <w:rsid w:val="00112D6B"/>
    <w:rsid w:val="00115D0B"/>
    <w:rsid w:val="001244E8"/>
    <w:rsid w:val="00125AF7"/>
    <w:rsid w:val="00131589"/>
    <w:rsid w:val="00135AD1"/>
    <w:rsid w:val="00141154"/>
    <w:rsid w:val="00141F7B"/>
    <w:rsid w:val="001426BA"/>
    <w:rsid w:val="001431DB"/>
    <w:rsid w:val="0014572A"/>
    <w:rsid w:val="00145B4C"/>
    <w:rsid w:val="001544B2"/>
    <w:rsid w:val="00161B84"/>
    <w:rsid w:val="001645CB"/>
    <w:rsid w:val="001716AA"/>
    <w:rsid w:val="001746BB"/>
    <w:rsid w:val="001755DC"/>
    <w:rsid w:val="001908CD"/>
    <w:rsid w:val="00197449"/>
    <w:rsid w:val="001A3A4C"/>
    <w:rsid w:val="001A5DBA"/>
    <w:rsid w:val="001B2458"/>
    <w:rsid w:val="001B5558"/>
    <w:rsid w:val="001C1C41"/>
    <w:rsid w:val="001D2B7A"/>
    <w:rsid w:val="001D38C8"/>
    <w:rsid w:val="001D5F15"/>
    <w:rsid w:val="001E05EB"/>
    <w:rsid w:val="001E08B2"/>
    <w:rsid w:val="001E2DEB"/>
    <w:rsid w:val="001E37B7"/>
    <w:rsid w:val="001E61AC"/>
    <w:rsid w:val="001E75C3"/>
    <w:rsid w:val="001F594C"/>
    <w:rsid w:val="00200C5D"/>
    <w:rsid w:val="00202F45"/>
    <w:rsid w:val="002037AD"/>
    <w:rsid w:val="00204943"/>
    <w:rsid w:val="00207421"/>
    <w:rsid w:val="002325D8"/>
    <w:rsid w:val="00236A46"/>
    <w:rsid w:val="002420F4"/>
    <w:rsid w:val="0024241F"/>
    <w:rsid w:val="00244366"/>
    <w:rsid w:val="002468BC"/>
    <w:rsid w:val="00253F33"/>
    <w:rsid w:val="0025549C"/>
    <w:rsid w:val="0025661F"/>
    <w:rsid w:val="002717DF"/>
    <w:rsid w:val="00275F13"/>
    <w:rsid w:val="00277671"/>
    <w:rsid w:val="0028679E"/>
    <w:rsid w:val="0029054F"/>
    <w:rsid w:val="002932A6"/>
    <w:rsid w:val="002A4396"/>
    <w:rsid w:val="002B0803"/>
    <w:rsid w:val="002B238E"/>
    <w:rsid w:val="002B5A57"/>
    <w:rsid w:val="002B74F1"/>
    <w:rsid w:val="002B78B9"/>
    <w:rsid w:val="002C2FDC"/>
    <w:rsid w:val="002D5369"/>
    <w:rsid w:val="002E2061"/>
    <w:rsid w:val="002E2439"/>
    <w:rsid w:val="002E480C"/>
    <w:rsid w:val="002E4B32"/>
    <w:rsid w:val="002E4FE2"/>
    <w:rsid w:val="003164A3"/>
    <w:rsid w:val="00316BF1"/>
    <w:rsid w:val="00321EE3"/>
    <w:rsid w:val="00331417"/>
    <w:rsid w:val="003354E6"/>
    <w:rsid w:val="00364256"/>
    <w:rsid w:val="003816C5"/>
    <w:rsid w:val="00383FA2"/>
    <w:rsid w:val="00383FC5"/>
    <w:rsid w:val="0038519C"/>
    <w:rsid w:val="00386D83"/>
    <w:rsid w:val="00390415"/>
    <w:rsid w:val="00391CCC"/>
    <w:rsid w:val="003B123A"/>
    <w:rsid w:val="003D6CFA"/>
    <w:rsid w:val="003D7645"/>
    <w:rsid w:val="00405EF6"/>
    <w:rsid w:val="0040601B"/>
    <w:rsid w:val="00412B86"/>
    <w:rsid w:val="00421290"/>
    <w:rsid w:val="00422833"/>
    <w:rsid w:val="00424B9C"/>
    <w:rsid w:val="00424E15"/>
    <w:rsid w:val="004256D7"/>
    <w:rsid w:val="00426DA8"/>
    <w:rsid w:val="00432413"/>
    <w:rsid w:val="0044452F"/>
    <w:rsid w:val="00444E57"/>
    <w:rsid w:val="00444EF3"/>
    <w:rsid w:val="00447F21"/>
    <w:rsid w:val="00460C9D"/>
    <w:rsid w:val="00465009"/>
    <w:rsid w:val="00470B92"/>
    <w:rsid w:val="00477095"/>
    <w:rsid w:val="004778B7"/>
    <w:rsid w:val="00487974"/>
    <w:rsid w:val="004A0171"/>
    <w:rsid w:val="004A1814"/>
    <w:rsid w:val="004B0859"/>
    <w:rsid w:val="004B2A43"/>
    <w:rsid w:val="004B3999"/>
    <w:rsid w:val="004B3EFC"/>
    <w:rsid w:val="004C1763"/>
    <w:rsid w:val="004C2111"/>
    <w:rsid w:val="004D3758"/>
    <w:rsid w:val="004E07AF"/>
    <w:rsid w:val="004E122E"/>
    <w:rsid w:val="004E468C"/>
    <w:rsid w:val="004F1A41"/>
    <w:rsid w:val="004F3A45"/>
    <w:rsid w:val="004F6633"/>
    <w:rsid w:val="004F6D38"/>
    <w:rsid w:val="004F75A6"/>
    <w:rsid w:val="004F7F9E"/>
    <w:rsid w:val="00506586"/>
    <w:rsid w:val="005070DB"/>
    <w:rsid w:val="00520125"/>
    <w:rsid w:val="00521E85"/>
    <w:rsid w:val="00524BD4"/>
    <w:rsid w:val="005253AE"/>
    <w:rsid w:val="00527614"/>
    <w:rsid w:val="00527BA9"/>
    <w:rsid w:val="0053760C"/>
    <w:rsid w:val="00540A81"/>
    <w:rsid w:val="00540F2A"/>
    <w:rsid w:val="00542956"/>
    <w:rsid w:val="00543149"/>
    <w:rsid w:val="00551485"/>
    <w:rsid w:val="0055461E"/>
    <w:rsid w:val="00556E47"/>
    <w:rsid w:val="00564ECD"/>
    <w:rsid w:val="005704CB"/>
    <w:rsid w:val="00572A0F"/>
    <w:rsid w:val="00572DA5"/>
    <w:rsid w:val="00573F11"/>
    <w:rsid w:val="00576F41"/>
    <w:rsid w:val="00583E80"/>
    <w:rsid w:val="00590B41"/>
    <w:rsid w:val="0059146E"/>
    <w:rsid w:val="00596D9F"/>
    <w:rsid w:val="005A18B9"/>
    <w:rsid w:val="005A3776"/>
    <w:rsid w:val="005A40FE"/>
    <w:rsid w:val="005B07DD"/>
    <w:rsid w:val="005B2A32"/>
    <w:rsid w:val="005C459E"/>
    <w:rsid w:val="005C7B02"/>
    <w:rsid w:val="005D015D"/>
    <w:rsid w:val="005D62BF"/>
    <w:rsid w:val="005E291A"/>
    <w:rsid w:val="006002FF"/>
    <w:rsid w:val="0060420C"/>
    <w:rsid w:val="00607CC4"/>
    <w:rsid w:val="00610A16"/>
    <w:rsid w:val="00612328"/>
    <w:rsid w:val="0061387E"/>
    <w:rsid w:val="00623C8B"/>
    <w:rsid w:val="00634BB6"/>
    <w:rsid w:val="00634DFC"/>
    <w:rsid w:val="006360F3"/>
    <w:rsid w:val="00640892"/>
    <w:rsid w:val="00640EE9"/>
    <w:rsid w:val="00642370"/>
    <w:rsid w:val="00643823"/>
    <w:rsid w:val="0064719D"/>
    <w:rsid w:val="00662B8B"/>
    <w:rsid w:val="00666F00"/>
    <w:rsid w:val="00681C99"/>
    <w:rsid w:val="00685B2E"/>
    <w:rsid w:val="006942DD"/>
    <w:rsid w:val="006945D7"/>
    <w:rsid w:val="00694D6C"/>
    <w:rsid w:val="006A16DB"/>
    <w:rsid w:val="006A3A83"/>
    <w:rsid w:val="006C03C1"/>
    <w:rsid w:val="006C0403"/>
    <w:rsid w:val="006C282E"/>
    <w:rsid w:val="006D1E68"/>
    <w:rsid w:val="006D24F0"/>
    <w:rsid w:val="006D35DC"/>
    <w:rsid w:val="006D404F"/>
    <w:rsid w:val="006E469D"/>
    <w:rsid w:val="00706BA8"/>
    <w:rsid w:val="007111BA"/>
    <w:rsid w:val="00716011"/>
    <w:rsid w:val="007263BF"/>
    <w:rsid w:val="0073569A"/>
    <w:rsid w:val="00737A17"/>
    <w:rsid w:val="007400ED"/>
    <w:rsid w:val="0074166C"/>
    <w:rsid w:val="00744132"/>
    <w:rsid w:val="00746B66"/>
    <w:rsid w:val="00747F41"/>
    <w:rsid w:val="00757C10"/>
    <w:rsid w:val="007679C2"/>
    <w:rsid w:val="007753FD"/>
    <w:rsid w:val="00776647"/>
    <w:rsid w:val="00780BFC"/>
    <w:rsid w:val="00791B39"/>
    <w:rsid w:val="00792524"/>
    <w:rsid w:val="007A60F0"/>
    <w:rsid w:val="007B3B33"/>
    <w:rsid w:val="007B3DD8"/>
    <w:rsid w:val="007C12D9"/>
    <w:rsid w:val="007C273B"/>
    <w:rsid w:val="007C75AF"/>
    <w:rsid w:val="007D0501"/>
    <w:rsid w:val="007D05BA"/>
    <w:rsid w:val="007D12C1"/>
    <w:rsid w:val="007D606D"/>
    <w:rsid w:val="007D768F"/>
    <w:rsid w:val="00810DA1"/>
    <w:rsid w:val="00812AE6"/>
    <w:rsid w:val="008151E1"/>
    <w:rsid w:val="008174E6"/>
    <w:rsid w:val="00837F33"/>
    <w:rsid w:val="00842596"/>
    <w:rsid w:val="008449F3"/>
    <w:rsid w:val="0084544A"/>
    <w:rsid w:val="008461CA"/>
    <w:rsid w:val="00850BAB"/>
    <w:rsid w:val="00861032"/>
    <w:rsid w:val="0086194C"/>
    <w:rsid w:val="008628A4"/>
    <w:rsid w:val="00863E44"/>
    <w:rsid w:val="0086408A"/>
    <w:rsid w:val="00865D6E"/>
    <w:rsid w:val="00874C97"/>
    <w:rsid w:val="00875596"/>
    <w:rsid w:val="00876B37"/>
    <w:rsid w:val="00877222"/>
    <w:rsid w:val="00883BF0"/>
    <w:rsid w:val="00883FD3"/>
    <w:rsid w:val="0088563A"/>
    <w:rsid w:val="0089573C"/>
    <w:rsid w:val="00897055"/>
    <w:rsid w:val="008A0990"/>
    <w:rsid w:val="008A1B34"/>
    <w:rsid w:val="008A4C56"/>
    <w:rsid w:val="008A68BF"/>
    <w:rsid w:val="008B6BB9"/>
    <w:rsid w:val="008B7713"/>
    <w:rsid w:val="008B7D4E"/>
    <w:rsid w:val="008C669F"/>
    <w:rsid w:val="008C6A99"/>
    <w:rsid w:val="008D00E3"/>
    <w:rsid w:val="008D356B"/>
    <w:rsid w:val="008D3A7A"/>
    <w:rsid w:val="008D5B4D"/>
    <w:rsid w:val="008D5F77"/>
    <w:rsid w:val="008F1E8D"/>
    <w:rsid w:val="008F4723"/>
    <w:rsid w:val="009101CE"/>
    <w:rsid w:val="00915DDD"/>
    <w:rsid w:val="0092369C"/>
    <w:rsid w:val="00923B05"/>
    <w:rsid w:val="00931DEA"/>
    <w:rsid w:val="00942A6E"/>
    <w:rsid w:val="00950A74"/>
    <w:rsid w:val="00953FDC"/>
    <w:rsid w:val="0096248B"/>
    <w:rsid w:val="009664DD"/>
    <w:rsid w:val="00984AB3"/>
    <w:rsid w:val="00987CFC"/>
    <w:rsid w:val="00987EE5"/>
    <w:rsid w:val="00990384"/>
    <w:rsid w:val="00993985"/>
    <w:rsid w:val="00996214"/>
    <w:rsid w:val="009A5C9C"/>
    <w:rsid w:val="009B786A"/>
    <w:rsid w:val="009C5FE5"/>
    <w:rsid w:val="009D33C5"/>
    <w:rsid w:val="009E1F22"/>
    <w:rsid w:val="009E7125"/>
    <w:rsid w:val="009F028C"/>
    <w:rsid w:val="00A14B69"/>
    <w:rsid w:val="00A16EF7"/>
    <w:rsid w:val="00A214B0"/>
    <w:rsid w:val="00A2491B"/>
    <w:rsid w:val="00A30157"/>
    <w:rsid w:val="00A329E3"/>
    <w:rsid w:val="00A33442"/>
    <w:rsid w:val="00A3482E"/>
    <w:rsid w:val="00A35198"/>
    <w:rsid w:val="00A37DB4"/>
    <w:rsid w:val="00A47D6F"/>
    <w:rsid w:val="00A511EF"/>
    <w:rsid w:val="00A537D1"/>
    <w:rsid w:val="00A5420A"/>
    <w:rsid w:val="00A56DE5"/>
    <w:rsid w:val="00A6122F"/>
    <w:rsid w:val="00A67ADE"/>
    <w:rsid w:val="00A70FD5"/>
    <w:rsid w:val="00A71311"/>
    <w:rsid w:val="00A77EB5"/>
    <w:rsid w:val="00A8544D"/>
    <w:rsid w:val="00AA0C9C"/>
    <w:rsid w:val="00AA6E1D"/>
    <w:rsid w:val="00AB0ADA"/>
    <w:rsid w:val="00AB5973"/>
    <w:rsid w:val="00AC046A"/>
    <w:rsid w:val="00AC2F3B"/>
    <w:rsid w:val="00AC2F8E"/>
    <w:rsid w:val="00AD5871"/>
    <w:rsid w:val="00AE28D1"/>
    <w:rsid w:val="00AF4217"/>
    <w:rsid w:val="00AF49F8"/>
    <w:rsid w:val="00B058C6"/>
    <w:rsid w:val="00B07821"/>
    <w:rsid w:val="00B07F52"/>
    <w:rsid w:val="00B11C47"/>
    <w:rsid w:val="00B14AD1"/>
    <w:rsid w:val="00B15762"/>
    <w:rsid w:val="00B20BAC"/>
    <w:rsid w:val="00B26DB2"/>
    <w:rsid w:val="00B36E25"/>
    <w:rsid w:val="00B4256D"/>
    <w:rsid w:val="00B46008"/>
    <w:rsid w:val="00B50F9A"/>
    <w:rsid w:val="00B6142F"/>
    <w:rsid w:val="00B61C99"/>
    <w:rsid w:val="00B62841"/>
    <w:rsid w:val="00B66C76"/>
    <w:rsid w:val="00B72F51"/>
    <w:rsid w:val="00B75224"/>
    <w:rsid w:val="00B77739"/>
    <w:rsid w:val="00B91EED"/>
    <w:rsid w:val="00BA303D"/>
    <w:rsid w:val="00BA4946"/>
    <w:rsid w:val="00BA750E"/>
    <w:rsid w:val="00BB3F10"/>
    <w:rsid w:val="00BB5293"/>
    <w:rsid w:val="00BC1BFA"/>
    <w:rsid w:val="00BD0FDB"/>
    <w:rsid w:val="00BD1E00"/>
    <w:rsid w:val="00BD3F09"/>
    <w:rsid w:val="00BE205C"/>
    <w:rsid w:val="00BE58B1"/>
    <w:rsid w:val="00BF5937"/>
    <w:rsid w:val="00BF751C"/>
    <w:rsid w:val="00BF78E4"/>
    <w:rsid w:val="00C01A53"/>
    <w:rsid w:val="00C10BFB"/>
    <w:rsid w:val="00C12B22"/>
    <w:rsid w:val="00C13E2B"/>
    <w:rsid w:val="00C1544E"/>
    <w:rsid w:val="00C25571"/>
    <w:rsid w:val="00C264AE"/>
    <w:rsid w:val="00C51AC1"/>
    <w:rsid w:val="00C52FA3"/>
    <w:rsid w:val="00C54E28"/>
    <w:rsid w:val="00C61BC2"/>
    <w:rsid w:val="00C6754B"/>
    <w:rsid w:val="00C747F8"/>
    <w:rsid w:val="00C75756"/>
    <w:rsid w:val="00C85A75"/>
    <w:rsid w:val="00C87064"/>
    <w:rsid w:val="00C9388A"/>
    <w:rsid w:val="00C97DAE"/>
    <w:rsid w:val="00CA23D1"/>
    <w:rsid w:val="00CA2591"/>
    <w:rsid w:val="00CB38EE"/>
    <w:rsid w:val="00CB3D80"/>
    <w:rsid w:val="00CB5D62"/>
    <w:rsid w:val="00CB60FE"/>
    <w:rsid w:val="00CC00DD"/>
    <w:rsid w:val="00CC0F74"/>
    <w:rsid w:val="00CC1E3F"/>
    <w:rsid w:val="00CC2121"/>
    <w:rsid w:val="00CE27A6"/>
    <w:rsid w:val="00CE7A98"/>
    <w:rsid w:val="00D0594E"/>
    <w:rsid w:val="00D14EC1"/>
    <w:rsid w:val="00D20B00"/>
    <w:rsid w:val="00D227CB"/>
    <w:rsid w:val="00D23827"/>
    <w:rsid w:val="00D26233"/>
    <w:rsid w:val="00D27E30"/>
    <w:rsid w:val="00D30449"/>
    <w:rsid w:val="00D37B5C"/>
    <w:rsid w:val="00D40B5F"/>
    <w:rsid w:val="00D41463"/>
    <w:rsid w:val="00D44C33"/>
    <w:rsid w:val="00D44FD9"/>
    <w:rsid w:val="00D468F1"/>
    <w:rsid w:val="00D47549"/>
    <w:rsid w:val="00D6038C"/>
    <w:rsid w:val="00D634AD"/>
    <w:rsid w:val="00D64FAA"/>
    <w:rsid w:val="00D66CA2"/>
    <w:rsid w:val="00D712C9"/>
    <w:rsid w:val="00D917DB"/>
    <w:rsid w:val="00D9560C"/>
    <w:rsid w:val="00D974EE"/>
    <w:rsid w:val="00DA542E"/>
    <w:rsid w:val="00DA6D5A"/>
    <w:rsid w:val="00DB70EC"/>
    <w:rsid w:val="00DD1922"/>
    <w:rsid w:val="00DD2432"/>
    <w:rsid w:val="00DE271E"/>
    <w:rsid w:val="00DE3896"/>
    <w:rsid w:val="00DE4685"/>
    <w:rsid w:val="00DF03A0"/>
    <w:rsid w:val="00DF420E"/>
    <w:rsid w:val="00E02C8E"/>
    <w:rsid w:val="00E075A9"/>
    <w:rsid w:val="00E12AEA"/>
    <w:rsid w:val="00E13927"/>
    <w:rsid w:val="00E14990"/>
    <w:rsid w:val="00E23F36"/>
    <w:rsid w:val="00E32CFB"/>
    <w:rsid w:val="00E52649"/>
    <w:rsid w:val="00E534B5"/>
    <w:rsid w:val="00E534C0"/>
    <w:rsid w:val="00E572DF"/>
    <w:rsid w:val="00E67070"/>
    <w:rsid w:val="00E71B04"/>
    <w:rsid w:val="00E7261C"/>
    <w:rsid w:val="00E8015F"/>
    <w:rsid w:val="00E8064C"/>
    <w:rsid w:val="00E80852"/>
    <w:rsid w:val="00E830F0"/>
    <w:rsid w:val="00E857B4"/>
    <w:rsid w:val="00E85E05"/>
    <w:rsid w:val="00E85F14"/>
    <w:rsid w:val="00E92F50"/>
    <w:rsid w:val="00EB74AC"/>
    <w:rsid w:val="00EC4976"/>
    <w:rsid w:val="00ED5898"/>
    <w:rsid w:val="00EE1478"/>
    <w:rsid w:val="00EE4711"/>
    <w:rsid w:val="00EE6D97"/>
    <w:rsid w:val="00EE7AD3"/>
    <w:rsid w:val="00EF2D8C"/>
    <w:rsid w:val="00EF57D5"/>
    <w:rsid w:val="00EF7848"/>
    <w:rsid w:val="00F135D5"/>
    <w:rsid w:val="00F175A3"/>
    <w:rsid w:val="00F2095D"/>
    <w:rsid w:val="00F250CF"/>
    <w:rsid w:val="00F32D27"/>
    <w:rsid w:val="00F36767"/>
    <w:rsid w:val="00F3704C"/>
    <w:rsid w:val="00F46301"/>
    <w:rsid w:val="00F4632C"/>
    <w:rsid w:val="00F55EAD"/>
    <w:rsid w:val="00F60EB4"/>
    <w:rsid w:val="00F62A76"/>
    <w:rsid w:val="00F65168"/>
    <w:rsid w:val="00F6587D"/>
    <w:rsid w:val="00F70862"/>
    <w:rsid w:val="00F72AC3"/>
    <w:rsid w:val="00F76CF5"/>
    <w:rsid w:val="00F912A2"/>
    <w:rsid w:val="00F97C74"/>
    <w:rsid w:val="00FA2527"/>
    <w:rsid w:val="00FA282C"/>
    <w:rsid w:val="00FA397D"/>
    <w:rsid w:val="00FB2BD2"/>
    <w:rsid w:val="00FB34D2"/>
    <w:rsid w:val="00FC04CE"/>
    <w:rsid w:val="00FC2FDE"/>
    <w:rsid w:val="00FE0054"/>
    <w:rsid w:val="00FE5F3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CB6217"/>
  <w15:docId w15:val="{E35853DD-0EDD-4160-93A8-9CA132A9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qFormat="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liases w:val="1 standaard"/>
    <w:qFormat/>
    <w:rsid w:val="00FB34D2"/>
    <w:pPr>
      <w:contextualSpacing/>
    </w:pPr>
    <w:rPr>
      <w:rFonts w:eastAsia="Times New Roman"/>
      <w:sz w:val="20"/>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321EE3"/>
    <w:pPr>
      <w:numPr>
        <w:ilvl w:val="2"/>
        <w:numId w:val="1"/>
      </w:numPr>
      <w:spacing w:line="500" w:lineRule="exact"/>
      <w:outlineLvl w:val="2"/>
    </w:pPr>
    <w:rPr>
      <w:b/>
      <w:bCs/>
      <w:color w:val="003359"/>
      <w:sz w:val="24"/>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BE58B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BE58B1"/>
    <w:pPr>
      <w:keepNext/>
      <w:keepLines/>
      <w:spacing w:before="200"/>
      <w:outlineLvl w:val="5"/>
    </w:pPr>
    <w:rPr>
      <w:rFonts w:eastAsia="Calibri"/>
      <w:b/>
      <w:bCs/>
      <w:color w:val="000000"/>
      <w:sz w:val="18"/>
      <w:lang w:val="en-AU"/>
    </w:rPr>
  </w:style>
  <w:style w:type="paragraph" w:styleId="Kop7">
    <w:name w:val="heading 7"/>
    <w:basedOn w:val="Standaard"/>
    <w:next w:val="Standaard"/>
    <w:link w:val="Kop7Char"/>
    <w:uiPriority w:val="99"/>
    <w:unhideWhenUsed/>
    <w:qFormat/>
    <w:rsid w:val="00BE58B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BE58B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BE58B1"/>
    <w:pPr>
      <w:keepNext/>
      <w:keepLines/>
      <w:spacing w:before="200"/>
      <w:outlineLvl w:val="8"/>
    </w:pPr>
    <w:rPr>
      <w:rFonts w:ascii="Cambria" w:hAnsi="Cambria"/>
      <w:color w:val="000000"/>
      <w:sz w:val="18"/>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B36E25"/>
    <w:rPr>
      <w:b/>
      <w:bCs/>
      <w:color w:val="003359"/>
      <w:sz w:val="24"/>
      <w:szCs w:val="24"/>
      <w:lang w:eastAsia="en-US"/>
    </w:rPr>
  </w:style>
  <w:style w:type="character" w:customStyle="1" w:styleId="Kop3Char">
    <w:name w:val="Kop 3 Char"/>
    <w:aliases w:val="5 subparagraaf genummerd Char"/>
    <w:basedOn w:val="Standaardalinea-lettertype"/>
    <w:link w:val="Kop3"/>
    <w:uiPriority w:val="99"/>
    <w:rsid w:val="00321EE3"/>
    <w:rPr>
      <w:b/>
      <w:bCs/>
      <w:color w:val="003359"/>
      <w:sz w:val="24"/>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9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styleId="Kopvaninhoudsopgave">
    <w:name w:val="TOC Heading"/>
    <w:basedOn w:val="Kop1"/>
    <w:next w:val="Standaard"/>
    <w:semiHidden/>
    <w:unhideWhenUsed/>
    <w:qFormat/>
    <w:rsid w:val="007D050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BE58B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BE58B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BE58B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BE58B1"/>
    <w:pPr>
      <w:widowControl w:val="0"/>
      <w:autoSpaceDE w:val="0"/>
      <w:autoSpaceDN w:val="0"/>
      <w:adjustRightInd w:val="0"/>
      <w:spacing w:before="240" w:after="60" w:line="240" w:lineRule="auto"/>
      <w:contextualSpacing w:val="0"/>
      <w:outlineLvl w:val="7"/>
    </w:pPr>
    <w:rPr>
      <w:rFonts w:ascii="Arial" w:hAnsi="Arial" w:cs="Arial"/>
      <w:i/>
      <w:iCs/>
      <w:color w:val="000000"/>
      <w:szCs w:val="20"/>
      <w:u w:val="single"/>
      <w:shd w:val="clear" w:color="auto" w:fill="FFFFFF"/>
      <w:lang w:val="en-AU" w:eastAsia="en-US"/>
    </w:rPr>
  </w:style>
  <w:style w:type="paragraph" w:customStyle="1" w:styleId="Kop91">
    <w:name w:val="Kop 91"/>
    <w:basedOn w:val="Standaard"/>
    <w:next w:val="Standaard"/>
    <w:uiPriority w:val="99"/>
    <w:qFormat/>
    <w:rsid w:val="00BE58B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BE58B1"/>
  </w:style>
  <w:style w:type="paragraph" w:customStyle="1" w:styleId="Inhopg41">
    <w:name w:val="Inhopg 41"/>
    <w:basedOn w:val="Standaard"/>
    <w:next w:val="Standaard"/>
    <w:uiPriority w:val="99"/>
    <w:rsid w:val="00BE58B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BE58B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BE58B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BE58B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BE58B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character" w:customStyle="1" w:styleId="Kop5Char">
    <w:name w:val="Kop 5 Char"/>
    <w:basedOn w:val="Standaardalinea-lettertype"/>
    <w:link w:val="Kop5"/>
    <w:uiPriority w:val="9"/>
    <w:semiHidden/>
    <w:rsid w:val="00BE58B1"/>
    <w:rPr>
      <w:b/>
      <w:bCs/>
      <w:i/>
      <w:iCs/>
      <w:color w:val="000000"/>
      <w:sz w:val="26"/>
      <w:szCs w:val="26"/>
      <w:lang w:val="en-AU"/>
    </w:rPr>
  </w:style>
  <w:style w:type="character" w:customStyle="1" w:styleId="Kop6Char">
    <w:name w:val="Kop 6 Char"/>
    <w:basedOn w:val="Standaardalinea-lettertype"/>
    <w:link w:val="Kop6"/>
    <w:uiPriority w:val="9"/>
    <w:semiHidden/>
    <w:rsid w:val="00BE58B1"/>
    <w:rPr>
      <w:b/>
      <w:bCs/>
      <w:color w:val="000000"/>
      <w:lang w:val="en-AU"/>
    </w:rPr>
  </w:style>
  <w:style w:type="character" w:customStyle="1" w:styleId="Kop7Char">
    <w:name w:val="Kop 7 Char"/>
    <w:basedOn w:val="Standaardalinea-lettertype"/>
    <w:link w:val="Kop7"/>
    <w:uiPriority w:val="9"/>
    <w:semiHidden/>
    <w:rsid w:val="00BE58B1"/>
    <w:rPr>
      <w:color w:val="000000"/>
      <w:sz w:val="24"/>
      <w:szCs w:val="24"/>
      <w:lang w:val="en-AU"/>
    </w:rPr>
  </w:style>
  <w:style w:type="character" w:customStyle="1" w:styleId="Kop8Char">
    <w:name w:val="Kop 8 Char"/>
    <w:basedOn w:val="Standaardalinea-lettertype"/>
    <w:link w:val="Kop8"/>
    <w:uiPriority w:val="9"/>
    <w:semiHidden/>
    <w:rsid w:val="00BE58B1"/>
    <w:rPr>
      <w:i/>
      <w:iCs/>
      <w:color w:val="000000"/>
      <w:sz w:val="24"/>
      <w:szCs w:val="24"/>
      <w:lang w:val="en-AU"/>
    </w:rPr>
  </w:style>
  <w:style w:type="character" w:customStyle="1" w:styleId="Kop9Char">
    <w:name w:val="Kop 9 Char"/>
    <w:basedOn w:val="Standaardalinea-lettertype"/>
    <w:link w:val="Kop9"/>
    <w:uiPriority w:val="9"/>
    <w:semiHidden/>
    <w:rsid w:val="00BE58B1"/>
    <w:rPr>
      <w:rFonts w:ascii="Cambria" w:eastAsia="Times New Roman" w:hAnsi="Cambria" w:cs="Times New Roman"/>
      <w:color w:val="000000"/>
      <w:lang w:val="en-AU"/>
    </w:rPr>
  </w:style>
  <w:style w:type="paragraph" w:customStyle="1" w:styleId="NumberedList">
    <w:name w:val="Number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BE58B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Cs w:val="20"/>
      <w:shd w:val="clear" w:color="auto" w:fill="FFFFFF"/>
      <w:lang w:val="en-AU" w:eastAsia="en-US"/>
    </w:rPr>
  </w:style>
  <w:style w:type="character" w:customStyle="1" w:styleId="PlattetekstChar">
    <w:name w:val="Platte tekst Char"/>
    <w:basedOn w:val="Standaardalinea-lettertype"/>
    <w:link w:val="Plattetekst"/>
    <w:uiPriority w:val="99"/>
    <w:semiHidden/>
    <w:rsid w:val="00BE58B1"/>
    <w:rPr>
      <w:rFonts w:ascii="Arial" w:hAnsi="Arial" w:cs="Arial"/>
      <w:color w:val="000000"/>
      <w:sz w:val="20"/>
      <w:szCs w:val="20"/>
      <w:lang w:val="en-AU"/>
    </w:rPr>
  </w:style>
  <w:style w:type="paragraph" w:customStyle="1" w:styleId="Plattetekst21">
    <w:name w:val="Platte tekst 21"/>
    <w:basedOn w:val="Standaard"/>
    <w:next w:val="Standaard"/>
    <w:uiPriority w:val="99"/>
    <w:rsid w:val="00BE58B1"/>
    <w:pPr>
      <w:widowControl w:val="0"/>
      <w:autoSpaceDE w:val="0"/>
      <w:autoSpaceDN w:val="0"/>
      <w:adjustRightInd w:val="0"/>
      <w:spacing w:after="120" w:line="480" w:lineRule="auto"/>
      <w:contextualSpacing w:val="0"/>
    </w:pPr>
    <w:rPr>
      <w:rFonts w:ascii="Times New Roman" w:hAnsi="Times New Roman"/>
      <w:color w:val="000000"/>
      <w:sz w:val="18"/>
      <w:shd w:val="clear" w:color="auto" w:fill="FFFFFF"/>
      <w:lang w:val="en-AU" w:eastAsia="en-US"/>
    </w:rPr>
  </w:style>
  <w:style w:type="character" w:customStyle="1" w:styleId="Plattetekst2Char">
    <w:name w:val="Platte tekst 2 Char"/>
    <w:basedOn w:val="Standaardalinea-lettertype"/>
    <w:link w:val="Plattetekst2"/>
    <w:uiPriority w:val="99"/>
    <w:semiHidden/>
    <w:rsid w:val="00BE58B1"/>
    <w:rPr>
      <w:rFonts w:ascii="Arial" w:hAnsi="Arial" w:cs="Arial"/>
      <w:color w:val="000000"/>
      <w:sz w:val="20"/>
      <w:szCs w:val="20"/>
      <w:lang w:val="en-AU"/>
    </w:rPr>
  </w:style>
  <w:style w:type="paragraph" w:customStyle="1" w:styleId="Plattetekst31">
    <w:name w:val="Platte tekst 31"/>
    <w:basedOn w:val="Standaard"/>
    <w:next w:val="Standaard"/>
    <w:uiPriority w:val="99"/>
    <w:rsid w:val="00BE58B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semiHidden/>
    <w:rsid w:val="00BE58B1"/>
    <w:rPr>
      <w:rFonts w:ascii="Arial" w:hAnsi="Arial" w:cs="Arial"/>
      <w:color w:val="000000"/>
      <w:sz w:val="16"/>
      <w:szCs w:val="16"/>
      <w:lang w:val="en-AU"/>
    </w:rPr>
  </w:style>
  <w:style w:type="paragraph" w:customStyle="1" w:styleId="Notitiekop1">
    <w:name w:val="Notitiekop1"/>
    <w:basedOn w:val="Standaard"/>
    <w:next w:val="Standaard"/>
    <w:uiPriority w:val="99"/>
    <w:rsid w:val="00BE58B1"/>
    <w:pPr>
      <w:widowControl w:val="0"/>
      <w:autoSpaceDE w:val="0"/>
      <w:autoSpaceDN w:val="0"/>
      <w:adjustRightInd w:val="0"/>
      <w:spacing w:line="240" w:lineRule="auto"/>
      <w:contextualSpacing w:val="0"/>
    </w:pPr>
    <w:rPr>
      <w:rFonts w:ascii="Times New Roman" w:hAnsi="Times New Roman"/>
      <w:color w:val="000000"/>
      <w:szCs w:val="20"/>
      <w:shd w:val="clear" w:color="auto" w:fill="FFFFFF"/>
      <w:lang w:val="en-AU" w:eastAsia="en-US"/>
    </w:rPr>
  </w:style>
  <w:style w:type="character" w:customStyle="1" w:styleId="NotitiekopChar">
    <w:name w:val="Notitiekop Char"/>
    <w:basedOn w:val="Standaardalinea-lettertype"/>
    <w:link w:val="Notitiekop"/>
    <w:uiPriority w:val="99"/>
    <w:semiHidden/>
    <w:rsid w:val="00BE58B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BE58B1"/>
    <w:pPr>
      <w:widowControl w:val="0"/>
      <w:autoSpaceDE w:val="0"/>
      <w:autoSpaceDN w:val="0"/>
      <w:adjustRightInd w:val="0"/>
      <w:spacing w:line="240" w:lineRule="auto"/>
      <w:contextualSpacing w:val="0"/>
    </w:pPr>
    <w:rPr>
      <w:rFonts w:ascii="Courier New" w:hAnsi="Courier New" w:cs="Courier New"/>
      <w:color w:val="00000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semiHidden/>
    <w:rsid w:val="00BE58B1"/>
    <w:rPr>
      <w:rFonts w:ascii="Courier New" w:hAnsi="Courier New" w:cs="Courier New"/>
      <w:color w:val="000000"/>
      <w:sz w:val="20"/>
      <w:szCs w:val="20"/>
      <w:lang w:val="en-AU"/>
    </w:rPr>
  </w:style>
  <w:style w:type="character" w:styleId="Zwaar">
    <w:name w:val="Strong"/>
    <w:basedOn w:val="Standaardalinea-lettertype"/>
    <w:uiPriority w:val="99"/>
    <w:qFormat/>
    <w:rsid w:val="00BE58B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BE58B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BE58B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BE58B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BE58B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BE58B1"/>
    <w:rPr>
      <w:rFonts w:ascii="Lucida Sans" w:hAnsi="Lucida Sans" w:cs="Lucida Sans"/>
      <w:b/>
      <w:bCs/>
      <w:color w:val="000000"/>
      <w:sz w:val="16"/>
      <w:szCs w:val="16"/>
      <w:shd w:val="clear" w:color="auto" w:fill="FFFF80"/>
    </w:rPr>
  </w:style>
  <w:style w:type="character" w:customStyle="1" w:styleId="Objecttype">
    <w:name w:val="Object type"/>
    <w:uiPriority w:val="99"/>
    <w:rsid w:val="00BE58B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BE58B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BE58B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BE58B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BE58B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BE58B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BE58B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BE58B1"/>
    <w:pPr>
      <w:spacing w:after="120"/>
    </w:pPr>
    <w:rPr>
      <w:rFonts w:ascii="Arial" w:eastAsia="Calibri" w:hAnsi="Arial" w:cs="Arial"/>
      <w:color w:val="000000"/>
      <w:szCs w:val="20"/>
      <w:lang w:val="en-AU"/>
    </w:rPr>
  </w:style>
  <w:style w:type="character" w:customStyle="1" w:styleId="PlattetekstChar1">
    <w:name w:val="Platte tekst Char1"/>
    <w:basedOn w:val="Standaardalinea-lettertype"/>
    <w:rsid w:val="00BE58B1"/>
    <w:rPr>
      <w:rFonts w:eastAsia="Times New Roman"/>
      <w:sz w:val="20"/>
    </w:rPr>
  </w:style>
  <w:style w:type="paragraph" w:styleId="Plattetekst2">
    <w:name w:val="Body Text 2"/>
    <w:basedOn w:val="Standaard"/>
    <w:link w:val="Plattetekst2Char"/>
    <w:uiPriority w:val="99"/>
    <w:rsid w:val="00BE58B1"/>
    <w:pPr>
      <w:spacing w:after="120" w:line="480" w:lineRule="auto"/>
    </w:pPr>
    <w:rPr>
      <w:rFonts w:ascii="Arial" w:eastAsia="Calibri" w:hAnsi="Arial" w:cs="Arial"/>
      <w:color w:val="000000"/>
      <w:szCs w:val="20"/>
      <w:lang w:val="en-AU"/>
    </w:rPr>
  </w:style>
  <w:style w:type="character" w:customStyle="1" w:styleId="Plattetekst2Char1">
    <w:name w:val="Platte tekst 2 Char1"/>
    <w:basedOn w:val="Standaardalinea-lettertype"/>
    <w:rsid w:val="00BE58B1"/>
    <w:rPr>
      <w:rFonts w:eastAsia="Times New Roman"/>
      <w:sz w:val="20"/>
    </w:rPr>
  </w:style>
  <w:style w:type="paragraph" w:styleId="Plattetekst3">
    <w:name w:val="Body Text 3"/>
    <w:basedOn w:val="Standaard"/>
    <w:link w:val="Plattetekst3Char"/>
    <w:uiPriority w:val="99"/>
    <w:rsid w:val="00BE58B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rsid w:val="00BE58B1"/>
    <w:rPr>
      <w:rFonts w:eastAsia="Times New Roman"/>
      <w:sz w:val="16"/>
      <w:szCs w:val="16"/>
    </w:rPr>
  </w:style>
  <w:style w:type="paragraph" w:styleId="Notitiekop">
    <w:name w:val="Note Heading"/>
    <w:basedOn w:val="Standaard"/>
    <w:next w:val="Standaard"/>
    <w:link w:val="NotitiekopChar"/>
    <w:uiPriority w:val="99"/>
    <w:rsid w:val="00BE58B1"/>
    <w:pPr>
      <w:spacing w:line="240" w:lineRule="auto"/>
    </w:pPr>
    <w:rPr>
      <w:rFonts w:ascii="Arial" w:eastAsia="Calibri" w:hAnsi="Arial" w:cs="Arial"/>
      <w:color w:val="000000"/>
      <w:szCs w:val="20"/>
      <w:lang w:val="en-AU"/>
    </w:rPr>
  </w:style>
  <w:style w:type="character" w:customStyle="1" w:styleId="NotitiekopChar1">
    <w:name w:val="Notitiekop Char1"/>
    <w:basedOn w:val="Standaardalinea-lettertype"/>
    <w:rsid w:val="00BE58B1"/>
    <w:rPr>
      <w:rFonts w:eastAsia="Times New Roman"/>
      <w:sz w:val="20"/>
    </w:rPr>
  </w:style>
  <w:style w:type="paragraph" w:styleId="Tekstzonderopmaak">
    <w:name w:val="Plain Text"/>
    <w:basedOn w:val="Standaard"/>
    <w:link w:val="TekstzonderopmaakChar"/>
    <w:uiPriority w:val="99"/>
    <w:rsid w:val="00BE58B1"/>
    <w:pPr>
      <w:spacing w:line="240" w:lineRule="auto"/>
    </w:pPr>
    <w:rPr>
      <w:rFonts w:ascii="Courier New" w:eastAsia="Calibri" w:hAnsi="Courier New" w:cs="Courier New"/>
      <w:color w:val="000000"/>
      <w:szCs w:val="20"/>
      <w:lang w:val="en-AU"/>
    </w:rPr>
  </w:style>
  <w:style w:type="character" w:customStyle="1" w:styleId="TekstzonderopmaakChar1">
    <w:name w:val="Tekst zonder opmaak Char1"/>
    <w:basedOn w:val="Standaardalinea-lettertype"/>
    <w:rsid w:val="00BE58B1"/>
    <w:rPr>
      <w:rFonts w:ascii="Consolas" w:eastAsia="Times New Roman" w:hAnsi="Consolas"/>
      <w:sz w:val="21"/>
      <w:szCs w:val="21"/>
    </w:rPr>
  </w:style>
  <w:style w:type="numbering" w:customStyle="1" w:styleId="Geenlijst2">
    <w:name w:val="Geen lijst2"/>
    <w:next w:val="Geenlijst"/>
    <w:uiPriority w:val="99"/>
    <w:semiHidden/>
    <w:unhideWhenUsed/>
    <w:rsid w:val="0028679E"/>
  </w:style>
  <w:style w:type="paragraph" w:styleId="Inhopg4">
    <w:name w:val="toc 4"/>
    <w:basedOn w:val="Standaard"/>
    <w:next w:val="Standaard"/>
    <w:uiPriority w:val="99"/>
    <w:rsid w:val="0028679E"/>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28679E"/>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28679E"/>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28679E"/>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28679E"/>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AB0ADA"/>
  </w:style>
  <w:style w:type="numbering" w:customStyle="1" w:styleId="Geenlijst4">
    <w:name w:val="Geen lijst4"/>
    <w:next w:val="Geenlijst"/>
    <w:uiPriority w:val="99"/>
    <w:semiHidden/>
    <w:unhideWhenUsed/>
    <w:rsid w:val="00AB0ADA"/>
  </w:style>
  <w:style w:type="paragraph" w:styleId="Revisie">
    <w:name w:val="Revision"/>
    <w:hidden/>
    <w:rsid w:val="00CA23D1"/>
    <w:pPr>
      <w:spacing w:line="240" w:lineRule="auto"/>
    </w:pPr>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4.xml><?xml version="1.0" encoding="utf-8"?>
<ds:datastoreItem xmlns:ds="http://schemas.openxmlformats.org/officeDocument/2006/customXml" ds:itemID="{A2CB8815-AC42-4EB4-9436-111842412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139</Pages>
  <Words>49168</Words>
  <Characters>270427</Characters>
  <Application>Microsoft Office Word</Application>
  <DocSecurity>0</DocSecurity>
  <Lines>2253</Lines>
  <Paragraphs>637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318958</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Remko de Haas</dc:creator>
  <cp:lastModifiedBy>Arjan Kloosterboer</cp:lastModifiedBy>
  <cp:revision>23</cp:revision>
  <cp:lastPrinted>2017-08-14T13:27:00Z</cp:lastPrinted>
  <dcterms:created xsi:type="dcterms:W3CDTF">2017-09-27T15:45:00Z</dcterms:created>
  <dcterms:modified xsi:type="dcterms:W3CDTF">2018-06-18T21:43:00Z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